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F9A06" w14:textId="6AC3CE9B" w:rsidR="00D07DAC" w:rsidRPr="00A35784" w:rsidRDefault="00D07DAC" w:rsidP="00D07DAC">
      <w:pPr>
        <w:spacing w:after="0" w:line="360" w:lineRule="auto"/>
        <w:rPr>
          <w:rFonts w:ascii="Times New Roman" w:eastAsia="Times" w:hAnsi="Times New Roman" w:cs="Times New Roman"/>
          <w:b/>
          <w:color w:val="000000"/>
          <w:lang w:eastAsia="it-IT"/>
        </w:rPr>
      </w:pPr>
    </w:p>
    <w:p w14:paraId="4314DC0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24AD2F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B8B107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1035F74" w14:textId="77777777" w:rsidR="00D07DAC" w:rsidRPr="004B5288" w:rsidRDefault="00D07DAC" w:rsidP="00D07DAC">
      <w:pPr>
        <w:spacing w:after="0" w:line="360" w:lineRule="auto"/>
        <w:jc w:val="center"/>
        <w:rPr>
          <w:rFonts w:ascii="Times New Roman" w:eastAsia="Times" w:hAnsi="Times New Roman" w:cs="Times New Roman"/>
          <w:b/>
          <w:color w:val="000000"/>
          <w:sz w:val="28"/>
          <w:szCs w:val="28"/>
          <w:lang w:eastAsia="it-IT"/>
        </w:rPr>
      </w:pPr>
      <w:r w:rsidRPr="004B5288">
        <w:rPr>
          <w:rFonts w:ascii="Times New Roman" w:eastAsia="Times" w:hAnsi="Times New Roman" w:cs="Times New Roman"/>
          <w:b/>
          <w:color w:val="000000"/>
          <w:sz w:val="28"/>
          <w:szCs w:val="28"/>
          <w:lang w:eastAsia="it-IT"/>
        </w:rPr>
        <w:t>MONITORAGGIO BIOLOGICO DELLE ACQUE SUPERFICIALI: PERCORSO DI QUALIFICA PER OPERATORI SNPA</w:t>
      </w:r>
    </w:p>
    <w:p w14:paraId="79719DC9"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6BF0E27"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A8E9D0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C29D0A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B35A334"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3C2DF4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5FB8087"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C7E929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EC957C8"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D3979B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0FEFDE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15E7482"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FA87BEB"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DA68DE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99FE012"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563C8A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014F499"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EF8742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C8E30C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5F205F5"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0DB3C4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65A54DEE"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11AB9C40"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F95EF3B"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36079C2D"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CFF39F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660C8B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0A00456F"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477474F6"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9B7DFB3"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E0DCA2A"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72119BED"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2897B7E1" w14:textId="77777777" w:rsidR="00D07DAC" w:rsidRPr="00A35784" w:rsidRDefault="00D07DAC" w:rsidP="00D07DAC">
      <w:pPr>
        <w:spacing w:after="0" w:line="360" w:lineRule="auto"/>
        <w:rPr>
          <w:rFonts w:ascii="Times New Roman" w:eastAsia="Times" w:hAnsi="Times New Roman" w:cs="Times New Roman"/>
          <w:b/>
          <w:color w:val="000000"/>
          <w:lang w:eastAsia="it-IT"/>
        </w:rPr>
      </w:pPr>
    </w:p>
    <w:p w14:paraId="5F75F20D" w14:textId="77777777" w:rsidR="00D07DAC" w:rsidRPr="00A35784" w:rsidRDefault="00D07DAC" w:rsidP="00D07DAC">
      <w:pPr>
        <w:spacing w:after="0" w:line="360" w:lineRule="auto"/>
        <w:rPr>
          <w:rFonts w:ascii="Times New Roman" w:eastAsia="Times" w:hAnsi="Times New Roman" w:cs="Times New Roman"/>
          <w:color w:val="000000"/>
          <w:lang w:eastAsia="it-IT"/>
        </w:rPr>
      </w:pPr>
      <w:r w:rsidRPr="00A35784">
        <w:rPr>
          <w:rFonts w:ascii="Times New Roman" w:eastAsia="Times" w:hAnsi="Times New Roman" w:cs="Times New Roman"/>
          <w:b/>
          <w:color w:val="000000"/>
          <w:lang w:eastAsia="it-IT"/>
        </w:rPr>
        <w:t>Informazioni legali</w:t>
      </w:r>
    </w:p>
    <w:p w14:paraId="4AD3C938"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L’istituto Superiore per la Protezione e la Ricerca Ambientale </w:t>
      </w:r>
      <w:r w:rsidRPr="00A35784">
        <w:rPr>
          <w:rFonts w:ascii="Times New Roman" w:eastAsia="Times" w:hAnsi="Times New Roman" w:cs="Times New Roman"/>
          <w:caps/>
          <w:color w:val="000000"/>
          <w:lang w:eastAsia="it-IT"/>
        </w:rPr>
        <w:t>(</w:t>
      </w:r>
      <w:r w:rsidRPr="00A35784">
        <w:rPr>
          <w:rFonts w:ascii="Times New Roman" w:eastAsia="Times" w:hAnsi="Times New Roman" w:cs="Times New Roman"/>
          <w:caps/>
          <w:smallCaps/>
          <w:color w:val="000000"/>
          <w:lang w:eastAsia="it-IT"/>
        </w:rPr>
        <w:t xml:space="preserve">ispra) </w:t>
      </w:r>
      <w:r w:rsidRPr="00A35784">
        <w:rPr>
          <w:rFonts w:ascii="Times New Roman" w:eastAsia="Times" w:hAnsi="Times New Roman" w:cs="Times New Roman"/>
          <w:color w:val="000000"/>
          <w:lang w:eastAsia="it-IT"/>
        </w:rPr>
        <w:t xml:space="preserve">e le persone che </w:t>
      </w:r>
      <w:proofErr w:type="spellStart"/>
      <w:r w:rsidRPr="00A35784">
        <w:rPr>
          <w:rFonts w:ascii="Times New Roman" w:eastAsia="Times" w:hAnsi="Times New Roman" w:cs="Times New Roman"/>
          <w:color w:val="000000"/>
          <w:lang w:eastAsia="it-IT"/>
        </w:rPr>
        <w:t>agiscono</w:t>
      </w:r>
      <w:proofErr w:type="spellEnd"/>
      <w:r w:rsidRPr="00A35784">
        <w:rPr>
          <w:rFonts w:ascii="Times New Roman" w:eastAsia="Times" w:hAnsi="Times New Roman" w:cs="Times New Roman"/>
          <w:color w:val="000000"/>
          <w:lang w:eastAsia="it-IT"/>
        </w:rPr>
        <w:t xml:space="preserve"> per conto dell’Istituto non sono responsabili per l’uso che può essere fatto delle informazioni contenute in questo rapporto</w:t>
      </w:r>
      <w:r w:rsidRPr="00A35784">
        <w:rPr>
          <w:rFonts w:ascii="Times New Roman" w:eastAsia="Times" w:hAnsi="Times New Roman" w:cs="Times New Roman"/>
          <w:b/>
          <w:caps/>
          <w:color w:val="000000"/>
          <w:lang w:eastAsia="it-IT"/>
        </w:rPr>
        <w:t>.</w:t>
      </w:r>
      <w:r w:rsidRPr="00A35784">
        <w:rPr>
          <w:rFonts w:ascii="Times New Roman" w:eastAsia="Times" w:hAnsi="Times New Roman" w:cs="Times New Roman"/>
          <w:color w:val="000000"/>
          <w:lang w:eastAsia="it-IT"/>
        </w:rPr>
        <w:t xml:space="preserve"> </w:t>
      </w:r>
    </w:p>
    <w:p w14:paraId="39DB43C8"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2BC432B7"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20DA4EE7"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b/>
          <w:caps/>
          <w:color w:val="000000"/>
          <w:lang w:eastAsia="it-IT"/>
        </w:rPr>
        <w:t xml:space="preserve">ISPRA - </w:t>
      </w:r>
      <w:r w:rsidRPr="00A35784">
        <w:rPr>
          <w:rFonts w:ascii="Times New Roman" w:eastAsia="Times" w:hAnsi="Times New Roman" w:cs="Times New Roman"/>
          <w:color w:val="000000"/>
          <w:lang w:eastAsia="it-IT"/>
        </w:rPr>
        <w:t xml:space="preserve">Istituto Superiore per la Protezione e la Ricerca Ambientale </w:t>
      </w:r>
    </w:p>
    <w:p w14:paraId="7211C523"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Via Vitaliano Brancati, 48 – 00144 Roma</w:t>
      </w:r>
    </w:p>
    <w:p w14:paraId="2EC4CC0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www.isprambiente.gov.it</w:t>
      </w:r>
    </w:p>
    <w:p w14:paraId="4ED3C2D8"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CE6A8F1"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7EC028A"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242A2B92"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00D645CD"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7408112"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40A460D6"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7D23DA1D"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63738BB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ISPRA, Manuali e Linee Guida </w:t>
      </w:r>
    </w:p>
    <w:p w14:paraId="62C3A4A6"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ISBN </w:t>
      </w:r>
    </w:p>
    <w:p w14:paraId="069064DA"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6C79ABED"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Riproduzione autorizzata citando la fonte</w:t>
      </w:r>
    </w:p>
    <w:p w14:paraId="12C58DCC"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FDD97C3" w14:textId="77777777" w:rsidR="00D07DAC" w:rsidRPr="00A35784" w:rsidRDefault="00D07DAC" w:rsidP="00D07DAC">
      <w:pPr>
        <w:spacing w:after="0" w:line="280" w:lineRule="exact"/>
        <w:rPr>
          <w:rFonts w:ascii="Times New Roman" w:eastAsia="Times" w:hAnsi="Times New Roman" w:cs="Times New Roman"/>
          <w:color w:val="000000"/>
          <w:lang w:eastAsia="it-IT"/>
        </w:rPr>
      </w:pPr>
    </w:p>
    <w:p w14:paraId="3313E6B6" w14:textId="77777777" w:rsidR="00D07DAC" w:rsidRPr="00A35784" w:rsidRDefault="00D07DAC" w:rsidP="00D07DAC">
      <w:pPr>
        <w:spacing w:after="0" w:line="28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Elaborazione grafica </w:t>
      </w:r>
    </w:p>
    <w:p w14:paraId="1D86A9EA"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r w:rsidRPr="00A35784">
        <w:rPr>
          <w:rFonts w:ascii="Times New Roman" w:eastAsia="Times" w:hAnsi="Times New Roman" w:cs="Times New Roman"/>
          <w:color w:val="000000"/>
          <w:lang w:eastAsia="it-IT"/>
        </w:rPr>
        <w:t>ISPRA</w:t>
      </w:r>
      <w:r w:rsidRPr="00A35784">
        <w:rPr>
          <w:rFonts w:ascii="Times New Roman" w:eastAsia="Times" w:hAnsi="Times New Roman" w:cs="Times New Roman"/>
          <w:b/>
          <w:caps/>
          <w:color w:val="000000"/>
          <w:lang w:eastAsia="it-IT"/>
        </w:rPr>
        <w:t xml:space="preserve"> </w:t>
      </w:r>
    </w:p>
    <w:p w14:paraId="523128A9" w14:textId="77777777" w:rsidR="00D07DAC" w:rsidRPr="00A35784" w:rsidRDefault="00D07DAC" w:rsidP="00D07DAC">
      <w:pPr>
        <w:spacing w:after="0" w:line="280" w:lineRule="exact"/>
        <w:rPr>
          <w:rFonts w:ascii="Times New Roman" w:eastAsia="Times" w:hAnsi="Times New Roman" w:cs="Times New Roman"/>
          <w:b/>
          <w:caps/>
          <w:color w:val="000000"/>
          <w:lang w:eastAsia="it-IT"/>
        </w:rPr>
      </w:pPr>
    </w:p>
    <w:p w14:paraId="42F1AD24"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i/>
          <w:color w:val="000000"/>
          <w:lang w:eastAsia="it-IT"/>
        </w:rPr>
        <w:t>Grafica di copertina:</w:t>
      </w:r>
      <w:r w:rsidRPr="00A35784">
        <w:rPr>
          <w:rFonts w:ascii="Times New Roman" w:eastAsia="Times" w:hAnsi="Times New Roman" w:cs="Times New Roman"/>
          <w:color w:val="000000"/>
          <w:lang w:eastAsia="it-IT"/>
        </w:rPr>
        <w:t xml:space="preserve"> </w:t>
      </w:r>
    </w:p>
    <w:p w14:paraId="4C8C1E6F"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i/>
          <w:color w:val="000000"/>
          <w:lang w:eastAsia="it-IT"/>
        </w:rPr>
        <w:t>Foto di copertina:</w:t>
      </w:r>
      <w:r w:rsidRPr="00A35784">
        <w:rPr>
          <w:rFonts w:ascii="Times New Roman" w:eastAsia="Times" w:hAnsi="Times New Roman" w:cs="Times New Roman"/>
          <w:color w:val="000000"/>
          <w:lang w:eastAsia="it-IT"/>
        </w:rPr>
        <w:t xml:space="preserve"> </w:t>
      </w:r>
    </w:p>
    <w:p w14:paraId="367878CB" w14:textId="77777777" w:rsidR="00D07DAC" w:rsidRPr="00A35784" w:rsidRDefault="00D07DAC" w:rsidP="00D07DAC">
      <w:pPr>
        <w:spacing w:after="0" w:line="280" w:lineRule="exact"/>
        <w:rPr>
          <w:rFonts w:ascii="Times New Roman" w:eastAsia="Times" w:hAnsi="Times New Roman" w:cs="Times New Roman"/>
          <w:b/>
          <w:lang w:eastAsia="it-IT"/>
        </w:rPr>
      </w:pPr>
    </w:p>
    <w:p w14:paraId="46BECFE0" w14:textId="77777777" w:rsidR="00D07DAC" w:rsidRPr="00A35784" w:rsidRDefault="00D07DAC" w:rsidP="00D07DAC">
      <w:pPr>
        <w:spacing w:after="0" w:line="280" w:lineRule="exact"/>
        <w:rPr>
          <w:rFonts w:ascii="Times New Roman" w:eastAsia="Times" w:hAnsi="Times New Roman" w:cs="Times New Roman"/>
          <w:b/>
          <w:lang w:eastAsia="it-IT"/>
        </w:rPr>
      </w:pPr>
    </w:p>
    <w:p w14:paraId="21398CD5" w14:textId="77777777" w:rsidR="00D07DAC" w:rsidRPr="00A35784" w:rsidRDefault="00D07DAC" w:rsidP="00D07DAC">
      <w:pPr>
        <w:spacing w:after="0" w:line="280" w:lineRule="exact"/>
        <w:rPr>
          <w:rFonts w:ascii="Times New Roman" w:eastAsia="Times" w:hAnsi="Times New Roman" w:cs="Times New Roman"/>
          <w:b/>
          <w:lang w:eastAsia="it-IT"/>
        </w:rPr>
      </w:pPr>
    </w:p>
    <w:p w14:paraId="37DC93A8" w14:textId="77777777" w:rsidR="00D07DAC" w:rsidRPr="00A35784" w:rsidRDefault="00D07DAC" w:rsidP="00D07DAC">
      <w:pPr>
        <w:spacing w:after="0" w:line="280" w:lineRule="exact"/>
        <w:rPr>
          <w:rFonts w:ascii="Times New Roman" w:eastAsia="Times" w:hAnsi="Times New Roman" w:cs="Times New Roman"/>
          <w:b/>
          <w:lang w:eastAsia="it-IT"/>
        </w:rPr>
      </w:pPr>
    </w:p>
    <w:p w14:paraId="24196A6D" w14:textId="77777777" w:rsidR="00D07DAC" w:rsidRPr="00A35784" w:rsidRDefault="00D07DAC" w:rsidP="00D07DAC">
      <w:pPr>
        <w:spacing w:after="0" w:line="280" w:lineRule="exact"/>
        <w:rPr>
          <w:rFonts w:ascii="Times New Roman" w:eastAsia="Times" w:hAnsi="Times New Roman" w:cs="Times New Roman"/>
          <w:b/>
          <w:lang w:eastAsia="it-IT"/>
        </w:rPr>
      </w:pPr>
    </w:p>
    <w:p w14:paraId="7E149BA1" w14:textId="77777777" w:rsidR="00D07DAC" w:rsidRPr="00A35784" w:rsidRDefault="00D07DAC" w:rsidP="00D07DAC">
      <w:pPr>
        <w:spacing w:after="0" w:line="280" w:lineRule="exact"/>
        <w:rPr>
          <w:rFonts w:ascii="Times New Roman" w:eastAsia="Times" w:hAnsi="Times New Roman" w:cs="Times New Roman"/>
          <w:b/>
          <w:lang w:eastAsia="it-IT"/>
        </w:rPr>
      </w:pPr>
    </w:p>
    <w:p w14:paraId="77A36CFD" w14:textId="77777777" w:rsidR="00D07DAC" w:rsidRPr="00A35784" w:rsidRDefault="00D07DAC" w:rsidP="00D07DAC">
      <w:pPr>
        <w:spacing w:after="0" w:line="280" w:lineRule="exact"/>
        <w:rPr>
          <w:rFonts w:ascii="Times New Roman" w:eastAsia="Times" w:hAnsi="Times New Roman" w:cs="Times New Roman"/>
          <w:b/>
          <w:lang w:eastAsia="it-IT"/>
        </w:rPr>
      </w:pPr>
    </w:p>
    <w:p w14:paraId="53992FB4" w14:textId="77777777" w:rsidR="00D07DAC" w:rsidRPr="00A35784" w:rsidRDefault="00D07DAC" w:rsidP="00D07DAC">
      <w:pPr>
        <w:spacing w:after="0" w:line="280" w:lineRule="exact"/>
        <w:rPr>
          <w:rFonts w:ascii="Times New Roman" w:eastAsia="Times" w:hAnsi="Times New Roman" w:cs="Times New Roman"/>
          <w:b/>
          <w:lang w:eastAsia="it-IT"/>
        </w:rPr>
      </w:pPr>
    </w:p>
    <w:p w14:paraId="36C7E7BB" w14:textId="77777777" w:rsidR="00D07DAC" w:rsidRPr="00A35784" w:rsidRDefault="00D07DAC" w:rsidP="00D07DAC">
      <w:pPr>
        <w:spacing w:after="0" w:line="280" w:lineRule="exact"/>
        <w:rPr>
          <w:rFonts w:ascii="Times New Roman" w:eastAsia="Times" w:hAnsi="Times New Roman" w:cs="Times New Roman"/>
          <w:b/>
          <w:lang w:eastAsia="it-IT"/>
        </w:rPr>
      </w:pPr>
    </w:p>
    <w:p w14:paraId="2E11B485" w14:textId="77777777" w:rsidR="00D07DAC" w:rsidRPr="00A35784" w:rsidRDefault="00D07DAC" w:rsidP="00D07DAC">
      <w:pPr>
        <w:spacing w:after="0" w:line="280" w:lineRule="exact"/>
        <w:rPr>
          <w:rFonts w:ascii="Times New Roman" w:eastAsia="Times" w:hAnsi="Times New Roman" w:cs="Times New Roman"/>
          <w:b/>
          <w:lang w:eastAsia="it-IT"/>
        </w:rPr>
      </w:pPr>
    </w:p>
    <w:p w14:paraId="78472602" w14:textId="77777777" w:rsidR="00D07DAC" w:rsidRPr="00A35784" w:rsidRDefault="00D07DAC" w:rsidP="00D07DAC">
      <w:pPr>
        <w:spacing w:after="0" w:line="280" w:lineRule="exact"/>
        <w:rPr>
          <w:rFonts w:ascii="Times New Roman" w:eastAsia="Times" w:hAnsi="Times New Roman" w:cs="Times New Roman"/>
          <w:b/>
          <w:lang w:eastAsia="it-IT"/>
        </w:rPr>
      </w:pPr>
    </w:p>
    <w:p w14:paraId="5C8A16CE" w14:textId="77777777" w:rsidR="00D07DAC" w:rsidRPr="00A35784" w:rsidRDefault="00D07DAC" w:rsidP="00D07DAC">
      <w:pPr>
        <w:spacing w:after="0" w:line="280" w:lineRule="exact"/>
        <w:rPr>
          <w:rFonts w:ascii="Times New Roman" w:eastAsia="Times" w:hAnsi="Times New Roman" w:cs="Times New Roman"/>
          <w:b/>
          <w:lang w:eastAsia="it-IT"/>
        </w:rPr>
      </w:pPr>
    </w:p>
    <w:p w14:paraId="3899D53F" w14:textId="77777777" w:rsidR="00D07DAC" w:rsidRPr="00A35784" w:rsidRDefault="00D07DAC" w:rsidP="00D07DAC">
      <w:pPr>
        <w:spacing w:after="0" w:line="28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Coordinamento editoriale</w:t>
      </w:r>
      <w:r w:rsidRPr="00A35784">
        <w:rPr>
          <w:rFonts w:ascii="Times New Roman" w:eastAsia="Times" w:hAnsi="Times New Roman" w:cs="Times New Roman"/>
          <w:b/>
          <w:lang w:eastAsia="it-IT"/>
        </w:rPr>
        <w:t xml:space="preserve"> pubblicazione online</w:t>
      </w:r>
      <w:r w:rsidRPr="00A35784">
        <w:rPr>
          <w:rFonts w:ascii="Times New Roman" w:eastAsia="Times" w:hAnsi="Times New Roman" w:cs="Times New Roman"/>
          <w:b/>
          <w:color w:val="000000"/>
          <w:lang w:eastAsia="it-IT"/>
        </w:rPr>
        <w:t>:</w:t>
      </w:r>
    </w:p>
    <w:p w14:paraId="0096A7C2" w14:textId="77777777" w:rsidR="00D07DAC" w:rsidRPr="00A35784" w:rsidRDefault="00D07DAC" w:rsidP="00D07DAC">
      <w:pPr>
        <w:spacing w:after="0" w:line="28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Daria Mazzella</w:t>
      </w:r>
      <w:r w:rsidRPr="00A35784">
        <w:rPr>
          <w:rFonts w:ascii="Times New Roman" w:eastAsia="Times" w:hAnsi="Times New Roman" w:cs="Times New Roman"/>
          <w:color w:val="000000"/>
          <w:lang w:eastAsia="it-IT"/>
        </w:rPr>
        <w:br/>
      </w:r>
      <w:r w:rsidRPr="00A35784">
        <w:rPr>
          <w:rFonts w:ascii="Times New Roman" w:eastAsia="Times" w:hAnsi="Times New Roman" w:cs="Times New Roman"/>
          <w:b/>
          <w:color w:val="000000"/>
          <w:lang w:eastAsia="it-IT"/>
        </w:rPr>
        <w:t>ISPRA</w:t>
      </w:r>
      <w:r w:rsidRPr="00A35784">
        <w:rPr>
          <w:rFonts w:ascii="Times New Roman" w:eastAsia="Times" w:hAnsi="Times New Roman" w:cs="Times New Roman"/>
          <w:color w:val="000000"/>
          <w:lang w:eastAsia="it-IT"/>
        </w:rPr>
        <w:t xml:space="preserve"> – </w:t>
      </w:r>
      <w:r w:rsidRPr="00A35784">
        <w:rPr>
          <w:rFonts w:ascii="Times New Roman" w:eastAsia="Times" w:hAnsi="Times New Roman" w:cs="Times New Roman"/>
          <w:lang w:eastAsia="it-IT"/>
        </w:rPr>
        <w:t>Area Comunicazione</w:t>
      </w:r>
    </w:p>
    <w:p w14:paraId="2EAE7719" w14:textId="77777777" w:rsidR="00D07DAC" w:rsidRPr="00A35784" w:rsidRDefault="00D07DAC" w:rsidP="00D07DAC">
      <w:pPr>
        <w:spacing w:after="0" w:line="280" w:lineRule="exact"/>
        <w:rPr>
          <w:rFonts w:ascii="Times New Roman" w:eastAsia="Times" w:hAnsi="Times New Roman" w:cs="Times New Roman"/>
          <w:b/>
          <w:lang w:eastAsia="it-IT"/>
        </w:rPr>
      </w:pPr>
    </w:p>
    <w:p w14:paraId="761BC7B5" w14:textId="77777777" w:rsidR="00D07DAC" w:rsidRPr="00A35784" w:rsidRDefault="00D07DAC" w:rsidP="00D07DAC">
      <w:pPr>
        <w:spacing w:after="0" w:line="280" w:lineRule="exact"/>
        <w:rPr>
          <w:rFonts w:ascii="Times New Roman" w:eastAsia="Times" w:hAnsi="Times New Roman" w:cs="Times New Roman"/>
          <w:b/>
          <w:lang w:eastAsia="it-IT"/>
        </w:rPr>
      </w:pPr>
    </w:p>
    <w:p w14:paraId="22C956FD" w14:textId="77777777" w:rsidR="00D07DAC" w:rsidRPr="00A35784" w:rsidRDefault="00D07DAC" w:rsidP="00D07DAC">
      <w:pPr>
        <w:spacing w:after="0" w:line="280" w:lineRule="exact"/>
        <w:rPr>
          <w:rFonts w:ascii="Times New Roman" w:eastAsia="Times" w:hAnsi="Times New Roman" w:cs="Times New Roman"/>
          <w:b/>
          <w:lang w:eastAsia="it-IT"/>
        </w:rPr>
      </w:pPr>
    </w:p>
    <w:p w14:paraId="31DEA97D" w14:textId="77777777" w:rsidR="008A60FD" w:rsidRDefault="00D07DAC" w:rsidP="00D07DAC">
      <w:pPr>
        <w:spacing w:after="0" w:line="280" w:lineRule="exact"/>
        <w:rPr>
          <w:rFonts w:ascii="Times New Roman" w:eastAsia="Times" w:hAnsi="Times New Roman" w:cs="Times New Roman"/>
          <w:b/>
          <w:caps/>
          <w:color w:val="000000"/>
          <w:lang w:eastAsia="it-IT"/>
        </w:rPr>
      </w:pPr>
      <w:r w:rsidRPr="00A35784">
        <w:rPr>
          <w:rFonts w:ascii="Times New Roman" w:eastAsia="Times" w:hAnsi="Times New Roman" w:cs="Times New Roman"/>
          <w:b/>
          <w:lang w:eastAsia="it-IT"/>
        </w:rPr>
        <w:t>Data</w:t>
      </w:r>
      <w:r w:rsidRPr="00A35784">
        <w:rPr>
          <w:rFonts w:ascii="Times New Roman" w:eastAsia="Times" w:hAnsi="Times New Roman" w:cs="Times New Roman"/>
          <w:b/>
          <w:caps/>
          <w:color w:val="FF0000"/>
          <w:lang w:eastAsia="it-IT"/>
        </w:rPr>
        <w:t xml:space="preserve"> </w:t>
      </w:r>
      <w:r w:rsidRPr="00A35784">
        <w:rPr>
          <w:rFonts w:ascii="Times New Roman" w:eastAsia="Times" w:hAnsi="Times New Roman" w:cs="Times New Roman"/>
          <w:b/>
          <w:caps/>
          <w:color w:val="000000"/>
          <w:lang w:eastAsia="it-IT"/>
        </w:rPr>
        <w:br w:type="page"/>
      </w:r>
    </w:p>
    <w:p w14:paraId="33CE8893" w14:textId="77777777" w:rsidR="005C2976" w:rsidRDefault="005C2976" w:rsidP="00D07DAC">
      <w:pPr>
        <w:spacing w:after="0" w:line="280" w:lineRule="exact"/>
        <w:rPr>
          <w:rFonts w:ascii="Times New Roman" w:eastAsia="Times" w:hAnsi="Times New Roman" w:cs="Times New Roman"/>
          <w:b/>
          <w:color w:val="000000"/>
          <w:lang w:eastAsia="it-IT"/>
        </w:rPr>
      </w:pPr>
    </w:p>
    <w:p w14:paraId="62C76767" w14:textId="574B7D42" w:rsidR="00E6492B" w:rsidRPr="00D61572" w:rsidRDefault="009A0CDB" w:rsidP="00D07DAC">
      <w:pPr>
        <w:spacing w:after="0" w:line="280" w:lineRule="exact"/>
        <w:rPr>
          <w:rFonts w:ascii="Times New Roman" w:hAnsi="Times New Roman" w:cs="Times New Roman"/>
        </w:rPr>
      </w:pPr>
      <w:r w:rsidRPr="00D61572">
        <w:rPr>
          <w:rFonts w:ascii="Times New Roman" w:hAnsi="Times New Roman" w:cs="Times New Roman"/>
        </w:rPr>
        <w:t xml:space="preserve">Il documento è un prodotto dei lavori </w:t>
      </w:r>
      <w:r w:rsidR="00747E58">
        <w:rPr>
          <w:rFonts w:ascii="Times New Roman" w:hAnsi="Times New Roman" w:cs="Times New Roman"/>
        </w:rPr>
        <w:t>della</w:t>
      </w:r>
      <w:r w:rsidR="001A35A0" w:rsidRPr="00D61572">
        <w:rPr>
          <w:rFonts w:ascii="Times New Roman" w:hAnsi="Times New Roman" w:cs="Times New Roman"/>
        </w:rPr>
        <w:t xml:space="preserve"> </w:t>
      </w:r>
      <w:r w:rsidR="001A35A0" w:rsidRPr="00D61572">
        <w:rPr>
          <w:rFonts w:ascii="Times New Roman" w:hAnsi="Times New Roman" w:cs="Times New Roman"/>
          <w:sz w:val="21"/>
          <w:szCs w:val="21"/>
          <w:shd w:val="clear" w:color="auto" w:fill="FDFDFD"/>
        </w:rPr>
        <w:t>sub tematica 1-</w:t>
      </w:r>
      <w:r w:rsidR="00063863">
        <w:rPr>
          <w:rFonts w:ascii="Times New Roman" w:hAnsi="Times New Roman" w:cs="Times New Roman"/>
          <w:sz w:val="21"/>
          <w:szCs w:val="21"/>
          <w:shd w:val="clear" w:color="auto" w:fill="FDFDFD"/>
        </w:rPr>
        <w:t>Acque</w:t>
      </w:r>
      <w:r w:rsidR="001A35A0" w:rsidRPr="00D61572">
        <w:rPr>
          <w:rFonts w:ascii="Times New Roman" w:hAnsi="Times New Roman" w:cs="Times New Roman"/>
          <w:sz w:val="21"/>
          <w:szCs w:val="21"/>
          <w:shd w:val="clear" w:color="auto" w:fill="FDFDFD"/>
        </w:rPr>
        <w:t>-M4 </w:t>
      </w:r>
      <w:r w:rsidR="001A35A0" w:rsidRPr="00D61572">
        <w:rPr>
          <w:rFonts w:ascii="Times New Roman" w:hAnsi="Times New Roman" w:cs="Times New Roman"/>
          <w:sz w:val="21"/>
          <w:szCs w:val="21"/>
          <w:shd w:val="clear" w:color="auto" w:fill="FDFDFD"/>
        </w:rPr>
        <w:t>della RRTEM 09</w:t>
      </w:r>
      <w:r w:rsidR="00396F74" w:rsidRPr="00D61572">
        <w:rPr>
          <w:rFonts w:ascii="Times New Roman" w:hAnsi="Times New Roman" w:cs="Times New Roman"/>
          <w:sz w:val="21"/>
          <w:szCs w:val="21"/>
          <w:shd w:val="clear" w:color="auto" w:fill="FDFDFD"/>
        </w:rPr>
        <w:t xml:space="preserve">, </w:t>
      </w:r>
      <w:r w:rsidR="00396F74" w:rsidRPr="00D61572">
        <w:rPr>
          <w:rFonts w:ascii="Times New Roman" w:hAnsi="Times New Roman" w:cs="Times New Roman"/>
          <w:sz w:val="23"/>
          <w:szCs w:val="23"/>
          <w:shd w:val="clear" w:color="auto" w:fill="FFFFFF"/>
        </w:rPr>
        <w:t>Programma triennale di attività 2021-2023.</w:t>
      </w:r>
    </w:p>
    <w:p w14:paraId="48838163" w14:textId="2D5B5C78" w:rsidR="005C2976" w:rsidRPr="00D61572" w:rsidRDefault="002A1750" w:rsidP="00D07DAC">
      <w:pPr>
        <w:spacing w:after="0" w:line="280" w:lineRule="exact"/>
        <w:rPr>
          <w:rFonts w:ascii="Times New Roman" w:eastAsia="Times" w:hAnsi="Times New Roman" w:cs="Times New Roman"/>
          <w:b/>
          <w:lang w:eastAsia="it-IT"/>
        </w:rPr>
      </w:pPr>
      <w:r>
        <w:rPr>
          <w:rFonts w:ascii="Times New Roman" w:hAnsi="Times New Roman" w:cs="Times New Roman"/>
        </w:rPr>
        <w:t xml:space="preserve">I </w:t>
      </w:r>
      <w:r w:rsidR="00063863">
        <w:rPr>
          <w:rFonts w:ascii="Times New Roman" w:hAnsi="Times New Roman" w:cs="Times New Roman"/>
        </w:rPr>
        <w:t>R</w:t>
      </w:r>
      <w:r>
        <w:rPr>
          <w:rFonts w:ascii="Times New Roman" w:hAnsi="Times New Roman" w:cs="Times New Roman"/>
        </w:rPr>
        <w:t>eferenti</w:t>
      </w:r>
      <w:r w:rsidR="009A0CDB" w:rsidRPr="00D61572">
        <w:rPr>
          <w:rFonts w:ascii="Times New Roman" w:hAnsi="Times New Roman" w:cs="Times New Roman"/>
        </w:rPr>
        <w:t xml:space="preserve"> </w:t>
      </w:r>
      <w:r w:rsidR="00063863">
        <w:rPr>
          <w:rFonts w:ascii="Times New Roman" w:hAnsi="Times New Roman" w:cs="Times New Roman"/>
        </w:rPr>
        <w:t>sub</w:t>
      </w:r>
      <w:r w:rsidR="00D61572">
        <w:rPr>
          <w:rFonts w:ascii="Times New Roman" w:hAnsi="Times New Roman" w:cs="Times New Roman"/>
        </w:rPr>
        <w:t xml:space="preserve"> </w:t>
      </w:r>
      <w:r w:rsidR="00063863">
        <w:rPr>
          <w:rFonts w:ascii="Times New Roman" w:hAnsi="Times New Roman" w:cs="Times New Roman"/>
        </w:rPr>
        <w:t>tematica 1-Acque- M4:</w:t>
      </w:r>
    </w:p>
    <w:p w14:paraId="4876CA86" w14:textId="4E1E25B5" w:rsidR="005C2976" w:rsidRDefault="00747E58" w:rsidP="00D07DAC">
      <w:pPr>
        <w:spacing w:after="0" w:line="280" w:lineRule="exact"/>
        <w:rPr>
          <w:rFonts w:ascii="Times New Roman" w:eastAsia="Times" w:hAnsi="Times New Roman" w:cs="Times New Roman"/>
          <w:b/>
          <w:lang w:eastAsia="it-IT"/>
        </w:rPr>
      </w:pPr>
      <w:r>
        <w:rPr>
          <w:rFonts w:ascii="Times New Roman" w:eastAsia="Times" w:hAnsi="Times New Roman" w:cs="Times New Roman"/>
          <w:b/>
          <w:lang w:eastAsia="it-IT"/>
        </w:rPr>
        <w:t>….</w:t>
      </w:r>
    </w:p>
    <w:p w14:paraId="503B8197" w14:textId="6B8089A9" w:rsidR="00747E58" w:rsidRPr="00D61572" w:rsidRDefault="00747E58" w:rsidP="00D07DAC">
      <w:pPr>
        <w:spacing w:after="0" w:line="280" w:lineRule="exact"/>
        <w:rPr>
          <w:rFonts w:ascii="Times New Roman" w:eastAsia="Times" w:hAnsi="Times New Roman" w:cs="Times New Roman"/>
          <w:b/>
          <w:lang w:eastAsia="it-IT"/>
        </w:rPr>
      </w:pPr>
      <w:r>
        <w:rPr>
          <w:rFonts w:ascii="Times New Roman" w:eastAsia="Times" w:hAnsi="Times New Roman" w:cs="Times New Roman"/>
          <w:b/>
          <w:lang w:eastAsia="it-IT"/>
        </w:rPr>
        <w:t>….</w:t>
      </w:r>
    </w:p>
    <w:p w14:paraId="7383AA90" w14:textId="77777777" w:rsidR="005C2976" w:rsidRDefault="005C2976" w:rsidP="00D07DAC">
      <w:pPr>
        <w:spacing w:after="0" w:line="280" w:lineRule="exact"/>
        <w:rPr>
          <w:rFonts w:ascii="Times New Roman" w:eastAsia="Times" w:hAnsi="Times New Roman" w:cs="Times New Roman"/>
          <w:b/>
          <w:color w:val="000000"/>
          <w:lang w:eastAsia="it-IT"/>
        </w:rPr>
      </w:pPr>
    </w:p>
    <w:p w14:paraId="5113261B" w14:textId="77777777" w:rsidR="00D61572" w:rsidRDefault="00D61572" w:rsidP="00D07DAC">
      <w:pPr>
        <w:spacing w:after="0" w:line="280" w:lineRule="exact"/>
        <w:rPr>
          <w:rFonts w:ascii="Times New Roman" w:eastAsia="Times" w:hAnsi="Times New Roman" w:cs="Times New Roman"/>
          <w:b/>
          <w:color w:val="000000"/>
          <w:lang w:eastAsia="it-IT"/>
        </w:rPr>
      </w:pPr>
    </w:p>
    <w:p w14:paraId="605C7334" w14:textId="77777777" w:rsidR="00D61572" w:rsidRDefault="00D61572" w:rsidP="00D07DAC">
      <w:pPr>
        <w:spacing w:after="0" w:line="280" w:lineRule="exact"/>
        <w:rPr>
          <w:rFonts w:ascii="Times New Roman" w:eastAsia="Times" w:hAnsi="Times New Roman" w:cs="Times New Roman"/>
          <w:b/>
          <w:color w:val="000000"/>
          <w:lang w:eastAsia="it-IT"/>
        </w:rPr>
      </w:pPr>
    </w:p>
    <w:p w14:paraId="0E827AA4" w14:textId="77777777" w:rsidR="00D61572" w:rsidRDefault="00D61572" w:rsidP="00D07DAC">
      <w:pPr>
        <w:spacing w:after="0" w:line="280" w:lineRule="exact"/>
        <w:rPr>
          <w:rFonts w:ascii="Times New Roman" w:eastAsia="Times" w:hAnsi="Times New Roman" w:cs="Times New Roman"/>
          <w:b/>
          <w:color w:val="000000"/>
          <w:lang w:eastAsia="it-IT"/>
        </w:rPr>
      </w:pPr>
    </w:p>
    <w:p w14:paraId="5A7B2849" w14:textId="07303B63" w:rsidR="00902D49" w:rsidRDefault="00902D49" w:rsidP="00D07DAC">
      <w:pPr>
        <w:spacing w:after="0" w:line="280" w:lineRule="exact"/>
        <w:rPr>
          <w:rFonts w:ascii="Times New Roman" w:hAnsi="Times New Roman" w:cs="Times New Roman"/>
          <w:b/>
          <w:bCs/>
        </w:rPr>
      </w:pPr>
      <w:r w:rsidRPr="006A6184">
        <w:rPr>
          <w:rFonts w:ascii="Times New Roman" w:hAnsi="Times New Roman" w:cs="Times New Roman"/>
          <w:b/>
          <w:bCs/>
        </w:rPr>
        <w:t>Gli esperti che hanno direttamente partecipato alla redazione del documento sono:</w:t>
      </w:r>
    </w:p>
    <w:p w14:paraId="70AF7BC6" w14:textId="0759A492" w:rsidR="006A6184" w:rsidRPr="006A6184" w:rsidRDefault="006A6184" w:rsidP="00D07DAC">
      <w:pPr>
        <w:spacing w:after="0" w:line="280" w:lineRule="exact"/>
        <w:rPr>
          <w:rFonts w:ascii="Times New Roman" w:eastAsia="Times" w:hAnsi="Times New Roman" w:cs="Times New Roman"/>
          <w:u w:val="single"/>
          <w:lang w:eastAsia="it-IT"/>
        </w:rPr>
      </w:pPr>
      <w:r w:rsidRPr="006A6184">
        <w:rPr>
          <w:rFonts w:ascii="Times New Roman" w:hAnsi="Times New Roman" w:cs="Times New Roman"/>
          <w:u w:val="single"/>
        </w:rPr>
        <w:t>Autori</w:t>
      </w:r>
    </w:p>
    <w:p w14:paraId="7A12DB2E" w14:textId="6DC30E60" w:rsidR="00D07DAC" w:rsidRPr="00A35784" w:rsidRDefault="009D4EFD" w:rsidP="00D07DAC">
      <w:pPr>
        <w:spacing w:after="0" w:line="240" w:lineRule="exact"/>
        <w:jc w:val="both"/>
        <w:rPr>
          <w:rFonts w:ascii="Times New Roman" w:eastAsia="Times" w:hAnsi="Times New Roman" w:cs="Times New Roman"/>
          <w:color w:val="000000"/>
          <w:lang w:eastAsia="it-IT"/>
        </w:rPr>
      </w:pPr>
      <w:bookmarkStart w:id="0" w:name="_Hlk67318151"/>
      <w:r>
        <w:rPr>
          <w:rFonts w:ascii="Times New Roman" w:eastAsia="Times" w:hAnsi="Times New Roman" w:cs="Times New Roman"/>
          <w:color w:val="000000"/>
          <w:lang w:eastAsia="it-IT"/>
        </w:rPr>
        <w:t>Alessandra Agostini</w:t>
      </w:r>
      <w:r w:rsidR="002652E3">
        <w:rPr>
          <w:rFonts w:ascii="Times New Roman" w:eastAsia="Times" w:hAnsi="Times New Roman" w:cs="Times New Roman"/>
          <w:color w:val="000000"/>
          <w:lang w:eastAsia="it-IT"/>
        </w:rPr>
        <w:t xml:space="preserve"> (ARPAE)</w:t>
      </w:r>
      <w:r>
        <w:rPr>
          <w:rFonts w:ascii="Times New Roman" w:eastAsia="Times" w:hAnsi="Times New Roman" w:cs="Times New Roman"/>
          <w:color w:val="000000"/>
          <w:lang w:eastAsia="it-IT"/>
        </w:rPr>
        <w:t>, Stefania Balzamo</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xml:space="preserve">, Salvatore </w:t>
      </w:r>
      <w:r w:rsidR="002652E3">
        <w:rPr>
          <w:rFonts w:ascii="Times New Roman" w:eastAsia="Times" w:hAnsi="Times New Roman" w:cs="Times New Roman"/>
          <w:color w:val="000000"/>
          <w:lang w:eastAsia="it-IT"/>
        </w:rPr>
        <w:t>D</w:t>
      </w:r>
      <w:r>
        <w:rPr>
          <w:rFonts w:ascii="Times New Roman" w:eastAsia="Times" w:hAnsi="Times New Roman" w:cs="Times New Roman"/>
          <w:color w:val="000000"/>
          <w:lang w:eastAsia="it-IT"/>
        </w:rPr>
        <w:t>e Bonis</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bookmarkEnd w:id="0"/>
      <w:r>
        <w:rPr>
          <w:rFonts w:ascii="Times New Roman" w:eastAsia="Times" w:hAnsi="Times New Roman" w:cs="Times New Roman"/>
          <w:color w:val="000000"/>
          <w:lang w:eastAsia="it-IT"/>
        </w:rPr>
        <w:t>Stefano Macchio</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Cristina Martone</w:t>
      </w:r>
      <w:r w:rsidR="002652E3">
        <w:rPr>
          <w:rFonts w:ascii="Times New Roman" w:eastAsia="Times" w:hAnsi="Times New Roman" w:cs="Times New Roman"/>
          <w:color w:val="000000"/>
          <w:lang w:eastAsia="it-IT"/>
        </w:rPr>
        <w:t xml:space="preserve"> </w:t>
      </w:r>
      <w:r w:rsidR="002652E3" w:rsidRPr="002652E3">
        <w:rPr>
          <w:rFonts w:ascii="Times New Roman" w:eastAsia="Times" w:hAnsi="Times New Roman" w:cs="Times New Roman"/>
          <w:color w:val="000000"/>
          <w:lang w:eastAsia="it-IT"/>
        </w:rPr>
        <w:t>(ISPRA</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Paolo Tomassetti</w:t>
      </w:r>
      <w:r w:rsidR="002652E3">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Vanessa Ubaldi</w:t>
      </w:r>
      <w:r w:rsidR="002652E3">
        <w:rPr>
          <w:rFonts w:ascii="Times New Roman" w:eastAsia="Times" w:hAnsi="Times New Roman" w:cs="Times New Roman"/>
          <w:color w:val="000000"/>
          <w:lang w:eastAsia="it-IT"/>
        </w:rPr>
        <w:t xml:space="preserve"> (ISPRA)</w:t>
      </w:r>
    </w:p>
    <w:p w14:paraId="6B90B692" w14:textId="77777777" w:rsidR="0001150F" w:rsidRDefault="0001150F" w:rsidP="00D07DAC">
      <w:pPr>
        <w:spacing w:after="0" w:line="240" w:lineRule="exact"/>
        <w:jc w:val="both"/>
        <w:rPr>
          <w:rFonts w:ascii="Times New Roman" w:eastAsia="Times" w:hAnsi="Times New Roman" w:cs="Times New Roman"/>
          <w:color w:val="000000"/>
          <w:lang w:eastAsia="it-IT"/>
        </w:rPr>
      </w:pPr>
    </w:p>
    <w:p w14:paraId="0F628250" w14:textId="06BDF562" w:rsidR="00D07DAC" w:rsidRPr="006A6184" w:rsidRDefault="009D4EFD" w:rsidP="00D07DAC">
      <w:pPr>
        <w:spacing w:after="0" w:line="240" w:lineRule="exact"/>
        <w:jc w:val="both"/>
        <w:rPr>
          <w:rFonts w:ascii="Times New Roman" w:eastAsia="Times" w:hAnsi="Times New Roman" w:cs="Times New Roman"/>
          <w:i/>
          <w:iCs/>
          <w:color w:val="000000"/>
          <w:u w:val="single"/>
          <w:lang w:eastAsia="it-IT"/>
        </w:rPr>
      </w:pPr>
      <w:r w:rsidRPr="006A6184">
        <w:rPr>
          <w:rFonts w:ascii="Times New Roman" w:eastAsia="Times" w:hAnsi="Times New Roman" w:cs="Times New Roman"/>
          <w:color w:val="000000"/>
          <w:u w:val="single"/>
          <w:lang w:eastAsia="it-IT"/>
        </w:rPr>
        <w:t>Autori</w:t>
      </w:r>
      <w:r w:rsidR="0024363B" w:rsidRPr="006A6184">
        <w:rPr>
          <w:rFonts w:ascii="Times New Roman" w:eastAsia="Times" w:hAnsi="Times New Roman" w:cs="Times New Roman"/>
          <w:color w:val="000000"/>
          <w:u w:val="single"/>
          <w:lang w:eastAsia="it-IT"/>
        </w:rPr>
        <w:t xml:space="preserve"> dei testi per gli Schemi </w:t>
      </w:r>
      <w:r w:rsidR="0011786F" w:rsidRPr="006A6184">
        <w:rPr>
          <w:rFonts w:ascii="Times New Roman" w:eastAsia="Times" w:hAnsi="Times New Roman" w:cs="Times New Roman"/>
          <w:color w:val="000000"/>
          <w:u w:val="single"/>
          <w:lang w:eastAsia="it-IT"/>
        </w:rPr>
        <w:t xml:space="preserve">di qualifica </w:t>
      </w:r>
      <w:r w:rsidR="0024363B" w:rsidRPr="006A6184">
        <w:rPr>
          <w:rFonts w:ascii="Times New Roman" w:eastAsia="Times" w:hAnsi="Times New Roman" w:cs="Times New Roman"/>
          <w:color w:val="000000"/>
          <w:u w:val="single"/>
          <w:lang w:eastAsia="it-IT"/>
        </w:rPr>
        <w:t>EQB</w:t>
      </w:r>
    </w:p>
    <w:p w14:paraId="688DE258" w14:textId="00DB698D" w:rsidR="0024363B" w:rsidRPr="00554F88" w:rsidRDefault="00DA6904" w:rsidP="003556D8">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 xml:space="preserve">Schema di qualifica per il monitoraggio dell’EQB </w:t>
      </w:r>
      <w:proofErr w:type="spellStart"/>
      <w:r w:rsidRPr="00554F88">
        <w:rPr>
          <w:rFonts w:ascii="Times New Roman" w:eastAsia="Times" w:hAnsi="Times New Roman" w:cs="Times New Roman"/>
          <w:i/>
          <w:iCs/>
          <w:color w:val="000000"/>
          <w:lang w:eastAsia="it-IT"/>
        </w:rPr>
        <w:t>Macroinvertebrati</w:t>
      </w:r>
      <w:proofErr w:type="spellEnd"/>
      <w:r w:rsidRPr="00554F88">
        <w:rPr>
          <w:rFonts w:ascii="Times New Roman" w:eastAsia="Times" w:hAnsi="Times New Roman" w:cs="Times New Roman"/>
          <w:i/>
          <w:iCs/>
          <w:color w:val="000000"/>
          <w:lang w:eastAsia="it-IT"/>
        </w:rPr>
        <w:t xml:space="preserve"> bentonici</w:t>
      </w:r>
      <w:r w:rsidR="00FB7FB5" w:rsidRPr="00554F88">
        <w:rPr>
          <w:rFonts w:ascii="Times New Roman" w:eastAsia="Times" w:hAnsi="Times New Roman" w:cs="Times New Roman"/>
          <w:i/>
          <w:iCs/>
          <w:color w:val="000000"/>
          <w:lang w:eastAsia="it-IT"/>
        </w:rPr>
        <w:t xml:space="preserve"> </w:t>
      </w:r>
      <w:r w:rsidR="002B6D31" w:rsidRPr="00554F88">
        <w:rPr>
          <w:rFonts w:ascii="Times New Roman" w:eastAsia="Times" w:hAnsi="Times New Roman" w:cs="Times New Roman"/>
          <w:i/>
          <w:iCs/>
          <w:color w:val="000000"/>
          <w:lang w:eastAsia="it-IT"/>
        </w:rPr>
        <w:t>f</w:t>
      </w:r>
      <w:r w:rsidR="00FB7FB5" w:rsidRPr="00554F88">
        <w:rPr>
          <w:rFonts w:ascii="Times New Roman" w:eastAsia="Times" w:hAnsi="Times New Roman" w:cs="Times New Roman"/>
          <w:i/>
          <w:iCs/>
          <w:color w:val="000000"/>
          <w:lang w:eastAsia="it-IT"/>
        </w:rPr>
        <w:t>iumi</w:t>
      </w:r>
      <w:r w:rsidR="002B6D31" w:rsidRPr="00554F88">
        <w:rPr>
          <w:rFonts w:ascii="Times New Roman" w:eastAsia="Times" w:hAnsi="Times New Roman" w:cs="Times New Roman"/>
          <w:i/>
          <w:iCs/>
          <w:color w:val="000000"/>
          <w:lang w:eastAsia="it-IT"/>
        </w:rPr>
        <w:t xml:space="preserve"> guadabili</w:t>
      </w:r>
    </w:p>
    <w:p w14:paraId="5F672D0F" w14:textId="30BDB8D2" w:rsidR="00554F88" w:rsidRDefault="00554F88" w:rsidP="003556D8">
      <w:pPr>
        <w:spacing w:after="0" w:line="240" w:lineRule="exact"/>
        <w:jc w:val="both"/>
        <w:rPr>
          <w:rFonts w:ascii="Times New Roman" w:eastAsia="Times" w:hAnsi="Times New Roman" w:cs="Times New Roman"/>
          <w:color w:val="000000"/>
          <w:lang w:eastAsia="it-IT"/>
        </w:rPr>
      </w:pPr>
      <w:bookmarkStart w:id="1" w:name="_Hlk67318664"/>
      <w:r w:rsidRPr="00FE55C7">
        <w:rPr>
          <w:rFonts w:ascii="Times New Roman" w:eastAsia="Times" w:hAnsi="Times New Roman" w:cs="Times New Roman"/>
          <w:color w:val="000000"/>
          <w:u w:val="single"/>
          <w:lang w:eastAsia="it-IT"/>
        </w:rPr>
        <w:t>Alessandra Agostini</w:t>
      </w:r>
      <w:r w:rsidR="002652E3" w:rsidRPr="00FE55C7">
        <w:rPr>
          <w:rFonts w:ascii="Times New Roman" w:eastAsia="Times" w:hAnsi="Times New Roman" w:cs="Times New Roman"/>
          <w:color w:val="000000"/>
          <w:u w:val="single"/>
          <w:lang w:eastAsia="it-IT"/>
        </w:rPr>
        <w:t xml:space="preserve"> (ARPAE)</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Salvatore De Bonis</w:t>
      </w:r>
      <w:r w:rsidR="002652E3">
        <w:rPr>
          <w:rFonts w:ascii="Times New Roman" w:eastAsia="Times" w:hAnsi="Times New Roman" w:cs="Times New Roman"/>
          <w:color w:val="000000"/>
          <w:lang w:eastAsia="it-IT"/>
        </w:rPr>
        <w:t xml:space="preserve"> </w:t>
      </w:r>
      <w:r w:rsidR="002652E3" w:rsidRPr="002652E3">
        <w:rPr>
          <w:rFonts w:ascii="Times New Roman" w:eastAsia="Times" w:hAnsi="Times New Roman" w:cs="Times New Roman"/>
          <w:color w:val="000000"/>
          <w:lang w:eastAsia="it-IT"/>
        </w:rPr>
        <w:t>(ARPA Lazio)</w:t>
      </w:r>
      <w:r>
        <w:rPr>
          <w:rFonts w:ascii="Times New Roman" w:eastAsia="Times" w:hAnsi="Times New Roman" w:cs="Times New Roman"/>
          <w:color w:val="000000"/>
          <w:lang w:eastAsia="it-IT"/>
        </w:rPr>
        <w:t xml:space="preserve">, </w:t>
      </w:r>
      <w:r w:rsidR="0011018E">
        <w:rPr>
          <w:rFonts w:ascii="Times New Roman" w:eastAsia="Times" w:hAnsi="Times New Roman" w:cs="Times New Roman"/>
          <w:color w:val="000000"/>
          <w:lang w:eastAsia="it-IT"/>
        </w:rPr>
        <w:t>Grazia</w:t>
      </w:r>
      <w:r w:rsidR="00FE55C7">
        <w:rPr>
          <w:rFonts w:ascii="Times New Roman" w:eastAsia="Times" w:hAnsi="Times New Roman" w:cs="Times New Roman"/>
          <w:color w:val="000000"/>
          <w:lang w:eastAsia="it-IT"/>
        </w:rPr>
        <w:t xml:space="preserve"> Guido (ARPA CAL)</w:t>
      </w:r>
      <w:r w:rsidR="009F508D">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Giuseppa Fiumanò</w:t>
      </w:r>
      <w:r w:rsidR="002652E3">
        <w:rPr>
          <w:rFonts w:ascii="Times New Roman" w:eastAsia="Times" w:hAnsi="Times New Roman" w:cs="Times New Roman"/>
          <w:color w:val="000000"/>
          <w:lang w:eastAsia="it-IT"/>
        </w:rPr>
        <w:t xml:space="preserve"> (ARPACAL)</w:t>
      </w:r>
      <w:r>
        <w:rPr>
          <w:rFonts w:ascii="Times New Roman" w:eastAsia="Times" w:hAnsi="Times New Roman" w:cs="Times New Roman"/>
          <w:color w:val="000000"/>
          <w:lang w:eastAsia="it-IT"/>
        </w:rPr>
        <w:t xml:space="preserve">, </w:t>
      </w:r>
      <w:r w:rsidRPr="000B0C12">
        <w:rPr>
          <w:rFonts w:ascii="Times New Roman" w:eastAsia="Times" w:hAnsi="Times New Roman" w:cs="Times New Roman"/>
          <w:color w:val="000000"/>
          <w:u w:val="single"/>
          <w:lang w:eastAsia="it-IT"/>
        </w:rPr>
        <w:t>Daniela Lucchini</w:t>
      </w:r>
      <w:r w:rsidR="002652E3" w:rsidRPr="000B0C12">
        <w:rPr>
          <w:rFonts w:ascii="Times New Roman" w:eastAsia="Times" w:hAnsi="Times New Roman" w:cs="Times New Roman"/>
          <w:color w:val="000000"/>
          <w:u w:val="single"/>
          <w:lang w:eastAsia="it-IT"/>
        </w:rPr>
        <w:t xml:space="preserve"> (ARPAE)</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Valeria Manca</w:t>
      </w:r>
      <w:r w:rsidR="002652E3">
        <w:rPr>
          <w:rFonts w:ascii="Times New Roman" w:eastAsia="Times" w:hAnsi="Times New Roman" w:cs="Times New Roman"/>
          <w:color w:val="000000"/>
          <w:lang w:eastAsia="it-IT"/>
        </w:rPr>
        <w:t xml:space="preserve"> (ARPAS</w:t>
      </w:r>
      <w:r w:rsidR="009F508D">
        <w:rPr>
          <w:rFonts w:ascii="Times New Roman" w:eastAsia="Times" w:hAnsi="Times New Roman" w:cs="Times New Roman"/>
          <w:color w:val="000000"/>
          <w:lang w:eastAsia="it-IT"/>
        </w:rPr>
        <w:t>), Arianna Nicola (ARPA Piemonte)</w:t>
      </w:r>
    </w:p>
    <w:bookmarkEnd w:id="1"/>
    <w:p w14:paraId="732513C9" w14:textId="56F0ABFE"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 xml:space="preserve">Schema di qualifica per il monitoraggio dell’EQB </w:t>
      </w:r>
      <w:proofErr w:type="spellStart"/>
      <w:r w:rsidRPr="00554F88">
        <w:rPr>
          <w:rFonts w:ascii="Times New Roman" w:eastAsia="Times" w:hAnsi="Times New Roman" w:cs="Times New Roman"/>
          <w:i/>
          <w:iCs/>
          <w:color w:val="000000"/>
          <w:lang w:eastAsia="it-IT"/>
        </w:rPr>
        <w:t>Macroinvertebrati</w:t>
      </w:r>
      <w:proofErr w:type="spellEnd"/>
      <w:r w:rsidRPr="00554F88">
        <w:rPr>
          <w:rFonts w:ascii="Times New Roman" w:eastAsia="Times" w:hAnsi="Times New Roman" w:cs="Times New Roman"/>
          <w:i/>
          <w:iCs/>
          <w:color w:val="000000"/>
          <w:lang w:eastAsia="it-IT"/>
        </w:rPr>
        <w:t xml:space="preserve"> bentonici Fiumi Non Guadabili</w:t>
      </w:r>
    </w:p>
    <w:p w14:paraId="78068BA6" w14:textId="77777777" w:rsidR="0090021C" w:rsidRPr="0090021C" w:rsidRDefault="0090021C" w:rsidP="0090021C">
      <w:pPr>
        <w:spacing w:after="0" w:line="240" w:lineRule="exact"/>
        <w:jc w:val="both"/>
        <w:rPr>
          <w:rFonts w:ascii="Times New Roman" w:eastAsia="Times" w:hAnsi="Times New Roman" w:cs="Times New Roman"/>
          <w:color w:val="000000"/>
          <w:lang w:eastAsia="it-IT"/>
        </w:rPr>
      </w:pPr>
      <w:r w:rsidRPr="0090021C">
        <w:rPr>
          <w:rFonts w:ascii="Times New Roman" w:eastAsia="Times" w:hAnsi="Times New Roman" w:cs="Times New Roman"/>
          <w:color w:val="000000"/>
          <w:u w:val="single"/>
          <w:lang w:eastAsia="it-IT"/>
        </w:rPr>
        <w:t>Alessandra Agostini (ARPAE)</w:t>
      </w:r>
      <w:r w:rsidRPr="0090021C">
        <w:rPr>
          <w:rFonts w:ascii="Times New Roman" w:eastAsia="Times" w:hAnsi="Times New Roman" w:cs="Times New Roman"/>
          <w:color w:val="000000"/>
          <w:lang w:eastAsia="it-IT"/>
        </w:rPr>
        <w:t xml:space="preserve">, Salvatore De Bonis (ARPA Lazio), Grazie Guido (ARPA CAL), Giuseppa Fiumanò (ARPACAL), </w:t>
      </w:r>
      <w:r w:rsidRPr="000B0C12">
        <w:rPr>
          <w:rFonts w:ascii="Times New Roman" w:eastAsia="Times" w:hAnsi="Times New Roman" w:cs="Times New Roman"/>
          <w:color w:val="000000"/>
          <w:u w:val="single"/>
          <w:lang w:eastAsia="it-IT"/>
        </w:rPr>
        <w:t>Daniela Lucchini (ARPAE)</w:t>
      </w:r>
      <w:r w:rsidRPr="0090021C">
        <w:rPr>
          <w:rFonts w:ascii="Times New Roman" w:eastAsia="Times" w:hAnsi="Times New Roman" w:cs="Times New Roman"/>
          <w:color w:val="000000"/>
          <w:lang w:eastAsia="it-IT"/>
        </w:rPr>
        <w:t>, Valeria Manca (ARPAS), Arianna Nicola (ARPA Piemonte)</w:t>
      </w:r>
    </w:p>
    <w:p w14:paraId="141DF52F" w14:textId="7072818E"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w:t>
      </w:r>
      <w:r w:rsidR="002B6D31" w:rsidRPr="00554F88">
        <w:rPr>
          <w:rFonts w:ascii="Times New Roman" w:eastAsia="Times" w:hAnsi="Times New Roman" w:cs="Times New Roman"/>
          <w:i/>
          <w:iCs/>
          <w:color w:val="000000"/>
          <w:lang w:eastAsia="it-IT"/>
        </w:rPr>
        <w:t xml:space="preserve"> fiumi guadabili</w:t>
      </w:r>
    </w:p>
    <w:p w14:paraId="52817D2B" w14:textId="00A702EE" w:rsidR="00DA6904" w:rsidRDefault="00554F88" w:rsidP="00826587">
      <w:pPr>
        <w:spacing w:after="0" w:line="240" w:lineRule="exact"/>
        <w:jc w:val="both"/>
        <w:rPr>
          <w:rFonts w:ascii="Times New Roman" w:eastAsia="Times" w:hAnsi="Times New Roman" w:cs="Times New Roman"/>
          <w:color w:val="000000"/>
          <w:lang w:eastAsia="it-IT"/>
        </w:rPr>
      </w:pPr>
      <w:bookmarkStart w:id="2" w:name="_Hlk67318801"/>
      <w:r w:rsidRPr="00554F88">
        <w:rPr>
          <w:rFonts w:ascii="Times New Roman" w:eastAsia="Times" w:hAnsi="Times New Roman" w:cs="Times New Roman"/>
          <w:color w:val="000000"/>
          <w:lang w:eastAsia="it-IT"/>
        </w:rPr>
        <w:t>Alessia Lea</w:t>
      </w:r>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xml:space="preserve">, </w:t>
      </w:r>
      <w:r w:rsidRPr="0090021C">
        <w:rPr>
          <w:rFonts w:ascii="Times New Roman" w:eastAsia="Times" w:hAnsi="Times New Roman" w:cs="Times New Roman"/>
          <w:color w:val="000000"/>
          <w:u w:val="single"/>
          <w:lang w:eastAsia="it-IT"/>
        </w:rPr>
        <w:t>Cristina Martone</w:t>
      </w:r>
      <w:r w:rsidR="002652E3" w:rsidRPr="0090021C">
        <w:rPr>
          <w:rFonts w:ascii="Times New Roman" w:eastAsia="Times" w:hAnsi="Times New Roman" w:cs="Times New Roman"/>
          <w:color w:val="000000"/>
          <w:u w:val="single"/>
          <w:lang w:eastAsia="it-IT"/>
        </w:rPr>
        <w:t xml:space="preserve"> (ISPRA</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Silvia Menegon</w:t>
      </w:r>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xml:space="preserve">, Marina </w:t>
      </w:r>
      <w:proofErr w:type="spellStart"/>
      <w:r>
        <w:rPr>
          <w:rFonts w:ascii="Times New Roman" w:eastAsia="Times" w:hAnsi="Times New Roman" w:cs="Times New Roman"/>
          <w:color w:val="000000"/>
          <w:lang w:eastAsia="it-IT"/>
        </w:rPr>
        <w:t>Raris</w:t>
      </w:r>
      <w:proofErr w:type="spellEnd"/>
      <w:r w:rsidR="002652E3">
        <w:rPr>
          <w:rFonts w:ascii="Times New Roman" w:eastAsia="Times" w:hAnsi="Times New Roman" w:cs="Times New Roman"/>
          <w:color w:val="000000"/>
          <w:lang w:eastAsia="it-IT"/>
        </w:rPr>
        <w:t xml:space="preserve"> (ARPAV)</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Andrea Zedde</w:t>
      </w:r>
      <w:r w:rsidR="002652E3">
        <w:rPr>
          <w:rFonts w:ascii="Times New Roman" w:eastAsia="Times" w:hAnsi="Times New Roman" w:cs="Times New Roman"/>
          <w:color w:val="000000"/>
          <w:lang w:eastAsia="it-IT"/>
        </w:rPr>
        <w:t xml:space="preserve"> (ARPAS)</w:t>
      </w:r>
    </w:p>
    <w:bookmarkEnd w:id="2"/>
    <w:p w14:paraId="70E9738A" w14:textId="5D62DB93" w:rsidR="00DA6904" w:rsidRPr="00554F88" w:rsidRDefault="00DA6904"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 Fiumi Non Guadabili</w:t>
      </w:r>
    </w:p>
    <w:p w14:paraId="7F934F60" w14:textId="12C9F55B"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Alessia Lea (ARPAV), </w:t>
      </w:r>
      <w:r w:rsidRPr="0090021C">
        <w:rPr>
          <w:rFonts w:ascii="Times New Roman" w:eastAsia="Times" w:hAnsi="Times New Roman" w:cs="Times New Roman"/>
          <w:color w:val="000000"/>
          <w:u w:val="single"/>
          <w:lang w:eastAsia="it-IT"/>
        </w:rPr>
        <w:t>Cristina Martone (ISPRA),</w:t>
      </w:r>
      <w:r w:rsidRPr="002652E3">
        <w:rPr>
          <w:rFonts w:ascii="Times New Roman" w:eastAsia="Times" w:hAnsi="Times New Roman" w:cs="Times New Roman"/>
          <w:color w:val="000000"/>
          <w:lang w:eastAsia="it-IT"/>
        </w:rPr>
        <w:t xml:space="preserve"> Silvia Menegon (ARPAV), Marina </w:t>
      </w:r>
      <w:proofErr w:type="spellStart"/>
      <w:r w:rsidRPr="002652E3">
        <w:rPr>
          <w:rFonts w:ascii="Times New Roman" w:eastAsia="Times" w:hAnsi="Times New Roman" w:cs="Times New Roman"/>
          <w:color w:val="000000"/>
          <w:lang w:eastAsia="it-IT"/>
        </w:rPr>
        <w:t>Raris</w:t>
      </w:r>
      <w:proofErr w:type="spellEnd"/>
      <w:r w:rsidRPr="002652E3">
        <w:rPr>
          <w:rFonts w:ascii="Times New Roman" w:eastAsia="Times" w:hAnsi="Times New Roman" w:cs="Times New Roman"/>
          <w:color w:val="000000"/>
          <w:lang w:eastAsia="it-IT"/>
        </w:rPr>
        <w:t xml:space="preserve"> (ARPAV), Andrea Zedde (ARPAS)</w:t>
      </w:r>
    </w:p>
    <w:p w14:paraId="2934806F" w14:textId="78BD45B0" w:rsidR="00DA6904" w:rsidRPr="00554F88" w:rsidRDefault="00DA6904" w:rsidP="00826587">
      <w:pPr>
        <w:spacing w:after="0" w:line="240" w:lineRule="exact"/>
        <w:jc w:val="both"/>
        <w:rPr>
          <w:rFonts w:ascii="Times New Roman" w:eastAsia="Times" w:hAnsi="Times New Roman" w:cs="Times New Roman"/>
          <w:i/>
          <w:iCs/>
          <w:color w:val="000000"/>
          <w:lang w:eastAsia="it-IT"/>
        </w:rPr>
      </w:pPr>
      <w:proofErr w:type="spellStart"/>
      <w:r w:rsidRPr="00554F88">
        <w:rPr>
          <w:rFonts w:ascii="Times New Roman" w:eastAsia="Times" w:hAnsi="Times New Roman" w:cs="Times New Roman"/>
          <w:i/>
          <w:iCs/>
          <w:color w:val="000000"/>
          <w:lang w:eastAsia="it-IT"/>
        </w:rPr>
        <w:t>chema</w:t>
      </w:r>
      <w:proofErr w:type="spellEnd"/>
      <w:r w:rsidRPr="00554F88">
        <w:rPr>
          <w:rFonts w:ascii="Times New Roman" w:eastAsia="Times" w:hAnsi="Times New Roman" w:cs="Times New Roman"/>
          <w:i/>
          <w:iCs/>
          <w:color w:val="000000"/>
          <w:lang w:eastAsia="it-IT"/>
        </w:rPr>
        <w:t xml:space="preserve"> di qualifica per il monitoraggio dell’EQB </w:t>
      </w:r>
      <w:proofErr w:type="spellStart"/>
      <w:r w:rsidRPr="00554F88">
        <w:rPr>
          <w:rFonts w:ascii="Times New Roman" w:eastAsia="Times" w:hAnsi="Times New Roman" w:cs="Times New Roman"/>
          <w:i/>
          <w:iCs/>
          <w:color w:val="000000"/>
          <w:lang w:eastAsia="it-IT"/>
        </w:rPr>
        <w:t>Macrofite</w:t>
      </w:r>
      <w:proofErr w:type="spellEnd"/>
      <w:r w:rsidR="00EB79F9">
        <w:rPr>
          <w:rFonts w:ascii="Times New Roman" w:eastAsia="Times" w:hAnsi="Times New Roman" w:cs="Times New Roman"/>
          <w:i/>
          <w:iCs/>
          <w:color w:val="000000"/>
          <w:lang w:eastAsia="it-IT"/>
        </w:rPr>
        <w:t xml:space="preserve"> fiumi</w:t>
      </w:r>
    </w:p>
    <w:p w14:paraId="7E238E14" w14:textId="16609893" w:rsidR="00554F88" w:rsidRPr="00554F88" w:rsidRDefault="00554F88" w:rsidP="00826587">
      <w:pPr>
        <w:spacing w:after="0" w:line="240" w:lineRule="exact"/>
        <w:jc w:val="both"/>
        <w:rPr>
          <w:rFonts w:ascii="Times New Roman" w:eastAsia="Times" w:hAnsi="Times New Roman" w:cs="Times New Roman"/>
          <w:color w:val="000000"/>
          <w:lang w:eastAsia="it-IT"/>
        </w:rPr>
      </w:pPr>
      <w:r w:rsidRPr="00554F88">
        <w:rPr>
          <w:rFonts w:ascii="Times New Roman" w:eastAsia="Times" w:hAnsi="Times New Roman" w:cs="Times New Roman"/>
          <w:color w:val="000000"/>
          <w:lang w:eastAsia="it-IT"/>
        </w:rPr>
        <w:t>Roberto Angius</w:t>
      </w:r>
      <w:r w:rsidR="002652E3">
        <w:rPr>
          <w:rFonts w:ascii="Times New Roman" w:eastAsia="Times" w:hAnsi="Times New Roman" w:cs="Times New Roman"/>
          <w:color w:val="000000"/>
          <w:lang w:eastAsia="it-IT"/>
        </w:rPr>
        <w:t xml:space="preserve"> (ARPAS)</w:t>
      </w:r>
      <w:r>
        <w:rPr>
          <w:rFonts w:ascii="Times New Roman" w:eastAsia="Times" w:hAnsi="Times New Roman" w:cs="Times New Roman"/>
          <w:color w:val="000000"/>
          <w:lang w:eastAsia="it-IT"/>
        </w:rPr>
        <w:t>, Floriana Grassi</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Pr="0090021C">
        <w:rPr>
          <w:rFonts w:ascii="Times New Roman" w:eastAsia="Times" w:hAnsi="Times New Roman" w:cs="Times New Roman"/>
          <w:color w:val="000000"/>
          <w:u w:val="single"/>
          <w:lang w:eastAsia="it-IT"/>
        </w:rPr>
        <w:t>Marilena Insolvibile</w:t>
      </w:r>
      <w:r w:rsidR="002652E3" w:rsidRPr="0090021C">
        <w:rPr>
          <w:rFonts w:ascii="Times New Roman" w:eastAsia="Times" w:hAnsi="Times New Roman" w:cs="Times New Roman"/>
          <w:color w:val="000000"/>
          <w:u w:val="single"/>
          <w:lang w:eastAsia="it-IT"/>
        </w:rPr>
        <w:t xml:space="preserve"> (ISPRA)</w:t>
      </w:r>
      <w:r>
        <w:rPr>
          <w:rFonts w:ascii="Times New Roman" w:eastAsia="Times" w:hAnsi="Times New Roman" w:cs="Times New Roman"/>
          <w:color w:val="000000"/>
          <w:lang w:eastAsia="it-IT"/>
        </w:rPr>
        <w:t>,</w:t>
      </w:r>
      <w:r w:rsidRPr="00554F88">
        <w:rPr>
          <w:rFonts w:ascii="Times New Roman" w:eastAsia="Times" w:hAnsi="Times New Roman" w:cs="Times New Roman"/>
          <w:color w:val="000000"/>
          <w:lang w:eastAsia="it-IT"/>
        </w:rPr>
        <w:t xml:space="preserve"> Tatiana </w:t>
      </w:r>
      <w:proofErr w:type="spellStart"/>
      <w:r w:rsidRPr="00554F88">
        <w:rPr>
          <w:rFonts w:ascii="Times New Roman" w:eastAsia="Times" w:hAnsi="Times New Roman" w:cs="Times New Roman"/>
          <w:color w:val="000000"/>
          <w:lang w:eastAsia="it-IT"/>
        </w:rPr>
        <w:t>Notargiacomo</w:t>
      </w:r>
      <w:proofErr w:type="spellEnd"/>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Giovanna Orrù</w:t>
      </w:r>
      <w:r w:rsidR="002652E3">
        <w:rPr>
          <w:rFonts w:ascii="Times New Roman" w:eastAsia="Times" w:hAnsi="Times New Roman" w:cs="Times New Roman"/>
          <w:color w:val="000000"/>
          <w:lang w:eastAsia="it-IT"/>
        </w:rPr>
        <w:t xml:space="preserve"> (ARPAS)</w:t>
      </w:r>
    </w:p>
    <w:p w14:paraId="52AC1D04" w14:textId="669225A0" w:rsidR="008A60FD" w:rsidRPr="00554F88" w:rsidRDefault="005D1E0E"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F</w:t>
      </w:r>
      <w:r w:rsidR="00A54099" w:rsidRPr="00554F88">
        <w:rPr>
          <w:rFonts w:ascii="Times New Roman" w:eastAsia="Times" w:hAnsi="Times New Roman" w:cs="Times New Roman"/>
          <w:i/>
          <w:iCs/>
          <w:color w:val="000000"/>
          <w:lang w:eastAsia="it-IT"/>
        </w:rPr>
        <w:t>auna Ittica</w:t>
      </w:r>
      <w:r w:rsidR="002652E3">
        <w:rPr>
          <w:rFonts w:ascii="Times New Roman" w:eastAsia="Times" w:hAnsi="Times New Roman" w:cs="Times New Roman"/>
          <w:i/>
          <w:iCs/>
          <w:color w:val="000000"/>
          <w:lang w:eastAsia="it-IT"/>
        </w:rPr>
        <w:t xml:space="preserve"> </w:t>
      </w:r>
      <w:r w:rsidR="003556D8">
        <w:rPr>
          <w:rFonts w:ascii="Times New Roman" w:eastAsia="Times" w:hAnsi="Times New Roman" w:cs="Times New Roman"/>
          <w:i/>
          <w:iCs/>
          <w:color w:val="000000"/>
          <w:lang w:eastAsia="it-IT"/>
        </w:rPr>
        <w:t xml:space="preserve">fiumi </w:t>
      </w:r>
    </w:p>
    <w:p w14:paraId="4672A31B" w14:textId="292EABF0" w:rsidR="00554F88" w:rsidRPr="00554F88" w:rsidRDefault="002652E3" w:rsidP="00826587">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Alessandra Agostini (ARPAE), </w:t>
      </w:r>
      <w:r w:rsidRPr="0090021C">
        <w:rPr>
          <w:rFonts w:ascii="Times New Roman" w:eastAsia="Times" w:hAnsi="Times New Roman" w:cs="Times New Roman"/>
          <w:color w:val="000000"/>
          <w:u w:val="single"/>
          <w:lang w:eastAsia="it-IT"/>
        </w:rPr>
        <w:t>Salvatore De Bonis (ARPA Lazio)</w:t>
      </w:r>
      <w:r w:rsidRPr="002652E3">
        <w:rPr>
          <w:rFonts w:ascii="Times New Roman" w:eastAsia="Times" w:hAnsi="Times New Roman" w:cs="Times New Roman"/>
          <w:color w:val="000000"/>
          <w:lang w:eastAsia="it-IT"/>
        </w:rPr>
        <w:t xml:space="preserve">, </w:t>
      </w:r>
      <w:r w:rsidR="00554F88" w:rsidRPr="00554F88">
        <w:rPr>
          <w:rFonts w:ascii="Times New Roman" w:eastAsia="Times" w:hAnsi="Times New Roman" w:cs="Times New Roman"/>
          <w:color w:val="000000"/>
          <w:lang w:eastAsia="it-IT"/>
        </w:rPr>
        <w:t>Stefano Macchio</w:t>
      </w:r>
      <w:r>
        <w:rPr>
          <w:rFonts w:ascii="Times New Roman" w:eastAsia="Times" w:hAnsi="Times New Roman" w:cs="Times New Roman"/>
          <w:color w:val="000000"/>
          <w:lang w:eastAsia="it-IT"/>
        </w:rPr>
        <w:t xml:space="preserve"> (ISPRA)</w:t>
      </w:r>
      <w:r w:rsidR="003556D8">
        <w:rPr>
          <w:rFonts w:ascii="Times New Roman" w:eastAsia="Times" w:hAnsi="Times New Roman" w:cs="Times New Roman"/>
          <w:color w:val="000000"/>
          <w:lang w:eastAsia="it-IT"/>
        </w:rPr>
        <w:t>, Cristina Martone (ISPRA)</w:t>
      </w:r>
    </w:p>
    <w:p w14:paraId="6C369FEE" w14:textId="0218C4BE" w:rsidR="00A54099" w:rsidRPr="00554F88" w:rsidRDefault="00A54099"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 xml:space="preserve">Schema di qualifica per il monitoraggio dell’EQB </w:t>
      </w:r>
      <w:proofErr w:type="spellStart"/>
      <w:r w:rsidRPr="00554F88">
        <w:rPr>
          <w:rFonts w:ascii="Times New Roman" w:eastAsia="Times" w:hAnsi="Times New Roman" w:cs="Times New Roman"/>
          <w:i/>
          <w:iCs/>
          <w:color w:val="000000"/>
          <w:lang w:eastAsia="it-IT"/>
        </w:rPr>
        <w:t>Macroinvertebrati</w:t>
      </w:r>
      <w:proofErr w:type="spellEnd"/>
      <w:r w:rsidRPr="00554F88">
        <w:rPr>
          <w:rFonts w:ascii="Times New Roman" w:eastAsia="Times" w:hAnsi="Times New Roman" w:cs="Times New Roman"/>
          <w:i/>
          <w:iCs/>
          <w:color w:val="000000"/>
          <w:lang w:eastAsia="it-IT"/>
        </w:rPr>
        <w:t xml:space="preserve"> laghi</w:t>
      </w:r>
    </w:p>
    <w:p w14:paraId="2D28961B" w14:textId="1BC0988B"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Alessandra Agostini (ARPAE), </w:t>
      </w:r>
      <w:r w:rsidRPr="00E91E23">
        <w:rPr>
          <w:rFonts w:ascii="Times New Roman" w:eastAsia="Times" w:hAnsi="Times New Roman" w:cs="Times New Roman"/>
          <w:color w:val="000000"/>
          <w:u w:val="single"/>
          <w:lang w:eastAsia="it-IT"/>
        </w:rPr>
        <w:t>Salvatore De Bonis (ARPA Lazio)</w:t>
      </w:r>
    </w:p>
    <w:p w14:paraId="5938B4A3" w14:textId="19AB4F1C" w:rsidR="00A54099" w:rsidRPr="00554F88" w:rsidRDefault="00A54099"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Diatomee</w:t>
      </w:r>
      <w:r w:rsidR="000A6EB2" w:rsidRPr="00554F88">
        <w:rPr>
          <w:rFonts w:ascii="Times New Roman" w:eastAsia="Times" w:hAnsi="Times New Roman" w:cs="Times New Roman"/>
          <w:i/>
          <w:iCs/>
          <w:color w:val="000000"/>
          <w:lang w:eastAsia="it-IT"/>
        </w:rPr>
        <w:t xml:space="preserve"> bentoniche lacustri</w:t>
      </w:r>
    </w:p>
    <w:p w14:paraId="75D4CA6D" w14:textId="77777777"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Alessia Lea (ARPAV), </w:t>
      </w:r>
      <w:r w:rsidRPr="00E91E23">
        <w:rPr>
          <w:rFonts w:ascii="Times New Roman" w:eastAsia="Times" w:hAnsi="Times New Roman" w:cs="Times New Roman"/>
          <w:color w:val="000000"/>
          <w:u w:val="single"/>
          <w:lang w:eastAsia="it-IT"/>
        </w:rPr>
        <w:t>Cristina Martone (ISPRA</w:t>
      </w:r>
      <w:r w:rsidRPr="002652E3">
        <w:rPr>
          <w:rFonts w:ascii="Times New Roman" w:eastAsia="Times" w:hAnsi="Times New Roman" w:cs="Times New Roman"/>
          <w:color w:val="000000"/>
          <w:lang w:eastAsia="it-IT"/>
        </w:rPr>
        <w:t xml:space="preserve">), Silvia Menegon (ARPAV), Marina </w:t>
      </w:r>
      <w:proofErr w:type="spellStart"/>
      <w:r w:rsidRPr="002652E3">
        <w:rPr>
          <w:rFonts w:ascii="Times New Roman" w:eastAsia="Times" w:hAnsi="Times New Roman" w:cs="Times New Roman"/>
          <w:color w:val="000000"/>
          <w:lang w:eastAsia="it-IT"/>
        </w:rPr>
        <w:t>Raris</w:t>
      </w:r>
      <w:proofErr w:type="spellEnd"/>
      <w:r w:rsidRPr="002652E3">
        <w:rPr>
          <w:rFonts w:ascii="Times New Roman" w:eastAsia="Times" w:hAnsi="Times New Roman" w:cs="Times New Roman"/>
          <w:color w:val="000000"/>
          <w:lang w:eastAsia="it-IT"/>
        </w:rPr>
        <w:t xml:space="preserve"> (ARPAV), Andrea Zedde (ARPAS).</w:t>
      </w:r>
    </w:p>
    <w:p w14:paraId="76310A6B" w14:textId="77E1371E" w:rsidR="000A6EB2" w:rsidRPr="00554F88" w:rsidRDefault="000A6EB2" w:rsidP="00826587">
      <w:pPr>
        <w:spacing w:after="0" w:line="240" w:lineRule="exact"/>
        <w:jc w:val="both"/>
        <w:rPr>
          <w:rFonts w:ascii="Times New Roman" w:eastAsia="Times" w:hAnsi="Times New Roman" w:cs="Times New Roman"/>
          <w:i/>
          <w:iCs/>
          <w:color w:val="000000"/>
          <w:lang w:eastAsia="it-IT"/>
        </w:rPr>
      </w:pPr>
      <w:r w:rsidRPr="00554F88">
        <w:rPr>
          <w:rFonts w:ascii="Times New Roman" w:eastAsia="Times" w:hAnsi="Times New Roman" w:cs="Times New Roman"/>
          <w:i/>
          <w:iCs/>
          <w:color w:val="000000"/>
          <w:lang w:eastAsia="it-IT"/>
        </w:rPr>
        <w:t>Schema di qualifica per il monitoraggio dell’EQB Fitoplancton laghi</w:t>
      </w:r>
    </w:p>
    <w:p w14:paraId="014B4391" w14:textId="73091E78" w:rsidR="00554F88" w:rsidRPr="00554F88" w:rsidRDefault="00554F88" w:rsidP="00826587">
      <w:pPr>
        <w:spacing w:after="0" w:line="240" w:lineRule="exact"/>
        <w:jc w:val="both"/>
        <w:rPr>
          <w:rFonts w:ascii="Times New Roman" w:eastAsia="Times" w:hAnsi="Times New Roman" w:cs="Times New Roman"/>
          <w:color w:val="000000"/>
          <w:lang w:eastAsia="it-IT"/>
        </w:rPr>
      </w:pPr>
      <w:r w:rsidRPr="00E91E23">
        <w:rPr>
          <w:rFonts w:ascii="Times New Roman" w:eastAsia="Times" w:hAnsi="Times New Roman" w:cs="Times New Roman"/>
          <w:color w:val="000000"/>
          <w:u w:val="single"/>
          <w:lang w:eastAsia="it-IT"/>
        </w:rPr>
        <w:t>Federica Giacomazzi</w:t>
      </w:r>
      <w:r w:rsidR="002652E3" w:rsidRPr="00E91E23">
        <w:rPr>
          <w:rFonts w:ascii="Times New Roman" w:eastAsia="Times" w:hAnsi="Times New Roman" w:cs="Times New Roman"/>
          <w:color w:val="000000"/>
          <w:u w:val="single"/>
          <w:lang w:eastAsia="it-IT"/>
        </w:rPr>
        <w:t xml:space="preserve"> (ARPAV</w:t>
      </w:r>
      <w:r w:rsidR="002652E3">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r w:rsidRPr="00554F88">
        <w:rPr>
          <w:rFonts w:ascii="Times New Roman" w:eastAsia="Times" w:hAnsi="Times New Roman" w:cs="Times New Roman"/>
          <w:color w:val="000000"/>
          <w:lang w:eastAsia="it-IT"/>
        </w:rPr>
        <w:t>Floriana Grassi</w:t>
      </w:r>
      <w:r w:rsidR="002652E3">
        <w:rPr>
          <w:rFonts w:ascii="Times New Roman" w:eastAsia="Times" w:hAnsi="Times New Roman" w:cs="Times New Roman"/>
          <w:color w:val="000000"/>
          <w:lang w:eastAsia="it-IT"/>
        </w:rPr>
        <w:t xml:space="preserve"> (ARPA Lazio)</w:t>
      </w:r>
      <w:r>
        <w:rPr>
          <w:rFonts w:ascii="Times New Roman" w:eastAsia="Times" w:hAnsi="Times New Roman" w:cs="Times New Roman"/>
          <w:color w:val="000000"/>
          <w:lang w:eastAsia="it-IT"/>
        </w:rPr>
        <w:t xml:space="preserve">, </w:t>
      </w:r>
      <w:r w:rsidR="003556D8">
        <w:rPr>
          <w:rFonts w:ascii="Times New Roman" w:eastAsia="Times" w:hAnsi="Times New Roman" w:cs="Times New Roman"/>
          <w:color w:val="000000"/>
          <w:lang w:eastAsia="it-IT"/>
        </w:rPr>
        <w:t xml:space="preserve">Cristina Martone (ISPRA), </w:t>
      </w:r>
      <w:r w:rsidRPr="00554F88">
        <w:rPr>
          <w:rFonts w:ascii="Times New Roman" w:eastAsia="Times" w:hAnsi="Times New Roman" w:cs="Times New Roman"/>
          <w:color w:val="000000"/>
          <w:lang w:eastAsia="it-IT"/>
        </w:rPr>
        <w:t>Veronica Menna</w:t>
      </w:r>
      <w:r w:rsidR="002652E3">
        <w:rPr>
          <w:rFonts w:ascii="Times New Roman" w:eastAsia="Times" w:hAnsi="Times New Roman" w:cs="Times New Roman"/>
          <w:color w:val="000000"/>
          <w:lang w:eastAsia="it-IT"/>
        </w:rPr>
        <w:t xml:space="preserve"> (ARPAE)</w:t>
      </w:r>
    </w:p>
    <w:p w14:paraId="6958DB55" w14:textId="75060806" w:rsidR="000A6EB2" w:rsidRPr="00414B32" w:rsidRDefault="000A6EB2" w:rsidP="00826587">
      <w:pPr>
        <w:spacing w:after="0" w:line="240" w:lineRule="exact"/>
        <w:jc w:val="both"/>
        <w:rPr>
          <w:rFonts w:ascii="Times New Roman" w:eastAsia="Times" w:hAnsi="Times New Roman" w:cs="Times New Roman"/>
          <w:i/>
          <w:iCs/>
          <w:color w:val="000000"/>
          <w:lang w:eastAsia="it-IT"/>
        </w:rPr>
      </w:pPr>
      <w:r w:rsidRPr="00414B32">
        <w:rPr>
          <w:rFonts w:ascii="Times New Roman" w:eastAsia="Times" w:hAnsi="Times New Roman" w:cs="Times New Roman"/>
          <w:i/>
          <w:iCs/>
          <w:color w:val="000000"/>
          <w:lang w:eastAsia="it-IT"/>
        </w:rPr>
        <w:t xml:space="preserve">Schema di qualifica per il monitoraggio dell’EQB </w:t>
      </w:r>
      <w:proofErr w:type="spellStart"/>
      <w:r w:rsidRPr="00414B32">
        <w:rPr>
          <w:rFonts w:ascii="Times New Roman" w:eastAsia="Times" w:hAnsi="Times New Roman" w:cs="Times New Roman"/>
          <w:i/>
          <w:iCs/>
          <w:color w:val="000000"/>
          <w:lang w:eastAsia="it-IT"/>
        </w:rPr>
        <w:t>Macrofite</w:t>
      </w:r>
      <w:proofErr w:type="spellEnd"/>
      <w:r w:rsidRPr="00414B32">
        <w:rPr>
          <w:rFonts w:ascii="Times New Roman" w:eastAsia="Times" w:hAnsi="Times New Roman" w:cs="Times New Roman"/>
          <w:i/>
          <w:iCs/>
          <w:color w:val="000000"/>
          <w:lang w:eastAsia="it-IT"/>
        </w:rPr>
        <w:t xml:space="preserve"> laghi</w:t>
      </w:r>
    </w:p>
    <w:p w14:paraId="701ED8EC" w14:textId="77777777" w:rsidR="002652E3" w:rsidRPr="002652E3" w:rsidRDefault="002652E3" w:rsidP="002652E3">
      <w:pPr>
        <w:spacing w:after="0" w:line="240" w:lineRule="exact"/>
        <w:jc w:val="both"/>
        <w:rPr>
          <w:rFonts w:ascii="Times New Roman" w:eastAsia="Times" w:hAnsi="Times New Roman" w:cs="Times New Roman"/>
          <w:color w:val="000000"/>
          <w:lang w:eastAsia="it-IT"/>
        </w:rPr>
      </w:pPr>
      <w:r w:rsidRPr="002652E3">
        <w:rPr>
          <w:rFonts w:ascii="Times New Roman" w:eastAsia="Times" w:hAnsi="Times New Roman" w:cs="Times New Roman"/>
          <w:color w:val="000000"/>
          <w:lang w:eastAsia="it-IT"/>
        </w:rPr>
        <w:t xml:space="preserve">Roberto Angius (ARPAS), Floriana Grassi (ARPA Lazio), </w:t>
      </w:r>
      <w:r w:rsidRPr="002C55A5">
        <w:rPr>
          <w:rFonts w:ascii="Times New Roman" w:eastAsia="Times" w:hAnsi="Times New Roman" w:cs="Times New Roman"/>
          <w:color w:val="000000"/>
          <w:u w:val="single"/>
          <w:lang w:eastAsia="it-IT"/>
        </w:rPr>
        <w:t>Marilena Insolvibile (ISPRA</w:t>
      </w:r>
      <w:r w:rsidRPr="002652E3">
        <w:rPr>
          <w:rFonts w:ascii="Times New Roman" w:eastAsia="Times" w:hAnsi="Times New Roman" w:cs="Times New Roman"/>
          <w:color w:val="000000"/>
          <w:lang w:eastAsia="it-IT"/>
        </w:rPr>
        <w:t xml:space="preserve">), Tatiana </w:t>
      </w:r>
      <w:proofErr w:type="spellStart"/>
      <w:r w:rsidRPr="002652E3">
        <w:rPr>
          <w:rFonts w:ascii="Times New Roman" w:eastAsia="Times" w:hAnsi="Times New Roman" w:cs="Times New Roman"/>
          <w:color w:val="000000"/>
          <w:lang w:eastAsia="it-IT"/>
        </w:rPr>
        <w:t>Notargiacomo</w:t>
      </w:r>
      <w:proofErr w:type="spellEnd"/>
      <w:r w:rsidRPr="002652E3">
        <w:rPr>
          <w:rFonts w:ascii="Times New Roman" w:eastAsia="Times" w:hAnsi="Times New Roman" w:cs="Times New Roman"/>
          <w:color w:val="000000"/>
          <w:lang w:eastAsia="it-IT"/>
        </w:rPr>
        <w:t xml:space="preserve"> (ARPA Lazio), Giovanna Orrù (ARPAS).</w:t>
      </w:r>
    </w:p>
    <w:p w14:paraId="10E342B8" w14:textId="12B56A8F" w:rsidR="000A6EB2" w:rsidRPr="00414B32" w:rsidRDefault="000A6EB2" w:rsidP="00826587">
      <w:pPr>
        <w:spacing w:after="0" w:line="240" w:lineRule="exact"/>
        <w:jc w:val="both"/>
        <w:rPr>
          <w:rFonts w:ascii="Times New Roman" w:eastAsia="Times" w:hAnsi="Times New Roman" w:cs="Times New Roman"/>
          <w:i/>
          <w:iCs/>
          <w:color w:val="000000"/>
          <w:lang w:eastAsia="it-IT"/>
        </w:rPr>
      </w:pPr>
      <w:r w:rsidRPr="00414B32">
        <w:rPr>
          <w:rFonts w:ascii="Times New Roman" w:eastAsia="Times" w:hAnsi="Times New Roman" w:cs="Times New Roman"/>
          <w:i/>
          <w:iCs/>
          <w:color w:val="000000"/>
          <w:lang w:eastAsia="it-IT"/>
        </w:rPr>
        <w:t>Schema di qualifica per il monitoraggio dell’EQB Fauna ittica lacustre</w:t>
      </w:r>
    </w:p>
    <w:p w14:paraId="15762895" w14:textId="77777777" w:rsidR="002652E3" w:rsidRDefault="002652E3" w:rsidP="00826587">
      <w:pPr>
        <w:spacing w:after="0" w:line="240" w:lineRule="exact"/>
        <w:jc w:val="both"/>
        <w:rPr>
          <w:rFonts w:ascii="Times New Roman" w:hAnsi="Times New Roman" w:cs="Times New Roman"/>
          <w:lang w:eastAsia="it-IT"/>
        </w:rPr>
      </w:pPr>
      <w:r w:rsidRPr="002652E3">
        <w:rPr>
          <w:rFonts w:ascii="Times New Roman" w:hAnsi="Times New Roman" w:cs="Times New Roman"/>
          <w:lang w:eastAsia="it-IT"/>
        </w:rPr>
        <w:t xml:space="preserve">Alessandra Agostini (ARPAE), </w:t>
      </w:r>
      <w:r w:rsidRPr="002C55A5">
        <w:rPr>
          <w:rFonts w:ascii="Times New Roman" w:hAnsi="Times New Roman" w:cs="Times New Roman"/>
          <w:u w:val="single"/>
          <w:lang w:eastAsia="it-IT"/>
        </w:rPr>
        <w:t>Salvatore De Bonis (ARPA Lazio),</w:t>
      </w:r>
      <w:r w:rsidRPr="0036717D">
        <w:rPr>
          <w:rFonts w:ascii="Times New Roman" w:hAnsi="Times New Roman" w:cs="Times New Roman"/>
          <w:lang w:eastAsia="it-IT"/>
        </w:rPr>
        <w:t xml:space="preserve"> </w:t>
      </w:r>
      <w:r w:rsidRPr="002652E3">
        <w:rPr>
          <w:rFonts w:ascii="Times New Roman" w:hAnsi="Times New Roman" w:cs="Times New Roman"/>
          <w:lang w:eastAsia="it-IT"/>
        </w:rPr>
        <w:t>Stefano Macchio (ISPRA)</w:t>
      </w:r>
    </w:p>
    <w:p w14:paraId="2259A1FA" w14:textId="70FF9107" w:rsidR="006D1063" w:rsidRPr="00414B32" w:rsidRDefault="00F830A0" w:rsidP="00826587">
      <w:pPr>
        <w:spacing w:after="0" w:line="240" w:lineRule="exact"/>
        <w:jc w:val="both"/>
        <w:rPr>
          <w:rFonts w:ascii="Times New Roman" w:eastAsia="Times" w:hAnsi="Times New Roman" w:cs="Times New Roman"/>
          <w:i/>
          <w:iCs/>
          <w:color w:val="000000"/>
          <w:lang w:eastAsia="it-IT"/>
        </w:rPr>
      </w:pPr>
      <w:hyperlink w:anchor="_Toc65752409" w:history="1">
        <w:r w:rsidR="006D1063" w:rsidRPr="00414B32">
          <w:rPr>
            <w:rFonts w:ascii="Times New Roman" w:hAnsi="Times New Roman" w:cs="Times New Roman"/>
            <w:i/>
            <w:iCs/>
            <w:color w:val="000000"/>
          </w:rPr>
          <w:t xml:space="preserve">Schema di qualifica per il monitoraggio dell’EQB </w:t>
        </w:r>
        <w:proofErr w:type="spellStart"/>
        <w:r w:rsidR="006D1063" w:rsidRPr="00414B32">
          <w:rPr>
            <w:rFonts w:ascii="Times New Roman" w:hAnsi="Times New Roman" w:cs="Times New Roman"/>
            <w:i/>
            <w:iCs/>
            <w:color w:val="000000"/>
          </w:rPr>
          <w:t>macroinvertebrati</w:t>
        </w:r>
        <w:proofErr w:type="spellEnd"/>
        <w:r w:rsidR="006D1063" w:rsidRPr="00414B32">
          <w:rPr>
            <w:rFonts w:ascii="Times New Roman" w:hAnsi="Times New Roman" w:cs="Times New Roman"/>
            <w:i/>
            <w:iCs/>
            <w:color w:val="000000"/>
          </w:rPr>
          <w:t xml:space="preserve"> bentonici di fondi mobili in ambienti di transizione</w:t>
        </w:r>
      </w:hyperlink>
    </w:p>
    <w:p w14:paraId="35C1227A" w14:textId="03BE2F66" w:rsidR="000320D0" w:rsidRDefault="001E475A" w:rsidP="00826587">
      <w:pPr>
        <w:spacing w:after="0" w:line="240" w:lineRule="exact"/>
        <w:jc w:val="both"/>
        <w:rPr>
          <w:rFonts w:ascii="Times New Roman" w:eastAsia="Times" w:hAnsi="Times New Roman" w:cs="Times New Roman"/>
          <w:color w:val="000000"/>
          <w:lang w:eastAsia="it-IT"/>
        </w:rPr>
      </w:pPr>
      <w:r w:rsidRPr="001E475A">
        <w:rPr>
          <w:rFonts w:ascii="Times New Roman" w:eastAsia="Times" w:hAnsi="Times New Roman" w:cs="Times New Roman"/>
          <w:color w:val="000000"/>
          <w:lang w:eastAsia="it-IT"/>
        </w:rPr>
        <w:t xml:space="preserve">Alessandra Agostini (ARPAE), Salvatore De Bonis (ARPA Lazio), Loretta Lattanzi (ISPRA), Monica Lionello (ARPAV), Veronica </w:t>
      </w:r>
      <w:proofErr w:type="spellStart"/>
      <w:r w:rsidRPr="001E475A">
        <w:rPr>
          <w:rFonts w:ascii="Times New Roman" w:eastAsia="Times" w:hAnsi="Times New Roman" w:cs="Times New Roman"/>
          <w:color w:val="000000"/>
          <w:lang w:eastAsia="it-IT"/>
        </w:rPr>
        <w:t>Marusso</w:t>
      </w:r>
      <w:proofErr w:type="spellEnd"/>
      <w:r w:rsidRPr="001E475A">
        <w:rPr>
          <w:rFonts w:ascii="Times New Roman" w:eastAsia="Times" w:hAnsi="Times New Roman" w:cs="Times New Roman"/>
          <w:color w:val="000000"/>
          <w:lang w:eastAsia="it-IT"/>
        </w:rPr>
        <w:t xml:space="preserve"> (ISPRA), Salvatore Porrello (ISPRA), </w:t>
      </w:r>
      <w:r w:rsidRPr="001E475A">
        <w:rPr>
          <w:rFonts w:ascii="Times New Roman" w:eastAsia="Times" w:hAnsi="Times New Roman" w:cs="Times New Roman"/>
          <w:color w:val="000000"/>
          <w:u w:val="single"/>
          <w:lang w:eastAsia="it-IT"/>
        </w:rPr>
        <w:t>Paolo Tomassetti</w:t>
      </w:r>
      <w:r>
        <w:rPr>
          <w:rFonts w:ascii="Times New Roman" w:eastAsia="Times" w:hAnsi="Times New Roman" w:cs="Times New Roman"/>
          <w:color w:val="000000"/>
          <w:lang w:eastAsia="it-IT"/>
        </w:rPr>
        <w:t xml:space="preserve"> (ISPRA)</w:t>
      </w:r>
    </w:p>
    <w:p w14:paraId="13B61BC4" w14:textId="55F51568" w:rsidR="006D1063" w:rsidRPr="00414B32" w:rsidRDefault="00F830A0" w:rsidP="00826587">
      <w:pPr>
        <w:spacing w:after="0" w:line="240" w:lineRule="exact"/>
        <w:jc w:val="both"/>
        <w:rPr>
          <w:rFonts w:ascii="Times New Roman" w:eastAsia="Times" w:hAnsi="Times New Roman" w:cs="Times New Roman"/>
          <w:i/>
          <w:iCs/>
          <w:color w:val="000000"/>
          <w:lang w:eastAsia="it-IT"/>
        </w:rPr>
      </w:pPr>
      <w:hyperlink w:anchor="_Toc65752410" w:history="1">
        <w:r w:rsidR="006D1063" w:rsidRPr="00414B32">
          <w:rPr>
            <w:rFonts w:ascii="Times New Roman" w:hAnsi="Times New Roman" w:cs="Times New Roman"/>
            <w:i/>
            <w:iCs/>
            <w:color w:val="000000"/>
          </w:rPr>
          <w:t xml:space="preserve">Schema di qualifica per il monitoraggio dell’EQB </w:t>
        </w:r>
        <w:proofErr w:type="spellStart"/>
        <w:r w:rsidR="006D1063" w:rsidRPr="00414B32">
          <w:rPr>
            <w:rFonts w:ascii="Times New Roman" w:hAnsi="Times New Roman" w:cs="Times New Roman"/>
            <w:i/>
            <w:iCs/>
            <w:color w:val="000000"/>
          </w:rPr>
          <w:t>Macroalghe</w:t>
        </w:r>
        <w:proofErr w:type="spellEnd"/>
        <w:r w:rsidR="006D1063" w:rsidRPr="00414B32">
          <w:rPr>
            <w:rFonts w:ascii="Times New Roman" w:hAnsi="Times New Roman" w:cs="Times New Roman"/>
            <w:i/>
            <w:iCs/>
            <w:color w:val="000000"/>
          </w:rPr>
          <w:t xml:space="preserve"> e Fanerogame</w:t>
        </w:r>
      </w:hyperlink>
    </w:p>
    <w:p w14:paraId="364322AE" w14:textId="24DF500B" w:rsidR="005F68BB" w:rsidRPr="00E01A33" w:rsidRDefault="00414B32" w:rsidP="00826587">
      <w:pPr>
        <w:spacing w:after="0" w:line="240" w:lineRule="exact"/>
        <w:jc w:val="both"/>
        <w:rPr>
          <w:rFonts w:ascii="Times New Roman" w:eastAsia="Times" w:hAnsi="Times New Roman" w:cs="Times New Roman"/>
          <w:color w:val="000000"/>
          <w:u w:val="single"/>
          <w:lang w:eastAsia="it-IT"/>
        </w:rPr>
      </w:pPr>
      <w:r>
        <w:rPr>
          <w:rFonts w:ascii="Times New Roman" w:eastAsia="Times" w:hAnsi="Times New Roman" w:cs="Times New Roman"/>
          <w:color w:val="000000"/>
          <w:lang w:eastAsia="it-IT"/>
        </w:rPr>
        <w:t>Paolo Gennaro</w:t>
      </w:r>
      <w:r w:rsidR="003556D8">
        <w:rPr>
          <w:rFonts w:ascii="Times New Roman" w:eastAsia="Times" w:hAnsi="Times New Roman" w:cs="Times New Roman"/>
          <w:color w:val="000000"/>
          <w:lang w:eastAsia="it-IT"/>
        </w:rPr>
        <w:t xml:space="preserve"> (ISPRA)</w:t>
      </w:r>
      <w:r>
        <w:rPr>
          <w:rFonts w:ascii="Times New Roman" w:eastAsia="Times" w:hAnsi="Times New Roman" w:cs="Times New Roman"/>
          <w:color w:val="000000"/>
          <w:lang w:eastAsia="it-IT"/>
        </w:rPr>
        <w:t xml:space="preserve">, </w:t>
      </w:r>
      <w:r w:rsidRPr="00E01A33">
        <w:rPr>
          <w:rFonts w:ascii="Times New Roman" w:eastAsia="Times" w:hAnsi="Times New Roman" w:cs="Times New Roman"/>
          <w:color w:val="000000"/>
          <w:u w:val="single"/>
          <w:lang w:eastAsia="it-IT"/>
        </w:rPr>
        <w:t xml:space="preserve">Tatiana </w:t>
      </w:r>
      <w:proofErr w:type="spellStart"/>
      <w:r w:rsidRPr="00E01A33">
        <w:rPr>
          <w:rFonts w:ascii="Times New Roman" w:eastAsia="Times" w:hAnsi="Times New Roman" w:cs="Times New Roman"/>
          <w:color w:val="000000"/>
          <w:u w:val="single"/>
          <w:lang w:eastAsia="it-IT"/>
        </w:rPr>
        <w:t>Nortargiacomo</w:t>
      </w:r>
      <w:proofErr w:type="spellEnd"/>
      <w:r w:rsidR="003556D8" w:rsidRPr="00E01A33">
        <w:rPr>
          <w:rFonts w:ascii="Times New Roman" w:eastAsia="Times" w:hAnsi="Times New Roman" w:cs="Times New Roman"/>
          <w:color w:val="000000"/>
          <w:u w:val="single"/>
          <w:lang w:eastAsia="it-IT"/>
        </w:rPr>
        <w:t xml:space="preserve"> (ARPA Lazio)</w:t>
      </w:r>
    </w:p>
    <w:p w14:paraId="1D1F0DE2" w14:textId="334375A8" w:rsidR="006D1063" w:rsidRPr="00414B32" w:rsidRDefault="00F830A0" w:rsidP="00826587">
      <w:pPr>
        <w:spacing w:after="0" w:line="240" w:lineRule="exact"/>
        <w:jc w:val="both"/>
        <w:rPr>
          <w:rFonts w:ascii="Times New Roman" w:eastAsia="Times" w:hAnsi="Times New Roman" w:cs="Times New Roman"/>
          <w:i/>
          <w:iCs/>
          <w:color w:val="000000"/>
          <w:lang w:eastAsia="it-IT"/>
        </w:rPr>
      </w:pPr>
      <w:hyperlink w:anchor="_Toc65752411" w:history="1">
        <w:r w:rsidR="006D1063" w:rsidRPr="00414B32">
          <w:rPr>
            <w:rFonts w:ascii="Times New Roman" w:hAnsi="Times New Roman" w:cs="Times New Roman"/>
            <w:i/>
            <w:iCs/>
            <w:color w:val="000000"/>
          </w:rPr>
          <w:t>Schema di qualifica per il monitoraggio dell’EQB fitoplancton in ambienti di transizione</w:t>
        </w:r>
      </w:hyperlink>
    </w:p>
    <w:p w14:paraId="3E057AE8" w14:textId="706F4967" w:rsidR="000320D0" w:rsidRPr="009B22D0" w:rsidRDefault="00E01A33" w:rsidP="00826587">
      <w:pPr>
        <w:spacing w:after="0" w:line="240" w:lineRule="exact"/>
        <w:jc w:val="both"/>
        <w:rPr>
          <w:rFonts w:ascii="Times New Roman" w:eastAsia="Times" w:hAnsi="Times New Roman" w:cs="Times New Roman"/>
          <w:color w:val="000000"/>
          <w:lang w:eastAsia="it-IT"/>
        </w:rPr>
      </w:pPr>
      <w:r w:rsidRPr="009B22D0">
        <w:rPr>
          <w:rFonts w:ascii="Times New Roman" w:eastAsia="Times" w:hAnsi="Times New Roman" w:cs="Times New Roman"/>
          <w:color w:val="000000"/>
          <w:u w:val="single"/>
          <w:lang w:eastAsia="it-IT"/>
        </w:rPr>
        <w:t>Antonella Giorgio (ARPA Lazio)</w:t>
      </w:r>
    </w:p>
    <w:p w14:paraId="223EA8B7" w14:textId="0DC36C51" w:rsidR="006D1063" w:rsidRPr="00414B32" w:rsidRDefault="00F830A0" w:rsidP="004E6A69">
      <w:pPr>
        <w:spacing w:after="0" w:line="240" w:lineRule="auto"/>
        <w:jc w:val="both"/>
        <w:rPr>
          <w:rFonts w:ascii="Times New Roman" w:eastAsiaTheme="minorEastAsia" w:hAnsi="Times New Roman" w:cs="Times New Roman"/>
          <w:i/>
          <w:iCs/>
          <w:noProof/>
          <w:lang w:eastAsia="it-IT"/>
        </w:rPr>
      </w:pPr>
      <w:hyperlink w:anchor="_Toc65752412" w:history="1">
        <w:r w:rsidR="006D1063" w:rsidRPr="00414B32">
          <w:rPr>
            <w:rFonts w:ascii="Times New Roman" w:hAnsi="Times New Roman" w:cs="Times New Roman"/>
            <w:i/>
            <w:iCs/>
            <w:color w:val="000000"/>
          </w:rPr>
          <w:t>Schema di qualifica per il monitoraggio dell’EQB Fauna ittica in ambienti acquatici di transizione</w:t>
        </w:r>
      </w:hyperlink>
    </w:p>
    <w:p w14:paraId="0ABAF02D" w14:textId="37BD31E1" w:rsidR="006D1063" w:rsidRPr="008B374B" w:rsidRDefault="00FA340B" w:rsidP="004E6A69">
      <w:pPr>
        <w:spacing w:after="0" w:line="240" w:lineRule="auto"/>
        <w:jc w:val="both"/>
        <w:rPr>
          <w:rFonts w:ascii="Times New Roman" w:hAnsi="Times New Roman" w:cs="Times New Roman"/>
          <w:lang w:eastAsia="it-IT"/>
        </w:rPr>
      </w:pPr>
      <w:r>
        <w:rPr>
          <w:rFonts w:ascii="Times New Roman" w:hAnsi="Times New Roman" w:cs="Times New Roman"/>
          <w:lang w:eastAsia="it-IT"/>
        </w:rPr>
        <w:t xml:space="preserve">Alessandra Agostini (ARPAE), </w:t>
      </w:r>
      <w:r w:rsidR="003556D8" w:rsidRPr="00FA340B">
        <w:rPr>
          <w:rFonts w:ascii="Times New Roman" w:hAnsi="Times New Roman" w:cs="Times New Roman"/>
          <w:u w:val="single"/>
          <w:lang w:eastAsia="it-IT"/>
        </w:rPr>
        <w:t>Salvatore De Bonis (ARPA Lazio)</w:t>
      </w:r>
      <w:r w:rsidR="003556D8" w:rsidRPr="003556D8">
        <w:rPr>
          <w:rFonts w:ascii="Times New Roman" w:hAnsi="Times New Roman" w:cs="Times New Roman"/>
          <w:lang w:eastAsia="it-IT"/>
        </w:rPr>
        <w:t>,</w:t>
      </w:r>
      <w:r w:rsidR="00414B32">
        <w:rPr>
          <w:rFonts w:ascii="Times New Roman" w:hAnsi="Times New Roman" w:cs="Times New Roman"/>
          <w:lang w:eastAsia="it-IT"/>
        </w:rPr>
        <w:t xml:space="preserve"> Paolo Tomassetti</w:t>
      </w:r>
      <w:r w:rsidR="003556D8">
        <w:rPr>
          <w:rFonts w:ascii="Times New Roman" w:hAnsi="Times New Roman" w:cs="Times New Roman"/>
          <w:lang w:eastAsia="it-IT"/>
        </w:rPr>
        <w:t xml:space="preserve"> (ISPRA)</w:t>
      </w:r>
    </w:p>
    <w:p w14:paraId="05E27416" w14:textId="7348FE0E" w:rsidR="000320D0" w:rsidRPr="00414B32" w:rsidRDefault="00F830A0" w:rsidP="00826587">
      <w:pPr>
        <w:spacing w:after="0" w:line="240" w:lineRule="exact"/>
        <w:jc w:val="both"/>
        <w:rPr>
          <w:rFonts w:ascii="Times New Roman" w:hAnsi="Times New Roman" w:cs="Times New Roman"/>
          <w:i/>
          <w:iCs/>
          <w:color w:val="000000"/>
        </w:rPr>
      </w:pPr>
      <w:hyperlink w:anchor="_Toc65752414" w:history="1">
        <w:r w:rsidR="000320D0" w:rsidRPr="00414B32">
          <w:rPr>
            <w:rFonts w:ascii="Times New Roman" w:hAnsi="Times New Roman" w:cs="Times New Roman"/>
            <w:i/>
            <w:iCs/>
            <w:color w:val="000000"/>
          </w:rPr>
          <w:t xml:space="preserve">Schema di qualifica per il monitoraggio dell’EQB </w:t>
        </w:r>
        <w:proofErr w:type="spellStart"/>
        <w:r w:rsidR="000320D0" w:rsidRPr="00414B32">
          <w:rPr>
            <w:rFonts w:ascii="Times New Roman" w:hAnsi="Times New Roman" w:cs="Times New Roman"/>
            <w:i/>
            <w:iCs/>
            <w:color w:val="000000"/>
          </w:rPr>
          <w:t>Macroinvertebrati</w:t>
        </w:r>
        <w:proofErr w:type="spellEnd"/>
        <w:r w:rsidR="000320D0" w:rsidRPr="00414B32">
          <w:rPr>
            <w:rFonts w:ascii="Times New Roman" w:hAnsi="Times New Roman" w:cs="Times New Roman"/>
            <w:i/>
            <w:iCs/>
            <w:color w:val="000000"/>
          </w:rPr>
          <w:t xml:space="preserve"> di fondi mobili in ambienti marino-costieri</w:t>
        </w:r>
      </w:hyperlink>
    </w:p>
    <w:p w14:paraId="348C7BC0" w14:textId="0D884F6E" w:rsidR="00414B32" w:rsidRPr="00FA340B" w:rsidRDefault="003556D8" w:rsidP="00826587">
      <w:pPr>
        <w:spacing w:after="0" w:line="240" w:lineRule="exact"/>
        <w:jc w:val="both"/>
        <w:rPr>
          <w:rFonts w:ascii="Times New Roman" w:hAnsi="Times New Roman" w:cs="Times New Roman"/>
          <w:color w:val="000000"/>
          <w:u w:val="single"/>
        </w:rPr>
      </w:pPr>
      <w:r w:rsidRPr="003556D8">
        <w:rPr>
          <w:rFonts w:ascii="Times New Roman" w:hAnsi="Times New Roman" w:cs="Times New Roman"/>
          <w:color w:val="000000"/>
        </w:rPr>
        <w:t xml:space="preserve">Alessandra Agostini (ARPAE), Salvatore De Bonis (ARPA Lazio), </w:t>
      </w:r>
      <w:r w:rsidR="00414B32" w:rsidRPr="00414B32">
        <w:rPr>
          <w:rFonts w:ascii="Times New Roman" w:hAnsi="Times New Roman" w:cs="Times New Roman"/>
          <w:color w:val="000000"/>
        </w:rPr>
        <w:t>Loretta Lattanzi</w:t>
      </w:r>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414B32">
        <w:rPr>
          <w:rFonts w:ascii="Times New Roman" w:hAnsi="Times New Roman" w:cs="Times New Roman"/>
          <w:color w:val="000000"/>
        </w:rPr>
        <w:t>Monica Lionello</w:t>
      </w:r>
      <w:r>
        <w:rPr>
          <w:rFonts w:ascii="Times New Roman" w:hAnsi="Times New Roman" w:cs="Times New Roman"/>
          <w:color w:val="000000"/>
        </w:rPr>
        <w:t xml:space="preserve"> (ARPAV)</w:t>
      </w:r>
      <w:r w:rsidR="00414B32">
        <w:rPr>
          <w:rFonts w:ascii="Times New Roman" w:hAnsi="Times New Roman" w:cs="Times New Roman"/>
          <w:color w:val="000000"/>
        </w:rPr>
        <w:t>,</w:t>
      </w:r>
      <w:r w:rsidR="00414B32" w:rsidRPr="00414B32">
        <w:rPr>
          <w:rFonts w:ascii="Times New Roman" w:hAnsi="Times New Roman" w:cs="Times New Roman"/>
          <w:color w:val="000000"/>
        </w:rPr>
        <w:t xml:space="preserve"> Veronica </w:t>
      </w:r>
      <w:proofErr w:type="spellStart"/>
      <w:r w:rsidR="00414B32" w:rsidRPr="00414B32">
        <w:rPr>
          <w:rFonts w:ascii="Times New Roman" w:hAnsi="Times New Roman" w:cs="Times New Roman"/>
          <w:color w:val="000000"/>
        </w:rPr>
        <w:t>Marusso</w:t>
      </w:r>
      <w:proofErr w:type="spellEnd"/>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414B32">
        <w:rPr>
          <w:rFonts w:ascii="Times New Roman" w:hAnsi="Times New Roman" w:cs="Times New Roman"/>
          <w:color w:val="000000"/>
        </w:rPr>
        <w:t>Salvatore Porrello</w:t>
      </w:r>
      <w:r>
        <w:rPr>
          <w:rFonts w:ascii="Times New Roman" w:hAnsi="Times New Roman" w:cs="Times New Roman"/>
          <w:color w:val="000000"/>
        </w:rPr>
        <w:t xml:space="preserve"> (ISPRA)</w:t>
      </w:r>
      <w:r w:rsidR="00414B32">
        <w:rPr>
          <w:rFonts w:ascii="Times New Roman" w:hAnsi="Times New Roman" w:cs="Times New Roman"/>
          <w:color w:val="000000"/>
        </w:rPr>
        <w:t xml:space="preserve">, </w:t>
      </w:r>
      <w:r w:rsidR="00414B32" w:rsidRPr="00FA340B">
        <w:rPr>
          <w:rFonts w:ascii="Times New Roman" w:hAnsi="Times New Roman" w:cs="Times New Roman"/>
          <w:color w:val="000000"/>
          <w:u w:val="single"/>
        </w:rPr>
        <w:t>Paolo Tomassetti</w:t>
      </w:r>
      <w:r w:rsidRPr="00FA340B">
        <w:rPr>
          <w:rFonts w:ascii="Times New Roman" w:hAnsi="Times New Roman" w:cs="Times New Roman"/>
          <w:color w:val="000000"/>
          <w:u w:val="single"/>
        </w:rPr>
        <w:t xml:space="preserve"> (ISPRA)</w:t>
      </w:r>
    </w:p>
    <w:p w14:paraId="7AFD6F7E" w14:textId="742643E6" w:rsidR="000320D0" w:rsidRPr="00414B32" w:rsidRDefault="00F830A0" w:rsidP="00826587">
      <w:pPr>
        <w:spacing w:after="0" w:line="240" w:lineRule="exact"/>
        <w:jc w:val="both"/>
        <w:rPr>
          <w:rFonts w:ascii="Times New Roman" w:hAnsi="Times New Roman" w:cs="Times New Roman"/>
          <w:i/>
          <w:iCs/>
          <w:color w:val="000000"/>
        </w:rPr>
      </w:pPr>
      <w:hyperlink w:anchor="_Toc65752415" w:history="1">
        <w:r w:rsidR="000320D0" w:rsidRPr="00414B32">
          <w:rPr>
            <w:rFonts w:ascii="Times New Roman" w:hAnsi="Times New Roman" w:cs="Times New Roman"/>
            <w:i/>
            <w:iCs/>
            <w:color w:val="000000"/>
          </w:rPr>
          <w:t>Schema di qualifica per il monitoraggio dell’EQB Angiosperme</w:t>
        </w:r>
      </w:hyperlink>
      <w:r w:rsidR="001E475A">
        <w:rPr>
          <w:rFonts w:ascii="Times New Roman" w:hAnsi="Times New Roman" w:cs="Times New Roman"/>
          <w:i/>
          <w:iCs/>
          <w:color w:val="000000"/>
        </w:rPr>
        <w:t xml:space="preserve"> in ambienti marino-costieri</w:t>
      </w:r>
    </w:p>
    <w:p w14:paraId="553169EB" w14:textId="4B63FD65" w:rsidR="000320D0" w:rsidRPr="00FA340B" w:rsidRDefault="00414B32" w:rsidP="00826587">
      <w:pPr>
        <w:spacing w:after="0" w:line="240" w:lineRule="exact"/>
        <w:jc w:val="both"/>
        <w:rPr>
          <w:rFonts w:ascii="Times New Roman" w:hAnsi="Times New Roman" w:cs="Times New Roman"/>
          <w:color w:val="000000"/>
          <w:u w:val="single"/>
        </w:rPr>
      </w:pPr>
      <w:r w:rsidRPr="00FA340B">
        <w:rPr>
          <w:rFonts w:ascii="Times New Roman" w:hAnsi="Times New Roman" w:cs="Times New Roman"/>
          <w:color w:val="000000"/>
          <w:u w:val="single"/>
        </w:rPr>
        <w:t>Paola Gennaro</w:t>
      </w:r>
      <w:r w:rsidR="003556D8" w:rsidRPr="00FA340B">
        <w:rPr>
          <w:rFonts w:ascii="Times New Roman" w:hAnsi="Times New Roman" w:cs="Times New Roman"/>
          <w:color w:val="000000"/>
          <w:u w:val="single"/>
        </w:rPr>
        <w:t xml:space="preserve"> (ISPRA</w:t>
      </w:r>
      <w:r w:rsidR="00FA340B" w:rsidRPr="00FA340B">
        <w:rPr>
          <w:rFonts w:ascii="Times New Roman" w:hAnsi="Times New Roman" w:cs="Times New Roman"/>
          <w:color w:val="000000"/>
          <w:u w:val="single"/>
        </w:rPr>
        <w:t>)</w:t>
      </w:r>
    </w:p>
    <w:p w14:paraId="3CDCCF8C" w14:textId="6A9FED28" w:rsidR="000320D0" w:rsidRPr="00414B32" w:rsidRDefault="00F830A0" w:rsidP="00826587">
      <w:pPr>
        <w:spacing w:after="0" w:line="240" w:lineRule="exact"/>
        <w:jc w:val="both"/>
        <w:rPr>
          <w:rFonts w:ascii="Times New Roman" w:hAnsi="Times New Roman" w:cs="Times New Roman"/>
          <w:i/>
          <w:iCs/>
          <w:color w:val="000000"/>
        </w:rPr>
      </w:pPr>
      <w:hyperlink w:anchor="_Toc65752416" w:history="1">
        <w:r w:rsidR="000320D0" w:rsidRPr="00414B32">
          <w:rPr>
            <w:rFonts w:ascii="Times New Roman" w:hAnsi="Times New Roman" w:cs="Times New Roman"/>
            <w:i/>
            <w:iCs/>
            <w:color w:val="000000"/>
          </w:rPr>
          <w:t>Schema di qualifica per il monitoraggio dell’EQB Fitoplancton</w:t>
        </w:r>
      </w:hyperlink>
      <w:r w:rsidR="001E475A">
        <w:rPr>
          <w:rFonts w:ascii="Times New Roman" w:hAnsi="Times New Roman" w:cs="Times New Roman"/>
          <w:i/>
          <w:iCs/>
          <w:color w:val="000000"/>
        </w:rPr>
        <w:t xml:space="preserve"> </w:t>
      </w:r>
      <w:r w:rsidR="001E475A" w:rsidRPr="001E475A">
        <w:rPr>
          <w:rFonts w:ascii="Times New Roman" w:hAnsi="Times New Roman" w:cs="Times New Roman"/>
          <w:i/>
          <w:iCs/>
          <w:color w:val="000000"/>
        </w:rPr>
        <w:t>in ambienti marino-costieri</w:t>
      </w:r>
    </w:p>
    <w:p w14:paraId="5697A24D" w14:textId="17D0A817" w:rsidR="000320D0" w:rsidRPr="009B22D0" w:rsidRDefault="00FA340B" w:rsidP="00826587">
      <w:pPr>
        <w:spacing w:after="0" w:line="240" w:lineRule="exact"/>
        <w:jc w:val="both"/>
        <w:rPr>
          <w:rFonts w:ascii="Times New Roman" w:hAnsi="Times New Roman" w:cs="Times New Roman"/>
          <w:color w:val="000000"/>
          <w:u w:val="single"/>
        </w:rPr>
      </w:pPr>
      <w:r w:rsidRPr="009B22D0">
        <w:rPr>
          <w:rFonts w:ascii="Times New Roman" w:hAnsi="Times New Roman" w:cs="Times New Roman"/>
          <w:color w:val="000000"/>
          <w:u w:val="single"/>
        </w:rPr>
        <w:t>Antonella Giorgio (ARPA Lazio)</w:t>
      </w:r>
    </w:p>
    <w:p w14:paraId="4FCA6784" w14:textId="34578F9A" w:rsidR="000320D0" w:rsidRPr="00414B32" w:rsidRDefault="00F830A0" w:rsidP="00826587">
      <w:pPr>
        <w:spacing w:after="0" w:line="240" w:lineRule="exact"/>
        <w:jc w:val="both"/>
        <w:rPr>
          <w:rFonts w:ascii="Times New Roman" w:hAnsi="Times New Roman" w:cs="Times New Roman"/>
          <w:i/>
          <w:iCs/>
          <w:color w:val="000000"/>
        </w:rPr>
      </w:pPr>
      <w:hyperlink w:anchor="_Toc65752417" w:history="1">
        <w:r w:rsidR="000320D0" w:rsidRPr="00414B32">
          <w:rPr>
            <w:rFonts w:ascii="Times New Roman" w:hAnsi="Times New Roman" w:cs="Times New Roman"/>
            <w:i/>
            <w:iCs/>
            <w:color w:val="000000"/>
          </w:rPr>
          <w:t xml:space="preserve">Schema di qualifica per il monitoraggio dell’EQB </w:t>
        </w:r>
        <w:proofErr w:type="spellStart"/>
        <w:r w:rsidR="000320D0" w:rsidRPr="00414B32">
          <w:rPr>
            <w:rFonts w:ascii="Times New Roman" w:hAnsi="Times New Roman" w:cs="Times New Roman"/>
            <w:i/>
            <w:iCs/>
            <w:color w:val="000000"/>
          </w:rPr>
          <w:t>Macroalghe</w:t>
        </w:r>
        <w:proofErr w:type="spellEnd"/>
      </w:hyperlink>
      <w:r w:rsidR="001E475A">
        <w:rPr>
          <w:rFonts w:ascii="Times New Roman" w:hAnsi="Times New Roman" w:cs="Times New Roman"/>
          <w:i/>
          <w:iCs/>
          <w:color w:val="000000"/>
        </w:rPr>
        <w:t xml:space="preserve"> </w:t>
      </w:r>
      <w:r w:rsidR="001E475A" w:rsidRPr="001E475A">
        <w:rPr>
          <w:rFonts w:ascii="Times New Roman" w:hAnsi="Times New Roman" w:cs="Times New Roman"/>
          <w:i/>
          <w:iCs/>
          <w:color w:val="000000"/>
        </w:rPr>
        <w:t>in ambienti marino-costieri</w:t>
      </w:r>
    </w:p>
    <w:p w14:paraId="467A5E24" w14:textId="7C7714C4" w:rsidR="003556D8" w:rsidRPr="009B22D0" w:rsidRDefault="003556D8" w:rsidP="003556D8">
      <w:pPr>
        <w:spacing w:after="0" w:line="240" w:lineRule="exact"/>
        <w:jc w:val="both"/>
        <w:rPr>
          <w:rFonts w:ascii="Times New Roman" w:hAnsi="Times New Roman" w:cs="Times New Roman"/>
          <w:u w:val="single"/>
          <w:lang w:eastAsia="it-IT"/>
        </w:rPr>
      </w:pPr>
      <w:r w:rsidRPr="009B22D0">
        <w:rPr>
          <w:rFonts w:ascii="Times New Roman" w:hAnsi="Times New Roman" w:cs="Times New Roman"/>
          <w:u w:val="single"/>
          <w:lang w:eastAsia="it-IT"/>
        </w:rPr>
        <w:t>Paola Gennaro (ISPRA)</w:t>
      </w:r>
    </w:p>
    <w:p w14:paraId="2C2CA9C5" w14:textId="43449ED5" w:rsidR="005D1E0E" w:rsidRDefault="005D1E0E" w:rsidP="00D07DAC">
      <w:pPr>
        <w:spacing w:after="0" w:line="240" w:lineRule="exact"/>
        <w:jc w:val="both"/>
        <w:rPr>
          <w:rFonts w:ascii="Times New Roman" w:eastAsia="Times" w:hAnsi="Times New Roman" w:cs="Times New Roman"/>
          <w:color w:val="000000"/>
          <w:lang w:eastAsia="it-IT"/>
        </w:rPr>
      </w:pPr>
    </w:p>
    <w:p w14:paraId="3A8E2A65" w14:textId="77777777" w:rsidR="001D357E" w:rsidRDefault="001D357E" w:rsidP="00D07DAC">
      <w:pPr>
        <w:spacing w:after="0" w:line="240" w:lineRule="exact"/>
        <w:jc w:val="both"/>
        <w:rPr>
          <w:rFonts w:ascii="Times New Roman" w:eastAsia="Times" w:hAnsi="Times New Roman" w:cs="Times New Roman"/>
          <w:color w:val="000000"/>
          <w:lang w:eastAsia="it-IT"/>
        </w:rPr>
      </w:pPr>
    </w:p>
    <w:p w14:paraId="390A82CF" w14:textId="15BB0893" w:rsidR="008A60FD" w:rsidRPr="00F707FF" w:rsidRDefault="00CC1272" w:rsidP="00D07DAC">
      <w:pPr>
        <w:spacing w:after="0" w:line="240" w:lineRule="exact"/>
        <w:jc w:val="both"/>
        <w:rPr>
          <w:rFonts w:ascii="Times New Roman" w:eastAsia="Times" w:hAnsi="Times New Roman" w:cs="Times New Roman"/>
          <w:color w:val="000000"/>
          <w:u w:val="single"/>
          <w:lang w:eastAsia="it-IT"/>
        </w:rPr>
      </w:pPr>
      <w:r w:rsidRPr="00F707FF">
        <w:rPr>
          <w:rFonts w:ascii="Times New Roman" w:eastAsia="Times" w:hAnsi="Times New Roman" w:cs="Times New Roman"/>
          <w:color w:val="000000"/>
          <w:u w:val="single"/>
          <w:lang w:eastAsia="it-IT"/>
        </w:rPr>
        <w:t xml:space="preserve">Hanno contribuito </w:t>
      </w:r>
      <w:r w:rsidR="002430CE" w:rsidRPr="00F707FF">
        <w:rPr>
          <w:rFonts w:ascii="Times New Roman" w:eastAsia="Times" w:hAnsi="Times New Roman" w:cs="Times New Roman"/>
          <w:color w:val="000000"/>
          <w:u w:val="single"/>
          <w:lang w:eastAsia="it-IT"/>
        </w:rPr>
        <w:t xml:space="preserve">alla supervisione per l’omogeneità </w:t>
      </w:r>
      <w:r w:rsidR="001D357E" w:rsidRPr="00F707FF">
        <w:rPr>
          <w:rFonts w:ascii="Times New Roman" w:eastAsia="Times" w:hAnsi="Times New Roman" w:cs="Times New Roman"/>
          <w:color w:val="000000"/>
          <w:u w:val="single"/>
          <w:lang w:eastAsia="it-IT"/>
        </w:rPr>
        <w:t>strutturale</w:t>
      </w:r>
      <w:r w:rsidR="00735D11" w:rsidRPr="00F707FF">
        <w:rPr>
          <w:rFonts w:ascii="Times New Roman" w:eastAsia="Times" w:hAnsi="Times New Roman" w:cs="Times New Roman"/>
          <w:color w:val="000000"/>
          <w:u w:val="single"/>
          <w:lang w:eastAsia="it-IT"/>
        </w:rPr>
        <w:t xml:space="preserve"> di tutti gli</w:t>
      </w:r>
      <w:r w:rsidR="002430CE" w:rsidRPr="00F707FF">
        <w:rPr>
          <w:rFonts w:ascii="Times New Roman" w:eastAsia="Times" w:hAnsi="Times New Roman" w:cs="Times New Roman"/>
          <w:color w:val="000000"/>
          <w:u w:val="single"/>
          <w:lang w:eastAsia="it-IT"/>
        </w:rPr>
        <w:t xml:space="preserve"> </w:t>
      </w:r>
      <w:r w:rsidR="009530DA" w:rsidRPr="00F707FF">
        <w:rPr>
          <w:rFonts w:ascii="Times New Roman" w:eastAsia="Times" w:hAnsi="Times New Roman" w:cs="Times New Roman"/>
          <w:color w:val="000000"/>
          <w:u w:val="single"/>
          <w:lang w:eastAsia="it-IT"/>
        </w:rPr>
        <w:t>Schemi</w:t>
      </w:r>
      <w:r w:rsidR="001F2B88" w:rsidRPr="00F707FF">
        <w:rPr>
          <w:rFonts w:ascii="Times New Roman" w:eastAsia="Times" w:hAnsi="Times New Roman" w:cs="Times New Roman"/>
          <w:color w:val="000000"/>
          <w:u w:val="single"/>
          <w:lang w:eastAsia="it-IT"/>
        </w:rPr>
        <w:t xml:space="preserve"> di qualifica</w:t>
      </w:r>
    </w:p>
    <w:p w14:paraId="7356B344" w14:textId="4DB6F4B3" w:rsidR="009530DA" w:rsidRPr="009530DA" w:rsidRDefault="009530DA" w:rsidP="00D07DAC">
      <w:pPr>
        <w:spacing w:after="0" w:line="240" w:lineRule="exact"/>
        <w:jc w:val="both"/>
        <w:rPr>
          <w:rFonts w:ascii="Times New Roman" w:eastAsia="Times" w:hAnsi="Times New Roman" w:cs="Times New Roman"/>
          <w:color w:val="000000"/>
          <w:lang w:eastAsia="it-IT"/>
        </w:rPr>
      </w:pPr>
      <w:r w:rsidRPr="009530DA">
        <w:rPr>
          <w:rFonts w:ascii="Times New Roman" w:eastAsia="Times" w:hAnsi="Times New Roman" w:cs="Times New Roman"/>
          <w:color w:val="000000"/>
          <w:lang w:eastAsia="it-IT"/>
        </w:rPr>
        <w:t>Alessandra Agostini (ARPAE), Salvatore De Bonis (ARPA Lazio)</w:t>
      </w:r>
    </w:p>
    <w:p w14:paraId="29A470A4" w14:textId="2482025F" w:rsidR="009530DA" w:rsidRDefault="009530DA" w:rsidP="00D07DAC">
      <w:pPr>
        <w:spacing w:after="0" w:line="240" w:lineRule="exact"/>
        <w:jc w:val="both"/>
        <w:rPr>
          <w:rFonts w:ascii="Times New Roman" w:eastAsia="Times" w:hAnsi="Times New Roman" w:cs="Times New Roman"/>
          <w:b/>
          <w:bCs/>
          <w:color w:val="000000"/>
          <w:lang w:eastAsia="it-IT"/>
        </w:rPr>
      </w:pPr>
    </w:p>
    <w:p w14:paraId="2AA1B23B" w14:textId="183F525C" w:rsidR="009530DA" w:rsidRDefault="009530DA" w:rsidP="00D07DAC">
      <w:pPr>
        <w:spacing w:after="0" w:line="240" w:lineRule="exact"/>
        <w:jc w:val="both"/>
        <w:rPr>
          <w:rFonts w:ascii="Times New Roman" w:eastAsia="Times" w:hAnsi="Times New Roman" w:cs="Times New Roman"/>
          <w:b/>
          <w:bCs/>
          <w:color w:val="000000"/>
          <w:lang w:eastAsia="it-IT"/>
        </w:rPr>
      </w:pPr>
    </w:p>
    <w:p w14:paraId="50474D7E" w14:textId="54415BDD" w:rsidR="009530DA" w:rsidRPr="006F72B1" w:rsidRDefault="006F72B1" w:rsidP="00D07DAC">
      <w:pPr>
        <w:spacing w:after="0" w:line="240" w:lineRule="exact"/>
        <w:jc w:val="both"/>
        <w:rPr>
          <w:rFonts w:ascii="Times New Roman" w:eastAsia="Times" w:hAnsi="Times New Roman" w:cs="Times New Roman"/>
          <w:b/>
          <w:bCs/>
          <w:lang w:eastAsia="it-IT"/>
        </w:rPr>
      </w:pPr>
      <w:r w:rsidRPr="006F72B1">
        <w:rPr>
          <w:rFonts w:ascii="Times New Roman" w:eastAsia="Times" w:hAnsi="Times New Roman" w:cs="Times New Roman"/>
          <w:b/>
          <w:bCs/>
          <w:lang w:eastAsia="it-IT"/>
        </w:rPr>
        <w:t>Commenti e contributi di:</w:t>
      </w:r>
      <w:r w:rsidR="00A20257">
        <w:rPr>
          <w:rFonts w:ascii="Times New Roman" w:eastAsia="Times" w:hAnsi="Times New Roman" w:cs="Times New Roman"/>
          <w:b/>
          <w:bCs/>
          <w:lang w:eastAsia="it-IT"/>
        </w:rPr>
        <w:t xml:space="preserve"> ….</w:t>
      </w:r>
    </w:p>
    <w:p w14:paraId="44EAB434" w14:textId="7B100D26" w:rsidR="00414B32" w:rsidRDefault="00414B32" w:rsidP="00D07DAC">
      <w:pPr>
        <w:spacing w:after="0" w:line="240" w:lineRule="exact"/>
        <w:jc w:val="both"/>
        <w:rPr>
          <w:rFonts w:ascii="Times New Roman" w:eastAsia="Times" w:hAnsi="Times New Roman" w:cs="Times New Roman"/>
          <w:color w:val="000000"/>
          <w:lang w:eastAsia="it-IT"/>
        </w:rPr>
      </w:pPr>
    </w:p>
    <w:p w14:paraId="57D54C25" w14:textId="77777777" w:rsidR="006F72B1" w:rsidRDefault="006F72B1" w:rsidP="00D07DAC">
      <w:pPr>
        <w:spacing w:after="0" w:line="240" w:lineRule="exact"/>
        <w:jc w:val="both"/>
        <w:rPr>
          <w:rFonts w:ascii="Times New Roman" w:eastAsia="Times" w:hAnsi="Times New Roman" w:cs="Times New Roman"/>
          <w:color w:val="000000"/>
          <w:lang w:eastAsia="it-IT"/>
        </w:rPr>
      </w:pPr>
    </w:p>
    <w:p w14:paraId="1D1442FB" w14:textId="77777777" w:rsidR="00D07DAC" w:rsidRPr="00A35784" w:rsidRDefault="00D07DAC" w:rsidP="00D07DAC">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Ringraziamenti </w:t>
      </w:r>
    </w:p>
    <w:p w14:paraId="41E10FE3" w14:textId="609A27CA" w:rsidR="007E031D" w:rsidRPr="007E031D" w:rsidRDefault="00414B32" w:rsidP="007E031D">
      <w:p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ARPA Piemonte-Grup</w:t>
      </w:r>
      <w:r w:rsidR="00752D99">
        <w:rPr>
          <w:rFonts w:ascii="Times New Roman" w:eastAsia="Times" w:hAnsi="Times New Roman" w:cs="Times New Roman"/>
          <w:color w:val="000000"/>
          <w:lang w:eastAsia="it-IT"/>
        </w:rPr>
        <w:t>po Pesci, ARPA Piemonte-Gruppo D</w:t>
      </w:r>
      <w:r>
        <w:rPr>
          <w:rFonts w:ascii="Times New Roman" w:eastAsia="Times" w:hAnsi="Times New Roman" w:cs="Times New Roman"/>
          <w:color w:val="000000"/>
          <w:lang w:eastAsia="it-IT"/>
        </w:rPr>
        <w:t xml:space="preserve">iatomee, </w:t>
      </w:r>
      <w:r w:rsidR="00FC03F7">
        <w:rPr>
          <w:rFonts w:ascii="Times New Roman" w:eastAsia="Times" w:hAnsi="Times New Roman" w:cs="Times New Roman"/>
          <w:color w:val="000000"/>
          <w:lang w:eastAsia="it-IT"/>
        </w:rPr>
        <w:t xml:space="preserve">ARPA Piemonte-Gruppo Laghi, </w:t>
      </w:r>
      <w:r>
        <w:rPr>
          <w:rFonts w:ascii="Times New Roman" w:eastAsia="Times" w:hAnsi="Times New Roman" w:cs="Times New Roman"/>
          <w:color w:val="000000"/>
          <w:lang w:eastAsia="it-IT"/>
        </w:rPr>
        <w:t xml:space="preserve">Mariarita </w:t>
      </w:r>
      <w:proofErr w:type="spellStart"/>
      <w:r>
        <w:rPr>
          <w:rFonts w:ascii="Times New Roman" w:eastAsia="Times" w:hAnsi="Times New Roman" w:cs="Times New Roman"/>
          <w:color w:val="000000"/>
          <w:lang w:eastAsia="it-IT"/>
        </w:rPr>
        <w:t>Minciardi</w:t>
      </w:r>
      <w:proofErr w:type="spellEnd"/>
      <w:r w:rsidR="00DA0F46">
        <w:rPr>
          <w:rFonts w:ascii="Times New Roman" w:eastAsia="Times" w:hAnsi="Times New Roman" w:cs="Times New Roman"/>
          <w:color w:val="000000"/>
          <w:lang w:eastAsia="it-IT"/>
        </w:rPr>
        <w:t xml:space="preserve"> (ENEA)</w:t>
      </w:r>
      <w:r>
        <w:rPr>
          <w:rFonts w:ascii="Times New Roman" w:eastAsia="Times" w:hAnsi="Times New Roman" w:cs="Times New Roman"/>
          <w:color w:val="000000"/>
          <w:lang w:eastAsia="it-IT"/>
        </w:rPr>
        <w:t xml:space="preserve">, Simone </w:t>
      </w:r>
      <w:proofErr w:type="spellStart"/>
      <w:r>
        <w:rPr>
          <w:rFonts w:ascii="Times New Roman" w:eastAsia="Times" w:hAnsi="Times New Roman" w:cs="Times New Roman"/>
          <w:color w:val="000000"/>
          <w:lang w:eastAsia="it-IT"/>
        </w:rPr>
        <w:t>Ciadamidaro</w:t>
      </w:r>
      <w:proofErr w:type="spellEnd"/>
      <w:r w:rsidR="00DA0F46">
        <w:rPr>
          <w:rFonts w:ascii="Times New Roman" w:eastAsia="Times" w:hAnsi="Times New Roman" w:cs="Times New Roman"/>
          <w:color w:val="000000"/>
          <w:lang w:eastAsia="it-IT"/>
        </w:rPr>
        <w:t xml:space="preserve"> (ENEA)</w:t>
      </w:r>
      <w:r>
        <w:rPr>
          <w:rFonts w:ascii="Times New Roman" w:eastAsia="Times" w:hAnsi="Times New Roman" w:cs="Times New Roman"/>
          <w:color w:val="000000"/>
          <w:lang w:eastAsia="it-IT"/>
        </w:rPr>
        <w:t>, Raffaella Zorza</w:t>
      </w:r>
      <w:r w:rsidR="00DA0F46">
        <w:rPr>
          <w:rFonts w:ascii="Times New Roman" w:eastAsia="Times" w:hAnsi="Times New Roman" w:cs="Times New Roman"/>
          <w:color w:val="000000"/>
          <w:lang w:eastAsia="it-IT"/>
        </w:rPr>
        <w:t xml:space="preserve"> (ARPA FVG)</w:t>
      </w:r>
      <w:r w:rsidR="009F508D" w:rsidRPr="009F508D">
        <w:rPr>
          <w:rFonts w:ascii="Times New Roman" w:eastAsia="Times" w:hAnsi="Times New Roman" w:cs="Times New Roman"/>
          <w:color w:val="000000"/>
          <w:lang w:eastAsia="it-IT"/>
        </w:rPr>
        <w:t>, Silvia Piovano (ARPA VdA), Valeria Roatta (ARPA VdA)</w:t>
      </w:r>
      <w:r w:rsidR="007E031D">
        <w:rPr>
          <w:rFonts w:ascii="Times New Roman" w:eastAsia="Times" w:hAnsi="Times New Roman" w:cs="Times New Roman"/>
          <w:color w:val="000000"/>
          <w:lang w:eastAsia="it-IT"/>
        </w:rPr>
        <w:t xml:space="preserve">, </w:t>
      </w:r>
      <w:r w:rsidR="007E031D" w:rsidRPr="007E031D">
        <w:rPr>
          <w:rFonts w:ascii="Times New Roman" w:eastAsia="Times" w:hAnsi="Times New Roman" w:cs="Times New Roman"/>
          <w:color w:val="000000"/>
          <w:lang w:eastAsia="it-IT"/>
        </w:rPr>
        <w:t>Andrea Marchi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Gianluca Zuffi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Stefano Sacchetti (</w:t>
      </w:r>
      <w:proofErr w:type="spellStart"/>
      <w:r w:rsidR="007E031D">
        <w:rPr>
          <w:rFonts w:ascii="Times New Roman" w:eastAsia="Times" w:hAnsi="Times New Roman" w:cs="Times New Roman"/>
          <w:color w:val="000000"/>
          <w:lang w:eastAsia="it-IT"/>
        </w:rPr>
        <w:t>UniBo</w:t>
      </w:r>
      <w:proofErr w:type="spellEnd"/>
      <w:r w:rsidR="007E031D" w:rsidRPr="007E031D">
        <w:rPr>
          <w:rFonts w:ascii="Times New Roman" w:eastAsia="Times" w:hAnsi="Times New Roman" w:cs="Times New Roman"/>
          <w:color w:val="000000"/>
          <w:lang w:eastAsia="it-IT"/>
        </w:rPr>
        <w:t>), Giovanni Rossi (ARPAE), …</w:t>
      </w:r>
    </w:p>
    <w:p w14:paraId="722B53EC" w14:textId="77777777" w:rsidR="007E031D" w:rsidRPr="007E031D" w:rsidRDefault="007E031D" w:rsidP="007E031D">
      <w:pPr>
        <w:spacing w:after="0" w:line="240" w:lineRule="exact"/>
        <w:jc w:val="both"/>
        <w:rPr>
          <w:rFonts w:ascii="Times New Roman" w:eastAsia="Times" w:hAnsi="Times New Roman" w:cs="Times New Roman"/>
          <w:color w:val="000000"/>
          <w:lang w:eastAsia="it-IT"/>
        </w:rPr>
      </w:pPr>
    </w:p>
    <w:p w14:paraId="7B3FAEF4"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5527B53C"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4E3EFB6F" w14:textId="77777777" w:rsidR="009D4EFD" w:rsidRDefault="009D4EFD" w:rsidP="00D07DAC">
      <w:pPr>
        <w:spacing w:after="0" w:line="240" w:lineRule="exact"/>
        <w:jc w:val="both"/>
        <w:rPr>
          <w:rFonts w:ascii="Times New Roman" w:eastAsia="Times" w:hAnsi="Times New Roman" w:cs="Times New Roman"/>
          <w:b/>
          <w:color w:val="000000"/>
          <w:lang w:eastAsia="it-IT"/>
        </w:rPr>
      </w:pPr>
    </w:p>
    <w:p w14:paraId="09B0F366" w14:textId="4555A10D" w:rsidR="009D4EFD" w:rsidRDefault="009D4EFD" w:rsidP="00D07DAC">
      <w:pPr>
        <w:spacing w:after="0" w:line="240" w:lineRule="exact"/>
        <w:jc w:val="both"/>
        <w:rPr>
          <w:rFonts w:ascii="Times New Roman" w:eastAsia="Times" w:hAnsi="Times New Roman" w:cs="Times New Roman"/>
          <w:b/>
          <w:color w:val="000000"/>
          <w:lang w:eastAsia="it-IT"/>
        </w:rPr>
      </w:pPr>
    </w:p>
    <w:p w14:paraId="01103E67" w14:textId="67369E40" w:rsidR="00826587" w:rsidRDefault="00826587" w:rsidP="00D07DAC">
      <w:pPr>
        <w:spacing w:after="0" w:line="240" w:lineRule="exact"/>
        <w:jc w:val="both"/>
        <w:rPr>
          <w:rFonts w:ascii="Times New Roman" w:eastAsia="Times" w:hAnsi="Times New Roman" w:cs="Times New Roman"/>
          <w:b/>
          <w:color w:val="000000"/>
          <w:lang w:eastAsia="it-IT"/>
        </w:rPr>
      </w:pPr>
    </w:p>
    <w:p w14:paraId="3561FD3B" w14:textId="0B3C88AB" w:rsidR="00826587" w:rsidRDefault="00826587" w:rsidP="00D07DAC">
      <w:pPr>
        <w:spacing w:after="0" w:line="240" w:lineRule="exact"/>
        <w:jc w:val="both"/>
        <w:rPr>
          <w:rFonts w:ascii="Times New Roman" w:eastAsia="Times" w:hAnsi="Times New Roman" w:cs="Times New Roman"/>
          <w:b/>
          <w:color w:val="000000"/>
          <w:lang w:eastAsia="it-IT"/>
        </w:rPr>
      </w:pPr>
    </w:p>
    <w:p w14:paraId="2C53BF7F" w14:textId="23E62788" w:rsidR="00826587" w:rsidRDefault="00826587" w:rsidP="00D07DAC">
      <w:pPr>
        <w:spacing w:after="0" w:line="240" w:lineRule="exact"/>
        <w:jc w:val="both"/>
        <w:rPr>
          <w:rFonts w:ascii="Times New Roman" w:eastAsia="Times" w:hAnsi="Times New Roman" w:cs="Times New Roman"/>
          <w:b/>
          <w:color w:val="000000"/>
          <w:lang w:eastAsia="it-IT"/>
        </w:rPr>
      </w:pPr>
    </w:p>
    <w:p w14:paraId="4F874F51" w14:textId="14FAB823" w:rsidR="00826587" w:rsidRDefault="00826587" w:rsidP="00D07DAC">
      <w:pPr>
        <w:spacing w:after="0" w:line="240" w:lineRule="exact"/>
        <w:jc w:val="both"/>
        <w:rPr>
          <w:rFonts w:ascii="Times New Roman" w:eastAsia="Times" w:hAnsi="Times New Roman" w:cs="Times New Roman"/>
          <w:b/>
          <w:color w:val="000000"/>
          <w:lang w:eastAsia="it-IT"/>
        </w:rPr>
      </w:pPr>
    </w:p>
    <w:p w14:paraId="7176C4CB" w14:textId="746894C8" w:rsidR="00826587" w:rsidRDefault="00826587" w:rsidP="00D07DAC">
      <w:pPr>
        <w:spacing w:after="0" w:line="240" w:lineRule="exact"/>
        <w:jc w:val="both"/>
        <w:rPr>
          <w:rFonts w:ascii="Times New Roman" w:eastAsia="Times" w:hAnsi="Times New Roman" w:cs="Times New Roman"/>
          <w:b/>
          <w:color w:val="000000"/>
          <w:lang w:eastAsia="it-IT"/>
        </w:rPr>
      </w:pPr>
    </w:p>
    <w:p w14:paraId="6B20B25E" w14:textId="6067A7C6" w:rsidR="00826587" w:rsidRDefault="00826587" w:rsidP="00D07DAC">
      <w:pPr>
        <w:spacing w:after="0" w:line="240" w:lineRule="exact"/>
        <w:jc w:val="both"/>
        <w:rPr>
          <w:rFonts w:ascii="Times New Roman" w:eastAsia="Times" w:hAnsi="Times New Roman" w:cs="Times New Roman"/>
          <w:b/>
          <w:color w:val="000000"/>
          <w:lang w:eastAsia="it-IT"/>
        </w:rPr>
      </w:pPr>
    </w:p>
    <w:p w14:paraId="039C38DD" w14:textId="1B3E3946" w:rsidR="00826587" w:rsidRDefault="00826587" w:rsidP="00D07DAC">
      <w:pPr>
        <w:spacing w:after="0" w:line="240" w:lineRule="exact"/>
        <w:jc w:val="both"/>
        <w:rPr>
          <w:rFonts w:ascii="Times New Roman" w:eastAsia="Times" w:hAnsi="Times New Roman" w:cs="Times New Roman"/>
          <w:b/>
          <w:color w:val="000000"/>
          <w:lang w:eastAsia="it-IT"/>
        </w:rPr>
      </w:pPr>
    </w:p>
    <w:p w14:paraId="3D27F4BE" w14:textId="40E4ED59" w:rsidR="00826587" w:rsidRDefault="00826587" w:rsidP="00D07DAC">
      <w:pPr>
        <w:spacing w:after="0" w:line="240" w:lineRule="exact"/>
        <w:jc w:val="both"/>
        <w:rPr>
          <w:rFonts w:ascii="Times New Roman" w:eastAsia="Times" w:hAnsi="Times New Roman" w:cs="Times New Roman"/>
          <w:b/>
          <w:color w:val="000000"/>
          <w:lang w:eastAsia="it-IT"/>
        </w:rPr>
      </w:pPr>
    </w:p>
    <w:p w14:paraId="0AF0D9E4" w14:textId="54E3BEEB" w:rsidR="00826587" w:rsidRDefault="00826587" w:rsidP="00D07DAC">
      <w:pPr>
        <w:spacing w:after="0" w:line="240" w:lineRule="exact"/>
        <w:jc w:val="both"/>
        <w:rPr>
          <w:rFonts w:ascii="Times New Roman" w:eastAsia="Times" w:hAnsi="Times New Roman" w:cs="Times New Roman"/>
          <w:b/>
          <w:color w:val="000000"/>
          <w:lang w:eastAsia="it-IT"/>
        </w:rPr>
      </w:pPr>
    </w:p>
    <w:p w14:paraId="402014F6" w14:textId="672BE508" w:rsidR="00826587" w:rsidRDefault="00826587" w:rsidP="00D07DAC">
      <w:pPr>
        <w:spacing w:after="0" w:line="240" w:lineRule="exact"/>
        <w:jc w:val="both"/>
        <w:rPr>
          <w:rFonts w:ascii="Times New Roman" w:eastAsia="Times" w:hAnsi="Times New Roman" w:cs="Times New Roman"/>
          <w:b/>
          <w:color w:val="000000"/>
          <w:lang w:eastAsia="it-IT"/>
        </w:rPr>
      </w:pPr>
    </w:p>
    <w:p w14:paraId="19FE4FA8" w14:textId="77777777" w:rsidR="00826587" w:rsidRDefault="00826587" w:rsidP="00D07DAC">
      <w:pPr>
        <w:spacing w:after="0" w:line="240" w:lineRule="exact"/>
        <w:jc w:val="both"/>
        <w:rPr>
          <w:rFonts w:ascii="Times New Roman" w:eastAsia="Times" w:hAnsi="Times New Roman" w:cs="Times New Roman"/>
          <w:b/>
          <w:color w:val="000000"/>
          <w:lang w:eastAsia="it-IT"/>
        </w:rPr>
      </w:pPr>
    </w:p>
    <w:p w14:paraId="53333B8D" w14:textId="6F807992" w:rsidR="00826587" w:rsidRDefault="00826587" w:rsidP="00D07DAC">
      <w:pPr>
        <w:spacing w:after="0" w:line="240" w:lineRule="exact"/>
        <w:jc w:val="both"/>
        <w:rPr>
          <w:rFonts w:ascii="Times New Roman" w:eastAsia="Times" w:hAnsi="Times New Roman" w:cs="Times New Roman"/>
          <w:b/>
          <w:color w:val="000000"/>
          <w:lang w:eastAsia="it-IT"/>
        </w:rPr>
      </w:pPr>
    </w:p>
    <w:p w14:paraId="277410CE" w14:textId="77777777" w:rsidR="009D4EFD" w:rsidRDefault="009D4EFD" w:rsidP="00D07DAC">
      <w:pPr>
        <w:spacing w:after="0" w:line="240" w:lineRule="exact"/>
        <w:jc w:val="both"/>
        <w:rPr>
          <w:rFonts w:ascii="Times New Roman" w:eastAsia="Times" w:hAnsi="Times New Roman" w:cs="Times New Roman"/>
          <w:b/>
          <w:color w:val="000000"/>
          <w:lang w:eastAsia="it-IT"/>
        </w:rPr>
      </w:pPr>
    </w:p>
    <w:p w14:paraId="6F609C88" w14:textId="64763FA2" w:rsidR="00D07DAC" w:rsidRPr="00A35784" w:rsidRDefault="00D07DAC" w:rsidP="00D07DAC">
      <w:pPr>
        <w:spacing w:after="0" w:line="240" w:lineRule="exact"/>
        <w:jc w:val="both"/>
        <w:rPr>
          <w:rFonts w:ascii="Times New Roman" w:eastAsia="Times" w:hAnsi="Times New Roman" w:cs="Times New Roman"/>
          <w:b/>
          <w:i/>
          <w:caps/>
          <w:color w:val="808080"/>
          <w:lang w:eastAsia="it-IT"/>
        </w:rPr>
      </w:pPr>
      <w:r w:rsidRPr="00A35784">
        <w:rPr>
          <w:rFonts w:ascii="Times New Roman" w:eastAsia="Times" w:hAnsi="Times New Roman" w:cs="Times New Roman"/>
          <w:b/>
          <w:color w:val="000000"/>
          <w:lang w:eastAsia="it-IT"/>
        </w:rPr>
        <w:br w:type="page"/>
      </w:r>
    </w:p>
    <w:p w14:paraId="6861F029" w14:textId="77777777" w:rsidR="00D07DAC" w:rsidRPr="00A35784" w:rsidRDefault="00D07DAC" w:rsidP="00D07DAC">
      <w:pPr>
        <w:autoSpaceDE w:val="0"/>
        <w:autoSpaceDN w:val="0"/>
        <w:adjustRightInd w:val="0"/>
        <w:spacing w:after="0" w:line="240" w:lineRule="auto"/>
        <w:jc w:val="both"/>
        <w:rPr>
          <w:rFonts w:ascii="Times New Roman" w:eastAsia="Times New Roman" w:hAnsi="Times New Roman" w:cs="Times New Roman"/>
          <w:b/>
          <w:color w:val="000000"/>
          <w:lang w:eastAsia="it-IT"/>
        </w:rPr>
      </w:pPr>
      <w:r w:rsidRPr="00A35784">
        <w:rPr>
          <w:rFonts w:ascii="Times New Roman" w:eastAsia="Times New Roman" w:hAnsi="Times New Roman" w:cs="Times New Roman"/>
          <w:b/>
          <w:bCs/>
          <w:color w:val="000000"/>
          <w:lang w:eastAsia="it-IT"/>
        </w:rPr>
        <w:lastRenderedPageBreak/>
        <w:t>INDICE</w:t>
      </w:r>
      <w:r w:rsidRPr="00A35784">
        <w:rPr>
          <w:rFonts w:ascii="Times New Roman" w:eastAsia="Times New Roman" w:hAnsi="Times New Roman" w:cs="Times New Roman"/>
          <w:b/>
          <w:color w:val="000000"/>
          <w:lang w:eastAsia="it-IT"/>
        </w:rPr>
        <w:t xml:space="preserve"> </w:t>
      </w:r>
    </w:p>
    <w:p w14:paraId="10473E5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051AFA" w14:textId="2B5170EE" w:rsidR="00FC772E" w:rsidRDefault="00D07DAC">
      <w:pPr>
        <w:pStyle w:val="Sommario1"/>
        <w:tabs>
          <w:tab w:val="right" w:leader="dot" w:pos="9060"/>
        </w:tabs>
        <w:rPr>
          <w:rFonts w:asciiTheme="minorHAnsi" w:eastAsiaTheme="minorEastAsia" w:hAnsiTheme="minorHAnsi" w:cstheme="minorBidi"/>
          <w:noProof/>
          <w:color w:val="auto"/>
          <w:sz w:val="22"/>
          <w:szCs w:val="22"/>
        </w:rPr>
      </w:pPr>
      <w:r w:rsidRPr="007A1FA9">
        <w:rPr>
          <w:rFonts w:ascii="Times New Roman" w:hAnsi="Times New Roman"/>
          <w:sz w:val="22"/>
          <w:szCs w:val="22"/>
        </w:rPr>
        <w:fldChar w:fldCharType="begin"/>
      </w:r>
      <w:r w:rsidRPr="007A1FA9">
        <w:rPr>
          <w:rFonts w:ascii="Times New Roman" w:hAnsi="Times New Roman"/>
          <w:sz w:val="22"/>
          <w:szCs w:val="22"/>
        </w:rPr>
        <w:instrText xml:space="preserve"> TOC \o "1-3" \h \z \u </w:instrText>
      </w:r>
      <w:r w:rsidRPr="007A1FA9">
        <w:rPr>
          <w:rFonts w:ascii="Times New Roman" w:hAnsi="Times New Roman"/>
          <w:sz w:val="22"/>
          <w:szCs w:val="22"/>
        </w:rPr>
        <w:fldChar w:fldCharType="separate"/>
      </w:r>
      <w:hyperlink w:anchor="_Toc71880552" w:history="1">
        <w:r w:rsidR="00FC772E" w:rsidRPr="0057498C">
          <w:rPr>
            <w:rStyle w:val="Collegamentoipertestuale"/>
            <w:b/>
            <w:noProof/>
          </w:rPr>
          <w:t>PREMESSA</w:t>
        </w:r>
        <w:r w:rsidR="00FC772E">
          <w:rPr>
            <w:noProof/>
            <w:webHidden/>
          </w:rPr>
          <w:tab/>
        </w:r>
        <w:r w:rsidR="00FC772E">
          <w:rPr>
            <w:noProof/>
            <w:webHidden/>
          </w:rPr>
          <w:fldChar w:fldCharType="begin"/>
        </w:r>
        <w:r w:rsidR="00FC772E">
          <w:rPr>
            <w:noProof/>
            <w:webHidden/>
          </w:rPr>
          <w:instrText xml:space="preserve"> PAGEREF _Toc71880552 \h </w:instrText>
        </w:r>
        <w:r w:rsidR="00FC772E">
          <w:rPr>
            <w:noProof/>
            <w:webHidden/>
          </w:rPr>
        </w:r>
        <w:r w:rsidR="00FC772E">
          <w:rPr>
            <w:noProof/>
            <w:webHidden/>
          </w:rPr>
          <w:fldChar w:fldCharType="separate"/>
        </w:r>
        <w:r w:rsidR="00FC772E">
          <w:rPr>
            <w:noProof/>
            <w:webHidden/>
          </w:rPr>
          <w:t>6</w:t>
        </w:r>
        <w:r w:rsidR="00FC772E">
          <w:rPr>
            <w:noProof/>
            <w:webHidden/>
          </w:rPr>
          <w:fldChar w:fldCharType="end"/>
        </w:r>
      </w:hyperlink>
    </w:p>
    <w:p w14:paraId="49E8E13B" w14:textId="2AB259A6"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3" w:history="1">
        <w:r w:rsidR="00FC772E" w:rsidRPr="0057498C">
          <w:rPr>
            <w:rStyle w:val="Collegamentoipertestuale"/>
            <w:b/>
            <w:noProof/>
          </w:rPr>
          <w:t>1.</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INTRODUZIONE</w:t>
        </w:r>
        <w:r w:rsidR="00FC772E">
          <w:rPr>
            <w:noProof/>
            <w:webHidden/>
          </w:rPr>
          <w:tab/>
        </w:r>
        <w:r w:rsidR="00FC772E">
          <w:rPr>
            <w:noProof/>
            <w:webHidden/>
          </w:rPr>
          <w:fldChar w:fldCharType="begin"/>
        </w:r>
        <w:r w:rsidR="00FC772E">
          <w:rPr>
            <w:noProof/>
            <w:webHidden/>
          </w:rPr>
          <w:instrText xml:space="preserve"> PAGEREF _Toc71880553 \h </w:instrText>
        </w:r>
        <w:r w:rsidR="00FC772E">
          <w:rPr>
            <w:noProof/>
            <w:webHidden/>
          </w:rPr>
        </w:r>
        <w:r w:rsidR="00FC772E">
          <w:rPr>
            <w:noProof/>
            <w:webHidden/>
          </w:rPr>
          <w:fldChar w:fldCharType="separate"/>
        </w:r>
        <w:r w:rsidR="00FC772E">
          <w:rPr>
            <w:noProof/>
            <w:webHidden/>
          </w:rPr>
          <w:t>7</w:t>
        </w:r>
        <w:r w:rsidR="00FC772E">
          <w:rPr>
            <w:noProof/>
            <w:webHidden/>
          </w:rPr>
          <w:fldChar w:fldCharType="end"/>
        </w:r>
      </w:hyperlink>
    </w:p>
    <w:p w14:paraId="06156A4E" w14:textId="6E92084D"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4" w:history="1">
        <w:r w:rsidR="00FC772E" w:rsidRPr="0057498C">
          <w:rPr>
            <w:rStyle w:val="Collegamentoipertestuale"/>
            <w:b/>
            <w:noProof/>
          </w:rPr>
          <w:t>2.</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SCOPO DEL DOCUMENTO</w:t>
        </w:r>
        <w:r w:rsidR="00FC772E">
          <w:rPr>
            <w:noProof/>
            <w:webHidden/>
          </w:rPr>
          <w:tab/>
        </w:r>
        <w:r w:rsidR="00FC772E">
          <w:rPr>
            <w:noProof/>
            <w:webHidden/>
          </w:rPr>
          <w:fldChar w:fldCharType="begin"/>
        </w:r>
        <w:r w:rsidR="00FC772E">
          <w:rPr>
            <w:noProof/>
            <w:webHidden/>
          </w:rPr>
          <w:instrText xml:space="preserve"> PAGEREF _Toc71880554 \h </w:instrText>
        </w:r>
        <w:r w:rsidR="00FC772E">
          <w:rPr>
            <w:noProof/>
            <w:webHidden/>
          </w:rPr>
        </w:r>
        <w:r w:rsidR="00FC772E">
          <w:rPr>
            <w:noProof/>
            <w:webHidden/>
          </w:rPr>
          <w:fldChar w:fldCharType="separate"/>
        </w:r>
        <w:r w:rsidR="00FC772E">
          <w:rPr>
            <w:noProof/>
            <w:webHidden/>
          </w:rPr>
          <w:t>8</w:t>
        </w:r>
        <w:r w:rsidR="00FC772E">
          <w:rPr>
            <w:noProof/>
            <w:webHidden/>
          </w:rPr>
          <w:fldChar w:fldCharType="end"/>
        </w:r>
      </w:hyperlink>
    </w:p>
    <w:p w14:paraId="7E9BEBF4" w14:textId="33D96282"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5" w:history="1">
        <w:r w:rsidR="00FC772E" w:rsidRPr="0057498C">
          <w:rPr>
            <w:rStyle w:val="Collegamentoipertestuale"/>
            <w:b/>
            <w:noProof/>
          </w:rPr>
          <w:t>3.</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ACRONIMI</w:t>
        </w:r>
        <w:r w:rsidR="00FC772E">
          <w:rPr>
            <w:noProof/>
            <w:webHidden/>
          </w:rPr>
          <w:tab/>
        </w:r>
        <w:r w:rsidR="00FC772E">
          <w:rPr>
            <w:noProof/>
            <w:webHidden/>
          </w:rPr>
          <w:fldChar w:fldCharType="begin"/>
        </w:r>
        <w:r w:rsidR="00FC772E">
          <w:rPr>
            <w:noProof/>
            <w:webHidden/>
          </w:rPr>
          <w:instrText xml:space="preserve"> PAGEREF _Toc71880555 \h </w:instrText>
        </w:r>
        <w:r w:rsidR="00FC772E">
          <w:rPr>
            <w:noProof/>
            <w:webHidden/>
          </w:rPr>
        </w:r>
        <w:r w:rsidR="00FC772E">
          <w:rPr>
            <w:noProof/>
            <w:webHidden/>
          </w:rPr>
          <w:fldChar w:fldCharType="separate"/>
        </w:r>
        <w:r w:rsidR="00FC772E">
          <w:rPr>
            <w:noProof/>
            <w:webHidden/>
          </w:rPr>
          <w:t>9</w:t>
        </w:r>
        <w:r w:rsidR="00FC772E">
          <w:rPr>
            <w:noProof/>
            <w:webHidden/>
          </w:rPr>
          <w:fldChar w:fldCharType="end"/>
        </w:r>
      </w:hyperlink>
    </w:p>
    <w:p w14:paraId="3EB7E3A1" w14:textId="325E0A35"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6" w:history="1">
        <w:r w:rsidR="00FC772E" w:rsidRPr="0057498C">
          <w:rPr>
            <w:rStyle w:val="Collegamentoipertestuale"/>
            <w:b/>
            <w:noProof/>
          </w:rPr>
          <w:t>4.</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TERMINI E DEFINIZIONI</w:t>
        </w:r>
        <w:r w:rsidR="00FC772E">
          <w:rPr>
            <w:noProof/>
            <w:webHidden/>
          </w:rPr>
          <w:tab/>
        </w:r>
        <w:r w:rsidR="00FC772E">
          <w:rPr>
            <w:noProof/>
            <w:webHidden/>
          </w:rPr>
          <w:fldChar w:fldCharType="begin"/>
        </w:r>
        <w:r w:rsidR="00FC772E">
          <w:rPr>
            <w:noProof/>
            <w:webHidden/>
          </w:rPr>
          <w:instrText xml:space="preserve"> PAGEREF _Toc71880556 \h </w:instrText>
        </w:r>
        <w:r w:rsidR="00FC772E">
          <w:rPr>
            <w:noProof/>
            <w:webHidden/>
          </w:rPr>
        </w:r>
        <w:r w:rsidR="00FC772E">
          <w:rPr>
            <w:noProof/>
            <w:webHidden/>
          </w:rPr>
          <w:fldChar w:fldCharType="separate"/>
        </w:r>
        <w:r w:rsidR="00FC772E">
          <w:rPr>
            <w:noProof/>
            <w:webHidden/>
          </w:rPr>
          <w:t>9</w:t>
        </w:r>
        <w:r w:rsidR="00FC772E">
          <w:rPr>
            <w:noProof/>
            <w:webHidden/>
          </w:rPr>
          <w:fldChar w:fldCharType="end"/>
        </w:r>
      </w:hyperlink>
    </w:p>
    <w:p w14:paraId="2FA47839" w14:textId="1989D30C"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7" w:history="1">
        <w:r w:rsidR="00FC772E" w:rsidRPr="0057498C">
          <w:rPr>
            <w:rStyle w:val="Collegamentoipertestuale"/>
            <w:b/>
            <w:noProof/>
          </w:rPr>
          <w:t>5.</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NORMATIVA</w:t>
        </w:r>
        <w:r w:rsidR="00FC772E">
          <w:rPr>
            <w:noProof/>
            <w:webHidden/>
          </w:rPr>
          <w:tab/>
        </w:r>
        <w:r w:rsidR="00FC772E">
          <w:rPr>
            <w:noProof/>
            <w:webHidden/>
          </w:rPr>
          <w:fldChar w:fldCharType="begin"/>
        </w:r>
        <w:r w:rsidR="00FC772E">
          <w:rPr>
            <w:noProof/>
            <w:webHidden/>
          </w:rPr>
          <w:instrText xml:space="preserve"> PAGEREF _Toc71880557 \h </w:instrText>
        </w:r>
        <w:r w:rsidR="00FC772E">
          <w:rPr>
            <w:noProof/>
            <w:webHidden/>
          </w:rPr>
        </w:r>
        <w:r w:rsidR="00FC772E">
          <w:rPr>
            <w:noProof/>
            <w:webHidden/>
          </w:rPr>
          <w:fldChar w:fldCharType="separate"/>
        </w:r>
        <w:r w:rsidR="00FC772E">
          <w:rPr>
            <w:noProof/>
            <w:webHidden/>
          </w:rPr>
          <w:t>10</w:t>
        </w:r>
        <w:r w:rsidR="00FC772E">
          <w:rPr>
            <w:noProof/>
            <w:webHidden/>
          </w:rPr>
          <w:fldChar w:fldCharType="end"/>
        </w:r>
      </w:hyperlink>
    </w:p>
    <w:p w14:paraId="53A4E94A" w14:textId="3EE86BAB"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8" w:history="1">
        <w:r w:rsidR="00FC772E" w:rsidRPr="0057498C">
          <w:rPr>
            <w:rStyle w:val="Collegamentoipertestuale"/>
            <w:b/>
            <w:noProof/>
          </w:rPr>
          <w:t>6.</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DESCRIZIONE DEL PROCESSO</w:t>
        </w:r>
        <w:r w:rsidR="00FC772E">
          <w:rPr>
            <w:noProof/>
            <w:webHidden/>
          </w:rPr>
          <w:tab/>
        </w:r>
        <w:r w:rsidR="00FC772E">
          <w:rPr>
            <w:noProof/>
            <w:webHidden/>
          </w:rPr>
          <w:fldChar w:fldCharType="begin"/>
        </w:r>
        <w:r w:rsidR="00FC772E">
          <w:rPr>
            <w:noProof/>
            <w:webHidden/>
          </w:rPr>
          <w:instrText xml:space="preserve"> PAGEREF _Toc71880558 \h </w:instrText>
        </w:r>
        <w:r w:rsidR="00FC772E">
          <w:rPr>
            <w:noProof/>
            <w:webHidden/>
          </w:rPr>
        </w:r>
        <w:r w:rsidR="00FC772E">
          <w:rPr>
            <w:noProof/>
            <w:webHidden/>
          </w:rPr>
          <w:fldChar w:fldCharType="separate"/>
        </w:r>
        <w:r w:rsidR="00FC772E">
          <w:rPr>
            <w:noProof/>
            <w:webHidden/>
          </w:rPr>
          <w:t>13</w:t>
        </w:r>
        <w:r w:rsidR="00FC772E">
          <w:rPr>
            <w:noProof/>
            <w:webHidden/>
          </w:rPr>
          <w:fldChar w:fldCharType="end"/>
        </w:r>
      </w:hyperlink>
    </w:p>
    <w:p w14:paraId="789699C4" w14:textId="2421EAB5"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59" w:history="1">
        <w:r w:rsidR="00FC772E" w:rsidRPr="0057498C">
          <w:rPr>
            <w:rStyle w:val="Collegamentoipertestuale"/>
            <w:b/>
            <w:noProof/>
          </w:rPr>
          <w:t>7.</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SCHEMA PER LA QUALIFICA DI ESPERTI IN EQB BIOLOGICI</w:t>
        </w:r>
        <w:r w:rsidR="00FC772E">
          <w:rPr>
            <w:noProof/>
            <w:webHidden/>
          </w:rPr>
          <w:tab/>
        </w:r>
        <w:r w:rsidR="00FC772E">
          <w:rPr>
            <w:noProof/>
            <w:webHidden/>
          </w:rPr>
          <w:fldChar w:fldCharType="begin"/>
        </w:r>
        <w:r w:rsidR="00FC772E">
          <w:rPr>
            <w:noProof/>
            <w:webHidden/>
          </w:rPr>
          <w:instrText xml:space="preserve"> PAGEREF _Toc71880559 \h </w:instrText>
        </w:r>
        <w:r w:rsidR="00FC772E">
          <w:rPr>
            <w:noProof/>
            <w:webHidden/>
          </w:rPr>
        </w:r>
        <w:r w:rsidR="00FC772E">
          <w:rPr>
            <w:noProof/>
            <w:webHidden/>
          </w:rPr>
          <w:fldChar w:fldCharType="separate"/>
        </w:r>
        <w:r w:rsidR="00FC772E">
          <w:rPr>
            <w:noProof/>
            <w:webHidden/>
          </w:rPr>
          <w:t>17</w:t>
        </w:r>
        <w:r w:rsidR="00FC772E">
          <w:rPr>
            <w:noProof/>
            <w:webHidden/>
          </w:rPr>
          <w:fldChar w:fldCharType="end"/>
        </w:r>
      </w:hyperlink>
    </w:p>
    <w:p w14:paraId="4495E4E5" w14:textId="7D2CD4D3"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60" w:history="1">
        <w:r w:rsidR="00FC772E" w:rsidRPr="0057498C">
          <w:rPr>
            <w:rStyle w:val="Collegamentoipertestuale"/>
            <w:b/>
            <w:noProof/>
          </w:rPr>
          <w:t>8.</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INTERNE</w:t>
        </w:r>
        <w:r w:rsidR="00FC772E">
          <w:rPr>
            <w:noProof/>
            <w:webHidden/>
          </w:rPr>
          <w:tab/>
        </w:r>
        <w:r w:rsidR="00FC772E">
          <w:rPr>
            <w:noProof/>
            <w:webHidden/>
          </w:rPr>
          <w:fldChar w:fldCharType="begin"/>
        </w:r>
        <w:r w:rsidR="00FC772E">
          <w:rPr>
            <w:noProof/>
            <w:webHidden/>
          </w:rPr>
          <w:instrText xml:space="preserve"> PAGEREF _Toc71880560 \h </w:instrText>
        </w:r>
        <w:r w:rsidR="00FC772E">
          <w:rPr>
            <w:noProof/>
            <w:webHidden/>
          </w:rPr>
        </w:r>
        <w:r w:rsidR="00FC772E">
          <w:rPr>
            <w:noProof/>
            <w:webHidden/>
          </w:rPr>
          <w:fldChar w:fldCharType="separate"/>
        </w:r>
        <w:r w:rsidR="00FC772E">
          <w:rPr>
            <w:noProof/>
            <w:webHidden/>
          </w:rPr>
          <w:t>18</w:t>
        </w:r>
        <w:r w:rsidR="00FC772E">
          <w:rPr>
            <w:noProof/>
            <w:webHidden/>
          </w:rPr>
          <w:fldChar w:fldCharType="end"/>
        </w:r>
      </w:hyperlink>
    </w:p>
    <w:p w14:paraId="457B0639" w14:textId="69A7803B" w:rsidR="00FC772E" w:rsidRDefault="00F830A0">
      <w:pPr>
        <w:pStyle w:val="Sommario3"/>
        <w:tabs>
          <w:tab w:val="right" w:leader="dot" w:pos="9060"/>
        </w:tabs>
        <w:rPr>
          <w:rFonts w:eastAsiaTheme="minorEastAsia"/>
          <w:noProof/>
          <w:lang w:eastAsia="it-IT"/>
        </w:rPr>
      </w:pPr>
      <w:hyperlink w:anchor="_Toc71880561" w:history="1">
        <w:r w:rsidR="00FC772E" w:rsidRPr="0057498C">
          <w:rPr>
            <w:rStyle w:val="Collegamentoipertestuale"/>
            <w:rFonts w:eastAsia="Times"/>
            <w:b/>
            <w:i/>
            <w:noProof/>
            <w:lang w:eastAsia="it-IT"/>
          </w:rPr>
          <w:t>8.1.1 Schema di qualifica per il monitoraggio dell’EQB Macroinvertebrati bentonici fiumi guadabili</w:t>
        </w:r>
        <w:r w:rsidR="00FC772E">
          <w:rPr>
            <w:noProof/>
            <w:webHidden/>
          </w:rPr>
          <w:tab/>
        </w:r>
        <w:r w:rsidR="00FC772E">
          <w:rPr>
            <w:noProof/>
            <w:webHidden/>
          </w:rPr>
          <w:fldChar w:fldCharType="begin"/>
        </w:r>
        <w:r w:rsidR="00FC772E">
          <w:rPr>
            <w:noProof/>
            <w:webHidden/>
          </w:rPr>
          <w:instrText xml:space="preserve"> PAGEREF _Toc71880561 \h </w:instrText>
        </w:r>
        <w:r w:rsidR="00FC772E">
          <w:rPr>
            <w:noProof/>
            <w:webHidden/>
          </w:rPr>
        </w:r>
        <w:r w:rsidR="00FC772E">
          <w:rPr>
            <w:noProof/>
            <w:webHidden/>
          </w:rPr>
          <w:fldChar w:fldCharType="separate"/>
        </w:r>
        <w:r w:rsidR="00FC772E">
          <w:rPr>
            <w:noProof/>
            <w:webHidden/>
          </w:rPr>
          <w:t>19</w:t>
        </w:r>
        <w:r w:rsidR="00FC772E">
          <w:rPr>
            <w:noProof/>
            <w:webHidden/>
          </w:rPr>
          <w:fldChar w:fldCharType="end"/>
        </w:r>
      </w:hyperlink>
    </w:p>
    <w:p w14:paraId="1BAA9B2A" w14:textId="1B4F6A4E" w:rsidR="00FC772E" w:rsidRDefault="00F830A0">
      <w:pPr>
        <w:pStyle w:val="Sommario3"/>
        <w:tabs>
          <w:tab w:val="right" w:leader="dot" w:pos="9060"/>
        </w:tabs>
        <w:rPr>
          <w:rFonts w:eastAsiaTheme="minorEastAsia"/>
          <w:noProof/>
          <w:lang w:eastAsia="it-IT"/>
        </w:rPr>
      </w:pPr>
      <w:hyperlink w:anchor="_Toc71880562" w:history="1">
        <w:r w:rsidR="00FC772E" w:rsidRPr="0057498C">
          <w:rPr>
            <w:rStyle w:val="Collegamentoipertestuale"/>
            <w:rFonts w:eastAsia="Times"/>
            <w:b/>
            <w:i/>
            <w:noProof/>
            <w:lang w:eastAsia="it-IT"/>
          </w:rPr>
          <w:t>8.1.2 Schema di qualifica per il monitoraggio dell’EQB Macroinvertebrati bentonici Fiumi Non Guadabili</w:t>
        </w:r>
        <w:r w:rsidR="00FC772E">
          <w:rPr>
            <w:noProof/>
            <w:webHidden/>
          </w:rPr>
          <w:tab/>
        </w:r>
        <w:r w:rsidR="00FC772E">
          <w:rPr>
            <w:noProof/>
            <w:webHidden/>
          </w:rPr>
          <w:fldChar w:fldCharType="begin"/>
        </w:r>
        <w:r w:rsidR="00FC772E">
          <w:rPr>
            <w:noProof/>
            <w:webHidden/>
          </w:rPr>
          <w:instrText xml:space="preserve"> PAGEREF _Toc71880562 \h </w:instrText>
        </w:r>
        <w:r w:rsidR="00FC772E">
          <w:rPr>
            <w:noProof/>
            <w:webHidden/>
          </w:rPr>
        </w:r>
        <w:r w:rsidR="00FC772E">
          <w:rPr>
            <w:noProof/>
            <w:webHidden/>
          </w:rPr>
          <w:fldChar w:fldCharType="separate"/>
        </w:r>
        <w:r w:rsidR="00FC772E">
          <w:rPr>
            <w:noProof/>
            <w:webHidden/>
          </w:rPr>
          <w:t>24</w:t>
        </w:r>
        <w:r w:rsidR="00FC772E">
          <w:rPr>
            <w:noProof/>
            <w:webHidden/>
          </w:rPr>
          <w:fldChar w:fldCharType="end"/>
        </w:r>
      </w:hyperlink>
    </w:p>
    <w:p w14:paraId="7B0F67A8" w14:textId="340A2898" w:rsidR="00FC772E" w:rsidRDefault="00F830A0">
      <w:pPr>
        <w:pStyle w:val="Sommario3"/>
        <w:tabs>
          <w:tab w:val="right" w:leader="dot" w:pos="9060"/>
        </w:tabs>
        <w:rPr>
          <w:rFonts w:eastAsiaTheme="minorEastAsia"/>
          <w:noProof/>
          <w:lang w:eastAsia="it-IT"/>
        </w:rPr>
      </w:pPr>
      <w:hyperlink w:anchor="_Toc71880563" w:history="1">
        <w:r w:rsidR="00FC772E" w:rsidRPr="0057498C">
          <w:rPr>
            <w:rStyle w:val="Collegamentoipertestuale"/>
            <w:rFonts w:eastAsia="Times"/>
            <w:b/>
            <w:i/>
            <w:noProof/>
            <w:lang w:eastAsia="it-IT"/>
          </w:rPr>
          <w:t>8.1.3 Schema di qualifica per il monitoraggio dell’EQB Diatomee fiumi guadabili</w:t>
        </w:r>
        <w:r w:rsidR="00FC772E">
          <w:rPr>
            <w:noProof/>
            <w:webHidden/>
          </w:rPr>
          <w:tab/>
        </w:r>
        <w:r w:rsidR="00FC772E">
          <w:rPr>
            <w:noProof/>
            <w:webHidden/>
          </w:rPr>
          <w:fldChar w:fldCharType="begin"/>
        </w:r>
        <w:r w:rsidR="00FC772E">
          <w:rPr>
            <w:noProof/>
            <w:webHidden/>
          </w:rPr>
          <w:instrText xml:space="preserve"> PAGEREF _Toc71880563 \h </w:instrText>
        </w:r>
        <w:r w:rsidR="00FC772E">
          <w:rPr>
            <w:noProof/>
            <w:webHidden/>
          </w:rPr>
        </w:r>
        <w:r w:rsidR="00FC772E">
          <w:rPr>
            <w:noProof/>
            <w:webHidden/>
          </w:rPr>
          <w:fldChar w:fldCharType="separate"/>
        </w:r>
        <w:r w:rsidR="00FC772E">
          <w:rPr>
            <w:noProof/>
            <w:webHidden/>
          </w:rPr>
          <w:t>29</w:t>
        </w:r>
        <w:r w:rsidR="00FC772E">
          <w:rPr>
            <w:noProof/>
            <w:webHidden/>
          </w:rPr>
          <w:fldChar w:fldCharType="end"/>
        </w:r>
      </w:hyperlink>
    </w:p>
    <w:p w14:paraId="19088A3A" w14:textId="74AF42BF" w:rsidR="00FC772E" w:rsidRDefault="00F830A0">
      <w:pPr>
        <w:pStyle w:val="Sommario3"/>
        <w:tabs>
          <w:tab w:val="right" w:leader="dot" w:pos="9060"/>
        </w:tabs>
        <w:rPr>
          <w:rFonts w:eastAsiaTheme="minorEastAsia"/>
          <w:noProof/>
          <w:lang w:eastAsia="it-IT"/>
        </w:rPr>
      </w:pPr>
      <w:hyperlink w:anchor="_Toc71880564" w:history="1">
        <w:r w:rsidR="00FC772E" w:rsidRPr="0057498C">
          <w:rPr>
            <w:rStyle w:val="Collegamentoipertestuale"/>
            <w:rFonts w:eastAsia="Times"/>
            <w:b/>
            <w:i/>
            <w:noProof/>
            <w:lang w:eastAsia="it-IT"/>
          </w:rPr>
          <w:t>8.1.4 Schema di qualifica per il monitoraggio dell’EQB Diatomee Fiumi Non Guadabili</w:t>
        </w:r>
        <w:r w:rsidR="00FC772E">
          <w:rPr>
            <w:noProof/>
            <w:webHidden/>
          </w:rPr>
          <w:tab/>
        </w:r>
        <w:r w:rsidR="00FC772E">
          <w:rPr>
            <w:noProof/>
            <w:webHidden/>
          </w:rPr>
          <w:fldChar w:fldCharType="begin"/>
        </w:r>
        <w:r w:rsidR="00FC772E">
          <w:rPr>
            <w:noProof/>
            <w:webHidden/>
          </w:rPr>
          <w:instrText xml:space="preserve"> PAGEREF _Toc71880564 \h </w:instrText>
        </w:r>
        <w:r w:rsidR="00FC772E">
          <w:rPr>
            <w:noProof/>
            <w:webHidden/>
          </w:rPr>
        </w:r>
        <w:r w:rsidR="00FC772E">
          <w:rPr>
            <w:noProof/>
            <w:webHidden/>
          </w:rPr>
          <w:fldChar w:fldCharType="separate"/>
        </w:r>
        <w:r w:rsidR="00FC772E">
          <w:rPr>
            <w:noProof/>
            <w:webHidden/>
          </w:rPr>
          <w:t>35</w:t>
        </w:r>
        <w:r w:rsidR="00FC772E">
          <w:rPr>
            <w:noProof/>
            <w:webHidden/>
          </w:rPr>
          <w:fldChar w:fldCharType="end"/>
        </w:r>
      </w:hyperlink>
    </w:p>
    <w:p w14:paraId="77AB7FA6" w14:textId="4982FF68" w:rsidR="00FC772E" w:rsidRDefault="00F830A0">
      <w:pPr>
        <w:pStyle w:val="Sommario3"/>
        <w:tabs>
          <w:tab w:val="right" w:leader="dot" w:pos="9060"/>
        </w:tabs>
        <w:rPr>
          <w:rFonts w:eastAsiaTheme="minorEastAsia"/>
          <w:noProof/>
          <w:lang w:eastAsia="it-IT"/>
        </w:rPr>
      </w:pPr>
      <w:hyperlink w:anchor="_Toc71880565" w:history="1">
        <w:r w:rsidR="00FC772E" w:rsidRPr="0057498C">
          <w:rPr>
            <w:rStyle w:val="Collegamentoipertestuale"/>
            <w:rFonts w:eastAsia="Times"/>
            <w:b/>
            <w:i/>
            <w:noProof/>
            <w:lang w:eastAsia="it-IT"/>
          </w:rPr>
          <w:t>8.1.5 Schema di qualifica per il monitoraggio dell’EQB Macrofite fiumi</w:t>
        </w:r>
        <w:r w:rsidR="00FC772E">
          <w:rPr>
            <w:noProof/>
            <w:webHidden/>
          </w:rPr>
          <w:tab/>
        </w:r>
        <w:r w:rsidR="00FC772E">
          <w:rPr>
            <w:noProof/>
            <w:webHidden/>
          </w:rPr>
          <w:fldChar w:fldCharType="begin"/>
        </w:r>
        <w:r w:rsidR="00FC772E">
          <w:rPr>
            <w:noProof/>
            <w:webHidden/>
          </w:rPr>
          <w:instrText xml:space="preserve"> PAGEREF _Toc71880565 \h </w:instrText>
        </w:r>
        <w:r w:rsidR="00FC772E">
          <w:rPr>
            <w:noProof/>
            <w:webHidden/>
          </w:rPr>
        </w:r>
        <w:r w:rsidR="00FC772E">
          <w:rPr>
            <w:noProof/>
            <w:webHidden/>
          </w:rPr>
          <w:fldChar w:fldCharType="separate"/>
        </w:r>
        <w:r w:rsidR="00FC772E">
          <w:rPr>
            <w:noProof/>
            <w:webHidden/>
          </w:rPr>
          <w:t>39</w:t>
        </w:r>
        <w:r w:rsidR="00FC772E">
          <w:rPr>
            <w:noProof/>
            <w:webHidden/>
          </w:rPr>
          <w:fldChar w:fldCharType="end"/>
        </w:r>
      </w:hyperlink>
    </w:p>
    <w:p w14:paraId="094D066F" w14:textId="39F55A5C" w:rsidR="00FC772E" w:rsidRDefault="00F830A0">
      <w:pPr>
        <w:pStyle w:val="Sommario3"/>
        <w:tabs>
          <w:tab w:val="right" w:leader="dot" w:pos="9060"/>
        </w:tabs>
        <w:rPr>
          <w:rFonts w:eastAsiaTheme="minorEastAsia"/>
          <w:noProof/>
          <w:lang w:eastAsia="it-IT"/>
        </w:rPr>
      </w:pPr>
      <w:hyperlink w:anchor="_Toc71880566" w:history="1">
        <w:r w:rsidR="00FC772E" w:rsidRPr="0057498C">
          <w:rPr>
            <w:rStyle w:val="Collegamentoipertestuale"/>
            <w:rFonts w:eastAsia="Times"/>
            <w:b/>
            <w:i/>
            <w:noProof/>
            <w:lang w:eastAsia="it-IT"/>
          </w:rPr>
          <w:t>8.1.6 Schema di qualifica per il monitoraggio dell’EQB Fauna ittica fiumi</w:t>
        </w:r>
        <w:r w:rsidR="00FC772E">
          <w:rPr>
            <w:noProof/>
            <w:webHidden/>
          </w:rPr>
          <w:tab/>
        </w:r>
        <w:r w:rsidR="00FC772E">
          <w:rPr>
            <w:noProof/>
            <w:webHidden/>
          </w:rPr>
          <w:fldChar w:fldCharType="begin"/>
        </w:r>
        <w:r w:rsidR="00FC772E">
          <w:rPr>
            <w:noProof/>
            <w:webHidden/>
          </w:rPr>
          <w:instrText xml:space="preserve"> PAGEREF _Toc71880566 \h </w:instrText>
        </w:r>
        <w:r w:rsidR="00FC772E">
          <w:rPr>
            <w:noProof/>
            <w:webHidden/>
          </w:rPr>
        </w:r>
        <w:r w:rsidR="00FC772E">
          <w:rPr>
            <w:noProof/>
            <w:webHidden/>
          </w:rPr>
          <w:fldChar w:fldCharType="separate"/>
        </w:r>
        <w:r w:rsidR="00FC772E">
          <w:rPr>
            <w:noProof/>
            <w:webHidden/>
          </w:rPr>
          <w:t>44</w:t>
        </w:r>
        <w:r w:rsidR="00FC772E">
          <w:rPr>
            <w:noProof/>
            <w:webHidden/>
          </w:rPr>
          <w:fldChar w:fldCharType="end"/>
        </w:r>
      </w:hyperlink>
    </w:p>
    <w:p w14:paraId="6AFC7F01" w14:textId="4930A2D2" w:rsidR="00FC772E" w:rsidRDefault="00F830A0">
      <w:pPr>
        <w:pStyle w:val="Sommario3"/>
        <w:tabs>
          <w:tab w:val="right" w:leader="dot" w:pos="9060"/>
        </w:tabs>
        <w:rPr>
          <w:rFonts w:eastAsiaTheme="minorEastAsia"/>
          <w:noProof/>
          <w:lang w:eastAsia="it-IT"/>
        </w:rPr>
      </w:pPr>
      <w:hyperlink w:anchor="_Toc71880567" w:history="1">
        <w:r w:rsidR="00FC772E" w:rsidRPr="0057498C">
          <w:rPr>
            <w:rStyle w:val="Collegamentoipertestuale"/>
            <w:rFonts w:eastAsia="Times"/>
            <w:b/>
            <w:i/>
            <w:noProof/>
            <w:lang w:eastAsia="it-IT"/>
          </w:rPr>
          <w:t>8.2.1 Schema di qualifica per il monitoraggio dell’EQB Macroinvertebrati laghi</w:t>
        </w:r>
        <w:r w:rsidR="00FC772E">
          <w:rPr>
            <w:noProof/>
            <w:webHidden/>
          </w:rPr>
          <w:tab/>
        </w:r>
        <w:r w:rsidR="00FC772E">
          <w:rPr>
            <w:noProof/>
            <w:webHidden/>
          </w:rPr>
          <w:fldChar w:fldCharType="begin"/>
        </w:r>
        <w:r w:rsidR="00FC772E">
          <w:rPr>
            <w:noProof/>
            <w:webHidden/>
          </w:rPr>
          <w:instrText xml:space="preserve"> PAGEREF _Toc71880567 \h </w:instrText>
        </w:r>
        <w:r w:rsidR="00FC772E">
          <w:rPr>
            <w:noProof/>
            <w:webHidden/>
          </w:rPr>
        </w:r>
        <w:r w:rsidR="00FC772E">
          <w:rPr>
            <w:noProof/>
            <w:webHidden/>
          </w:rPr>
          <w:fldChar w:fldCharType="separate"/>
        </w:r>
        <w:r w:rsidR="00FC772E">
          <w:rPr>
            <w:noProof/>
            <w:webHidden/>
          </w:rPr>
          <w:t>48</w:t>
        </w:r>
        <w:r w:rsidR="00FC772E">
          <w:rPr>
            <w:noProof/>
            <w:webHidden/>
          </w:rPr>
          <w:fldChar w:fldCharType="end"/>
        </w:r>
      </w:hyperlink>
    </w:p>
    <w:p w14:paraId="73A1296B" w14:textId="28AD6C08" w:rsidR="00FC772E" w:rsidRDefault="00F830A0">
      <w:pPr>
        <w:pStyle w:val="Sommario3"/>
        <w:tabs>
          <w:tab w:val="right" w:leader="dot" w:pos="9060"/>
        </w:tabs>
        <w:rPr>
          <w:rFonts w:eastAsiaTheme="minorEastAsia"/>
          <w:noProof/>
          <w:lang w:eastAsia="it-IT"/>
        </w:rPr>
      </w:pPr>
      <w:hyperlink w:anchor="_Toc71880568" w:history="1">
        <w:r w:rsidR="00FC772E" w:rsidRPr="0057498C">
          <w:rPr>
            <w:rStyle w:val="Collegamentoipertestuale"/>
            <w:rFonts w:eastAsia="Times"/>
            <w:b/>
            <w:i/>
            <w:noProof/>
            <w:lang w:eastAsia="it-IT"/>
          </w:rPr>
          <w:t>8.2.2 Schema di qualifica per il monitoraggio dell’EQB Diatomee bentoniche lacustri</w:t>
        </w:r>
        <w:r w:rsidR="00FC772E">
          <w:rPr>
            <w:noProof/>
            <w:webHidden/>
          </w:rPr>
          <w:tab/>
        </w:r>
        <w:r w:rsidR="00FC772E">
          <w:rPr>
            <w:noProof/>
            <w:webHidden/>
          </w:rPr>
          <w:fldChar w:fldCharType="begin"/>
        </w:r>
        <w:r w:rsidR="00FC772E">
          <w:rPr>
            <w:noProof/>
            <w:webHidden/>
          </w:rPr>
          <w:instrText xml:space="preserve"> PAGEREF _Toc71880568 \h </w:instrText>
        </w:r>
        <w:r w:rsidR="00FC772E">
          <w:rPr>
            <w:noProof/>
            <w:webHidden/>
          </w:rPr>
        </w:r>
        <w:r w:rsidR="00FC772E">
          <w:rPr>
            <w:noProof/>
            <w:webHidden/>
          </w:rPr>
          <w:fldChar w:fldCharType="separate"/>
        </w:r>
        <w:r w:rsidR="00FC772E">
          <w:rPr>
            <w:noProof/>
            <w:webHidden/>
          </w:rPr>
          <w:t>53</w:t>
        </w:r>
        <w:r w:rsidR="00FC772E">
          <w:rPr>
            <w:noProof/>
            <w:webHidden/>
          </w:rPr>
          <w:fldChar w:fldCharType="end"/>
        </w:r>
      </w:hyperlink>
    </w:p>
    <w:p w14:paraId="08BEE8FB" w14:textId="11E59F7C" w:rsidR="00FC772E" w:rsidRDefault="00F830A0">
      <w:pPr>
        <w:pStyle w:val="Sommario3"/>
        <w:tabs>
          <w:tab w:val="right" w:leader="dot" w:pos="9060"/>
        </w:tabs>
        <w:rPr>
          <w:rFonts w:eastAsiaTheme="minorEastAsia"/>
          <w:noProof/>
          <w:lang w:eastAsia="it-IT"/>
        </w:rPr>
      </w:pPr>
      <w:hyperlink w:anchor="_Toc71880569" w:history="1">
        <w:r w:rsidR="00FC772E" w:rsidRPr="0057498C">
          <w:rPr>
            <w:rStyle w:val="Collegamentoipertestuale"/>
            <w:rFonts w:eastAsia="Times"/>
            <w:b/>
            <w:i/>
            <w:noProof/>
            <w:lang w:eastAsia="it-IT"/>
          </w:rPr>
          <w:t>8.2.3 Schema di qualifica per il monitoraggio dell’EQB Fitoplancton Laghi</w:t>
        </w:r>
        <w:r w:rsidR="00FC772E">
          <w:rPr>
            <w:noProof/>
            <w:webHidden/>
          </w:rPr>
          <w:tab/>
        </w:r>
        <w:r w:rsidR="00FC772E">
          <w:rPr>
            <w:noProof/>
            <w:webHidden/>
          </w:rPr>
          <w:fldChar w:fldCharType="begin"/>
        </w:r>
        <w:r w:rsidR="00FC772E">
          <w:rPr>
            <w:noProof/>
            <w:webHidden/>
          </w:rPr>
          <w:instrText xml:space="preserve"> PAGEREF _Toc71880569 \h </w:instrText>
        </w:r>
        <w:r w:rsidR="00FC772E">
          <w:rPr>
            <w:noProof/>
            <w:webHidden/>
          </w:rPr>
        </w:r>
        <w:r w:rsidR="00FC772E">
          <w:rPr>
            <w:noProof/>
            <w:webHidden/>
          </w:rPr>
          <w:fldChar w:fldCharType="separate"/>
        </w:r>
        <w:r w:rsidR="00FC772E">
          <w:rPr>
            <w:noProof/>
            <w:webHidden/>
          </w:rPr>
          <w:t>59</w:t>
        </w:r>
        <w:r w:rsidR="00FC772E">
          <w:rPr>
            <w:noProof/>
            <w:webHidden/>
          </w:rPr>
          <w:fldChar w:fldCharType="end"/>
        </w:r>
      </w:hyperlink>
    </w:p>
    <w:p w14:paraId="1EFCA972" w14:textId="39CA94A3" w:rsidR="00FC772E" w:rsidRDefault="00F830A0">
      <w:pPr>
        <w:pStyle w:val="Sommario3"/>
        <w:tabs>
          <w:tab w:val="right" w:leader="dot" w:pos="9060"/>
        </w:tabs>
        <w:rPr>
          <w:rFonts w:eastAsiaTheme="minorEastAsia"/>
          <w:noProof/>
          <w:lang w:eastAsia="it-IT"/>
        </w:rPr>
      </w:pPr>
      <w:hyperlink w:anchor="_Toc71880570" w:history="1">
        <w:r w:rsidR="00FC772E" w:rsidRPr="0057498C">
          <w:rPr>
            <w:rStyle w:val="Collegamentoipertestuale"/>
            <w:rFonts w:eastAsia="Times"/>
            <w:b/>
            <w:i/>
            <w:noProof/>
            <w:lang w:eastAsia="it-IT"/>
          </w:rPr>
          <w:t>8.2.4 Schema di qualifica per il monitoraggio dell’EQB Macrofite Laghi</w:t>
        </w:r>
        <w:r w:rsidR="00FC772E">
          <w:rPr>
            <w:noProof/>
            <w:webHidden/>
          </w:rPr>
          <w:tab/>
        </w:r>
        <w:r w:rsidR="00FC772E">
          <w:rPr>
            <w:noProof/>
            <w:webHidden/>
          </w:rPr>
          <w:fldChar w:fldCharType="begin"/>
        </w:r>
        <w:r w:rsidR="00FC772E">
          <w:rPr>
            <w:noProof/>
            <w:webHidden/>
          </w:rPr>
          <w:instrText xml:space="preserve"> PAGEREF _Toc71880570 \h </w:instrText>
        </w:r>
        <w:r w:rsidR="00FC772E">
          <w:rPr>
            <w:noProof/>
            <w:webHidden/>
          </w:rPr>
        </w:r>
        <w:r w:rsidR="00FC772E">
          <w:rPr>
            <w:noProof/>
            <w:webHidden/>
          </w:rPr>
          <w:fldChar w:fldCharType="separate"/>
        </w:r>
        <w:r w:rsidR="00FC772E">
          <w:rPr>
            <w:noProof/>
            <w:webHidden/>
          </w:rPr>
          <w:t>63</w:t>
        </w:r>
        <w:r w:rsidR="00FC772E">
          <w:rPr>
            <w:noProof/>
            <w:webHidden/>
          </w:rPr>
          <w:fldChar w:fldCharType="end"/>
        </w:r>
      </w:hyperlink>
    </w:p>
    <w:p w14:paraId="5DFD4019" w14:textId="62936873" w:rsidR="00FC772E" w:rsidRDefault="00F830A0">
      <w:pPr>
        <w:pStyle w:val="Sommario3"/>
        <w:tabs>
          <w:tab w:val="right" w:leader="dot" w:pos="9060"/>
        </w:tabs>
        <w:rPr>
          <w:rFonts w:eastAsiaTheme="minorEastAsia"/>
          <w:noProof/>
          <w:lang w:eastAsia="it-IT"/>
        </w:rPr>
      </w:pPr>
      <w:hyperlink w:anchor="_Toc71880571" w:history="1">
        <w:r w:rsidR="00FC772E" w:rsidRPr="0057498C">
          <w:rPr>
            <w:rStyle w:val="Collegamentoipertestuale"/>
            <w:rFonts w:eastAsia="Times"/>
            <w:b/>
            <w:i/>
            <w:noProof/>
            <w:lang w:eastAsia="it-IT"/>
          </w:rPr>
          <w:t>8.2.5 Schema di qualifica per il monitoraggio dell’EQB Fauna ittica lacustre</w:t>
        </w:r>
        <w:r w:rsidR="00FC772E">
          <w:rPr>
            <w:noProof/>
            <w:webHidden/>
          </w:rPr>
          <w:tab/>
        </w:r>
        <w:r w:rsidR="00FC772E">
          <w:rPr>
            <w:noProof/>
            <w:webHidden/>
          </w:rPr>
          <w:fldChar w:fldCharType="begin"/>
        </w:r>
        <w:r w:rsidR="00FC772E">
          <w:rPr>
            <w:noProof/>
            <w:webHidden/>
          </w:rPr>
          <w:instrText xml:space="preserve"> PAGEREF _Toc71880571 \h </w:instrText>
        </w:r>
        <w:r w:rsidR="00FC772E">
          <w:rPr>
            <w:noProof/>
            <w:webHidden/>
          </w:rPr>
        </w:r>
        <w:r w:rsidR="00FC772E">
          <w:rPr>
            <w:noProof/>
            <w:webHidden/>
          </w:rPr>
          <w:fldChar w:fldCharType="separate"/>
        </w:r>
        <w:r w:rsidR="00FC772E">
          <w:rPr>
            <w:noProof/>
            <w:webHidden/>
          </w:rPr>
          <w:t>67</w:t>
        </w:r>
        <w:r w:rsidR="00FC772E">
          <w:rPr>
            <w:noProof/>
            <w:webHidden/>
          </w:rPr>
          <w:fldChar w:fldCharType="end"/>
        </w:r>
      </w:hyperlink>
    </w:p>
    <w:p w14:paraId="5790D613" w14:textId="64C28F2F" w:rsidR="00FC772E" w:rsidRDefault="00F830A0">
      <w:pPr>
        <w:pStyle w:val="Sommario1"/>
        <w:tabs>
          <w:tab w:val="left" w:pos="440"/>
          <w:tab w:val="right" w:leader="dot" w:pos="9060"/>
        </w:tabs>
        <w:rPr>
          <w:rFonts w:asciiTheme="minorHAnsi" w:eastAsiaTheme="minorEastAsia" w:hAnsiTheme="minorHAnsi" w:cstheme="minorBidi"/>
          <w:noProof/>
          <w:color w:val="auto"/>
          <w:sz w:val="22"/>
          <w:szCs w:val="22"/>
        </w:rPr>
      </w:pPr>
      <w:hyperlink w:anchor="_Toc71880572" w:history="1">
        <w:r w:rsidR="00FC772E" w:rsidRPr="0057498C">
          <w:rPr>
            <w:rStyle w:val="Collegamentoipertestuale"/>
            <w:b/>
            <w:noProof/>
          </w:rPr>
          <w:t>9.</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DI TRANSIZIONE</w:t>
        </w:r>
        <w:r w:rsidR="00FC772E">
          <w:rPr>
            <w:noProof/>
            <w:webHidden/>
          </w:rPr>
          <w:tab/>
        </w:r>
        <w:r w:rsidR="00FC772E">
          <w:rPr>
            <w:noProof/>
            <w:webHidden/>
          </w:rPr>
          <w:fldChar w:fldCharType="begin"/>
        </w:r>
        <w:r w:rsidR="00FC772E">
          <w:rPr>
            <w:noProof/>
            <w:webHidden/>
          </w:rPr>
          <w:instrText xml:space="preserve"> PAGEREF _Toc71880572 \h </w:instrText>
        </w:r>
        <w:r w:rsidR="00FC772E">
          <w:rPr>
            <w:noProof/>
            <w:webHidden/>
          </w:rPr>
        </w:r>
        <w:r w:rsidR="00FC772E">
          <w:rPr>
            <w:noProof/>
            <w:webHidden/>
          </w:rPr>
          <w:fldChar w:fldCharType="separate"/>
        </w:r>
        <w:r w:rsidR="00FC772E">
          <w:rPr>
            <w:noProof/>
            <w:webHidden/>
          </w:rPr>
          <w:t>73</w:t>
        </w:r>
        <w:r w:rsidR="00FC772E">
          <w:rPr>
            <w:noProof/>
            <w:webHidden/>
          </w:rPr>
          <w:fldChar w:fldCharType="end"/>
        </w:r>
      </w:hyperlink>
    </w:p>
    <w:p w14:paraId="6A716C51" w14:textId="659CC034" w:rsidR="00FC772E" w:rsidRDefault="00F830A0">
      <w:pPr>
        <w:pStyle w:val="Sommario3"/>
        <w:tabs>
          <w:tab w:val="right" w:leader="dot" w:pos="9060"/>
        </w:tabs>
        <w:rPr>
          <w:rFonts w:eastAsiaTheme="minorEastAsia"/>
          <w:noProof/>
          <w:lang w:eastAsia="it-IT"/>
        </w:rPr>
      </w:pPr>
      <w:hyperlink w:anchor="_Toc71880573" w:history="1">
        <w:r w:rsidR="00FC772E" w:rsidRPr="0057498C">
          <w:rPr>
            <w:rStyle w:val="Collegamentoipertestuale"/>
            <w:rFonts w:eastAsia="Times"/>
            <w:b/>
            <w:i/>
            <w:noProof/>
            <w:lang w:eastAsia="it-IT"/>
          </w:rPr>
          <w:t>9.1 Schema di qualifica per il monitoraggio dell’EQB Macroinvertebrati bentonici di fondi mobili in ambienti di transizione</w:t>
        </w:r>
        <w:r w:rsidR="00FC772E">
          <w:rPr>
            <w:noProof/>
            <w:webHidden/>
          </w:rPr>
          <w:tab/>
        </w:r>
        <w:r w:rsidR="00FC772E">
          <w:rPr>
            <w:noProof/>
            <w:webHidden/>
          </w:rPr>
          <w:fldChar w:fldCharType="begin"/>
        </w:r>
        <w:r w:rsidR="00FC772E">
          <w:rPr>
            <w:noProof/>
            <w:webHidden/>
          </w:rPr>
          <w:instrText xml:space="preserve"> PAGEREF _Toc71880573 \h </w:instrText>
        </w:r>
        <w:r w:rsidR="00FC772E">
          <w:rPr>
            <w:noProof/>
            <w:webHidden/>
          </w:rPr>
        </w:r>
        <w:r w:rsidR="00FC772E">
          <w:rPr>
            <w:noProof/>
            <w:webHidden/>
          </w:rPr>
          <w:fldChar w:fldCharType="separate"/>
        </w:r>
        <w:r w:rsidR="00FC772E">
          <w:rPr>
            <w:noProof/>
            <w:webHidden/>
          </w:rPr>
          <w:t>74</w:t>
        </w:r>
        <w:r w:rsidR="00FC772E">
          <w:rPr>
            <w:noProof/>
            <w:webHidden/>
          </w:rPr>
          <w:fldChar w:fldCharType="end"/>
        </w:r>
      </w:hyperlink>
    </w:p>
    <w:p w14:paraId="1C556254" w14:textId="0913709C" w:rsidR="00FC772E" w:rsidRDefault="00F830A0">
      <w:pPr>
        <w:pStyle w:val="Sommario3"/>
        <w:tabs>
          <w:tab w:val="right" w:leader="dot" w:pos="9060"/>
        </w:tabs>
        <w:rPr>
          <w:rFonts w:eastAsiaTheme="minorEastAsia"/>
          <w:noProof/>
          <w:lang w:eastAsia="it-IT"/>
        </w:rPr>
      </w:pPr>
      <w:hyperlink w:anchor="_Toc71880574" w:history="1">
        <w:r w:rsidR="00FC772E" w:rsidRPr="0057498C">
          <w:rPr>
            <w:rStyle w:val="Collegamentoipertestuale"/>
            <w:rFonts w:eastAsia="Times"/>
            <w:b/>
            <w:i/>
            <w:noProof/>
            <w:lang w:eastAsia="it-IT"/>
          </w:rPr>
          <w:t>9.2 Schema di qualifica per il monitoraggio dell’EQB Macroalghe e Fanerogame</w:t>
        </w:r>
        <w:r w:rsidR="00FC772E">
          <w:rPr>
            <w:noProof/>
            <w:webHidden/>
          </w:rPr>
          <w:tab/>
        </w:r>
        <w:r w:rsidR="00FC772E">
          <w:rPr>
            <w:noProof/>
            <w:webHidden/>
          </w:rPr>
          <w:fldChar w:fldCharType="begin"/>
        </w:r>
        <w:r w:rsidR="00FC772E">
          <w:rPr>
            <w:noProof/>
            <w:webHidden/>
          </w:rPr>
          <w:instrText xml:space="preserve"> PAGEREF _Toc71880574 \h </w:instrText>
        </w:r>
        <w:r w:rsidR="00FC772E">
          <w:rPr>
            <w:noProof/>
            <w:webHidden/>
          </w:rPr>
        </w:r>
        <w:r w:rsidR="00FC772E">
          <w:rPr>
            <w:noProof/>
            <w:webHidden/>
          </w:rPr>
          <w:fldChar w:fldCharType="separate"/>
        </w:r>
        <w:r w:rsidR="00FC772E">
          <w:rPr>
            <w:noProof/>
            <w:webHidden/>
          </w:rPr>
          <w:t>80</w:t>
        </w:r>
        <w:r w:rsidR="00FC772E">
          <w:rPr>
            <w:noProof/>
            <w:webHidden/>
          </w:rPr>
          <w:fldChar w:fldCharType="end"/>
        </w:r>
      </w:hyperlink>
    </w:p>
    <w:p w14:paraId="12A9F082" w14:textId="775A4212" w:rsidR="00FC772E" w:rsidRDefault="00F830A0">
      <w:pPr>
        <w:pStyle w:val="Sommario3"/>
        <w:tabs>
          <w:tab w:val="right" w:leader="dot" w:pos="9060"/>
        </w:tabs>
        <w:rPr>
          <w:rFonts w:eastAsiaTheme="minorEastAsia"/>
          <w:noProof/>
          <w:lang w:eastAsia="it-IT"/>
        </w:rPr>
      </w:pPr>
      <w:hyperlink w:anchor="_Toc71880575" w:history="1">
        <w:r w:rsidR="00FC772E" w:rsidRPr="0057498C">
          <w:rPr>
            <w:rStyle w:val="Collegamentoipertestuale"/>
            <w:rFonts w:eastAsia="Times"/>
            <w:b/>
            <w:i/>
            <w:noProof/>
            <w:lang w:eastAsia="it-IT"/>
          </w:rPr>
          <w:t>9.4 Schema di qualifica per il monitoraggio dell’EQB Fauna ittica in ambienti acquatici di transizione</w:t>
        </w:r>
        <w:r w:rsidR="00FC772E">
          <w:rPr>
            <w:noProof/>
            <w:webHidden/>
          </w:rPr>
          <w:tab/>
        </w:r>
        <w:r w:rsidR="00FC772E">
          <w:rPr>
            <w:noProof/>
            <w:webHidden/>
          </w:rPr>
          <w:fldChar w:fldCharType="begin"/>
        </w:r>
        <w:r w:rsidR="00FC772E">
          <w:rPr>
            <w:noProof/>
            <w:webHidden/>
          </w:rPr>
          <w:instrText xml:space="preserve"> PAGEREF _Toc71880575 \h </w:instrText>
        </w:r>
        <w:r w:rsidR="00FC772E">
          <w:rPr>
            <w:noProof/>
            <w:webHidden/>
          </w:rPr>
        </w:r>
        <w:r w:rsidR="00FC772E">
          <w:rPr>
            <w:noProof/>
            <w:webHidden/>
          </w:rPr>
          <w:fldChar w:fldCharType="separate"/>
        </w:r>
        <w:r w:rsidR="00FC772E">
          <w:rPr>
            <w:noProof/>
            <w:webHidden/>
          </w:rPr>
          <w:t>88</w:t>
        </w:r>
        <w:r w:rsidR="00FC772E">
          <w:rPr>
            <w:noProof/>
            <w:webHidden/>
          </w:rPr>
          <w:fldChar w:fldCharType="end"/>
        </w:r>
      </w:hyperlink>
    </w:p>
    <w:p w14:paraId="1C7C635A" w14:textId="35C8629C" w:rsidR="00FC772E" w:rsidRDefault="00F830A0">
      <w:pPr>
        <w:pStyle w:val="Sommario1"/>
        <w:tabs>
          <w:tab w:val="left" w:pos="660"/>
          <w:tab w:val="right" w:leader="dot" w:pos="9060"/>
        </w:tabs>
        <w:rPr>
          <w:rFonts w:asciiTheme="minorHAnsi" w:eastAsiaTheme="minorEastAsia" w:hAnsiTheme="minorHAnsi" w:cstheme="minorBidi"/>
          <w:noProof/>
          <w:color w:val="auto"/>
          <w:sz w:val="22"/>
          <w:szCs w:val="22"/>
        </w:rPr>
      </w:pPr>
      <w:hyperlink w:anchor="_Toc71880576" w:history="1">
        <w:r w:rsidR="00FC772E" w:rsidRPr="0057498C">
          <w:rPr>
            <w:rStyle w:val="Collegamentoipertestuale"/>
            <w:b/>
            <w:noProof/>
          </w:rPr>
          <w:t>10.</w:t>
        </w:r>
        <w:r w:rsidR="00FC772E">
          <w:rPr>
            <w:rFonts w:asciiTheme="minorHAnsi" w:eastAsiaTheme="minorEastAsia" w:hAnsiTheme="minorHAnsi" w:cstheme="minorBidi"/>
            <w:noProof/>
            <w:color w:val="auto"/>
            <w:sz w:val="22"/>
            <w:szCs w:val="22"/>
          </w:rPr>
          <w:tab/>
        </w:r>
        <w:r w:rsidR="00FC772E" w:rsidRPr="0057498C">
          <w:rPr>
            <w:rStyle w:val="Collegamentoipertestuale"/>
            <w:b/>
            <w:noProof/>
          </w:rPr>
          <w:t>ACQUE MARINO COSTIERE</w:t>
        </w:r>
        <w:r w:rsidR="00FC772E">
          <w:rPr>
            <w:noProof/>
            <w:webHidden/>
          </w:rPr>
          <w:tab/>
        </w:r>
        <w:r w:rsidR="00FC772E">
          <w:rPr>
            <w:noProof/>
            <w:webHidden/>
          </w:rPr>
          <w:fldChar w:fldCharType="begin"/>
        </w:r>
        <w:r w:rsidR="00FC772E">
          <w:rPr>
            <w:noProof/>
            <w:webHidden/>
          </w:rPr>
          <w:instrText xml:space="preserve"> PAGEREF _Toc71880576 \h </w:instrText>
        </w:r>
        <w:r w:rsidR="00FC772E">
          <w:rPr>
            <w:noProof/>
            <w:webHidden/>
          </w:rPr>
        </w:r>
        <w:r w:rsidR="00FC772E">
          <w:rPr>
            <w:noProof/>
            <w:webHidden/>
          </w:rPr>
          <w:fldChar w:fldCharType="separate"/>
        </w:r>
        <w:r w:rsidR="00FC772E">
          <w:rPr>
            <w:noProof/>
            <w:webHidden/>
          </w:rPr>
          <w:t>94</w:t>
        </w:r>
        <w:r w:rsidR="00FC772E">
          <w:rPr>
            <w:noProof/>
            <w:webHidden/>
          </w:rPr>
          <w:fldChar w:fldCharType="end"/>
        </w:r>
      </w:hyperlink>
    </w:p>
    <w:p w14:paraId="6AFC290B" w14:textId="2886F791" w:rsidR="00FC772E" w:rsidRDefault="00F830A0">
      <w:pPr>
        <w:pStyle w:val="Sommario3"/>
        <w:tabs>
          <w:tab w:val="right" w:leader="dot" w:pos="9060"/>
        </w:tabs>
        <w:rPr>
          <w:rFonts w:eastAsiaTheme="minorEastAsia"/>
          <w:noProof/>
          <w:lang w:eastAsia="it-IT"/>
        </w:rPr>
      </w:pPr>
      <w:hyperlink w:anchor="_Toc71880577" w:history="1">
        <w:r w:rsidR="00FC772E" w:rsidRPr="0057498C">
          <w:rPr>
            <w:rStyle w:val="Collegamentoipertestuale"/>
            <w:rFonts w:eastAsia="Times"/>
            <w:b/>
            <w:i/>
            <w:noProof/>
            <w:lang w:eastAsia="it-IT"/>
          </w:rPr>
          <w:t>10.1 Schema di qualifica per il monitoraggio dell’EQB Macroinvertebrati bentonici di fondi mobili in ambienti marino-costieri</w:t>
        </w:r>
        <w:r w:rsidR="00FC772E">
          <w:rPr>
            <w:noProof/>
            <w:webHidden/>
          </w:rPr>
          <w:tab/>
        </w:r>
        <w:r w:rsidR="00FC772E">
          <w:rPr>
            <w:noProof/>
            <w:webHidden/>
          </w:rPr>
          <w:fldChar w:fldCharType="begin"/>
        </w:r>
        <w:r w:rsidR="00FC772E">
          <w:rPr>
            <w:noProof/>
            <w:webHidden/>
          </w:rPr>
          <w:instrText xml:space="preserve"> PAGEREF _Toc71880577 \h </w:instrText>
        </w:r>
        <w:r w:rsidR="00FC772E">
          <w:rPr>
            <w:noProof/>
            <w:webHidden/>
          </w:rPr>
        </w:r>
        <w:r w:rsidR="00FC772E">
          <w:rPr>
            <w:noProof/>
            <w:webHidden/>
          </w:rPr>
          <w:fldChar w:fldCharType="separate"/>
        </w:r>
        <w:r w:rsidR="00FC772E">
          <w:rPr>
            <w:noProof/>
            <w:webHidden/>
          </w:rPr>
          <w:t>95</w:t>
        </w:r>
        <w:r w:rsidR="00FC772E">
          <w:rPr>
            <w:noProof/>
            <w:webHidden/>
          </w:rPr>
          <w:fldChar w:fldCharType="end"/>
        </w:r>
      </w:hyperlink>
    </w:p>
    <w:p w14:paraId="66BF716C" w14:textId="68036071" w:rsidR="00FC772E" w:rsidRDefault="00F830A0">
      <w:pPr>
        <w:pStyle w:val="Sommario3"/>
        <w:tabs>
          <w:tab w:val="right" w:leader="dot" w:pos="9060"/>
        </w:tabs>
        <w:rPr>
          <w:rFonts w:eastAsiaTheme="minorEastAsia"/>
          <w:noProof/>
          <w:lang w:eastAsia="it-IT"/>
        </w:rPr>
      </w:pPr>
      <w:hyperlink w:anchor="_Toc71880578" w:history="1">
        <w:r w:rsidR="00FC772E" w:rsidRPr="0057498C">
          <w:rPr>
            <w:rStyle w:val="Collegamentoipertestuale"/>
            <w:rFonts w:eastAsia="Times"/>
            <w:b/>
            <w:i/>
            <w:noProof/>
            <w:lang w:eastAsia="it-IT"/>
          </w:rPr>
          <w:t>10.2 Schema di qualifica per il monitoraggio dell’EQB Angiosperme</w:t>
        </w:r>
        <w:r w:rsidR="00FC772E">
          <w:rPr>
            <w:noProof/>
            <w:webHidden/>
          </w:rPr>
          <w:tab/>
        </w:r>
        <w:r w:rsidR="00FC772E">
          <w:rPr>
            <w:noProof/>
            <w:webHidden/>
          </w:rPr>
          <w:fldChar w:fldCharType="begin"/>
        </w:r>
        <w:r w:rsidR="00FC772E">
          <w:rPr>
            <w:noProof/>
            <w:webHidden/>
          </w:rPr>
          <w:instrText xml:space="preserve"> PAGEREF _Toc71880578 \h </w:instrText>
        </w:r>
        <w:r w:rsidR="00FC772E">
          <w:rPr>
            <w:noProof/>
            <w:webHidden/>
          </w:rPr>
        </w:r>
        <w:r w:rsidR="00FC772E">
          <w:rPr>
            <w:noProof/>
            <w:webHidden/>
          </w:rPr>
          <w:fldChar w:fldCharType="separate"/>
        </w:r>
        <w:r w:rsidR="00FC772E">
          <w:rPr>
            <w:noProof/>
            <w:webHidden/>
          </w:rPr>
          <w:t>101</w:t>
        </w:r>
        <w:r w:rsidR="00FC772E">
          <w:rPr>
            <w:noProof/>
            <w:webHidden/>
          </w:rPr>
          <w:fldChar w:fldCharType="end"/>
        </w:r>
      </w:hyperlink>
    </w:p>
    <w:p w14:paraId="596F21C3" w14:textId="3A5DB93A" w:rsidR="00FC772E" w:rsidRDefault="00F830A0">
      <w:pPr>
        <w:pStyle w:val="Sommario3"/>
        <w:tabs>
          <w:tab w:val="right" w:leader="dot" w:pos="9060"/>
        </w:tabs>
        <w:rPr>
          <w:rFonts w:eastAsiaTheme="minorEastAsia"/>
          <w:noProof/>
          <w:lang w:eastAsia="it-IT"/>
        </w:rPr>
      </w:pPr>
      <w:hyperlink w:anchor="_Toc71880579" w:history="1">
        <w:r w:rsidR="00FC772E" w:rsidRPr="0057498C">
          <w:rPr>
            <w:rStyle w:val="Collegamentoipertestuale"/>
            <w:rFonts w:eastAsia="Times"/>
            <w:b/>
            <w:i/>
            <w:noProof/>
            <w:lang w:eastAsia="it-IT"/>
          </w:rPr>
          <w:t>10.3 Schema di qualifica per il monitoraggio dell’EQB Fitoplancton</w:t>
        </w:r>
        <w:r w:rsidR="00FC772E">
          <w:rPr>
            <w:noProof/>
            <w:webHidden/>
          </w:rPr>
          <w:tab/>
        </w:r>
        <w:r w:rsidR="00FC772E">
          <w:rPr>
            <w:noProof/>
            <w:webHidden/>
          </w:rPr>
          <w:fldChar w:fldCharType="begin"/>
        </w:r>
        <w:r w:rsidR="00FC772E">
          <w:rPr>
            <w:noProof/>
            <w:webHidden/>
          </w:rPr>
          <w:instrText xml:space="preserve"> PAGEREF _Toc71880579 \h </w:instrText>
        </w:r>
        <w:r w:rsidR="00FC772E">
          <w:rPr>
            <w:noProof/>
            <w:webHidden/>
          </w:rPr>
        </w:r>
        <w:r w:rsidR="00FC772E">
          <w:rPr>
            <w:noProof/>
            <w:webHidden/>
          </w:rPr>
          <w:fldChar w:fldCharType="separate"/>
        </w:r>
        <w:r w:rsidR="00FC772E">
          <w:rPr>
            <w:noProof/>
            <w:webHidden/>
          </w:rPr>
          <w:t>106</w:t>
        </w:r>
        <w:r w:rsidR="00FC772E">
          <w:rPr>
            <w:noProof/>
            <w:webHidden/>
          </w:rPr>
          <w:fldChar w:fldCharType="end"/>
        </w:r>
      </w:hyperlink>
    </w:p>
    <w:p w14:paraId="176F1467" w14:textId="7568C761" w:rsidR="00FC772E" w:rsidRDefault="00F830A0">
      <w:pPr>
        <w:pStyle w:val="Sommario3"/>
        <w:tabs>
          <w:tab w:val="right" w:leader="dot" w:pos="9060"/>
        </w:tabs>
        <w:rPr>
          <w:rFonts w:eastAsiaTheme="minorEastAsia"/>
          <w:noProof/>
          <w:lang w:eastAsia="it-IT"/>
        </w:rPr>
      </w:pPr>
      <w:hyperlink w:anchor="_Toc71880580" w:history="1">
        <w:r w:rsidR="00FC772E" w:rsidRPr="0057498C">
          <w:rPr>
            <w:rStyle w:val="Collegamentoipertestuale"/>
            <w:rFonts w:eastAsia="Times"/>
            <w:b/>
            <w:i/>
            <w:noProof/>
            <w:lang w:eastAsia="it-IT"/>
          </w:rPr>
          <w:t>10.4 Schema di qualifica per il monitoraggio dell’EQB Macroalghe</w:t>
        </w:r>
        <w:r w:rsidR="00FC772E">
          <w:rPr>
            <w:noProof/>
            <w:webHidden/>
          </w:rPr>
          <w:tab/>
        </w:r>
        <w:r w:rsidR="00FC772E">
          <w:rPr>
            <w:noProof/>
            <w:webHidden/>
          </w:rPr>
          <w:fldChar w:fldCharType="begin"/>
        </w:r>
        <w:r w:rsidR="00FC772E">
          <w:rPr>
            <w:noProof/>
            <w:webHidden/>
          </w:rPr>
          <w:instrText xml:space="preserve"> PAGEREF _Toc71880580 \h </w:instrText>
        </w:r>
        <w:r w:rsidR="00FC772E">
          <w:rPr>
            <w:noProof/>
            <w:webHidden/>
          </w:rPr>
        </w:r>
        <w:r w:rsidR="00FC772E">
          <w:rPr>
            <w:noProof/>
            <w:webHidden/>
          </w:rPr>
          <w:fldChar w:fldCharType="separate"/>
        </w:r>
        <w:r w:rsidR="00FC772E">
          <w:rPr>
            <w:noProof/>
            <w:webHidden/>
          </w:rPr>
          <w:t>110</w:t>
        </w:r>
        <w:r w:rsidR="00FC772E">
          <w:rPr>
            <w:noProof/>
            <w:webHidden/>
          </w:rPr>
          <w:fldChar w:fldCharType="end"/>
        </w:r>
      </w:hyperlink>
    </w:p>
    <w:p w14:paraId="1B6E6FBD" w14:textId="2676CE74" w:rsidR="00FC772E" w:rsidRDefault="00F830A0">
      <w:pPr>
        <w:pStyle w:val="Sommario1"/>
        <w:tabs>
          <w:tab w:val="right" w:leader="dot" w:pos="9060"/>
        </w:tabs>
        <w:rPr>
          <w:rFonts w:asciiTheme="minorHAnsi" w:eastAsiaTheme="minorEastAsia" w:hAnsiTheme="minorHAnsi" w:cstheme="minorBidi"/>
          <w:noProof/>
          <w:color w:val="auto"/>
          <w:sz w:val="22"/>
          <w:szCs w:val="22"/>
        </w:rPr>
      </w:pPr>
      <w:hyperlink w:anchor="_Toc71880581" w:history="1">
        <w:r w:rsidR="00FC772E" w:rsidRPr="0057498C">
          <w:rPr>
            <w:rStyle w:val="Collegamentoipertestuale"/>
            <w:iCs/>
            <w:noProof/>
          </w:rPr>
          <w:t>APPENDICE A</w:t>
        </w:r>
        <w:r w:rsidR="00FC772E">
          <w:rPr>
            <w:noProof/>
            <w:webHidden/>
          </w:rPr>
          <w:tab/>
        </w:r>
        <w:r w:rsidR="00FC772E">
          <w:rPr>
            <w:noProof/>
            <w:webHidden/>
          </w:rPr>
          <w:fldChar w:fldCharType="begin"/>
        </w:r>
        <w:r w:rsidR="00FC772E">
          <w:rPr>
            <w:noProof/>
            <w:webHidden/>
          </w:rPr>
          <w:instrText xml:space="preserve"> PAGEREF _Toc71880581 \h </w:instrText>
        </w:r>
        <w:r w:rsidR="00FC772E">
          <w:rPr>
            <w:noProof/>
            <w:webHidden/>
          </w:rPr>
        </w:r>
        <w:r w:rsidR="00FC772E">
          <w:rPr>
            <w:noProof/>
            <w:webHidden/>
          </w:rPr>
          <w:fldChar w:fldCharType="separate"/>
        </w:r>
        <w:r w:rsidR="00FC772E">
          <w:rPr>
            <w:noProof/>
            <w:webHidden/>
          </w:rPr>
          <w:t>115</w:t>
        </w:r>
        <w:r w:rsidR="00FC772E">
          <w:rPr>
            <w:noProof/>
            <w:webHidden/>
          </w:rPr>
          <w:fldChar w:fldCharType="end"/>
        </w:r>
      </w:hyperlink>
    </w:p>
    <w:p w14:paraId="161C2AC8" w14:textId="22B63C2F" w:rsidR="00D07DAC" w:rsidRPr="00A35784" w:rsidRDefault="00D07DAC" w:rsidP="00D07DAC">
      <w:pPr>
        <w:keepNext/>
        <w:spacing w:after="0" w:line="240" w:lineRule="exact"/>
        <w:jc w:val="both"/>
        <w:outlineLvl w:val="0"/>
        <w:rPr>
          <w:rFonts w:ascii="Times New Roman" w:eastAsia="Times" w:hAnsi="Times New Roman" w:cs="Times New Roman"/>
          <w:b/>
          <w:bCs/>
          <w:i/>
          <w:caps/>
          <w:color w:val="000000"/>
          <w:lang w:eastAsia="it-IT"/>
        </w:rPr>
      </w:pPr>
      <w:r w:rsidRPr="007A1FA9">
        <w:rPr>
          <w:rFonts w:ascii="Times New Roman" w:eastAsia="Times" w:hAnsi="Times New Roman" w:cs="Times New Roman"/>
          <w:b/>
          <w:bCs/>
          <w:i/>
          <w:caps/>
          <w:color w:val="000000"/>
          <w:lang w:eastAsia="it-IT"/>
        </w:rPr>
        <w:fldChar w:fldCharType="end"/>
      </w:r>
    </w:p>
    <w:p w14:paraId="51A20AAE"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br w:type="page"/>
      </w:r>
    </w:p>
    <w:p w14:paraId="50808EC0" w14:textId="77777777" w:rsidR="00D07DAC" w:rsidRPr="000D02C7" w:rsidRDefault="00D07DAC" w:rsidP="000D02C7">
      <w:pPr>
        <w:keepNext/>
        <w:spacing w:after="0" w:line="280" w:lineRule="exact"/>
        <w:outlineLvl w:val="0"/>
        <w:rPr>
          <w:rFonts w:ascii="Times New Roman" w:eastAsia="Times" w:hAnsi="Times New Roman" w:cs="Times New Roman"/>
          <w:b/>
          <w:i/>
          <w:color w:val="000000"/>
          <w:sz w:val="28"/>
          <w:szCs w:val="28"/>
          <w:lang w:eastAsia="it-IT"/>
        </w:rPr>
      </w:pPr>
      <w:bookmarkStart w:id="3" w:name="_Toc63081334"/>
      <w:bookmarkStart w:id="4" w:name="_Toc71880552"/>
      <w:r w:rsidRPr="000D02C7">
        <w:rPr>
          <w:rFonts w:ascii="Times New Roman" w:eastAsia="Times" w:hAnsi="Times New Roman" w:cs="Times New Roman"/>
          <w:b/>
          <w:color w:val="000000"/>
          <w:sz w:val="28"/>
          <w:szCs w:val="28"/>
          <w:lang w:eastAsia="it-IT"/>
        </w:rPr>
        <w:lastRenderedPageBreak/>
        <w:t>PREMESSA</w:t>
      </w:r>
      <w:bookmarkEnd w:id="3"/>
      <w:bookmarkEnd w:id="4"/>
    </w:p>
    <w:p w14:paraId="6EF137E9"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L’Accordo di Collaborazione ISPRA-ACCREDIA, siglato a partire dal 2010, costituisce il riferimento per determinare una sinergia tra il Sistema Nazionale per la Protezione dell’Ambiente (SNPA) e ACCREDIA (l’Ente unico di accreditamento nazionale), al fine di assicurare su tutto il territorio nazionale una omogenea e condivisa applicazione di procedure per l’accreditamento, garantendo così una sempre maggiore qualità di tutte le attività accreditate, anche in termini di efficacia e di efficienza.  </w:t>
      </w:r>
    </w:p>
    <w:p w14:paraId="36FACF85"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 l’attuazione dell’Accordo è stato costituito un Comitato di Coordinamento e una Segreteria Tecnica composti da: due rappresentanti ISPRA, quattro delle Agenzie ARPA/APPA, tra cui un Direttore Generale di Agenzia, e due rappresentanti ACCREDIA, compreso il suo Direttore Generale. </w:t>
      </w:r>
    </w:p>
    <w:p w14:paraId="4EF7EE1E" w14:textId="7D8DBED4"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In tale ambito, sulla base delle priorità raccolte tra le due entità, il Comitato di Coordinamento ha formulato il Piano delle Attività 2019/2020 che ha visto</w:t>
      </w:r>
      <w:r w:rsidR="00821EA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anc</w:t>
      </w:r>
      <w:r w:rsidR="00752D99">
        <w:rPr>
          <w:rFonts w:ascii="Times New Roman" w:eastAsia="Times" w:hAnsi="Times New Roman" w:cs="Times New Roman"/>
          <w:color w:val="000000"/>
          <w:lang w:eastAsia="it-IT"/>
        </w:rPr>
        <w:t>he l’istituzione del Gruppo di L</w:t>
      </w:r>
      <w:r w:rsidRPr="00A35784">
        <w:rPr>
          <w:rFonts w:ascii="Times New Roman" w:eastAsia="Times" w:hAnsi="Times New Roman" w:cs="Times New Roman"/>
          <w:color w:val="000000"/>
          <w:lang w:eastAsia="it-IT"/>
        </w:rPr>
        <w:t xml:space="preserve">avoro </w:t>
      </w:r>
      <w:bookmarkStart w:id="5" w:name="_Hlk65850040"/>
      <w:r w:rsidRPr="00A35784">
        <w:rPr>
          <w:rFonts w:ascii="Times New Roman" w:eastAsia="Times" w:hAnsi="Times New Roman" w:cs="Times New Roman"/>
          <w:color w:val="000000"/>
          <w:lang w:eastAsia="it-IT"/>
        </w:rPr>
        <w:t>(</w:t>
      </w:r>
      <w:proofErr w:type="spellStart"/>
      <w:r w:rsidRPr="00A35784">
        <w:rPr>
          <w:rFonts w:ascii="Times New Roman" w:eastAsia="Times" w:hAnsi="Times New Roman" w:cs="Times New Roman"/>
          <w:color w:val="000000"/>
          <w:lang w:eastAsia="it-IT"/>
        </w:rPr>
        <w:t>GdL</w:t>
      </w:r>
      <w:proofErr w:type="spellEnd"/>
      <w:r w:rsidRPr="00A35784">
        <w:rPr>
          <w:rFonts w:ascii="Times New Roman" w:eastAsia="Times" w:hAnsi="Times New Roman" w:cs="Times New Roman"/>
          <w:color w:val="000000"/>
          <w:lang w:eastAsia="it-IT"/>
        </w:rPr>
        <w:t>) per la “Definizione di un percorso per la qualificazione degli operatori delle ARPA/APPA che si occupano del monitoraggio biologico delle acque superficiali”</w:t>
      </w:r>
      <w:bookmarkEnd w:id="5"/>
      <w:r w:rsidRPr="00A35784">
        <w:rPr>
          <w:rFonts w:ascii="Times New Roman" w:eastAsia="Times" w:hAnsi="Times New Roman" w:cs="Times New Roman"/>
          <w:color w:val="000000"/>
          <w:lang w:eastAsia="it-IT"/>
        </w:rPr>
        <w:t xml:space="preserve">. Il </w:t>
      </w:r>
      <w:proofErr w:type="spellStart"/>
      <w:r w:rsidRPr="00A35784">
        <w:rPr>
          <w:rFonts w:ascii="Times New Roman" w:eastAsia="Times" w:hAnsi="Times New Roman" w:cs="Times New Roman"/>
          <w:color w:val="000000"/>
          <w:lang w:eastAsia="it-IT"/>
        </w:rPr>
        <w:t>GdL</w:t>
      </w:r>
      <w:proofErr w:type="spellEnd"/>
      <w:r w:rsidRPr="00A35784">
        <w:rPr>
          <w:rFonts w:ascii="Times New Roman" w:eastAsia="Times" w:hAnsi="Times New Roman" w:cs="Times New Roman"/>
          <w:color w:val="000000"/>
          <w:lang w:eastAsia="it-IT"/>
        </w:rPr>
        <w:t xml:space="preserve"> è stato istituito con il personale di ISPRA e delle Agenzie Regionali con la finalità di individuare, con il supporto di ACCREDIA, il migliore percorso per assicurare che gli operatori addetti ai processi di definizione dello stato ecologico dei corpi idrici delle acque superficiali possiedano, mantengano e migliorino continuativamente nel tempo la necessaria competenza ad eseguire il monitoraggio biologico </w:t>
      </w:r>
      <w:r w:rsidR="00796243">
        <w:rPr>
          <w:rFonts w:ascii="Times New Roman" w:eastAsia="Times" w:hAnsi="Times New Roman" w:cs="Times New Roman"/>
          <w:color w:val="000000"/>
          <w:lang w:eastAsia="it-IT"/>
        </w:rPr>
        <w:t>di questi ambienti</w:t>
      </w:r>
      <w:r w:rsidRPr="00A35784">
        <w:rPr>
          <w:rFonts w:ascii="Times New Roman" w:eastAsia="Times" w:hAnsi="Times New Roman" w:cs="Times New Roman"/>
          <w:color w:val="000000"/>
          <w:lang w:eastAsia="it-IT"/>
        </w:rPr>
        <w:t>. L’attività per la definizion</w:t>
      </w:r>
      <w:r w:rsidR="003239F4">
        <w:rPr>
          <w:rFonts w:ascii="Times New Roman" w:eastAsia="Times" w:hAnsi="Times New Roman" w:cs="Times New Roman"/>
          <w:color w:val="000000"/>
          <w:lang w:eastAsia="it-IT"/>
        </w:rPr>
        <w:t xml:space="preserve">e del percorso di </w:t>
      </w:r>
      <w:ins w:id="6" w:author="Cristina Martone" w:date="2022-10-21T10:51:00Z">
        <w:r w:rsidR="00622B53">
          <w:rPr>
            <w:rFonts w:ascii="Times New Roman" w:eastAsia="Times" w:hAnsi="Times New Roman" w:cs="Times New Roman"/>
            <w:color w:val="000000"/>
            <w:lang w:eastAsia="it-IT"/>
          </w:rPr>
          <w:t>q</w:t>
        </w:r>
      </w:ins>
      <w:r w:rsidR="00622B53">
        <w:rPr>
          <w:rFonts w:ascii="Times New Roman" w:eastAsia="Times" w:hAnsi="Times New Roman" w:cs="Times New Roman"/>
          <w:color w:val="000000"/>
          <w:lang w:eastAsia="it-IT"/>
        </w:rPr>
        <w:t>ualifica</w:t>
      </w:r>
      <w:ins w:id="7" w:author="Martone Cristina" w:date="2021-07-13T09:08:00Z">
        <w:r w:rsidR="003239F4" w:rsidRPr="00A35784">
          <w:rPr>
            <w:rFonts w:ascii="Times New Roman" w:eastAsia="Times" w:hAnsi="Times New Roman" w:cs="Times New Roman"/>
            <w:color w:val="000000"/>
            <w:lang w:eastAsia="it-IT"/>
          </w:rPr>
          <w:t xml:space="preserve"> </w:t>
        </w:r>
      </w:ins>
      <w:r w:rsidRPr="00A35784">
        <w:rPr>
          <w:rFonts w:ascii="Times New Roman" w:eastAsia="Times" w:hAnsi="Times New Roman" w:cs="Times New Roman"/>
          <w:color w:val="000000"/>
          <w:lang w:eastAsia="it-IT"/>
        </w:rPr>
        <w:t xml:space="preserve">degli operatori nei diversi comparti delle acque superficiali e per i diversi </w:t>
      </w:r>
      <w:r w:rsidR="00821EA2">
        <w:rPr>
          <w:rFonts w:ascii="Times New Roman" w:eastAsia="Times" w:hAnsi="Times New Roman" w:cs="Times New Roman"/>
          <w:color w:val="000000"/>
          <w:lang w:eastAsia="it-IT"/>
        </w:rPr>
        <w:t xml:space="preserve">elementi di qualità biologica </w:t>
      </w:r>
      <w:r w:rsidRPr="00A35784">
        <w:rPr>
          <w:rFonts w:ascii="Times New Roman" w:eastAsia="Times" w:hAnsi="Times New Roman" w:cs="Times New Roman"/>
          <w:color w:val="000000"/>
          <w:lang w:eastAsia="it-IT"/>
        </w:rPr>
        <w:t>è stata sviluppata con il contributo di un gruppo di lavoro ISPRA appositamente costituito ed in cui sono confluite le specifiche e necessarie competenze.</w:t>
      </w:r>
    </w:p>
    <w:p w14:paraId="1876D5B5"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 seguito i nominativi e le loro affiliazioni.</w:t>
      </w:r>
    </w:p>
    <w:p w14:paraId="4155E01A" w14:textId="4F50416F" w:rsidR="00D07DAC" w:rsidRDefault="00D07DAC" w:rsidP="00D07DAC">
      <w:pPr>
        <w:spacing w:after="0" w:line="240" w:lineRule="auto"/>
        <w:jc w:val="both"/>
        <w:rPr>
          <w:rFonts w:ascii="Times New Roman" w:eastAsia="Times" w:hAnsi="Times New Roman" w:cs="Times New Roman"/>
          <w:color w:val="000000"/>
          <w:lang w:eastAsia="it-IT"/>
        </w:rPr>
      </w:pPr>
    </w:p>
    <w:p w14:paraId="54EB1F02" w14:textId="293466A5" w:rsidR="006A423F" w:rsidRDefault="006A423F" w:rsidP="00D07DAC">
      <w:pPr>
        <w:spacing w:after="0" w:line="240" w:lineRule="auto"/>
        <w:jc w:val="both"/>
        <w:rPr>
          <w:rFonts w:ascii="Times New Roman" w:eastAsia="Times" w:hAnsi="Times New Roman" w:cs="Times New Roman"/>
          <w:color w:val="000000"/>
          <w:sz w:val="20"/>
          <w:szCs w:val="20"/>
          <w:lang w:eastAsia="it-IT"/>
        </w:rPr>
      </w:pPr>
      <w:r w:rsidRPr="001645DF">
        <w:rPr>
          <w:rFonts w:ascii="Times New Roman" w:eastAsia="Times" w:hAnsi="Times New Roman" w:cs="Times New Roman"/>
          <w:color w:val="000000"/>
          <w:sz w:val="20"/>
          <w:szCs w:val="20"/>
          <w:lang w:eastAsia="it-IT"/>
        </w:rPr>
        <w:t xml:space="preserve">Tabella 1 – Composizione del </w:t>
      </w:r>
      <w:proofErr w:type="spellStart"/>
      <w:r w:rsidRPr="001645DF">
        <w:rPr>
          <w:rFonts w:ascii="Times New Roman" w:eastAsia="Times" w:hAnsi="Times New Roman" w:cs="Times New Roman"/>
          <w:color w:val="000000"/>
          <w:sz w:val="20"/>
          <w:szCs w:val="20"/>
          <w:lang w:eastAsia="it-IT"/>
        </w:rPr>
        <w:t>GdL</w:t>
      </w:r>
      <w:proofErr w:type="spellEnd"/>
      <w:r w:rsidR="001645DF">
        <w:rPr>
          <w:rFonts w:ascii="Times New Roman" w:eastAsia="Times" w:hAnsi="Times New Roman" w:cs="Times New Roman"/>
          <w:color w:val="000000"/>
          <w:sz w:val="20"/>
          <w:szCs w:val="20"/>
          <w:lang w:eastAsia="it-IT"/>
        </w:rPr>
        <w:t xml:space="preserve"> ISPRA/SNPA/ACCREDIA</w:t>
      </w:r>
      <w:r w:rsidRPr="001645DF">
        <w:rPr>
          <w:rFonts w:ascii="Times New Roman" w:eastAsia="Times" w:hAnsi="Times New Roman" w:cs="Times New Roman"/>
          <w:color w:val="000000"/>
          <w:sz w:val="20"/>
          <w:szCs w:val="20"/>
          <w:lang w:eastAsia="it-IT"/>
        </w:rPr>
        <w:t xml:space="preserve"> per la “Definizione di un percorso per la qualificazione degli operatori delle ARPA/APPA che si occupano del monitoraggio biologico delle acque superficiali” e del </w:t>
      </w:r>
      <w:proofErr w:type="spellStart"/>
      <w:r w:rsidRPr="001645DF">
        <w:rPr>
          <w:rFonts w:ascii="Times New Roman" w:eastAsia="Times" w:hAnsi="Times New Roman" w:cs="Times New Roman"/>
          <w:color w:val="000000"/>
          <w:sz w:val="20"/>
          <w:szCs w:val="20"/>
          <w:lang w:eastAsia="it-IT"/>
        </w:rPr>
        <w:t>GdL</w:t>
      </w:r>
      <w:proofErr w:type="spellEnd"/>
      <w:r w:rsidRPr="001645DF">
        <w:rPr>
          <w:rFonts w:ascii="Times New Roman" w:eastAsia="Times" w:hAnsi="Times New Roman" w:cs="Times New Roman"/>
          <w:color w:val="000000"/>
          <w:sz w:val="20"/>
          <w:szCs w:val="20"/>
          <w:lang w:eastAsia="it-IT"/>
        </w:rPr>
        <w:t xml:space="preserve"> </w:t>
      </w:r>
      <w:r w:rsidRPr="001645DF">
        <w:rPr>
          <w:rFonts w:ascii="Times New Roman" w:eastAsia="Times" w:hAnsi="Times New Roman" w:cs="Times New Roman"/>
          <w:i/>
          <w:iCs/>
          <w:color w:val="000000"/>
          <w:sz w:val="20"/>
          <w:szCs w:val="20"/>
          <w:lang w:eastAsia="it-IT"/>
        </w:rPr>
        <w:t>ad hoc</w:t>
      </w:r>
      <w:r w:rsidRPr="001645DF">
        <w:rPr>
          <w:rFonts w:ascii="Times New Roman" w:eastAsia="Times" w:hAnsi="Times New Roman" w:cs="Times New Roman"/>
          <w:color w:val="000000"/>
          <w:sz w:val="20"/>
          <w:szCs w:val="20"/>
          <w:lang w:eastAsia="it-IT"/>
        </w:rPr>
        <w:t xml:space="preserve"> ISPRA</w:t>
      </w:r>
    </w:p>
    <w:p w14:paraId="5A52986A" w14:textId="77777777" w:rsidR="00C83FFF" w:rsidRPr="001645DF" w:rsidRDefault="00C83FFF" w:rsidP="00D07DAC">
      <w:pPr>
        <w:spacing w:after="0" w:line="240" w:lineRule="auto"/>
        <w:jc w:val="both"/>
        <w:rPr>
          <w:rFonts w:ascii="Times New Roman" w:eastAsia="Times" w:hAnsi="Times New Roman" w:cs="Times New Roman"/>
          <w:color w:val="000000"/>
          <w:sz w:val="20"/>
          <w:szCs w:val="20"/>
          <w:lang w:eastAsia="it-IT"/>
        </w:rPr>
      </w:pPr>
    </w:p>
    <w:tbl>
      <w:tblPr>
        <w:tblStyle w:val="Tabellagriglia1chiara-colore31"/>
        <w:tblW w:w="5000" w:type="pct"/>
        <w:tblLook w:val="04A0" w:firstRow="1" w:lastRow="0" w:firstColumn="1" w:lastColumn="0" w:noHBand="0" w:noVBand="1"/>
      </w:tblPr>
      <w:tblGrid>
        <w:gridCol w:w="5777"/>
        <w:gridCol w:w="3283"/>
      </w:tblGrid>
      <w:tr w:rsidR="00FA4566" w:rsidRPr="00A35784" w14:paraId="6DAD47C2" w14:textId="77777777" w:rsidTr="00FA456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12" w:space="0" w:color="70AD47" w:themeColor="accent6"/>
            </w:tcBorders>
            <w:vAlign w:val="center"/>
          </w:tcPr>
          <w:p w14:paraId="52219711" w14:textId="388525FF" w:rsidR="00FA4566" w:rsidRPr="007E651D" w:rsidRDefault="00FA4566" w:rsidP="00832709">
            <w:pPr>
              <w:spacing w:line="240" w:lineRule="exact"/>
              <w:rPr>
                <w:rFonts w:ascii="Times New Roman" w:hAnsi="Times New Roman"/>
                <w:b w:val="0"/>
                <w:bCs w:val="0"/>
                <w:color w:val="000000"/>
                <w:sz w:val="22"/>
                <w:szCs w:val="22"/>
              </w:rPr>
            </w:pPr>
            <w:proofErr w:type="spellStart"/>
            <w:r w:rsidRPr="00FA4566">
              <w:rPr>
                <w:rFonts w:ascii="Times New Roman" w:hAnsi="Times New Roman"/>
                <w:color w:val="000000"/>
                <w:sz w:val="22"/>
                <w:szCs w:val="22"/>
              </w:rPr>
              <w:t>GdL</w:t>
            </w:r>
            <w:proofErr w:type="spellEnd"/>
            <w:r w:rsidRPr="00FA4566">
              <w:rPr>
                <w:rFonts w:ascii="Times New Roman" w:hAnsi="Times New Roman"/>
                <w:color w:val="000000"/>
                <w:sz w:val="22"/>
                <w:szCs w:val="22"/>
              </w:rPr>
              <w:t xml:space="preserve"> ISPRA/SNPA/ACCREDIA </w:t>
            </w:r>
          </w:p>
        </w:tc>
      </w:tr>
      <w:tr w:rsidR="00FA4566" w:rsidRPr="00A35784" w14:paraId="5FC4DBAA" w14:textId="77777777" w:rsidTr="00FA4566">
        <w:trPr>
          <w:trHeight w:val="344"/>
        </w:trPr>
        <w:tc>
          <w:tcPr>
            <w:cnfStyle w:val="001000000000" w:firstRow="0" w:lastRow="0" w:firstColumn="1" w:lastColumn="0" w:oddVBand="0" w:evenVBand="0" w:oddHBand="0" w:evenHBand="0" w:firstRowFirstColumn="0" w:firstRowLastColumn="0" w:lastRowFirstColumn="0" w:lastRowLastColumn="0"/>
            <w:tcW w:w="3188" w:type="pct"/>
            <w:tcBorders>
              <w:top w:val="single" w:sz="12" w:space="0" w:color="70AD47" w:themeColor="accent6"/>
              <w:bottom w:val="single" w:sz="4" w:space="0" w:color="70AD47" w:themeColor="accent6"/>
            </w:tcBorders>
            <w:vAlign w:val="center"/>
          </w:tcPr>
          <w:p w14:paraId="443A85F6" w14:textId="6A8E519F" w:rsidR="00FA4566" w:rsidRPr="00A35784" w:rsidRDefault="00FA4566" w:rsidP="00832709">
            <w:pPr>
              <w:spacing w:line="240" w:lineRule="exact"/>
              <w:rPr>
                <w:rFonts w:ascii="Times New Roman" w:hAnsi="Times New Roman"/>
                <w:color w:val="000000"/>
                <w:u w:val="single"/>
              </w:rPr>
            </w:pPr>
            <w:r w:rsidRPr="00A35784">
              <w:rPr>
                <w:rFonts w:ascii="Times New Roman" w:hAnsi="Times New Roman"/>
                <w:b w:val="0"/>
                <w:color w:val="000000"/>
                <w:sz w:val="22"/>
                <w:szCs w:val="22"/>
              </w:rPr>
              <w:t xml:space="preserve">Stefania Balzamo, </w:t>
            </w:r>
            <w:r w:rsidR="00176365" w:rsidRPr="00A35784">
              <w:rPr>
                <w:rFonts w:ascii="Times New Roman" w:hAnsi="Times New Roman"/>
                <w:b w:val="0"/>
                <w:color w:val="000000"/>
                <w:sz w:val="22"/>
                <w:szCs w:val="22"/>
              </w:rPr>
              <w:t>Stefano Macchio</w:t>
            </w:r>
            <w:r w:rsidR="00176365">
              <w:rPr>
                <w:rFonts w:ascii="Times New Roman" w:hAnsi="Times New Roman"/>
                <w:b w:val="0"/>
                <w:color w:val="000000"/>
                <w:sz w:val="22"/>
                <w:szCs w:val="22"/>
              </w:rPr>
              <w:t xml:space="preserve">, </w:t>
            </w:r>
            <w:r w:rsidRPr="00A35784">
              <w:rPr>
                <w:rFonts w:ascii="Times New Roman" w:hAnsi="Times New Roman"/>
                <w:b w:val="0"/>
                <w:color w:val="000000"/>
                <w:sz w:val="22"/>
                <w:szCs w:val="22"/>
              </w:rPr>
              <w:t>Cristina Martone, Paolo Tomassetti</w:t>
            </w:r>
            <w:r>
              <w:rPr>
                <w:rFonts w:ascii="Times New Roman" w:hAnsi="Times New Roman"/>
                <w:b w:val="0"/>
                <w:color w:val="000000"/>
                <w:sz w:val="22"/>
                <w:szCs w:val="22"/>
              </w:rPr>
              <w:t>, Vanessa Ubaldi</w:t>
            </w:r>
          </w:p>
        </w:tc>
        <w:tc>
          <w:tcPr>
            <w:tcW w:w="1812" w:type="pct"/>
            <w:tcBorders>
              <w:top w:val="single" w:sz="12" w:space="0" w:color="70AD47" w:themeColor="accent6"/>
              <w:bottom w:val="single" w:sz="4" w:space="0" w:color="70AD47" w:themeColor="accent6"/>
            </w:tcBorders>
            <w:vAlign w:val="center"/>
          </w:tcPr>
          <w:p w14:paraId="1432110D" w14:textId="77A445A2" w:rsidR="00FA4566" w:rsidRPr="007E651D" w:rsidRDefault="00FA4566" w:rsidP="00832709">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rPr>
            </w:pPr>
            <w:r w:rsidRPr="007E651D">
              <w:rPr>
                <w:rFonts w:ascii="Times New Roman" w:hAnsi="Times New Roman"/>
                <w:b/>
                <w:bCs/>
                <w:color w:val="000000"/>
                <w:sz w:val="22"/>
                <w:szCs w:val="22"/>
              </w:rPr>
              <w:t>ISPRA</w:t>
            </w:r>
            <w:r w:rsidR="00BC7987">
              <w:rPr>
                <w:rFonts w:ascii="Times New Roman" w:hAnsi="Times New Roman"/>
                <w:b/>
                <w:bCs/>
                <w:color w:val="000000"/>
                <w:sz w:val="22"/>
                <w:szCs w:val="22"/>
              </w:rPr>
              <w:t xml:space="preserve"> </w:t>
            </w:r>
            <w:r w:rsidR="007935FA">
              <w:rPr>
                <w:rFonts w:ascii="Times New Roman" w:hAnsi="Times New Roman"/>
                <w:b/>
                <w:bCs/>
                <w:color w:val="000000"/>
                <w:sz w:val="22"/>
                <w:szCs w:val="22"/>
              </w:rPr>
              <w:t>(Coordinamento)</w:t>
            </w:r>
          </w:p>
        </w:tc>
      </w:tr>
      <w:tr w:rsidR="00AD7B18" w:rsidRPr="00A35784" w14:paraId="447AD2ED" w14:textId="77777777" w:rsidTr="00FA4566">
        <w:trPr>
          <w:trHeight w:val="234"/>
        </w:trPr>
        <w:tc>
          <w:tcPr>
            <w:cnfStyle w:val="001000000000" w:firstRow="0" w:lastRow="0" w:firstColumn="1" w:lastColumn="0" w:oddVBand="0" w:evenVBand="0" w:oddHBand="0" w:evenHBand="0" w:firstRowFirstColumn="0" w:firstRowLastColumn="0" w:lastRowFirstColumn="0" w:lastRowLastColumn="0"/>
            <w:tcW w:w="3188" w:type="pct"/>
            <w:tcBorders>
              <w:top w:val="single" w:sz="4" w:space="0" w:color="70AD47" w:themeColor="accent6"/>
            </w:tcBorders>
          </w:tcPr>
          <w:p w14:paraId="2BA6BC7D" w14:textId="70DE38F2" w:rsidR="00AD7B18" w:rsidRPr="00A35784" w:rsidRDefault="00AD7B18" w:rsidP="00AD7B18">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Giuseppa Fiumanò</w:t>
            </w:r>
          </w:p>
        </w:tc>
        <w:tc>
          <w:tcPr>
            <w:tcW w:w="1812" w:type="pct"/>
            <w:tcBorders>
              <w:top w:val="single" w:sz="4" w:space="0" w:color="70AD47" w:themeColor="accent6"/>
            </w:tcBorders>
          </w:tcPr>
          <w:p w14:paraId="3699C72D" w14:textId="183B833E" w:rsidR="00AD7B18" w:rsidRPr="00A35784" w:rsidRDefault="00AD7B18"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Calabria</w:t>
            </w:r>
          </w:p>
        </w:tc>
      </w:tr>
      <w:tr w:rsidR="00AD7B18" w:rsidRPr="00A35784" w14:paraId="62F12F89"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36FAB62D" w14:textId="3E26A795" w:rsidR="00AD7B18" w:rsidRPr="00A35784" w:rsidRDefault="00AD7B18" w:rsidP="00AD7B18">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Daniela Lucchini, Alessandra Agostini</w:t>
            </w:r>
          </w:p>
        </w:tc>
        <w:tc>
          <w:tcPr>
            <w:tcW w:w="1812" w:type="pct"/>
          </w:tcPr>
          <w:p w14:paraId="4B2B9B49" w14:textId="29C8BEBA" w:rsidR="00AD7B18" w:rsidRPr="00A35784" w:rsidRDefault="00AD7B18"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Emilia</w:t>
            </w:r>
            <w:r w:rsidR="00B87D11">
              <w:rPr>
                <w:rFonts w:ascii="Times New Roman" w:hAnsi="Times New Roman"/>
                <w:color w:val="000000"/>
                <w:sz w:val="22"/>
                <w:szCs w:val="22"/>
              </w:rPr>
              <w:t>-</w:t>
            </w:r>
            <w:r w:rsidRPr="00A35784">
              <w:rPr>
                <w:rFonts w:ascii="Times New Roman" w:hAnsi="Times New Roman"/>
                <w:color w:val="000000"/>
                <w:sz w:val="22"/>
                <w:szCs w:val="22"/>
              </w:rPr>
              <w:t>Romagna</w:t>
            </w:r>
          </w:p>
        </w:tc>
      </w:tr>
      <w:tr w:rsidR="00F356B6" w:rsidRPr="00A35784" w14:paraId="0538D1C0"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47AD144C" w14:textId="682C61A6" w:rsidR="00F356B6" w:rsidRPr="00A35784" w:rsidRDefault="00F356B6" w:rsidP="00AD7B18">
            <w:pPr>
              <w:spacing w:line="240" w:lineRule="exact"/>
              <w:jc w:val="both"/>
              <w:rPr>
                <w:rFonts w:ascii="Times New Roman" w:hAnsi="Times New Roman"/>
                <w:b w:val="0"/>
                <w:color w:val="000000"/>
              </w:rPr>
            </w:pPr>
            <w:r w:rsidRPr="00752D99">
              <w:rPr>
                <w:rFonts w:ascii="Times New Roman" w:hAnsi="Times New Roman"/>
                <w:b w:val="0"/>
                <w:color w:val="000000"/>
                <w:sz w:val="22"/>
                <w:szCs w:val="22"/>
              </w:rPr>
              <w:t>Cristiano Gramegna</w:t>
            </w:r>
          </w:p>
        </w:tc>
        <w:tc>
          <w:tcPr>
            <w:tcW w:w="1812" w:type="pct"/>
          </w:tcPr>
          <w:p w14:paraId="55F07802" w14:textId="68484747" w:rsidR="00F356B6" w:rsidRPr="00A35784" w:rsidRDefault="00F356B6" w:rsidP="00AD7B18">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752D99">
              <w:rPr>
                <w:rFonts w:ascii="Times New Roman" w:hAnsi="Times New Roman"/>
                <w:color w:val="000000"/>
                <w:sz w:val="22"/>
                <w:szCs w:val="22"/>
              </w:rPr>
              <w:t>ARPA Campania</w:t>
            </w:r>
          </w:p>
        </w:tc>
      </w:tr>
      <w:tr w:rsidR="005B2A7E" w:rsidRPr="00A35784" w14:paraId="27C3566B"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59B989D0" w14:textId="58347B56"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Salvatore De Bonis</w:t>
            </w:r>
          </w:p>
        </w:tc>
        <w:tc>
          <w:tcPr>
            <w:tcW w:w="1812" w:type="pct"/>
          </w:tcPr>
          <w:p w14:paraId="3DE8D1BF" w14:textId="706C6EC7"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eastAsia="Times New Roman" w:hAnsi="Times New Roman"/>
                <w:sz w:val="22"/>
                <w:szCs w:val="22"/>
                <w:lang w:val="en-US"/>
              </w:rPr>
              <w:t>ARPA Lazio</w:t>
            </w:r>
          </w:p>
        </w:tc>
      </w:tr>
      <w:tr w:rsidR="005B2A7E" w:rsidRPr="00A35784" w14:paraId="06C36FF4"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0BD70C09" w14:textId="4E582115"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Pietro Genoni</w:t>
            </w:r>
          </w:p>
        </w:tc>
        <w:tc>
          <w:tcPr>
            <w:tcW w:w="1812" w:type="pct"/>
          </w:tcPr>
          <w:p w14:paraId="53F55B7B" w14:textId="25FA0011"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Lombardia</w:t>
            </w:r>
          </w:p>
        </w:tc>
      </w:tr>
      <w:tr w:rsidR="005B2A7E" w:rsidRPr="00A35784" w14:paraId="32FEC352"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12AA9732" w14:textId="77777777" w:rsidR="005B2A7E" w:rsidRPr="00A35784" w:rsidRDefault="005B2A7E" w:rsidP="005B2A7E">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Maria Giovanna Marchi</w:t>
            </w:r>
          </w:p>
        </w:tc>
        <w:tc>
          <w:tcPr>
            <w:tcW w:w="1812" w:type="pct"/>
          </w:tcPr>
          <w:p w14:paraId="35770B71" w14:textId="77777777" w:rsidR="005B2A7E" w:rsidRPr="00A35784" w:rsidRDefault="005B2A7E" w:rsidP="005B2A7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Toscana</w:t>
            </w:r>
          </w:p>
        </w:tc>
      </w:tr>
      <w:tr w:rsidR="002F32D1" w:rsidRPr="00A35784" w14:paraId="090E26B0"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7297EF63" w14:textId="0DCC2F4A"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Mia Alesi</w:t>
            </w:r>
          </w:p>
        </w:tc>
        <w:tc>
          <w:tcPr>
            <w:tcW w:w="1812" w:type="pct"/>
          </w:tcPr>
          <w:p w14:paraId="49C7978F" w14:textId="6D3ED5DD"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7E651D">
              <w:rPr>
                <w:rFonts w:ascii="Times New Roman" w:hAnsi="Times New Roman"/>
                <w:bCs/>
                <w:color w:val="000000"/>
                <w:sz w:val="22"/>
                <w:szCs w:val="22"/>
              </w:rPr>
              <w:t>ARPA Marche</w:t>
            </w:r>
          </w:p>
        </w:tc>
      </w:tr>
      <w:tr w:rsidR="002F32D1" w:rsidRPr="00A35784" w14:paraId="5EA0042A" w14:textId="77777777" w:rsidTr="00D07DAC">
        <w:trPr>
          <w:trHeight w:val="234"/>
        </w:trPr>
        <w:tc>
          <w:tcPr>
            <w:cnfStyle w:val="001000000000" w:firstRow="0" w:lastRow="0" w:firstColumn="1" w:lastColumn="0" w:oddVBand="0" w:evenVBand="0" w:oddHBand="0" w:evenHBand="0" w:firstRowFirstColumn="0" w:firstRowLastColumn="0" w:lastRowFirstColumn="0" w:lastRowLastColumn="0"/>
            <w:tcW w:w="3188" w:type="pct"/>
          </w:tcPr>
          <w:p w14:paraId="7EEEEA54" w14:textId="1DE3D43F"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Arianna Nicola</w:t>
            </w:r>
          </w:p>
        </w:tc>
        <w:tc>
          <w:tcPr>
            <w:tcW w:w="1812" w:type="pct"/>
          </w:tcPr>
          <w:p w14:paraId="2EA081CB" w14:textId="48522FDB"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Piemonte</w:t>
            </w:r>
          </w:p>
        </w:tc>
      </w:tr>
      <w:tr w:rsidR="002F32D1" w:rsidRPr="00A35784" w14:paraId="18EDE636"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3BCC9AAC" w14:textId="75BDAB70"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Roberto Angius</w:t>
            </w:r>
          </w:p>
        </w:tc>
        <w:tc>
          <w:tcPr>
            <w:tcW w:w="1812" w:type="pct"/>
          </w:tcPr>
          <w:p w14:paraId="3356830A" w14:textId="0866D95C" w:rsidR="002F32D1" w:rsidRPr="007E651D"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color w:val="000000"/>
                <w:sz w:val="22"/>
                <w:szCs w:val="22"/>
              </w:rPr>
              <w:t>ARPA Sardegna</w:t>
            </w:r>
          </w:p>
        </w:tc>
      </w:tr>
      <w:tr w:rsidR="002F32D1" w:rsidRPr="00A35784" w14:paraId="52958A2F" w14:textId="77777777" w:rsidTr="007E651D">
        <w:trPr>
          <w:trHeight w:val="234"/>
        </w:trPr>
        <w:tc>
          <w:tcPr>
            <w:cnfStyle w:val="001000000000" w:firstRow="0" w:lastRow="0" w:firstColumn="1" w:lastColumn="0" w:oddVBand="0" w:evenVBand="0" w:oddHBand="0" w:evenHBand="0" w:firstRowFirstColumn="0" w:firstRowLastColumn="0" w:lastRowFirstColumn="0" w:lastRowLastColumn="0"/>
            <w:tcW w:w="3188" w:type="pct"/>
            <w:tcBorders>
              <w:top w:val="single" w:sz="4" w:space="0" w:color="A5A5A5" w:themeColor="accent3"/>
            </w:tcBorders>
          </w:tcPr>
          <w:p w14:paraId="79A55558" w14:textId="55D64791"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Elisabetta Ciccarelli, Margherita Di Brizio</w:t>
            </w:r>
          </w:p>
        </w:tc>
        <w:tc>
          <w:tcPr>
            <w:tcW w:w="1812" w:type="pct"/>
            <w:tcBorders>
              <w:top w:val="single" w:sz="4" w:space="0" w:color="A5A5A5" w:themeColor="accent3"/>
            </w:tcBorders>
          </w:tcPr>
          <w:p w14:paraId="56C805DB" w14:textId="18845986"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Umbria</w:t>
            </w:r>
          </w:p>
        </w:tc>
      </w:tr>
      <w:tr w:rsidR="002F32D1" w:rsidRPr="00A35784" w14:paraId="6B33FEE6" w14:textId="77777777" w:rsidTr="00D07DAC">
        <w:trPr>
          <w:trHeight w:val="220"/>
        </w:trPr>
        <w:tc>
          <w:tcPr>
            <w:cnfStyle w:val="001000000000" w:firstRow="0" w:lastRow="0" w:firstColumn="1" w:lastColumn="0" w:oddVBand="0" w:evenVBand="0" w:oddHBand="0" w:evenHBand="0" w:firstRowFirstColumn="0" w:firstRowLastColumn="0" w:lastRowFirstColumn="0" w:lastRowLastColumn="0"/>
            <w:tcW w:w="3188" w:type="pct"/>
          </w:tcPr>
          <w:p w14:paraId="4DE30EEE" w14:textId="644C7C8D"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Silvia Piovano</w:t>
            </w:r>
          </w:p>
        </w:tc>
        <w:tc>
          <w:tcPr>
            <w:tcW w:w="1812" w:type="pct"/>
          </w:tcPr>
          <w:p w14:paraId="1AC0A2D8" w14:textId="655313F3" w:rsidR="002F32D1" w:rsidRPr="00A35784" w:rsidRDefault="002F32D1" w:rsidP="002F32D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ARPA Valle d’Aosta</w:t>
            </w:r>
          </w:p>
        </w:tc>
      </w:tr>
      <w:tr w:rsidR="002F32D1" w:rsidRPr="00A35784" w14:paraId="116A0A80" w14:textId="77777777" w:rsidTr="007E651D">
        <w:trPr>
          <w:trHeight w:val="187"/>
        </w:trPr>
        <w:tc>
          <w:tcPr>
            <w:cnfStyle w:val="001000000000" w:firstRow="0" w:lastRow="0" w:firstColumn="1" w:lastColumn="0" w:oddVBand="0" w:evenVBand="0" w:oddHBand="0" w:evenHBand="0" w:firstRowFirstColumn="0" w:firstRowLastColumn="0" w:lastRowFirstColumn="0" w:lastRowLastColumn="0"/>
            <w:tcW w:w="3188" w:type="pct"/>
            <w:tcBorders>
              <w:bottom w:val="single" w:sz="12" w:space="0" w:color="70AD47" w:themeColor="accent6"/>
            </w:tcBorders>
          </w:tcPr>
          <w:p w14:paraId="44C6B3DE" w14:textId="04BCEF62" w:rsidR="002F32D1" w:rsidRPr="00A35784" w:rsidRDefault="002F32D1" w:rsidP="002F32D1">
            <w:pPr>
              <w:spacing w:line="240" w:lineRule="exact"/>
              <w:jc w:val="both"/>
              <w:rPr>
                <w:rFonts w:ascii="Times New Roman" w:hAnsi="Times New Roman"/>
                <w:b w:val="0"/>
                <w:color w:val="000000"/>
                <w:sz w:val="22"/>
                <w:szCs w:val="22"/>
              </w:rPr>
            </w:pPr>
            <w:r w:rsidRPr="00A35784">
              <w:rPr>
                <w:rFonts w:ascii="Times New Roman" w:hAnsi="Times New Roman"/>
                <w:b w:val="0"/>
                <w:color w:val="000000"/>
                <w:sz w:val="22"/>
                <w:szCs w:val="22"/>
              </w:rPr>
              <w:t xml:space="preserve">Marina </w:t>
            </w:r>
            <w:proofErr w:type="spellStart"/>
            <w:r w:rsidRPr="00A35784">
              <w:rPr>
                <w:rFonts w:ascii="Times New Roman" w:hAnsi="Times New Roman"/>
                <w:b w:val="0"/>
                <w:color w:val="000000"/>
                <w:sz w:val="22"/>
                <w:szCs w:val="22"/>
              </w:rPr>
              <w:t>Raris</w:t>
            </w:r>
            <w:proofErr w:type="spellEnd"/>
            <w:r w:rsidRPr="00A35784">
              <w:rPr>
                <w:rFonts w:ascii="Times New Roman" w:hAnsi="Times New Roman"/>
                <w:b w:val="0"/>
                <w:color w:val="000000"/>
                <w:sz w:val="22"/>
                <w:szCs w:val="22"/>
              </w:rPr>
              <w:t>, Alessia Lea</w:t>
            </w:r>
          </w:p>
        </w:tc>
        <w:tc>
          <w:tcPr>
            <w:tcW w:w="1812" w:type="pct"/>
            <w:tcBorders>
              <w:bottom w:val="single" w:sz="12" w:space="0" w:color="70AD47" w:themeColor="accent6"/>
            </w:tcBorders>
          </w:tcPr>
          <w:p w14:paraId="15EF1E4C" w14:textId="5F384343" w:rsidR="002F32D1" w:rsidRPr="00A35784" w:rsidRDefault="002F32D1" w:rsidP="002F32D1">
            <w:pPr>
              <w:spacing w:after="200" w:line="240" w:lineRule="exact"/>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2"/>
                <w:szCs w:val="22"/>
                <w:lang w:val="en-US"/>
              </w:rPr>
            </w:pPr>
            <w:r w:rsidRPr="00A35784">
              <w:rPr>
                <w:rFonts w:ascii="Times New Roman" w:hAnsi="Times New Roman"/>
                <w:color w:val="000000"/>
                <w:sz w:val="22"/>
                <w:szCs w:val="22"/>
              </w:rPr>
              <w:t>ARPA Veneto</w:t>
            </w:r>
          </w:p>
        </w:tc>
      </w:tr>
      <w:tr w:rsidR="002F32D1" w:rsidRPr="00A35784" w14:paraId="309E7BC6"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12" w:space="0" w:color="70AD47" w:themeColor="accent6"/>
            </w:tcBorders>
          </w:tcPr>
          <w:p w14:paraId="69850F07" w14:textId="08DD4533" w:rsidR="002F32D1" w:rsidRPr="00FA4566" w:rsidRDefault="002F32D1" w:rsidP="002F32D1">
            <w:pPr>
              <w:spacing w:after="200" w:line="240" w:lineRule="exact"/>
              <w:contextualSpacing/>
              <w:rPr>
                <w:rFonts w:ascii="Times New Roman" w:eastAsia="Times New Roman" w:hAnsi="Times New Roman"/>
                <w:sz w:val="22"/>
                <w:szCs w:val="22"/>
                <w:lang w:val="en-US"/>
              </w:rPr>
            </w:pPr>
            <w:proofErr w:type="spellStart"/>
            <w:r w:rsidRPr="00FA4566">
              <w:rPr>
                <w:rFonts w:ascii="Times New Roman" w:hAnsi="Times New Roman"/>
                <w:bCs w:val="0"/>
                <w:color w:val="000000"/>
                <w:sz w:val="22"/>
                <w:szCs w:val="22"/>
              </w:rPr>
              <w:t>GdL</w:t>
            </w:r>
            <w:proofErr w:type="spellEnd"/>
            <w:r w:rsidRPr="00FA4566">
              <w:rPr>
                <w:rFonts w:ascii="Times New Roman" w:hAnsi="Times New Roman"/>
                <w:bCs w:val="0"/>
                <w:color w:val="000000"/>
                <w:sz w:val="22"/>
                <w:szCs w:val="22"/>
              </w:rPr>
              <w:t xml:space="preserve"> ISPRA</w:t>
            </w:r>
          </w:p>
        </w:tc>
      </w:tr>
      <w:tr w:rsidR="002F32D1" w:rsidRPr="00A35784" w14:paraId="2BB2FF20"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12" w:space="0" w:color="70AD47" w:themeColor="accent6"/>
              <w:bottom w:val="single" w:sz="4" w:space="0" w:color="A5A5A5" w:themeColor="accent3"/>
            </w:tcBorders>
          </w:tcPr>
          <w:p w14:paraId="27A979D1" w14:textId="7A9C8303" w:rsidR="002F32D1" w:rsidRPr="00832709" w:rsidRDefault="00433ABF" w:rsidP="002F32D1">
            <w:pPr>
              <w:spacing w:line="240" w:lineRule="exact"/>
              <w:jc w:val="both"/>
              <w:rPr>
                <w:rFonts w:ascii="Times New Roman" w:hAnsi="Times New Roman"/>
                <w:b w:val="0"/>
                <w:color w:val="000000"/>
                <w:sz w:val="22"/>
                <w:szCs w:val="22"/>
              </w:rPr>
            </w:pPr>
            <w:r w:rsidRPr="00832709">
              <w:rPr>
                <w:rFonts w:ascii="Times New Roman" w:hAnsi="Times New Roman"/>
                <w:b w:val="0"/>
                <w:color w:val="000000"/>
                <w:sz w:val="22"/>
                <w:szCs w:val="22"/>
              </w:rPr>
              <w:t>Serena Bernabei</w:t>
            </w:r>
          </w:p>
        </w:tc>
      </w:tr>
      <w:tr w:rsidR="002F32D1" w:rsidRPr="00FA4566" w14:paraId="6C1DE177"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A272E09" w14:textId="06AEF1F0" w:rsidR="002F32D1" w:rsidRPr="00FA4566" w:rsidRDefault="00433ABF" w:rsidP="002F32D1">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Paola Gennaro</w:t>
            </w:r>
          </w:p>
        </w:tc>
      </w:tr>
      <w:tr w:rsidR="00433ABF" w:rsidRPr="00FA4566" w14:paraId="668EBFDB"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035B7471" w14:textId="60FC3F5E" w:rsidR="00433ABF" w:rsidRPr="00FA4566" w:rsidRDefault="00433ABF"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Marilena Insolvibile</w:t>
            </w:r>
          </w:p>
        </w:tc>
      </w:tr>
      <w:tr w:rsidR="00433ABF" w:rsidRPr="00FA4566" w14:paraId="3489A150"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3B39D413" w14:textId="1C0AFC0B"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Stefano Macchio</w:t>
            </w:r>
          </w:p>
        </w:tc>
      </w:tr>
      <w:tr w:rsidR="00433ABF" w:rsidRPr="00FA4566" w14:paraId="4AFAA352"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CF70154" w14:textId="309C7DC0"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Loretta Lattanzi</w:t>
            </w:r>
          </w:p>
        </w:tc>
      </w:tr>
      <w:tr w:rsidR="00433ABF" w:rsidRPr="00FA4566" w14:paraId="094794A1"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33F2EBA9" w14:textId="61AE0CED"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Cristina Martone</w:t>
            </w:r>
          </w:p>
        </w:tc>
      </w:tr>
      <w:tr w:rsidR="00433ABF" w:rsidRPr="00FA4566" w14:paraId="2086AB8C"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1AF412EC" w14:textId="6E78601C" w:rsidR="00433ABF" w:rsidRPr="00FA4566"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 xml:space="preserve">Veronica </w:t>
            </w:r>
            <w:proofErr w:type="spellStart"/>
            <w:r w:rsidRPr="00FA4566">
              <w:rPr>
                <w:rFonts w:ascii="Times New Roman" w:hAnsi="Times New Roman"/>
                <w:b w:val="0"/>
                <w:color w:val="000000"/>
                <w:sz w:val="22"/>
                <w:szCs w:val="22"/>
              </w:rPr>
              <w:t>Marusso</w:t>
            </w:r>
            <w:proofErr w:type="spellEnd"/>
          </w:p>
        </w:tc>
      </w:tr>
      <w:tr w:rsidR="00433ABF" w:rsidRPr="00FA4566" w14:paraId="0037BFD9" w14:textId="77777777" w:rsidTr="00FA4566">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A5A5A5" w:themeColor="accent3"/>
            </w:tcBorders>
          </w:tcPr>
          <w:p w14:paraId="24919617" w14:textId="6926F4F4" w:rsidR="00433ABF" w:rsidRPr="00FA4566" w:rsidRDefault="00433ABF"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Salvatore Porrello</w:t>
            </w:r>
          </w:p>
        </w:tc>
      </w:tr>
      <w:tr w:rsidR="00433ABF" w:rsidRPr="00FA4566" w14:paraId="7F0B5A7D"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5A5A5" w:themeColor="accent3"/>
              <w:bottom w:val="single" w:sz="4" w:space="0" w:color="70AD47" w:themeColor="accent6"/>
            </w:tcBorders>
          </w:tcPr>
          <w:p w14:paraId="08CEC294" w14:textId="65A8D87D" w:rsidR="00433ABF" w:rsidRPr="00832709" w:rsidRDefault="00433ABF"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Elisa Raso</w:t>
            </w:r>
          </w:p>
        </w:tc>
      </w:tr>
      <w:tr w:rsidR="00433ABF" w:rsidRPr="00FA4566" w14:paraId="50A4424A"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70AD47" w:themeColor="accent6"/>
              <w:bottom w:val="single" w:sz="4" w:space="0" w:color="70AD47" w:themeColor="accent6"/>
            </w:tcBorders>
          </w:tcPr>
          <w:p w14:paraId="7D195A25" w14:textId="61135232" w:rsidR="00433ABF" w:rsidRPr="00832709" w:rsidRDefault="00F356B6" w:rsidP="00433ABF">
            <w:pPr>
              <w:spacing w:line="240" w:lineRule="exact"/>
              <w:jc w:val="both"/>
              <w:rPr>
                <w:rFonts w:ascii="Times New Roman" w:hAnsi="Times New Roman"/>
                <w:b w:val="0"/>
                <w:color w:val="000000"/>
                <w:sz w:val="22"/>
                <w:szCs w:val="22"/>
              </w:rPr>
            </w:pPr>
            <w:r>
              <w:rPr>
                <w:rFonts w:ascii="Times New Roman" w:hAnsi="Times New Roman"/>
                <w:b w:val="0"/>
                <w:color w:val="000000"/>
                <w:sz w:val="22"/>
                <w:szCs w:val="22"/>
              </w:rPr>
              <w:t>Paolo Tomassetti</w:t>
            </w:r>
          </w:p>
        </w:tc>
      </w:tr>
      <w:tr w:rsidR="00433ABF" w:rsidRPr="00FA4566" w14:paraId="2244E627" w14:textId="77777777" w:rsidTr="00832709">
        <w:trPr>
          <w:trHeight w:val="18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70AD47" w:themeColor="accent6"/>
              <w:bottom w:val="single" w:sz="12" w:space="0" w:color="70AD47" w:themeColor="accent6"/>
            </w:tcBorders>
          </w:tcPr>
          <w:p w14:paraId="0C688F0F" w14:textId="488EAAEB" w:rsidR="00433ABF" w:rsidRPr="00FA4566" w:rsidRDefault="00F356B6" w:rsidP="00433ABF">
            <w:pPr>
              <w:spacing w:line="240" w:lineRule="exact"/>
              <w:jc w:val="both"/>
              <w:rPr>
                <w:rFonts w:ascii="Times New Roman" w:hAnsi="Times New Roman"/>
                <w:b w:val="0"/>
                <w:color w:val="000000"/>
                <w:sz w:val="22"/>
                <w:szCs w:val="22"/>
              </w:rPr>
            </w:pPr>
            <w:r w:rsidRPr="00FA4566">
              <w:rPr>
                <w:rFonts w:ascii="Times New Roman" w:hAnsi="Times New Roman"/>
                <w:b w:val="0"/>
                <w:color w:val="000000"/>
                <w:sz w:val="22"/>
                <w:szCs w:val="22"/>
              </w:rPr>
              <w:t>Vanessa Ubaldi</w:t>
            </w:r>
          </w:p>
        </w:tc>
      </w:tr>
    </w:tbl>
    <w:p w14:paraId="2C218F84" w14:textId="1549B2C0" w:rsidR="00D07DAC" w:rsidRDefault="00D07DAC" w:rsidP="00FA4566">
      <w:pPr>
        <w:spacing w:after="200" w:line="252" w:lineRule="auto"/>
        <w:contextualSpacing/>
        <w:rPr>
          <w:rFonts w:ascii="Times New Roman" w:eastAsia="Times" w:hAnsi="Times New Roman" w:cs="Times New Roman"/>
          <w:b/>
          <w:color w:val="000000"/>
          <w:sz w:val="20"/>
          <w:szCs w:val="20"/>
          <w:lang w:eastAsia="it-IT"/>
        </w:rPr>
      </w:pPr>
    </w:p>
    <w:p w14:paraId="475B26AC" w14:textId="0EE773CC" w:rsidR="00B87D11" w:rsidRDefault="00B87D11" w:rsidP="00FA4566">
      <w:pPr>
        <w:spacing w:after="200" w:line="252" w:lineRule="auto"/>
        <w:contextualSpacing/>
        <w:rPr>
          <w:rFonts w:ascii="Times New Roman" w:eastAsia="Times" w:hAnsi="Times New Roman" w:cs="Times New Roman"/>
          <w:b/>
          <w:color w:val="000000"/>
          <w:sz w:val="20"/>
          <w:szCs w:val="20"/>
          <w:lang w:eastAsia="it-IT"/>
        </w:rPr>
      </w:pPr>
    </w:p>
    <w:p w14:paraId="60520E62" w14:textId="77777777" w:rsidR="00B87D11" w:rsidRPr="00FA4566" w:rsidRDefault="00B87D11" w:rsidP="00FA4566">
      <w:pPr>
        <w:spacing w:after="200" w:line="252" w:lineRule="auto"/>
        <w:contextualSpacing/>
        <w:rPr>
          <w:rFonts w:ascii="Times New Roman" w:eastAsia="Times" w:hAnsi="Times New Roman" w:cs="Times New Roman"/>
          <w:b/>
          <w:color w:val="000000"/>
          <w:sz w:val="20"/>
          <w:szCs w:val="20"/>
          <w:lang w:eastAsia="it-IT"/>
        </w:rPr>
      </w:pPr>
    </w:p>
    <w:p w14:paraId="1E8B8B94" w14:textId="77777777" w:rsidR="00D07DAC" w:rsidRPr="00A35784" w:rsidRDefault="00D07DAC" w:rsidP="00D07DAC">
      <w:pPr>
        <w:spacing w:after="0" w:line="240" w:lineRule="exact"/>
        <w:jc w:val="both"/>
        <w:rPr>
          <w:rFonts w:ascii="Times New Roman" w:eastAsia="Times" w:hAnsi="Times New Roman" w:cs="Times New Roman"/>
          <w:color w:val="000000"/>
          <w:lang w:eastAsia="it-IT"/>
        </w:rPr>
      </w:pPr>
    </w:p>
    <w:p w14:paraId="6A767153"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8" w:name="_Toc63081335"/>
      <w:bookmarkStart w:id="9" w:name="_Toc71880553"/>
      <w:r w:rsidRPr="000D02C7">
        <w:rPr>
          <w:rFonts w:ascii="Times New Roman" w:eastAsia="Times" w:hAnsi="Times New Roman"/>
          <w:b/>
          <w:color w:val="000000"/>
          <w:sz w:val="28"/>
          <w:szCs w:val="28"/>
          <w:lang w:eastAsia="it-IT"/>
        </w:rPr>
        <w:lastRenderedPageBreak/>
        <w:t>INTRODUZIONE</w:t>
      </w:r>
      <w:bookmarkEnd w:id="8"/>
      <w:bookmarkEnd w:id="9"/>
    </w:p>
    <w:p w14:paraId="5CE65EB5" w14:textId="77777777" w:rsidR="00D07DAC" w:rsidRPr="00A35784" w:rsidRDefault="00D07DAC" w:rsidP="00B87D11">
      <w:pPr>
        <w:rPr>
          <w:lang w:eastAsia="it-IT"/>
        </w:rPr>
      </w:pPr>
    </w:p>
    <w:p w14:paraId="0CCC32A1" w14:textId="7819D80B"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Lo stato ecologico di fiumi, laghi, acque di transizione e marino-costiere, viene definito dalla Direttiva Quadro Acque (Direttiva 2000/60/CE), anche nota come Water Framework Directive (WFD), considerando la </w:t>
      </w:r>
      <w:r w:rsidR="003239F4">
        <w:rPr>
          <w:rFonts w:ascii="Times New Roman" w:eastAsia="Times" w:hAnsi="Times New Roman" w:cs="Times New Roman"/>
          <w:color w:val="000000"/>
          <w:lang w:eastAsia="it-IT"/>
        </w:rPr>
        <w:t>composizione</w:t>
      </w:r>
      <w:r w:rsidR="003239F4"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e l’abbondanza delle comunità degli organismi biologici riferiti a diversi livelli trofici: fitoplancton, </w:t>
      </w:r>
      <w:proofErr w:type="spellStart"/>
      <w:r w:rsidRPr="00A35784">
        <w:rPr>
          <w:rFonts w:ascii="Times New Roman" w:eastAsia="Times" w:hAnsi="Times New Roman" w:cs="Times New Roman"/>
          <w:color w:val="000000"/>
          <w:lang w:eastAsia="it-IT"/>
        </w:rPr>
        <w:t>fitobenthos</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angiosperme, fanerogame,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w:t>
      </w:r>
      <w:r w:rsidR="00821EA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fauna ittica. Questi sono considerati gli elementi di qualità biologica </w:t>
      </w:r>
      <w:r w:rsidR="00752D99">
        <w:rPr>
          <w:rFonts w:ascii="Times New Roman" w:eastAsia="Times" w:hAnsi="Times New Roman" w:cs="Times New Roman"/>
          <w:color w:val="000000"/>
          <w:lang w:eastAsia="it-IT"/>
        </w:rPr>
        <w:t xml:space="preserve">(EQB) </w:t>
      </w:r>
      <w:r w:rsidRPr="00A35784">
        <w:rPr>
          <w:rFonts w:ascii="Times New Roman" w:eastAsia="Times" w:hAnsi="Times New Roman" w:cs="Times New Roman"/>
          <w:color w:val="000000"/>
          <w:lang w:eastAsia="it-IT"/>
        </w:rPr>
        <w:t xml:space="preserve">del corpo idrico e possono essere misurati. </w:t>
      </w:r>
    </w:p>
    <w:p w14:paraId="10BEFB0C"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Il monitoraggio ai sensi della Direttiva 2000/60/CE è mirato a mantenere o ripristinare un livello dello stato ecologico equivalente almeno alla classe di qualità “buono”, e deve essere condotto con un adeguato livello di precisione e di attendibilità.  Una stima di tale livello deve essere formalizzata nel piano di monitoraggio stesso. </w:t>
      </w:r>
    </w:p>
    <w:p w14:paraId="09B1A373" w14:textId="09A1056C"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monitoraggi e i relativi dati devono essere rispettivamente programmati e gestiti in modo da </w:t>
      </w:r>
      <w:r w:rsidR="003239F4">
        <w:rPr>
          <w:rFonts w:ascii="Times New Roman" w:eastAsia="Times" w:hAnsi="Times New Roman" w:cs="Times New Roman"/>
          <w:color w:val="000000"/>
          <w:lang w:eastAsia="it-IT"/>
        </w:rPr>
        <w:t>minimizzare</w:t>
      </w:r>
      <w:r w:rsidR="003239F4"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rischi di errore di classificazione del corpo idrico al fine di ottimizzare i costi per il monitoraggio e poter preservare al meglio le risorse economiche utilizzabili per le eventuali misure di risanamento quando necessarie. La precisione ed il livello di attendibilità associati ai risultati del piano di monitoraggio dipendono: i) dalla variabilità spaziale e temporale relativa ai processi naturali</w:t>
      </w:r>
      <w:r w:rsidR="003239F4">
        <w:rPr>
          <w:rFonts w:ascii="Times New Roman" w:eastAsia="Times" w:hAnsi="Times New Roman" w:cs="Times New Roman"/>
          <w:color w:val="000000"/>
          <w:lang w:eastAsia="it-IT"/>
        </w:rPr>
        <w:t xml:space="preserve"> e alle eventuali pressioni antropiche</w:t>
      </w:r>
      <w:r w:rsidRPr="00A35784">
        <w:rPr>
          <w:rFonts w:ascii="Times New Roman" w:eastAsia="Times" w:hAnsi="Times New Roman" w:cs="Times New Roman"/>
          <w:color w:val="000000"/>
          <w:lang w:eastAsia="it-IT"/>
        </w:rPr>
        <w:t xml:space="preserve">, ii) dalle frequenze di campionamento ed analisi previste dal piano di monitoraggio e iii) dalla competenza degli operatori nel campionamento e nella determinazione tassonomica degli organismi. </w:t>
      </w:r>
    </w:p>
    <w:p w14:paraId="7ED82D11" w14:textId="079C665A"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 assicurare che i dati chimici ed </w:t>
      </w:r>
      <w:proofErr w:type="spellStart"/>
      <w:r w:rsidRPr="00A35784">
        <w:rPr>
          <w:rFonts w:ascii="Times New Roman" w:eastAsia="Times" w:hAnsi="Times New Roman" w:cs="Times New Roman"/>
          <w:color w:val="000000"/>
          <w:lang w:eastAsia="it-IT"/>
        </w:rPr>
        <w:t>ecotossicologici</w:t>
      </w:r>
      <w:proofErr w:type="spellEnd"/>
      <w:r w:rsidRPr="00A35784">
        <w:rPr>
          <w:rFonts w:ascii="Times New Roman" w:eastAsia="Times" w:hAnsi="Times New Roman" w:cs="Times New Roman"/>
          <w:color w:val="000000"/>
          <w:lang w:eastAsia="it-IT"/>
        </w:rPr>
        <w:t xml:space="preserve"> prodotti dai laboratori siano affidabili e rappresentativi del corpo idrico, i laboratori coinvolti nelle attività di monitoraggio sono accreditati o operano in modo conforme a quanto richiesto dalla UNI CEI EN ISO/IEC 17025; </w:t>
      </w:r>
      <w:r w:rsidR="003239F4">
        <w:rPr>
          <w:rFonts w:ascii="Times New Roman" w:eastAsia="Times" w:hAnsi="Times New Roman" w:cs="Times New Roman"/>
          <w:color w:val="000000"/>
          <w:lang w:eastAsia="it-IT"/>
        </w:rPr>
        <w:t xml:space="preserve">inoltre, </w:t>
      </w:r>
      <w:r w:rsidRPr="00A35784">
        <w:rPr>
          <w:rFonts w:ascii="Times New Roman" w:eastAsia="Times" w:hAnsi="Times New Roman" w:cs="Times New Roman"/>
          <w:color w:val="000000"/>
          <w:lang w:eastAsia="it-IT"/>
        </w:rPr>
        <w:t>per quanto riguarda i metodi biologici</w:t>
      </w:r>
      <w:r w:rsidR="00821EA2">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l’attendibilità dei risultati è dovuta </w:t>
      </w:r>
      <w:r w:rsidR="003239F4">
        <w:rPr>
          <w:rFonts w:ascii="Times New Roman" w:eastAsia="Times" w:hAnsi="Times New Roman" w:cs="Times New Roman"/>
          <w:color w:val="000000"/>
          <w:lang w:eastAsia="it-IT"/>
        </w:rPr>
        <w:t>anche</w:t>
      </w:r>
      <w:r w:rsidR="003239F4"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alla competenza personale dell’operatore che applica le procedure previste dal monitoraggio.</w:t>
      </w:r>
      <w:r w:rsidRPr="00A35784" w:rsidDel="00B91A21">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 </w:t>
      </w:r>
    </w:p>
    <w:p w14:paraId="4645F184" w14:textId="12286535"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È quindi necessario definire una figura di “operatore esperto del monitoraggio biologico delle acque”, che mantenga nel tempo le conoscenze e l</w:t>
      </w:r>
      <w:r w:rsidR="00F356B6">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 xml:space="preserve"> capacità idonee per determinare i taxa e applicare i protocolli di campionamento previsti garantendo sempre un’adeguata qualità del dato biologico e della successiva classificazione dello stato di qualità ecologica dei corpi idrici.</w:t>
      </w:r>
    </w:p>
    <w:p w14:paraId="044F370A" w14:textId="4ED32318"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qualifica di operatore esperto del monitoraggio biologico delle acque deve avvenire tramite un percorso formativo specifico a cui deve seguire nel tempo un regolare aggiornamento e </w:t>
      </w:r>
      <w:r w:rsidR="00821EA2">
        <w:rPr>
          <w:rFonts w:ascii="Times New Roman" w:eastAsia="Times" w:hAnsi="Times New Roman" w:cs="Times New Roman"/>
          <w:color w:val="000000"/>
          <w:lang w:eastAsia="it-IT"/>
        </w:rPr>
        <w:t xml:space="preserve">la </w:t>
      </w:r>
      <w:r w:rsidRPr="00A35784">
        <w:rPr>
          <w:rFonts w:ascii="Times New Roman" w:eastAsia="Times" w:hAnsi="Times New Roman" w:cs="Times New Roman"/>
          <w:color w:val="000000"/>
          <w:lang w:eastAsia="it-IT"/>
        </w:rPr>
        <w:t xml:space="preserve">verifica </w:t>
      </w:r>
      <w:r w:rsidR="003239F4">
        <w:rPr>
          <w:rFonts w:ascii="Times New Roman" w:eastAsia="Times" w:hAnsi="Times New Roman" w:cs="Times New Roman"/>
          <w:color w:val="000000"/>
          <w:lang w:eastAsia="it-IT"/>
        </w:rPr>
        <w:t>del mantenimento delle</w:t>
      </w:r>
      <w:r w:rsidR="003239F4"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competenze. </w:t>
      </w:r>
    </w:p>
    <w:p w14:paraId="7042A93B" w14:textId="1281A403"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L’attività del Gruppo di Lavoro ISPRA-SNPA ha quindi l’obiettivo di individuare il migliore percorso, in termini di efficienza ed efficacia, per assicurare che gli operatori addetti ai processi di definizione dello stato ecologico dei corpi idrici interni, di transizione e marino-costieri possiedano, mantengano e migliorino continuamente nel tempo la necessaria competenza.</w:t>
      </w:r>
      <w:r w:rsidR="00F356B6">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Per competenza si intende l’insieme delle conoscenze, esperienze, abilità e doti richieste per l’efficace espletamento delle attività di campionamento, misura di parametri ecologici e conteggio/stima dell’abbondanza e determinazione tassonomica</w:t>
      </w:r>
      <w:r w:rsidRPr="00821EA2">
        <w:rPr>
          <w:rFonts w:ascii="Times New Roman" w:eastAsia="Times" w:hAnsi="Times New Roman" w:cs="Times New Roman"/>
          <w:color w:val="000000"/>
          <w:vertAlign w:val="superscript"/>
          <w:lang w:eastAsia="it-IT"/>
        </w:rPr>
        <w:footnoteReference w:id="2"/>
      </w:r>
      <w:r w:rsidRPr="00821EA2">
        <w:rPr>
          <w:rFonts w:ascii="Times New Roman" w:eastAsia="Times" w:hAnsi="Times New Roman" w:cs="Times New Roman"/>
          <w:color w:val="000000"/>
          <w:vertAlign w:val="superscript"/>
          <w:lang w:eastAsia="it-IT"/>
        </w:rPr>
        <w:t xml:space="preserve"> </w:t>
      </w:r>
      <w:r w:rsidRPr="00A35784">
        <w:rPr>
          <w:rFonts w:ascii="Times New Roman" w:eastAsia="Times" w:hAnsi="Times New Roman" w:cs="Times New Roman"/>
          <w:color w:val="000000"/>
          <w:lang w:eastAsia="it-IT"/>
        </w:rPr>
        <w:t xml:space="preserve">degli organismi utilizzati come EQB. In altri termini il compito del </w:t>
      </w:r>
      <w:proofErr w:type="spellStart"/>
      <w:r w:rsidRPr="00A35784">
        <w:rPr>
          <w:rFonts w:ascii="Times New Roman" w:eastAsia="Times" w:hAnsi="Times New Roman" w:cs="Times New Roman"/>
          <w:color w:val="000000"/>
          <w:lang w:eastAsia="it-IT"/>
        </w:rPr>
        <w:t>GdL</w:t>
      </w:r>
      <w:proofErr w:type="spellEnd"/>
      <w:r w:rsidRPr="00A35784">
        <w:rPr>
          <w:rFonts w:ascii="Times New Roman" w:eastAsia="Times" w:hAnsi="Times New Roman" w:cs="Times New Roman"/>
          <w:color w:val="000000"/>
          <w:lang w:eastAsia="it-IT"/>
        </w:rPr>
        <w:t xml:space="preserve"> è individuare e definire tale percorso attraverso la valutazione dei requisiti che devono soddisfare gli operatori, le principali linee di sviluppo su cui articolare il percorso formativo e su cui basare la verifica dei livelli raggiunti. La presente Linea Guida, definita in modo condiviso all’interno del SNPA, sarà lo strumento </w:t>
      </w:r>
      <w:r w:rsidR="000B3303">
        <w:rPr>
          <w:rFonts w:ascii="Times New Roman" w:eastAsia="Times" w:hAnsi="Times New Roman" w:cs="Times New Roman"/>
          <w:color w:val="000000"/>
          <w:lang w:eastAsia="it-IT"/>
        </w:rPr>
        <w:t>idoneo ad</w:t>
      </w:r>
      <w:r w:rsidRPr="00A35784">
        <w:rPr>
          <w:rFonts w:ascii="Times New Roman" w:eastAsia="Times" w:hAnsi="Times New Roman" w:cs="Times New Roman"/>
          <w:color w:val="000000"/>
          <w:lang w:eastAsia="it-IT"/>
        </w:rPr>
        <w:t xml:space="preserve"> assicurare in modo uniforme sul territorio Nazionale le competenze degli operatori, fattore determinante per garantire l’omogeneità e la qualità del dato biologico.</w:t>
      </w:r>
    </w:p>
    <w:p w14:paraId="486333F2"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07794492" w14:textId="77777777" w:rsidR="005D27E5"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Fino ad oggi gli operatori delle Agenzie che eseguono il monitoraggio biologico, si sono formati principalmente attraverso i Corsi di formazione organizzati dal Centro Italiano Studi di Biologia Ambientale (CISBA) che, in convenzione con ISPRA, ha attivato, già dal 2013, un programma annuale formativo inerente </w:t>
      </w:r>
      <w:proofErr w:type="gramStart"/>
      <w:r w:rsidRPr="00A35784">
        <w:rPr>
          <w:rFonts w:ascii="Times New Roman" w:eastAsia="Times" w:hAnsi="Times New Roman" w:cs="Times New Roman"/>
          <w:color w:val="000000"/>
          <w:lang w:eastAsia="it-IT"/>
        </w:rPr>
        <w:t>i</w:t>
      </w:r>
      <w:proofErr w:type="gramEnd"/>
      <w:r w:rsidRPr="00A35784">
        <w:rPr>
          <w:rFonts w:ascii="Times New Roman" w:eastAsia="Times" w:hAnsi="Times New Roman" w:cs="Times New Roman"/>
          <w:color w:val="000000"/>
          <w:lang w:eastAsia="it-IT"/>
        </w:rPr>
        <w:t xml:space="preserve"> monitoraggi richiesti dalla Direttiva </w:t>
      </w:r>
      <w:r w:rsidR="007873DB">
        <w:rPr>
          <w:rFonts w:ascii="Times New Roman" w:eastAsia="Times" w:hAnsi="Times New Roman" w:cs="Times New Roman"/>
          <w:color w:val="000000"/>
          <w:lang w:eastAsia="it-IT"/>
        </w:rPr>
        <w:t>2000/60/CE</w:t>
      </w:r>
      <w:r w:rsidR="000A2B1F">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servendosi delle competenze di Biologi e Naturalisti qualificati. Sono infatti stati organizzati </w:t>
      </w:r>
      <w:r w:rsidRPr="00EE0FCE">
        <w:rPr>
          <w:rFonts w:ascii="Times New Roman" w:eastAsia="Times" w:hAnsi="Times New Roman" w:cs="Times New Roman"/>
          <w:color w:val="000000"/>
          <w:lang w:eastAsia="it-IT"/>
        </w:rPr>
        <w:t>corsi in presenza di 4/5 giornate (realizzati in giornate di full immersion) con lezioni teoriche alternate a giornate di pratica di campo e di pratica di laboratorio in cui i discenti venivano suddivisi in piccoli gruppi di 2/3 con 1 istruttore (che nella vita lavorativa ricopre un ruolo simile al discente con il valore aggiunto di conoscere perfettamente le problematiche che si presentano in campo e trasferire la propria conoscenza e le soluzioni applicabili).</w:t>
      </w:r>
    </w:p>
    <w:p w14:paraId="46C66B87" w14:textId="5AFF852F" w:rsidR="005D27E5" w:rsidRPr="005D27E5" w:rsidRDefault="005D27E5" w:rsidP="005D27E5">
      <w:pPr>
        <w:spacing w:after="0" w:line="240" w:lineRule="exact"/>
        <w:jc w:val="both"/>
        <w:rPr>
          <w:rFonts w:ascii="Times New Roman" w:eastAsia="Times" w:hAnsi="Times New Roman"/>
          <w:color w:val="000000"/>
          <w:lang w:eastAsia="it-IT"/>
        </w:rPr>
      </w:pPr>
      <w:proofErr w:type="gramStart"/>
      <w:r>
        <w:rPr>
          <w:rFonts w:ascii="Times New Roman" w:eastAsia="Times" w:hAnsi="Times New Roman" w:cs="Times New Roman"/>
          <w:color w:val="000000"/>
          <w:lang w:eastAsia="it-IT"/>
        </w:rPr>
        <w:lastRenderedPageBreak/>
        <w:t xml:space="preserve">Inoltre, </w:t>
      </w:r>
      <w:r w:rsidRPr="005D27E5">
        <w:t xml:space="preserve"> </w:t>
      </w:r>
      <w:r>
        <w:t>l</w:t>
      </w:r>
      <w:r w:rsidRPr="005D27E5">
        <w:rPr>
          <w:rFonts w:ascii="Times New Roman" w:eastAsia="Times" w:hAnsi="Times New Roman"/>
          <w:color w:val="000000"/>
          <w:lang w:eastAsia="it-IT"/>
        </w:rPr>
        <w:t>a</w:t>
      </w:r>
      <w:proofErr w:type="gramEnd"/>
      <w:r w:rsidRPr="005D27E5">
        <w:rPr>
          <w:rFonts w:ascii="Times New Roman" w:eastAsia="Times" w:hAnsi="Times New Roman"/>
          <w:color w:val="000000"/>
          <w:lang w:eastAsia="it-IT"/>
        </w:rPr>
        <w:t xml:space="preserve"> formazione sugli EQB del laghi è iniziata dai primi anni 2000 grazie alla collaborazione con Istituti di ricerca e Università, con la partecipazione a corsi specifici e confronto continuo su identificazione tassonomica e implementazione degli indici utilizzati per la classificazione.</w:t>
      </w:r>
    </w:p>
    <w:p w14:paraId="5587D527" w14:textId="5ECB486A" w:rsidR="00D07DAC" w:rsidRPr="00EE0FCE" w:rsidRDefault="00D07DAC" w:rsidP="00EE0FCE">
      <w:pPr>
        <w:spacing w:after="0" w:line="240" w:lineRule="exact"/>
        <w:jc w:val="both"/>
        <w:rPr>
          <w:rFonts w:ascii="Times New Roman" w:eastAsia="Times" w:hAnsi="Times New Roman" w:cs="Times New Roman"/>
          <w:color w:val="000000"/>
          <w:lang w:eastAsia="it-IT"/>
        </w:rPr>
      </w:pPr>
    </w:p>
    <w:p w14:paraId="57091E2C" w14:textId="5C409D90" w:rsidR="00D07DAC"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Questo modello ha ottenuto importanti risultati rispetto ai livelli di formazione conseguiti, ma anche per le relazioni instaurate tra gli operatori che hanno permesso di costituire la “RETE” del personale delle Agenzie che si occupa di monitoraggio biologico.</w:t>
      </w:r>
    </w:p>
    <w:p w14:paraId="4E44D8DA"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 qualifica di operatore esperto del monitoraggio biologico delle acque fino ad ora è stata effettuata attraverso percorsi formativi sviluppati autonomamente dalle singole Agenzie, alcune delle quali hanno scelto la strada:</w:t>
      </w:r>
    </w:p>
    <w:p w14:paraId="423FFB50" w14:textId="69ACB932"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dell’accreditamento della prova secondo UNI </w:t>
      </w:r>
      <w:r w:rsidR="00D55EC8">
        <w:rPr>
          <w:rFonts w:ascii="Times New Roman" w:eastAsia="Times New Roman" w:hAnsi="Times New Roman" w:cs="Times New Roman"/>
        </w:rPr>
        <w:t xml:space="preserve">CEI </w:t>
      </w:r>
      <w:r w:rsidRPr="00A35784">
        <w:rPr>
          <w:rFonts w:ascii="Times New Roman" w:eastAsia="Times New Roman" w:hAnsi="Times New Roman" w:cs="Times New Roman"/>
        </w:rPr>
        <w:t>EN ISO</w:t>
      </w:r>
      <w:r w:rsidR="00D55EC8">
        <w:rPr>
          <w:rFonts w:ascii="Times New Roman" w:eastAsia="Times New Roman" w:hAnsi="Times New Roman" w:cs="Times New Roman"/>
        </w:rPr>
        <w:t>/IEC</w:t>
      </w:r>
      <w:r w:rsidRPr="00A35784">
        <w:rPr>
          <w:rFonts w:ascii="Times New Roman" w:eastAsia="Times New Roman" w:hAnsi="Times New Roman" w:cs="Times New Roman"/>
        </w:rPr>
        <w:t xml:space="preserve"> 17025</w:t>
      </w:r>
      <w:r w:rsidR="005D27E5">
        <w:rPr>
          <w:rFonts w:ascii="Times New Roman" w:eastAsia="Times New Roman" w:hAnsi="Times New Roman" w:cs="Times New Roman"/>
        </w:rPr>
        <w:t xml:space="preserve"> e/</w:t>
      </w:r>
      <w:del w:id="10" w:author="Martone Cristina" w:date="2021-07-13T09:20:00Z">
        <w:r w:rsidRPr="00A35784" w:rsidDel="005D27E5">
          <w:rPr>
            <w:rFonts w:ascii="Times New Roman" w:eastAsia="Times New Roman" w:hAnsi="Times New Roman" w:cs="Times New Roman"/>
          </w:rPr>
          <w:delText xml:space="preserve"> </w:delText>
        </w:r>
      </w:del>
      <w:r w:rsidRPr="00A35784">
        <w:rPr>
          <w:rFonts w:ascii="Times New Roman" w:eastAsia="Times New Roman" w:hAnsi="Times New Roman" w:cs="Times New Roman"/>
        </w:rPr>
        <w:t xml:space="preserve">o della certificazione secondo la UNI EN ISO 9001; </w:t>
      </w:r>
    </w:p>
    <w:p w14:paraId="2B98F6EB" w14:textId="77777777"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della definizione del percorso di formazione, secondo il sistema di gestione proprio del laboratorio, individuato allo scopo di assicurare una buona competenza e qualifica degli operatori;</w:t>
      </w:r>
    </w:p>
    <w:p w14:paraId="26455A75" w14:textId="7EF16E3D" w:rsidR="00D07DAC" w:rsidRPr="00A35784" w:rsidRDefault="00D07DAC" w:rsidP="008A786E">
      <w:pPr>
        <w:numPr>
          <w:ilvl w:val="0"/>
          <w:numId w:val="71"/>
        </w:numPr>
        <w:suppressAutoHyphens/>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della partecipazione, in alcuni casi, a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accreditati o conformi alla norma UNI </w:t>
      </w:r>
      <w:r w:rsidR="00D55EC8">
        <w:rPr>
          <w:rFonts w:ascii="Times New Roman" w:eastAsia="Times New Roman" w:hAnsi="Times New Roman" w:cs="Times New Roman"/>
        </w:rPr>
        <w:t xml:space="preserve">CEI </w:t>
      </w:r>
      <w:r w:rsidRPr="00A35784">
        <w:rPr>
          <w:rFonts w:ascii="Times New Roman" w:eastAsia="Times New Roman" w:hAnsi="Times New Roman" w:cs="Times New Roman"/>
        </w:rPr>
        <w:t>EN ISO</w:t>
      </w:r>
      <w:r w:rsidR="00D55EC8">
        <w:rPr>
          <w:rFonts w:ascii="Times New Roman" w:eastAsia="Times New Roman" w:hAnsi="Times New Roman" w:cs="Times New Roman"/>
        </w:rPr>
        <w:t>/IEC</w:t>
      </w:r>
      <w:r w:rsidRPr="00A35784">
        <w:rPr>
          <w:rFonts w:ascii="Times New Roman" w:eastAsia="Times New Roman" w:hAnsi="Times New Roman" w:cs="Times New Roman"/>
        </w:rPr>
        <w:t xml:space="preserve"> </w:t>
      </w:r>
      <w:commentRangeStart w:id="11"/>
      <w:commentRangeStart w:id="12"/>
      <w:r w:rsidRPr="00A35784">
        <w:rPr>
          <w:rFonts w:ascii="Times New Roman" w:eastAsia="Times New Roman" w:hAnsi="Times New Roman" w:cs="Times New Roman"/>
        </w:rPr>
        <w:t>17043</w:t>
      </w:r>
      <w:commentRangeEnd w:id="11"/>
      <w:r w:rsidR="00D83A9D">
        <w:rPr>
          <w:rStyle w:val="Rimandocommento"/>
          <w:rFonts w:ascii="Cambria" w:eastAsia="Times New Roman" w:hAnsi="Cambria" w:cs="Times New Roman"/>
          <w:lang w:val="en-US"/>
        </w:rPr>
        <w:commentReference w:id="11"/>
      </w:r>
      <w:commentRangeEnd w:id="12"/>
      <w:r w:rsidR="005776E9">
        <w:rPr>
          <w:rStyle w:val="Rimandocommento"/>
          <w:rFonts w:ascii="Cambria" w:eastAsia="Times New Roman" w:hAnsi="Cambria" w:cs="Times New Roman"/>
          <w:lang w:val="en-US"/>
        </w:rPr>
        <w:commentReference w:id="12"/>
      </w:r>
      <w:r w:rsidRPr="00A35784">
        <w:rPr>
          <w:rFonts w:ascii="Times New Roman" w:eastAsia="Times New Roman" w:hAnsi="Times New Roman" w:cs="Times New Roman"/>
        </w:rPr>
        <w:t>.</w:t>
      </w:r>
    </w:p>
    <w:p w14:paraId="4DAC001D" w14:textId="65190D1E"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In </w:t>
      </w:r>
      <w:r w:rsidR="00D55EC8">
        <w:rPr>
          <w:rFonts w:ascii="Times New Roman" w:eastAsia="Times" w:hAnsi="Times New Roman" w:cs="Times New Roman"/>
          <w:color w:val="000000"/>
          <w:lang w:eastAsia="it-IT"/>
        </w:rPr>
        <w:t xml:space="preserve">APPENDICE </w:t>
      </w:r>
      <w:r w:rsidR="00222135">
        <w:rPr>
          <w:rFonts w:ascii="Times New Roman" w:eastAsia="Times" w:hAnsi="Times New Roman" w:cs="Times New Roman"/>
          <w:color w:val="000000"/>
          <w:lang w:eastAsia="it-IT"/>
        </w:rPr>
        <w:t>A</w:t>
      </w:r>
      <w:r w:rsidRPr="00A35784">
        <w:rPr>
          <w:rFonts w:ascii="Times New Roman" w:eastAsia="Times" w:hAnsi="Times New Roman" w:cs="Times New Roman"/>
          <w:color w:val="000000"/>
          <w:lang w:eastAsia="it-IT"/>
        </w:rPr>
        <w:t xml:space="preserve"> vengono riportati in forma tabellare i principali approcci finalizzati a garantire la qualità del dato nelle diverse ARPA/APPA aggiornati all’anno 2020, relativamente al monitoraggio biologico delle acque superficiali ed in conformità alle norme tecniche di accreditamento e certificazione.</w:t>
      </w:r>
    </w:p>
    <w:p w14:paraId="5A8D288F" w14:textId="274FE796" w:rsidR="00D07DAC" w:rsidRDefault="00D07DAC" w:rsidP="00D07DAC">
      <w:pPr>
        <w:spacing w:after="0" w:line="240" w:lineRule="auto"/>
        <w:jc w:val="both"/>
        <w:rPr>
          <w:rFonts w:ascii="Times New Roman" w:eastAsia="Times" w:hAnsi="Times New Roman" w:cs="Times New Roman"/>
          <w:color w:val="000000"/>
          <w:lang w:eastAsia="it-IT"/>
        </w:rPr>
      </w:pPr>
    </w:p>
    <w:p w14:paraId="3F743537" w14:textId="575F3C0B" w:rsidR="00F356B6" w:rsidRDefault="00F356B6" w:rsidP="00D07DAC">
      <w:pPr>
        <w:spacing w:after="0" w:line="240" w:lineRule="auto"/>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La Legge 132/2016 che ha costituito il Sistema Nazionale a rete per la Protezione dell’Ambiente (SNPA) istituisce ufficialmente, nel suo articolo 12, la rete dei laboratori accreditati per superare le differenze di standard qualitativi e quantitativi, laddove presenti, tra le regioni e le province autonome, esigendo per tutte livelli essenziali di prestazione (LEPTA). Questi ultimi rappresentano i livelli qualitativi e quantitativi ai quali tutte le regioni e province autonome devono attenersi nelle attività e sono finalizzati a perseguire l’omogeneità operativa nelle attività di monitoraggio che le Agenzie devono attuare sul territorio.</w:t>
      </w:r>
    </w:p>
    <w:p w14:paraId="600F2D71" w14:textId="77F0753E" w:rsidR="00F356B6" w:rsidRDefault="00F356B6" w:rsidP="00EE0FCE">
      <w:pPr>
        <w:spacing w:after="0" w:line="240" w:lineRule="exact"/>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 xml:space="preserve">Il percorso individuato dal </w:t>
      </w:r>
      <w:proofErr w:type="spellStart"/>
      <w:r w:rsidRPr="00F356B6">
        <w:rPr>
          <w:rFonts w:ascii="Times New Roman" w:eastAsia="Times" w:hAnsi="Times New Roman" w:cs="Times New Roman"/>
          <w:color w:val="000000"/>
          <w:lang w:eastAsia="it-IT"/>
        </w:rPr>
        <w:t>GdL</w:t>
      </w:r>
      <w:proofErr w:type="spellEnd"/>
      <w:r w:rsidRPr="00F356B6">
        <w:rPr>
          <w:rFonts w:ascii="Times New Roman" w:eastAsia="Times" w:hAnsi="Times New Roman" w:cs="Times New Roman"/>
          <w:color w:val="000000"/>
          <w:lang w:eastAsia="it-IT"/>
        </w:rPr>
        <w:t xml:space="preserve"> “Definizione di un percorso per la qualificazione degli operatori che si occupano del monitoraggio biologico delle acque superficiali” è in linea con la Legge 132/2016 e rappresenta l’evoluzione e l’armonizzazione degli approcci finora sviluppati ed è strutturato per garantire sul piano nazionale una omogeneità operativa delle attività </w:t>
      </w:r>
      <w:r>
        <w:rPr>
          <w:rFonts w:ascii="Times New Roman" w:eastAsia="Times" w:hAnsi="Times New Roman" w:cs="Times New Roman"/>
          <w:color w:val="000000"/>
          <w:lang w:eastAsia="it-IT"/>
        </w:rPr>
        <w:t>di monitoraggio condivise dalle</w:t>
      </w:r>
      <w:r w:rsidRPr="00F356B6">
        <w:rPr>
          <w:rFonts w:ascii="Times New Roman" w:eastAsia="Times" w:hAnsi="Times New Roman" w:cs="Times New Roman"/>
          <w:color w:val="000000"/>
          <w:lang w:eastAsia="it-IT"/>
        </w:rPr>
        <w:t xml:space="preserve"> Agenzie. La presente Linea Guida, definita all’interno del SNPA, sintetizza la strategia condivisa tra tutte le Agenzie stabilendo percorsi formativi comuni.</w:t>
      </w:r>
    </w:p>
    <w:p w14:paraId="7F9FBF7F" w14:textId="5535E8B6" w:rsidR="00F356B6" w:rsidRDefault="00F356B6" w:rsidP="00EE0FCE">
      <w:pPr>
        <w:spacing w:after="0" w:line="240" w:lineRule="exact"/>
        <w:jc w:val="both"/>
        <w:rPr>
          <w:rFonts w:ascii="Times New Roman" w:eastAsia="Times" w:hAnsi="Times New Roman" w:cs="Times New Roman"/>
          <w:color w:val="000000"/>
          <w:lang w:eastAsia="it-IT"/>
        </w:rPr>
      </w:pPr>
      <w:r w:rsidRPr="00F356B6">
        <w:rPr>
          <w:rFonts w:ascii="Times New Roman" w:eastAsia="Times" w:hAnsi="Times New Roman" w:cs="Times New Roman"/>
          <w:color w:val="000000"/>
          <w:lang w:eastAsia="it-IT"/>
        </w:rPr>
        <w:t>La formazione dell’operatore deve riguardare tutti gli aspetti del biomonitoraggio delle acque superficiali, dall’applicazione dei protocolli di campionamento con determinazione tassonomica dei taxa previsti dal metodo sia sul campo che in laboratorio, alla registrazione dei dati fino al calcolo dell’indice con relativa classificazione finale.</w:t>
      </w:r>
    </w:p>
    <w:p w14:paraId="60CF88B5" w14:textId="77777777" w:rsidR="00F356B6" w:rsidRDefault="00F356B6" w:rsidP="00EE0FCE">
      <w:pPr>
        <w:spacing w:after="0" w:line="240" w:lineRule="exact"/>
        <w:jc w:val="both"/>
        <w:rPr>
          <w:rFonts w:ascii="Times New Roman" w:eastAsia="Times" w:hAnsi="Times New Roman" w:cs="Times New Roman"/>
          <w:color w:val="000000"/>
          <w:lang w:eastAsia="it-IT"/>
        </w:rPr>
      </w:pPr>
    </w:p>
    <w:p w14:paraId="3479CA93" w14:textId="6CCE8A68"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Questa Linea Guida può essere funzionale ad un ulteriore passaggio di certificazione da parte di un Organo Tecnico accreditato da Accredia in accordo alla norma UNI</w:t>
      </w:r>
      <w:r w:rsidR="00CB3B1B">
        <w:rPr>
          <w:rFonts w:ascii="Times New Roman" w:eastAsia="Times" w:hAnsi="Times New Roman" w:cs="Times New Roman"/>
          <w:color w:val="000000"/>
          <w:lang w:eastAsia="it-IT"/>
        </w:rPr>
        <w:t xml:space="preserve"> CEI</w:t>
      </w:r>
      <w:r w:rsidRPr="00A35784">
        <w:rPr>
          <w:rFonts w:ascii="Times New Roman" w:eastAsia="Times" w:hAnsi="Times New Roman" w:cs="Times New Roman"/>
          <w:color w:val="000000"/>
          <w:lang w:eastAsia="it-IT"/>
        </w:rPr>
        <w:t xml:space="preserve"> EN ISO</w:t>
      </w:r>
      <w:r w:rsidR="00CB3B1B">
        <w:rPr>
          <w:rFonts w:ascii="Times New Roman" w:eastAsia="Times" w:hAnsi="Times New Roman" w:cs="Times New Roman"/>
          <w:color w:val="000000"/>
          <w:lang w:eastAsia="it-IT"/>
        </w:rPr>
        <w:t>/IEC</w:t>
      </w:r>
      <w:r w:rsidR="00752D99">
        <w:rPr>
          <w:rFonts w:ascii="Times New Roman" w:eastAsia="Times" w:hAnsi="Times New Roman" w:cs="Times New Roman"/>
          <w:color w:val="000000"/>
          <w:lang w:eastAsia="it-IT"/>
        </w:rPr>
        <w:t xml:space="preserve"> 17024. </w:t>
      </w:r>
    </w:p>
    <w:p w14:paraId="3F5D2D10" w14:textId="77777777" w:rsidR="00D07DAC" w:rsidRPr="00A35784" w:rsidRDefault="00D07DAC" w:rsidP="00752D99">
      <w:pPr>
        <w:spacing w:after="0" w:line="240" w:lineRule="auto"/>
        <w:contextualSpacing/>
        <w:jc w:val="both"/>
        <w:rPr>
          <w:rFonts w:ascii="Times New Roman" w:eastAsia="Times" w:hAnsi="Times New Roman" w:cs="Times New Roman"/>
          <w:color w:val="000000"/>
          <w:highlight w:val="yellow"/>
          <w:lang w:eastAsia="it-IT"/>
        </w:rPr>
      </w:pPr>
    </w:p>
    <w:p w14:paraId="0E5000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41CAFD"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13" w:name="_Toc63081336"/>
      <w:bookmarkStart w:id="14" w:name="_Toc71880554"/>
      <w:r w:rsidRPr="000D02C7">
        <w:rPr>
          <w:rFonts w:ascii="Times New Roman" w:eastAsia="Times" w:hAnsi="Times New Roman"/>
          <w:b/>
          <w:color w:val="000000"/>
          <w:sz w:val="28"/>
          <w:szCs w:val="28"/>
          <w:lang w:eastAsia="it-IT"/>
        </w:rPr>
        <w:t>SCOPO DEL DOCUMENTO</w:t>
      </w:r>
      <w:bookmarkEnd w:id="13"/>
      <w:bookmarkEnd w:id="14"/>
    </w:p>
    <w:p w14:paraId="2D151BC9" w14:textId="77777777" w:rsidR="00D07DAC" w:rsidRPr="00A35784" w:rsidRDefault="00D07DAC" w:rsidP="00B87D11">
      <w:pPr>
        <w:rPr>
          <w:lang w:eastAsia="it-IT"/>
        </w:rPr>
      </w:pPr>
    </w:p>
    <w:p w14:paraId="1DD7B9A0"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Scopo del documento è individuare e definire il percorso di formazione attraverso:</w:t>
      </w:r>
    </w:p>
    <w:p w14:paraId="77F8ED2A"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p>
    <w:p w14:paraId="23AF4D62"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la valutazione dei requisiti che devono possedere gli operatori</w:t>
      </w:r>
    </w:p>
    <w:p w14:paraId="17387C73"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le principali linee su cui articolare un percorso formativo omogeneo a livello nazionale che garantisca un’applicazione armonizzata dei metodi di monitoraggio degli EQB e su cui basare la verifica dei livelli raggiunti</w:t>
      </w:r>
    </w:p>
    <w:p w14:paraId="6D0B0511" w14:textId="77777777" w:rsidR="00D07DAC" w:rsidRPr="00A35784" w:rsidRDefault="00D07DAC" w:rsidP="008A786E">
      <w:pPr>
        <w:numPr>
          <w:ilvl w:val="0"/>
          <w:numId w:val="53"/>
        </w:numPr>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delle competenze finali (qualifica)</w:t>
      </w:r>
    </w:p>
    <w:p w14:paraId="5ACE4D58"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p>
    <w:p w14:paraId="3779FFA9"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Linea Guida contiene i criteri necessari per strutturare i diversi iter formativi e di qualifica per gli operatori che effettuano il monitoraggio biologico delle acque nei comparti fiumi, laghi, acque marino costiere e di transizione e la differenziazione dei percorsi in base ai diversi EQB. Ai fini della qualifica vengono individuati due percorsi di formazione differenti: per neofiti e per personale già competente; </w:t>
      </w:r>
      <w:r w:rsidRPr="00A35784">
        <w:rPr>
          <w:rFonts w:ascii="Times New Roman" w:eastAsia="Times" w:hAnsi="Times New Roman" w:cs="Times New Roman"/>
          <w:color w:val="000000"/>
          <w:lang w:eastAsia="it-IT"/>
        </w:rPr>
        <w:lastRenderedPageBreak/>
        <w:t>per quest'ultimo vengono riconosciute le esperienze pregresse maturate nell’ambito delle specifiche attività di monitoraggio biologico delle acque superficiali.</w:t>
      </w:r>
    </w:p>
    <w:p w14:paraId="5E51D64D" w14:textId="04F42FA9"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Sono inoltre distinti i profili rispetto alle diverse fasi che portano alla classificazione finale: campionamento, smistamento e trattamento campione, determinazione tassonomica</w:t>
      </w:r>
      <w:ins w:id="15" w:author="Martone Cristina" w:date="2021-07-13T09:25:00Z">
        <w:r w:rsidR="00F63826">
          <w:rPr>
            <w:rFonts w:ascii="Times New Roman" w:eastAsia="Times" w:hAnsi="Times New Roman" w:cs="Times New Roman"/>
            <w:color w:val="000000"/>
            <w:lang w:eastAsia="it-IT"/>
          </w:rPr>
          <w:t>,</w:t>
        </w:r>
      </w:ins>
      <w:r w:rsidRPr="00A35784">
        <w:rPr>
          <w:rFonts w:ascii="Times New Roman" w:eastAsia="Times" w:hAnsi="Times New Roman" w:cs="Times New Roman"/>
          <w:color w:val="000000"/>
          <w:lang w:eastAsia="it-IT"/>
        </w:rPr>
        <w:t xml:space="preserve"> calcolo dell’indice</w:t>
      </w:r>
      <w:r w:rsidR="00CB3B1B">
        <w:rPr>
          <w:rFonts w:ascii="Times New Roman" w:eastAsia="Times" w:hAnsi="Times New Roman" w:cs="Times New Roman"/>
          <w:color w:val="000000"/>
          <w:lang w:eastAsia="it-IT"/>
        </w:rPr>
        <w:t xml:space="preserve"> e</w:t>
      </w:r>
      <w:r w:rsidRPr="00A35784">
        <w:rPr>
          <w:rFonts w:ascii="Times New Roman" w:eastAsia="Times" w:hAnsi="Times New Roman" w:cs="Times New Roman"/>
          <w:color w:val="000000"/>
          <w:lang w:eastAsia="it-IT"/>
        </w:rPr>
        <w:t xml:space="preserve"> valutazione ecologica. </w:t>
      </w:r>
    </w:p>
    <w:p w14:paraId="049734FF" w14:textId="77777777"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Linea Guida vengono indicati i criteri di massima per il mantenimento delle competenze tramite il rinnovo periodico della qualifica.</w:t>
      </w:r>
    </w:p>
    <w:p w14:paraId="37D8D921" w14:textId="29FF1EA4"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Vengono infine delineate le figure professionali che entrano nell’iter formativo e di qualifica quali istruttori, docenti e</w:t>
      </w:r>
      <w:r w:rsidR="0084384D">
        <w:rPr>
          <w:rFonts w:ascii="Times New Roman" w:eastAsia="Times" w:hAnsi="Times New Roman" w:cs="Times New Roman"/>
          <w:color w:val="000000"/>
          <w:lang w:eastAsia="it-IT"/>
        </w:rPr>
        <w:t>d</w:t>
      </w:r>
      <w:r w:rsidRPr="00A35784">
        <w:rPr>
          <w:rFonts w:ascii="Times New Roman" w:eastAsia="Times" w:hAnsi="Times New Roman" w:cs="Times New Roman"/>
          <w:color w:val="000000"/>
          <w:lang w:eastAsia="it-IT"/>
        </w:rPr>
        <w:t xml:space="preserve"> esaminatori. </w:t>
      </w:r>
    </w:p>
    <w:p w14:paraId="150E8D33" w14:textId="38375F63"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Lo scopo di questa Linea Guida, definita in modo condiviso all’interno del SNPA</w:t>
      </w:r>
      <w:r w:rsidR="0084384D">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è quello di</w:t>
      </w:r>
      <w:r w:rsidR="00F63826">
        <w:rPr>
          <w:rFonts w:ascii="Times New Roman" w:eastAsia="Times" w:hAnsi="Times New Roman" w:cs="Times New Roman"/>
          <w:color w:val="000000"/>
          <w:lang w:eastAsia="it-IT"/>
        </w:rPr>
        <w:t xml:space="preserve"> contribuire ad</w:t>
      </w:r>
      <w:r w:rsidRPr="00A35784">
        <w:rPr>
          <w:rFonts w:ascii="Times New Roman" w:eastAsia="Times" w:hAnsi="Times New Roman" w:cs="Times New Roman"/>
          <w:color w:val="000000"/>
          <w:lang w:eastAsia="it-IT"/>
        </w:rPr>
        <w:t xml:space="preserve"> assicurare l’omogeneità e la qualità del dato biologico a livello </w:t>
      </w:r>
      <w:r w:rsidR="00CB3B1B">
        <w:rPr>
          <w:rFonts w:ascii="Times New Roman" w:eastAsia="Times" w:hAnsi="Times New Roman" w:cs="Times New Roman"/>
          <w:color w:val="000000"/>
          <w:lang w:eastAsia="it-IT"/>
        </w:rPr>
        <w:t>n</w:t>
      </w:r>
      <w:r w:rsidRPr="00A35784">
        <w:rPr>
          <w:rFonts w:ascii="Times New Roman" w:eastAsia="Times" w:hAnsi="Times New Roman" w:cs="Times New Roman"/>
          <w:color w:val="000000"/>
          <w:lang w:eastAsia="it-IT"/>
        </w:rPr>
        <w:t>azionale attraverso il riconoscimento della competenza del proprio personale, compresi gli operatori che già effettuano il monitoraggio degli EQB</w:t>
      </w:r>
      <w:r w:rsidR="0057039F">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ma che non rientrano nei criteri previsti in questo documento. </w:t>
      </w:r>
    </w:p>
    <w:p w14:paraId="6A4B9892"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7128F7F8"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4BBDEA9E" w14:textId="77777777"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16" w:name="_Toc63081337"/>
      <w:bookmarkStart w:id="17" w:name="_Toc71880555"/>
      <w:r w:rsidRPr="000D02C7">
        <w:rPr>
          <w:rFonts w:ascii="Times New Roman" w:eastAsia="Times" w:hAnsi="Times New Roman"/>
          <w:b/>
          <w:color w:val="000000"/>
          <w:sz w:val="28"/>
          <w:szCs w:val="28"/>
          <w:lang w:eastAsia="it-IT"/>
        </w:rPr>
        <w:t>ACRONIMI</w:t>
      </w:r>
      <w:bookmarkEnd w:id="16"/>
      <w:bookmarkEnd w:id="17"/>
    </w:p>
    <w:p w14:paraId="4FDE7D40" w14:textId="77777777" w:rsidR="00D07DAC" w:rsidRPr="00A35784" w:rsidRDefault="00D07DAC" w:rsidP="00CB3B1B">
      <w:pPr>
        <w:pStyle w:val="Paragrafoelenco"/>
        <w:keepNext/>
        <w:spacing w:after="0" w:line="240" w:lineRule="exact"/>
        <w:jc w:val="both"/>
        <w:outlineLvl w:val="0"/>
        <w:rPr>
          <w:rFonts w:ascii="Times New Roman" w:eastAsia="Times" w:hAnsi="Times New Roman"/>
          <w:b/>
          <w:color w:val="000000"/>
          <w:lang w:eastAsia="it-IT"/>
        </w:rPr>
      </w:pPr>
    </w:p>
    <w:p w14:paraId="2577CF87" w14:textId="77777777" w:rsidR="00D07DAC" w:rsidRPr="00EE0FCE"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WFD =Water Framework Directive </w:t>
      </w:r>
    </w:p>
    <w:p w14:paraId="00612844"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EQB = Elementi di Qualità Biologica</w:t>
      </w:r>
    </w:p>
    <w:p w14:paraId="2A52715A" w14:textId="2A1B461E"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SNPA</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Sistema Nazionale per la Protezione dell’Ambiente </w:t>
      </w:r>
    </w:p>
    <w:p w14:paraId="37D34976"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EQR = </w:t>
      </w:r>
      <w:proofErr w:type="spellStart"/>
      <w:r w:rsidRPr="00A35784">
        <w:rPr>
          <w:rFonts w:ascii="Times New Roman" w:eastAsia="Times" w:hAnsi="Times New Roman" w:cs="Times New Roman"/>
          <w:color w:val="000000"/>
          <w:lang w:eastAsia="it-IT"/>
        </w:rPr>
        <w:t>Ecological</w:t>
      </w:r>
      <w:proofErr w:type="spellEnd"/>
      <w:r w:rsidRPr="00A35784">
        <w:rPr>
          <w:rFonts w:ascii="Times New Roman" w:eastAsia="Times" w:hAnsi="Times New Roman" w:cs="Times New Roman"/>
          <w:color w:val="000000"/>
          <w:lang w:eastAsia="it-IT"/>
        </w:rPr>
        <w:t xml:space="preserve"> Quality Ratio</w:t>
      </w:r>
    </w:p>
    <w:p w14:paraId="3FB60BD5"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 Ente Nazionale Italiano di Unificazione</w:t>
      </w:r>
    </w:p>
    <w:p w14:paraId="45F0CDA9"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CI = Confronti </w:t>
      </w:r>
      <w:proofErr w:type="spellStart"/>
      <w:r w:rsidRPr="00A35784">
        <w:rPr>
          <w:rFonts w:ascii="Times New Roman" w:eastAsia="Times" w:hAnsi="Times New Roman" w:cs="Times New Roman"/>
          <w:color w:val="000000"/>
          <w:lang w:eastAsia="it-IT"/>
        </w:rPr>
        <w:t>Interlaboratorio</w:t>
      </w:r>
      <w:proofErr w:type="spellEnd"/>
    </w:p>
    <w:p w14:paraId="420E99B9" w14:textId="77777777" w:rsidR="00D07DAC" w:rsidRPr="00A35784" w:rsidRDefault="00D07DAC" w:rsidP="00CB3B1B">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GdL</w:t>
      </w:r>
      <w:proofErr w:type="spellEnd"/>
      <w:r w:rsidRPr="00A35784">
        <w:rPr>
          <w:rFonts w:ascii="Times New Roman" w:eastAsia="Times" w:hAnsi="Times New Roman" w:cs="Times New Roman"/>
          <w:color w:val="000000"/>
          <w:lang w:eastAsia="it-IT"/>
        </w:rPr>
        <w:t xml:space="preserve"> = Gruppo di Lavoro</w:t>
      </w:r>
    </w:p>
    <w:p w14:paraId="3F0108E9"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25BFAB10"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4512452D" w14:textId="2A4B535E"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18" w:name="_Toc63081338"/>
      <w:bookmarkStart w:id="19" w:name="_Toc71880556"/>
      <w:r w:rsidRPr="000D02C7">
        <w:rPr>
          <w:rFonts w:ascii="Times New Roman" w:eastAsia="Times" w:hAnsi="Times New Roman"/>
          <w:b/>
          <w:color w:val="000000"/>
          <w:sz w:val="28"/>
          <w:szCs w:val="28"/>
          <w:lang w:eastAsia="it-IT"/>
        </w:rPr>
        <w:t>TERMINI E DEFINIZIONI</w:t>
      </w:r>
      <w:bookmarkEnd w:id="18"/>
      <w:bookmarkEnd w:id="19"/>
    </w:p>
    <w:p w14:paraId="68F4AA4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36862C" w14:textId="2B06796C" w:rsidR="00D07DAC" w:rsidRPr="00CB3B1B" w:rsidRDefault="00D07DAC" w:rsidP="00CB3B1B">
      <w:pPr>
        <w:suppressAutoHyphens/>
        <w:spacing w:after="0" w:line="240" w:lineRule="exact"/>
        <w:jc w:val="both"/>
        <w:rPr>
          <w:rFonts w:ascii="Times New Roman" w:eastAsia="Calibri" w:hAnsi="Times New Roman" w:cs="Times New Roman"/>
          <w:bCs/>
          <w:color w:val="000000"/>
          <w:lang w:eastAsia="it-IT"/>
        </w:rPr>
      </w:pPr>
      <w:r w:rsidRPr="00A35784">
        <w:rPr>
          <w:rFonts w:ascii="Times New Roman" w:eastAsia="Calibri" w:hAnsi="Times New Roman" w:cs="Times New Roman"/>
          <w:b/>
          <w:color w:val="000000"/>
          <w:lang w:eastAsia="it-IT"/>
        </w:rPr>
        <w:t xml:space="preserve">Processo di qualifica </w:t>
      </w:r>
      <w:r w:rsidRPr="00CB3B1B">
        <w:rPr>
          <w:rFonts w:ascii="Times New Roman" w:eastAsia="Calibri" w:hAnsi="Times New Roman" w:cs="Times New Roman"/>
          <w:bCs/>
          <w:color w:val="000000"/>
          <w:lang w:eastAsia="it-IT"/>
        </w:rPr>
        <w:t>Attività mediante le quali si stabilisce che un</w:t>
      </w:r>
      <w:r w:rsidR="00AA2E47">
        <w:rPr>
          <w:rFonts w:ascii="Times New Roman" w:eastAsia="Calibri" w:hAnsi="Times New Roman" w:cs="Times New Roman"/>
          <w:bCs/>
          <w:color w:val="000000"/>
          <w:lang w:eastAsia="it-IT"/>
        </w:rPr>
        <w:t xml:space="preserve"> </w:t>
      </w:r>
      <w:r w:rsidRPr="00CB3B1B">
        <w:rPr>
          <w:rFonts w:ascii="Times New Roman" w:eastAsia="Calibri" w:hAnsi="Times New Roman" w:cs="Times New Roman"/>
          <w:bCs/>
          <w:color w:val="000000"/>
          <w:lang w:eastAsia="it-IT"/>
        </w:rPr>
        <w:t xml:space="preserve">operatore soddisfa i requisiti di qualifica, compresi la domanda, la valutazione, la decisione relativa alla qualifica, il </w:t>
      </w:r>
      <w:r w:rsidR="00F63826">
        <w:rPr>
          <w:rFonts w:ascii="Times New Roman" w:eastAsia="Calibri" w:hAnsi="Times New Roman" w:cs="Times New Roman"/>
          <w:bCs/>
          <w:color w:val="000000"/>
          <w:lang w:eastAsia="it-IT"/>
        </w:rPr>
        <w:t>mantenimento</w:t>
      </w:r>
      <w:r w:rsidR="00F63826" w:rsidRPr="00CB3B1B">
        <w:rPr>
          <w:rFonts w:ascii="Times New Roman" w:eastAsia="Calibri" w:hAnsi="Times New Roman" w:cs="Times New Roman"/>
          <w:bCs/>
          <w:color w:val="000000"/>
          <w:lang w:eastAsia="it-IT"/>
        </w:rPr>
        <w:t xml:space="preserve"> </w:t>
      </w:r>
      <w:r w:rsidRPr="00CB3B1B">
        <w:rPr>
          <w:rFonts w:ascii="Times New Roman" w:eastAsia="Calibri" w:hAnsi="Times New Roman" w:cs="Times New Roman"/>
          <w:bCs/>
          <w:color w:val="000000"/>
          <w:lang w:eastAsia="it-IT"/>
        </w:rPr>
        <w:t>della qualifica</w:t>
      </w:r>
      <w:r w:rsidR="00AA2E47">
        <w:rPr>
          <w:rFonts w:ascii="Times New Roman" w:eastAsia="Calibri" w:hAnsi="Times New Roman" w:cs="Times New Roman"/>
          <w:bCs/>
          <w:color w:val="000000"/>
          <w:lang w:eastAsia="it-IT"/>
        </w:rPr>
        <w:t>.</w:t>
      </w:r>
    </w:p>
    <w:p w14:paraId="7FC607EB" w14:textId="1477ED3B" w:rsidR="00D07DAC" w:rsidRPr="00CB3B1B" w:rsidRDefault="00D07DAC" w:rsidP="00CB3B1B">
      <w:pPr>
        <w:suppressAutoHyphens/>
        <w:spacing w:before="280" w:after="280" w:line="240" w:lineRule="exact"/>
        <w:jc w:val="both"/>
        <w:rPr>
          <w:rFonts w:ascii="Times New Roman" w:eastAsia="Calibri" w:hAnsi="Times New Roman" w:cs="Times New Roman"/>
          <w:bCs/>
          <w:color w:val="000000"/>
          <w:lang w:eastAsia="it-IT"/>
        </w:rPr>
      </w:pPr>
      <w:r w:rsidRPr="00CB3B1B">
        <w:rPr>
          <w:rFonts w:ascii="Times New Roman" w:eastAsia="Calibri" w:hAnsi="Times New Roman" w:cs="Times New Roman"/>
          <w:b/>
          <w:color w:val="000000"/>
          <w:lang w:eastAsia="it-IT"/>
        </w:rPr>
        <w:t xml:space="preserve">Schema di qualifica </w:t>
      </w:r>
      <w:r w:rsidRPr="00CB3B1B">
        <w:rPr>
          <w:rFonts w:ascii="Times New Roman" w:eastAsia="Calibri" w:hAnsi="Times New Roman" w:cs="Times New Roman"/>
          <w:bCs/>
          <w:color w:val="000000"/>
          <w:lang w:eastAsia="it-IT"/>
        </w:rPr>
        <w:t>Competenze ed altri requisiti relativi a specifiche professioni o a categorie di persone specializzate aventi una determinata preparazione o specifiche abilità</w:t>
      </w:r>
      <w:r w:rsidR="00AA2E47">
        <w:rPr>
          <w:rFonts w:ascii="Times New Roman" w:eastAsia="Calibri" w:hAnsi="Times New Roman" w:cs="Times New Roman"/>
          <w:bCs/>
          <w:color w:val="000000"/>
          <w:lang w:eastAsia="it-IT"/>
        </w:rPr>
        <w:t>.</w:t>
      </w:r>
    </w:p>
    <w:p w14:paraId="6B2ABC94" w14:textId="57D4AC86" w:rsidR="00D07DAC" w:rsidRPr="00CB3B1B" w:rsidRDefault="00D07DAC" w:rsidP="00CB3B1B">
      <w:pPr>
        <w:suppressAutoHyphens/>
        <w:spacing w:before="280" w:after="280" w:line="240" w:lineRule="exact"/>
        <w:jc w:val="both"/>
        <w:rPr>
          <w:rFonts w:ascii="Times New Roman" w:eastAsia="Calibri" w:hAnsi="Times New Roman" w:cs="Times New Roman"/>
          <w:bCs/>
          <w:color w:val="000000"/>
          <w:lang w:eastAsia="it-IT"/>
        </w:rPr>
      </w:pPr>
      <w:r w:rsidRPr="00CB3B1B">
        <w:rPr>
          <w:rFonts w:ascii="Times New Roman" w:eastAsia="Calibri" w:hAnsi="Times New Roman" w:cs="Times New Roman"/>
          <w:b/>
          <w:color w:val="000000"/>
          <w:lang w:eastAsia="it-IT"/>
        </w:rPr>
        <w:t xml:space="preserve">Requisiti di qualifica </w:t>
      </w:r>
      <w:r w:rsidRPr="00CB3B1B">
        <w:rPr>
          <w:rFonts w:ascii="Times New Roman" w:eastAsia="Calibri" w:hAnsi="Times New Roman" w:cs="Times New Roman"/>
          <w:bCs/>
          <w:color w:val="000000"/>
          <w:lang w:eastAsia="it-IT"/>
        </w:rPr>
        <w:t>Insieme di requisiti specificati, comprendenti i requisiti dello schema di qualifica al fine di rilasciare o mantenere la qualifica</w:t>
      </w:r>
      <w:r w:rsidR="00AA2E47">
        <w:rPr>
          <w:rFonts w:ascii="Times New Roman" w:eastAsia="Calibri" w:hAnsi="Times New Roman" w:cs="Times New Roman"/>
          <w:bCs/>
          <w:color w:val="000000"/>
          <w:lang w:eastAsia="it-IT"/>
        </w:rPr>
        <w:t>.</w:t>
      </w:r>
      <w:r w:rsidRPr="00CB3B1B">
        <w:rPr>
          <w:rFonts w:ascii="Times New Roman" w:eastAsia="Calibri" w:hAnsi="Times New Roman" w:cs="Times New Roman"/>
          <w:bCs/>
          <w:color w:val="000000"/>
          <w:lang w:eastAsia="it-IT"/>
        </w:rPr>
        <w:t xml:space="preserve"> </w:t>
      </w:r>
    </w:p>
    <w:p w14:paraId="61915D7E" w14:textId="2A44D53E" w:rsidR="00D07DAC" w:rsidRPr="00AA2E47" w:rsidRDefault="00D07DAC" w:rsidP="00EE0FCE">
      <w:pPr>
        <w:suppressAutoHyphens/>
        <w:spacing w:before="280" w:after="280" w:line="240" w:lineRule="exact"/>
        <w:jc w:val="both"/>
        <w:rPr>
          <w:rFonts w:ascii="Times New Roman" w:eastAsia="Calibri" w:hAnsi="Times New Roman" w:cs="Times New Roman"/>
          <w:bCs/>
          <w:color w:val="000000"/>
          <w:lang w:eastAsia="it-IT"/>
        </w:rPr>
      </w:pPr>
      <w:r w:rsidRPr="00A35784">
        <w:rPr>
          <w:rFonts w:ascii="Times New Roman" w:eastAsia="Calibri" w:hAnsi="Times New Roman" w:cs="Times New Roman"/>
          <w:b/>
          <w:color w:val="000000"/>
          <w:lang w:eastAsia="it-IT"/>
        </w:rPr>
        <w:t>Competenze</w:t>
      </w:r>
      <w:r w:rsidRPr="00CB3B1B">
        <w:rPr>
          <w:rFonts w:ascii="Times New Roman" w:eastAsia="Calibri" w:hAnsi="Times New Roman" w:cs="Times New Roman"/>
          <w:b/>
          <w:color w:val="000000"/>
          <w:lang w:eastAsia="it-IT"/>
        </w:rPr>
        <w:t xml:space="preserve"> </w:t>
      </w:r>
      <w:r w:rsidRPr="00CB3B1B">
        <w:rPr>
          <w:rFonts w:ascii="Times New Roman" w:eastAsia="Calibri" w:hAnsi="Times New Roman" w:cs="Times New Roman"/>
          <w:bCs/>
          <w:color w:val="000000"/>
          <w:lang w:eastAsia="it-IT"/>
        </w:rPr>
        <w:t>Capacità di applicare conoscenze e abilità al fine di conseguire i risultati prestabiliti</w:t>
      </w:r>
      <w:r w:rsidR="00AA2E47" w:rsidRPr="00AA2E47">
        <w:rPr>
          <w:rFonts w:ascii="Times New Roman" w:eastAsia="Calibri" w:hAnsi="Times New Roman" w:cs="Times New Roman"/>
          <w:bCs/>
          <w:color w:val="000000"/>
          <w:lang w:eastAsia="it-IT"/>
        </w:rPr>
        <w:t>.</w:t>
      </w:r>
    </w:p>
    <w:p w14:paraId="20BCA1FD" w14:textId="2323ABC4"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Qualifica</w:t>
      </w:r>
      <w:r w:rsidRPr="00A35784">
        <w:rPr>
          <w:rFonts w:ascii="Times New Roman" w:eastAsia="Calibri" w:hAnsi="Times New Roman" w:cs="Times New Roman"/>
          <w:color w:val="000000"/>
          <w:lang w:eastAsia="it-IT"/>
        </w:rPr>
        <w:t xml:space="preserve"> Livello di istruzione, formazione-addestramento ed esperienza di lavoro dimostrati, ove applicabile</w:t>
      </w:r>
      <w:r w:rsidR="00AA2E47">
        <w:rPr>
          <w:rFonts w:ascii="Times New Roman" w:eastAsia="Calibri" w:hAnsi="Times New Roman" w:cs="Times New Roman"/>
          <w:color w:val="000000"/>
          <w:lang w:eastAsia="it-IT"/>
        </w:rPr>
        <w:t>.</w:t>
      </w:r>
    </w:p>
    <w:p w14:paraId="7F9F1A02" w14:textId="2886E638"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Richiedente</w:t>
      </w:r>
      <w:r w:rsidRPr="00A35784">
        <w:rPr>
          <w:rFonts w:ascii="Times New Roman" w:eastAsia="Calibri" w:hAnsi="Times New Roman" w:cs="Times New Roman"/>
          <w:color w:val="000000"/>
          <w:lang w:eastAsia="it-IT"/>
        </w:rPr>
        <w:t xml:space="preserve"> Operatore che ha presentato domanda per essere ammesso al processo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15B5BA49"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Istruttore</w:t>
      </w:r>
      <w:r w:rsidRPr="00A35784">
        <w:rPr>
          <w:rFonts w:ascii="Times New Roman" w:eastAsia="Calibri" w:hAnsi="Times New Roman" w:cs="Times New Roman"/>
          <w:color w:val="000000"/>
          <w:lang w:eastAsia="it-IT"/>
        </w:rPr>
        <w:t xml:space="preserve"> Esperto che ha competenza, nell’ambito di corsi, di formare i discenti attraverso lezioni pratiche e/o teoriche in campo e in laboratorio.</w:t>
      </w:r>
    </w:p>
    <w:p w14:paraId="77B84A39"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Docente</w:t>
      </w:r>
      <w:r w:rsidRPr="00A35784">
        <w:rPr>
          <w:rFonts w:ascii="Times New Roman" w:eastAsia="Calibri" w:hAnsi="Times New Roman" w:cs="Times New Roman"/>
          <w:color w:val="000000"/>
          <w:lang w:eastAsia="it-IT"/>
        </w:rPr>
        <w:t xml:space="preserve"> Esperto che ha competenza, nell’ambito dei corsi, di formare i discenti dal punto di vista teorico.</w:t>
      </w:r>
    </w:p>
    <w:p w14:paraId="74046663"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Esaminatore</w:t>
      </w:r>
      <w:r w:rsidRPr="00A35784">
        <w:rPr>
          <w:rFonts w:ascii="Times New Roman" w:eastAsia="Calibri" w:hAnsi="Times New Roman" w:cs="Times New Roman"/>
          <w:color w:val="000000"/>
          <w:lang w:eastAsia="it-IT"/>
        </w:rPr>
        <w:t xml:space="preserve"> Esperto che ha competenza di condurre un esame scritto, orale/pratico, ad osservazione diretta o un confronto </w:t>
      </w:r>
      <w:proofErr w:type="spellStart"/>
      <w:r w:rsidRPr="00A35784">
        <w:rPr>
          <w:rFonts w:ascii="Times New Roman" w:eastAsia="Calibri" w:hAnsi="Times New Roman" w:cs="Times New Roman"/>
          <w:color w:val="000000"/>
          <w:lang w:eastAsia="it-IT"/>
        </w:rPr>
        <w:t>interlaboratorio</w:t>
      </w:r>
      <w:proofErr w:type="spellEnd"/>
      <w:r w:rsidRPr="00A35784">
        <w:rPr>
          <w:rFonts w:ascii="Times New Roman" w:eastAsia="Calibri" w:hAnsi="Times New Roman" w:cs="Times New Roman"/>
          <w:color w:val="000000"/>
          <w:lang w:eastAsia="it-IT"/>
        </w:rPr>
        <w:t>.</w:t>
      </w:r>
    </w:p>
    <w:p w14:paraId="67D8E391" w14:textId="47B3FCD4"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Candidato</w:t>
      </w:r>
      <w:r w:rsidRPr="00A35784">
        <w:rPr>
          <w:rFonts w:ascii="Times New Roman" w:eastAsia="Calibri" w:hAnsi="Times New Roman" w:cs="Times New Roman"/>
          <w:color w:val="000000"/>
          <w:lang w:eastAsia="it-IT"/>
        </w:rPr>
        <w:t xml:space="preserve"> Richiedente che possiede i prerequisiti specificati ed è stato ammesso al processo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069F1868" w14:textId="794925D9"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lastRenderedPageBreak/>
        <w:t>Valutazione</w:t>
      </w:r>
      <w:r w:rsidRPr="00A35784">
        <w:rPr>
          <w:rFonts w:ascii="Times New Roman" w:eastAsia="Calibri" w:hAnsi="Times New Roman" w:cs="Times New Roman"/>
          <w:color w:val="000000"/>
          <w:lang w:eastAsia="it-IT"/>
        </w:rPr>
        <w:t xml:space="preserve"> Processo che permette di valutare se un operatore possiede i requisiti dello schema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20780262" w14:textId="30A7E900" w:rsidR="00D07DAC" w:rsidRPr="00A35784" w:rsidRDefault="00D07DAC" w:rsidP="00EE0FCE">
      <w:pPr>
        <w:suppressAutoHyphens/>
        <w:spacing w:before="280" w:after="280" w:line="240" w:lineRule="exact"/>
        <w:jc w:val="both"/>
        <w:rPr>
          <w:rFonts w:ascii="Times New Roman" w:eastAsia="Calibri" w:hAnsi="Times New Roman" w:cs="Times New Roman"/>
          <w:b/>
          <w:color w:val="000000"/>
          <w:lang w:eastAsia="it-IT"/>
        </w:rPr>
      </w:pPr>
      <w:r w:rsidRPr="00A35784">
        <w:rPr>
          <w:rFonts w:ascii="Times New Roman" w:eastAsia="Times" w:hAnsi="Times New Roman" w:cs="Times New Roman"/>
          <w:b/>
          <w:color w:val="000000"/>
          <w:lang w:eastAsia="it-IT"/>
        </w:rPr>
        <w:t>Prove pratiche ad osservazione</w:t>
      </w:r>
      <w:r w:rsidR="00AA2E47">
        <w:rPr>
          <w:rFonts w:ascii="Times New Roman" w:eastAsia="Times" w:hAnsi="Times New Roman" w:cs="Times New Roman"/>
          <w:b/>
          <w:color w:val="000000"/>
          <w:lang w:eastAsia="it-IT"/>
        </w:rPr>
        <w:t xml:space="preserve"> diretta</w:t>
      </w:r>
      <w:r w:rsidRPr="00A35784">
        <w:rPr>
          <w:rFonts w:ascii="Times New Roman" w:eastAsia="Times" w:hAnsi="Times New Roman" w:cs="Times New Roman"/>
          <w:color w:val="000000"/>
          <w:lang w:eastAsia="it-IT"/>
        </w:rPr>
        <w:t xml:space="preserve"> </w:t>
      </w:r>
      <w:r w:rsidR="00AA2E47">
        <w:rPr>
          <w:rFonts w:ascii="Times New Roman" w:eastAsia="Times" w:hAnsi="Times New Roman" w:cs="Times New Roman"/>
          <w:color w:val="000000"/>
          <w:lang w:eastAsia="it-IT"/>
        </w:rPr>
        <w:t>P</w:t>
      </w:r>
      <w:r w:rsidRPr="00A35784">
        <w:rPr>
          <w:rFonts w:ascii="Times New Roman" w:eastAsia="Times" w:hAnsi="Times New Roman" w:cs="Times New Roman"/>
          <w:color w:val="000000"/>
          <w:lang w:eastAsia="it-IT"/>
        </w:rPr>
        <w:t>rove che vengono applicate nei casi in cui non sia possibile valutare con altra tipologia di prova la prestazione del candidato</w:t>
      </w:r>
      <w:r w:rsidR="00AA2E47">
        <w:rPr>
          <w:rFonts w:ascii="Times New Roman" w:eastAsia="Times" w:hAnsi="Times New Roman" w:cs="Times New Roman"/>
          <w:color w:val="000000"/>
          <w:lang w:eastAsia="it-IT"/>
        </w:rPr>
        <w:t>.</w:t>
      </w:r>
    </w:p>
    <w:p w14:paraId="370030B6" w14:textId="04DB71D9"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Esame</w:t>
      </w:r>
      <w:r w:rsidRPr="00A35784">
        <w:rPr>
          <w:rFonts w:ascii="Times New Roman" w:eastAsia="Calibri" w:hAnsi="Times New Roman" w:cs="Times New Roman"/>
          <w:color w:val="000000"/>
          <w:lang w:eastAsia="it-IT"/>
        </w:rPr>
        <w:t xml:space="preserve"> </w:t>
      </w:r>
      <w:r w:rsidRPr="00A35784">
        <w:rPr>
          <w:rFonts w:ascii="Times New Roman" w:eastAsia="Calibri" w:hAnsi="Times New Roman" w:cs="Times New Roman"/>
          <w:color w:val="000000"/>
          <w:lang w:eastAsia="it-IT"/>
        </w:rPr>
        <w:tab/>
        <w:t xml:space="preserve">Attività che fanno parte della valutazione, che permettono di misurare </w:t>
      </w:r>
      <w:r w:rsidR="002B2A59">
        <w:rPr>
          <w:rFonts w:ascii="Times New Roman" w:eastAsia="Calibri" w:hAnsi="Times New Roman" w:cs="Times New Roman"/>
          <w:color w:val="000000"/>
          <w:lang w:eastAsia="it-IT"/>
        </w:rPr>
        <w:t xml:space="preserve">la </w:t>
      </w:r>
      <w:r w:rsidRPr="00A35784">
        <w:rPr>
          <w:rFonts w:ascii="Times New Roman" w:eastAsia="Calibri" w:hAnsi="Times New Roman" w:cs="Times New Roman"/>
          <w:color w:val="000000"/>
          <w:lang w:eastAsia="it-IT"/>
        </w:rPr>
        <w:t>competenza di un candidato mediante uno o più mezzi quali prove scritte, orali, pratiche od osservazione diretta.</w:t>
      </w:r>
    </w:p>
    <w:p w14:paraId="1D59780E" w14:textId="42D5B5DE"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lang w:eastAsia="it-IT"/>
        </w:rPr>
        <w:t>Esame</w:t>
      </w:r>
      <w:r w:rsidRPr="00A35784">
        <w:rPr>
          <w:rFonts w:ascii="Times New Roman" w:eastAsia="Calibri" w:hAnsi="Times New Roman" w:cs="Times New Roman"/>
          <w:color w:val="000000"/>
          <w:lang w:eastAsia="it-IT"/>
        </w:rPr>
        <w:t xml:space="preserve"> </w:t>
      </w:r>
      <w:r w:rsidRPr="00A35784">
        <w:rPr>
          <w:rFonts w:ascii="Times New Roman" w:eastAsia="Calibri" w:hAnsi="Times New Roman" w:cs="Times New Roman"/>
          <w:b/>
          <w:lang w:eastAsia="it-IT"/>
        </w:rPr>
        <w:t>post-formazione</w:t>
      </w:r>
      <w:r w:rsidRPr="00A35784">
        <w:rPr>
          <w:rFonts w:ascii="Times New Roman" w:eastAsia="Calibri" w:hAnsi="Times New Roman" w:cs="Times New Roman"/>
          <w:lang w:eastAsia="it-IT"/>
        </w:rPr>
        <w:t xml:space="preserve"> </w:t>
      </w:r>
      <w:r w:rsidRPr="00A35784">
        <w:rPr>
          <w:rFonts w:ascii="Times New Roman" w:eastAsia="Calibri" w:hAnsi="Times New Roman" w:cs="Times New Roman"/>
          <w:color w:val="000000"/>
          <w:lang w:eastAsia="it-IT"/>
        </w:rPr>
        <w:t>Attività che fanno parte della valutazione al termine dei corsi di formazione, che permettono di misurare la competenza di un candidato mediante uno o più mezzi quali prove scritte, orali</w:t>
      </w:r>
      <w:r w:rsidR="002B2A59">
        <w:rPr>
          <w:rFonts w:ascii="Times New Roman" w:eastAsia="Calibri" w:hAnsi="Times New Roman" w:cs="Times New Roman"/>
          <w:color w:val="000000"/>
          <w:lang w:eastAsia="it-IT"/>
        </w:rPr>
        <w:t>, pratiche o ad</w:t>
      </w:r>
      <w:r w:rsidRPr="00A35784">
        <w:rPr>
          <w:rFonts w:ascii="Times New Roman" w:eastAsia="Calibri" w:hAnsi="Times New Roman" w:cs="Times New Roman"/>
          <w:color w:val="000000"/>
          <w:lang w:eastAsia="it-IT"/>
        </w:rPr>
        <w:t xml:space="preserve"> osservazione diretta, come definiti nello schema di </w:t>
      </w:r>
      <w:r w:rsidR="00AA2E47">
        <w:rPr>
          <w:rFonts w:ascii="Times New Roman" w:eastAsia="Calibri" w:hAnsi="Times New Roman" w:cs="Times New Roman"/>
          <w:color w:val="000000"/>
          <w:lang w:eastAsia="it-IT"/>
        </w:rPr>
        <w:t>qualifica</w:t>
      </w:r>
      <w:r w:rsidRPr="00A35784">
        <w:rPr>
          <w:rFonts w:ascii="Times New Roman" w:eastAsia="Calibri" w:hAnsi="Times New Roman" w:cs="Times New Roman"/>
          <w:color w:val="000000"/>
          <w:lang w:eastAsia="it-IT"/>
        </w:rPr>
        <w:t xml:space="preserve">. </w:t>
      </w:r>
    </w:p>
    <w:p w14:paraId="0C5F84EF" w14:textId="74ABBC70" w:rsidR="00D07DAC" w:rsidRPr="00A35784" w:rsidRDefault="00D07DAC" w:rsidP="00EE0FCE">
      <w:pPr>
        <w:suppressAutoHyphens/>
        <w:spacing w:after="120" w:line="240" w:lineRule="exact"/>
        <w:ind w:firstLine="4"/>
        <w:jc w:val="both"/>
        <w:rPr>
          <w:rFonts w:ascii="Times New Roman" w:eastAsia="Calibri" w:hAnsi="Times New Roman" w:cs="Times New Roman"/>
          <w:lang w:eastAsia="it-IT"/>
        </w:rPr>
      </w:pPr>
      <w:r w:rsidRPr="00A35784">
        <w:rPr>
          <w:rFonts w:ascii="Times New Roman" w:eastAsia="Calibri" w:hAnsi="Times New Roman" w:cs="Times New Roman"/>
          <w:b/>
          <w:lang w:eastAsia="it-IT"/>
        </w:rPr>
        <w:t xml:space="preserve">Esame finale qualifica </w:t>
      </w:r>
      <w:r w:rsidRPr="00A35784">
        <w:rPr>
          <w:rFonts w:ascii="Times New Roman" w:eastAsia="Calibri" w:hAnsi="Times New Roman" w:cs="Times New Roman"/>
          <w:lang w:eastAsia="it-IT"/>
        </w:rPr>
        <w:t xml:space="preserve">Attività che fanno parte della valutazione </w:t>
      </w:r>
      <w:r w:rsidRPr="00A35784">
        <w:rPr>
          <w:rFonts w:ascii="Times New Roman" w:eastAsia="Times" w:hAnsi="Times New Roman" w:cs="Times New Roman"/>
          <w:lang w:eastAsia="it-IT"/>
        </w:rPr>
        <w:t>al termine del percorso di qualifica</w:t>
      </w:r>
      <w:r w:rsidRPr="00A35784">
        <w:rPr>
          <w:rFonts w:ascii="Times New Roman" w:eastAsia="Calibri" w:hAnsi="Times New Roman" w:cs="Times New Roman"/>
          <w:lang w:eastAsia="it-IT"/>
        </w:rPr>
        <w:t>, che permettono di misurare la competenza di un candidato mediante uno o più mezzi quali p</w:t>
      </w:r>
      <w:r w:rsidR="002B2A59">
        <w:rPr>
          <w:rFonts w:ascii="Times New Roman" w:eastAsia="Calibri" w:hAnsi="Times New Roman" w:cs="Times New Roman"/>
          <w:lang w:eastAsia="it-IT"/>
        </w:rPr>
        <w:t>rove scritte, orali, pratiche o ad</w:t>
      </w:r>
      <w:r w:rsidRPr="00A35784">
        <w:rPr>
          <w:rFonts w:ascii="Times New Roman" w:eastAsia="Calibri" w:hAnsi="Times New Roman" w:cs="Times New Roman"/>
          <w:lang w:eastAsia="it-IT"/>
        </w:rPr>
        <w:t xml:space="preserve"> osservazione diretta, come definiti nello schema di </w:t>
      </w:r>
      <w:r w:rsidR="00AA2E47">
        <w:rPr>
          <w:rFonts w:ascii="Times New Roman" w:eastAsia="Calibri" w:hAnsi="Times New Roman" w:cs="Times New Roman"/>
          <w:lang w:eastAsia="it-IT"/>
        </w:rPr>
        <w:t>qualifica</w:t>
      </w:r>
      <w:r w:rsidR="002B2A59">
        <w:rPr>
          <w:rFonts w:ascii="Times New Roman" w:eastAsia="Calibri" w:hAnsi="Times New Roman" w:cs="Times New Roman"/>
          <w:lang w:eastAsia="it-IT"/>
        </w:rPr>
        <w:t>.</w:t>
      </w:r>
    </w:p>
    <w:p w14:paraId="477B821E" w14:textId="77777777" w:rsidR="00D07DAC" w:rsidRPr="00A35784" w:rsidRDefault="00D07DAC" w:rsidP="00EE0FCE">
      <w:pPr>
        <w:suppressAutoHyphens/>
        <w:spacing w:after="0" w:line="240" w:lineRule="exact"/>
        <w:jc w:val="both"/>
        <w:rPr>
          <w:rFonts w:ascii="Times New Roman" w:eastAsia="Calibri" w:hAnsi="Times New Roman" w:cs="Times New Roman"/>
          <w:lang w:eastAsia="it-IT"/>
        </w:rPr>
      </w:pPr>
      <w:r w:rsidRPr="00A35784">
        <w:rPr>
          <w:rFonts w:ascii="Times New Roman" w:eastAsia="Calibri" w:hAnsi="Times New Roman" w:cs="Times New Roman"/>
          <w:b/>
          <w:color w:val="000000"/>
          <w:lang w:eastAsia="it-IT"/>
        </w:rPr>
        <w:t xml:space="preserve">Confronto </w:t>
      </w:r>
      <w:proofErr w:type="spellStart"/>
      <w:r w:rsidRPr="00A35784">
        <w:rPr>
          <w:rFonts w:ascii="Times New Roman" w:eastAsia="Calibri" w:hAnsi="Times New Roman" w:cs="Times New Roman"/>
          <w:b/>
          <w:color w:val="000000"/>
          <w:lang w:eastAsia="it-IT"/>
        </w:rPr>
        <w:t>interlaboratorio</w:t>
      </w:r>
      <w:proofErr w:type="spellEnd"/>
      <w:r w:rsidRPr="00A35784">
        <w:rPr>
          <w:rFonts w:ascii="Times New Roman" w:eastAsia="Calibri" w:hAnsi="Times New Roman" w:cs="Times New Roman"/>
          <w:b/>
          <w:color w:val="000000"/>
          <w:lang w:eastAsia="it-IT"/>
        </w:rPr>
        <w:t xml:space="preserve"> </w:t>
      </w:r>
      <w:r w:rsidRPr="00A35784">
        <w:rPr>
          <w:rFonts w:ascii="Times New Roman" w:eastAsia="Calibri" w:hAnsi="Times New Roman" w:cs="Times New Roman"/>
          <w:color w:val="000000"/>
          <w:lang w:eastAsia="it-IT"/>
        </w:rPr>
        <w:t>Organizzazione, esecuzione e valutazione di misurazioni o prove sugli stessi oggetti o su oggetti simili, da parte di due o più operatori in conformità a condizioni prestabilite.</w:t>
      </w:r>
    </w:p>
    <w:p w14:paraId="683B82B3" w14:textId="77777777" w:rsidR="00D07DAC" w:rsidRPr="00A35784" w:rsidRDefault="00D07DAC" w:rsidP="00EE0FCE">
      <w:pPr>
        <w:suppressAutoHyphens/>
        <w:spacing w:before="280" w:after="280" w:line="240" w:lineRule="exact"/>
        <w:jc w:val="both"/>
        <w:rPr>
          <w:rFonts w:ascii="Times New Roman" w:eastAsia="Calibri" w:hAnsi="Times New Roman" w:cs="Times New Roman"/>
          <w:color w:val="000000"/>
          <w:lang w:eastAsia="it-IT"/>
        </w:rPr>
      </w:pPr>
      <w:r w:rsidRPr="00A35784">
        <w:rPr>
          <w:rFonts w:ascii="Times New Roman" w:eastAsia="Calibri" w:hAnsi="Times New Roman" w:cs="Times New Roman"/>
          <w:b/>
          <w:color w:val="000000"/>
          <w:lang w:eastAsia="it-IT"/>
        </w:rPr>
        <w:t xml:space="preserve">Expert Panel </w:t>
      </w:r>
      <w:r w:rsidRPr="00A35784">
        <w:rPr>
          <w:rFonts w:ascii="Times New Roman" w:eastAsia="Calibri" w:hAnsi="Times New Roman" w:cs="Times New Roman"/>
          <w:color w:val="000000"/>
          <w:lang w:eastAsia="it-IT"/>
        </w:rPr>
        <w:t xml:space="preserve">Gruppo di esperti, costituito da </w:t>
      </w:r>
      <w:proofErr w:type="gramStart"/>
      <w:r w:rsidRPr="00A35784">
        <w:rPr>
          <w:rFonts w:ascii="Times New Roman" w:eastAsia="Calibri" w:hAnsi="Times New Roman" w:cs="Times New Roman"/>
          <w:color w:val="000000"/>
          <w:lang w:eastAsia="it-IT"/>
        </w:rPr>
        <w:t>2</w:t>
      </w:r>
      <w:proofErr w:type="gramEnd"/>
      <w:r w:rsidRPr="00A35784">
        <w:rPr>
          <w:rFonts w:ascii="Times New Roman" w:eastAsia="Calibri" w:hAnsi="Times New Roman" w:cs="Times New Roman"/>
          <w:color w:val="000000"/>
          <w:lang w:eastAsia="it-IT"/>
        </w:rPr>
        <w:t xml:space="preserve"> o più membri, che definisce il valore di riferimento di un determinato campione o le caratteristiche fisionomiche strutturali di una determinata comunità biologica.</w:t>
      </w:r>
    </w:p>
    <w:p w14:paraId="4E120A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16C7AB" w14:textId="3A638654"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20" w:name="_Toc63081339"/>
      <w:bookmarkStart w:id="21" w:name="_Toc71880557"/>
      <w:r w:rsidRPr="000D02C7">
        <w:rPr>
          <w:rFonts w:ascii="Times New Roman" w:eastAsia="Times" w:hAnsi="Times New Roman"/>
          <w:b/>
          <w:color w:val="000000"/>
          <w:sz w:val="28"/>
          <w:szCs w:val="28"/>
          <w:lang w:eastAsia="it-IT"/>
        </w:rPr>
        <w:t>NORMATIVA</w:t>
      </w:r>
      <w:bookmarkEnd w:id="20"/>
      <w:bookmarkEnd w:id="21"/>
      <w:r w:rsidRPr="000D02C7">
        <w:rPr>
          <w:rFonts w:ascii="Times New Roman" w:eastAsia="Times" w:hAnsi="Times New Roman"/>
          <w:b/>
          <w:color w:val="000000"/>
          <w:sz w:val="28"/>
          <w:szCs w:val="28"/>
          <w:lang w:eastAsia="it-IT"/>
        </w:rPr>
        <w:t xml:space="preserve"> </w:t>
      </w:r>
    </w:p>
    <w:p w14:paraId="75F6B5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AD1D09" w14:textId="28249CD6" w:rsidR="00D07DAC" w:rsidRPr="00390C63" w:rsidRDefault="00D07DAC" w:rsidP="0057039F">
      <w:pPr>
        <w:spacing w:after="0" w:line="280" w:lineRule="exact"/>
        <w:jc w:val="both"/>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 xml:space="preserve">5.1 Normativa </w:t>
      </w:r>
      <w:r w:rsidR="009D768A">
        <w:rPr>
          <w:rFonts w:ascii="Times New Roman" w:eastAsia="Times" w:hAnsi="Times New Roman" w:cs="Times New Roman"/>
          <w:b/>
          <w:color w:val="000000"/>
          <w:sz w:val="28"/>
          <w:szCs w:val="28"/>
          <w:lang w:eastAsia="it-IT"/>
        </w:rPr>
        <w:t xml:space="preserve">di riferimento </w:t>
      </w:r>
      <w:r w:rsidRPr="00390C63">
        <w:rPr>
          <w:rFonts w:ascii="Times New Roman" w:eastAsia="Times" w:hAnsi="Times New Roman" w:cs="Times New Roman"/>
          <w:b/>
          <w:color w:val="000000"/>
          <w:sz w:val="28"/>
          <w:szCs w:val="28"/>
          <w:lang w:eastAsia="it-IT"/>
        </w:rPr>
        <w:t>sul monitoraggio biologico delle acque superficiali</w:t>
      </w:r>
    </w:p>
    <w:p w14:paraId="503FAC13"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35B92B85"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Direttiva 2000/60/CE - Istituzione di un quadro per l’azione comunitaria in materia di acque</w:t>
      </w:r>
    </w:p>
    <w:p w14:paraId="1BC76642"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 Lgs. 152/2006 “Norme in materia ambientale”.</w:t>
      </w:r>
    </w:p>
    <w:p w14:paraId="4BAABCC1" w14:textId="73265CDF"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D.M. n.131/08 </w:t>
      </w:r>
      <w:r w:rsidR="00F63826">
        <w:rPr>
          <w:rFonts w:ascii="Times New Roman" w:eastAsia="Times New Roman" w:hAnsi="Times New Roman" w:cs="Times New Roman"/>
        </w:rPr>
        <w:t>“</w:t>
      </w:r>
      <w:r w:rsidR="00F63826" w:rsidRPr="00F63826">
        <w:rPr>
          <w:rFonts w:ascii="Times New Roman" w:eastAsia="Times New Roman" w:hAnsi="Times New Roman" w:cs="Times New Roman"/>
        </w:rPr>
        <w:t>Regolamento recante i criteri tecnici per la caratterizzazione dei corpi idrici (tipizzazione, individuazione dei corpi idrici, analisi delle pressioni) ".</w:t>
      </w:r>
    </w:p>
    <w:p w14:paraId="70181C97" w14:textId="2681E578"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D.M. n.56/09 “Criteri tecnici per il monitoraggio dei corpi idrici e l’identificazione delle condizioni di riferimento”.</w:t>
      </w:r>
    </w:p>
    <w:p w14:paraId="680DBCF2" w14:textId="32A9CDE5"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D.M. n.260/10 “Regolamento recante i criteri tecnici per la classificazione dello stato dei corpi idrici superficiali”.</w:t>
      </w:r>
    </w:p>
    <w:p w14:paraId="721685EC" w14:textId="748C918B"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Direttiva 92/43/CEE “Habitat” Conservazione degli habitat naturali e seminaturali e della flora e della fauna selvatiche</w:t>
      </w:r>
      <w:r w:rsidR="00AA2E47">
        <w:rPr>
          <w:rFonts w:ascii="Times New Roman" w:eastAsia="Times New Roman" w:hAnsi="Times New Roman" w:cs="Times New Roman"/>
        </w:rPr>
        <w:t>.</w:t>
      </w:r>
    </w:p>
    <w:p w14:paraId="651CB228" w14:textId="4FB87C01"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DECISIONE 2008/915/CE DELLA COMMISSIONE, del 30 ottobre 2008, che istituisce, a norma della direttiva 2000/60/CE del Parlamento europeo e del Consiglio, i valori delle classificazioni dei sistemi di monitoraggio degli Stati membri risultanti dall’esercizio di </w:t>
      </w:r>
      <w:proofErr w:type="spellStart"/>
      <w:r w:rsidRPr="00A35784">
        <w:rPr>
          <w:rFonts w:ascii="Times New Roman" w:eastAsia="Times New Roman" w:hAnsi="Times New Roman" w:cs="Times New Roman"/>
        </w:rPr>
        <w:t>intercalibrazione</w:t>
      </w:r>
      <w:proofErr w:type="spellEnd"/>
      <w:r w:rsidR="00AA2E47">
        <w:rPr>
          <w:rFonts w:ascii="Times New Roman" w:eastAsia="Times New Roman" w:hAnsi="Times New Roman" w:cs="Times New Roman"/>
        </w:rPr>
        <w:t>.</w:t>
      </w:r>
      <w:r w:rsidRPr="00A35784">
        <w:rPr>
          <w:rFonts w:ascii="Times New Roman" w:eastAsia="Times New Roman" w:hAnsi="Times New Roman" w:cs="Times New Roman"/>
        </w:rPr>
        <w:t xml:space="preserve"> </w:t>
      </w:r>
    </w:p>
    <w:p w14:paraId="18EB9973" w14:textId="737A0B9A"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DECISIONE N. 2013/480/UE DELLA COMMISSIONE, del 20 settembre 2013, che istituisce, a norma della direttiva 2000/60/CE del Parlamento europeo e del Consiglio, i valori delle classificazioni dei sistemi di monitoraggio degli Stati membri risultanti dall’esercizio di </w:t>
      </w:r>
      <w:proofErr w:type="spellStart"/>
      <w:r w:rsidRPr="00A35784">
        <w:rPr>
          <w:rFonts w:ascii="Times New Roman" w:eastAsia="Times New Roman" w:hAnsi="Times New Roman" w:cs="Times New Roman"/>
        </w:rPr>
        <w:t>intercalibrazione</w:t>
      </w:r>
      <w:proofErr w:type="spellEnd"/>
      <w:r w:rsidRPr="00A35784">
        <w:rPr>
          <w:rFonts w:ascii="Times New Roman" w:eastAsia="Times New Roman" w:hAnsi="Times New Roman" w:cs="Times New Roman"/>
        </w:rPr>
        <w:t xml:space="preserve"> e che abroga la decisione 2008/915/CE</w:t>
      </w:r>
      <w:r w:rsidR="00AA2E47">
        <w:rPr>
          <w:rFonts w:ascii="Times New Roman" w:eastAsia="Times New Roman" w:hAnsi="Times New Roman" w:cs="Times New Roman"/>
        </w:rPr>
        <w:t>.</w:t>
      </w:r>
      <w:r w:rsidRPr="00A35784">
        <w:rPr>
          <w:rFonts w:ascii="Times New Roman" w:eastAsia="Times New Roman" w:hAnsi="Times New Roman" w:cs="Times New Roman"/>
        </w:rPr>
        <w:t xml:space="preserve"> </w:t>
      </w:r>
    </w:p>
    <w:p w14:paraId="216AA05A" w14:textId="2C1BF999"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w:hAnsi="Times New Roman" w:cs="Times New Roman"/>
        </w:rPr>
        <w:t xml:space="preserve">DECISIONE (UE) 2018/229 DELLA COMMISSIONE del 12 febbraio 2018 che istituisce, a norma della direttiva 2000/60/CE del Parlamento europeo e del Consiglio, i valori delle classificazioni dei sistemi di monitoraggio degli Stati membri risultanti dall’esercizio di </w:t>
      </w:r>
      <w:proofErr w:type="spellStart"/>
      <w:r w:rsidRPr="00A35784">
        <w:rPr>
          <w:rFonts w:ascii="Times New Roman" w:eastAsia="Times" w:hAnsi="Times New Roman" w:cs="Times New Roman"/>
        </w:rPr>
        <w:t>intercalibrazione</w:t>
      </w:r>
      <w:proofErr w:type="spellEnd"/>
      <w:r w:rsidRPr="00A35784">
        <w:rPr>
          <w:rFonts w:ascii="Times New Roman" w:eastAsia="Times" w:hAnsi="Times New Roman" w:cs="Times New Roman"/>
        </w:rPr>
        <w:t xml:space="preserve"> e che abroga la decisione 2013/480/UE della Commissione</w:t>
      </w:r>
      <w:r w:rsidR="00AA2E47">
        <w:rPr>
          <w:rFonts w:ascii="Times New Roman" w:eastAsia="Times" w:hAnsi="Times New Roman" w:cs="Times New Roman"/>
        </w:rPr>
        <w:t>.</w:t>
      </w:r>
    </w:p>
    <w:p w14:paraId="129672CB" w14:textId="77777777" w:rsidR="00D07DAC" w:rsidRPr="00A35784" w:rsidRDefault="00D07DAC" w:rsidP="00D07DAC">
      <w:pPr>
        <w:spacing w:after="0" w:line="240" w:lineRule="auto"/>
        <w:ind w:left="720" w:hanging="720"/>
        <w:rPr>
          <w:rFonts w:ascii="Times New Roman" w:eastAsia="Times" w:hAnsi="Times New Roman" w:cs="Times New Roman"/>
          <w:color w:val="000000"/>
          <w:lang w:eastAsia="it-IT"/>
        </w:rPr>
      </w:pPr>
    </w:p>
    <w:p w14:paraId="30BE7DE9" w14:textId="2B6D1599"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normativa italiana sulle acque recepisce le indicazioni della </w:t>
      </w:r>
      <w:r w:rsidR="00AA2E47">
        <w:rPr>
          <w:rFonts w:ascii="Times New Roman" w:eastAsia="Times" w:hAnsi="Times New Roman" w:cs="Times New Roman"/>
          <w:color w:val="000000"/>
          <w:lang w:eastAsia="it-IT"/>
        </w:rPr>
        <w:t>Direttiva 2000/60/CE</w:t>
      </w:r>
      <w:r w:rsidRPr="00A35784">
        <w:rPr>
          <w:rFonts w:ascii="Times New Roman" w:eastAsia="Times" w:hAnsi="Times New Roman" w:cs="Times New Roman"/>
          <w:color w:val="000000"/>
          <w:lang w:eastAsia="it-IT"/>
        </w:rPr>
        <w:t xml:space="preserve"> e delle sue Direttive figlie nel D.</w:t>
      </w:r>
      <w:r w:rsidR="002B2A59">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Lgs</w:t>
      </w:r>
      <w:ins w:id="22" w:author="PIETRO GENONI" w:date="2021-06-08T11:35:00Z">
        <w:r w:rsidR="000019E7">
          <w:rPr>
            <w:rFonts w:ascii="Times New Roman" w:eastAsia="Times" w:hAnsi="Times New Roman" w:cs="Times New Roman"/>
            <w:color w:val="000000"/>
            <w:lang w:eastAsia="it-IT"/>
          </w:rPr>
          <w:t>.</w:t>
        </w:r>
      </w:ins>
      <w:r w:rsidRPr="00A35784">
        <w:rPr>
          <w:rFonts w:ascii="Times New Roman" w:eastAsia="Times" w:hAnsi="Times New Roman" w:cs="Times New Roman"/>
          <w:color w:val="000000"/>
          <w:lang w:eastAsia="it-IT"/>
        </w:rPr>
        <w:t xml:space="preserve"> 152/06 e </w:t>
      </w:r>
      <w:proofErr w:type="spellStart"/>
      <w:proofErr w:type="gramStart"/>
      <w:r w:rsidRPr="00A35784">
        <w:rPr>
          <w:rFonts w:ascii="Times New Roman" w:eastAsia="Times" w:hAnsi="Times New Roman" w:cs="Times New Roman"/>
          <w:color w:val="000000"/>
          <w:lang w:eastAsia="it-IT"/>
        </w:rPr>
        <w:t>s.m.i.</w:t>
      </w:r>
      <w:proofErr w:type="spellEnd"/>
      <w:r w:rsidR="003E1E71">
        <w:rPr>
          <w:rFonts w:ascii="Times New Roman" w:eastAsia="Times" w:hAnsi="Times New Roman" w:cs="Times New Roman"/>
          <w:color w:val="000000"/>
          <w:lang w:eastAsia="it-IT"/>
        </w:rPr>
        <w:t>.</w:t>
      </w:r>
      <w:proofErr w:type="gramEnd"/>
      <w:r w:rsidRPr="00A35784">
        <w:rPr>
          <w:rFonts w:ascii="Times New Roman" w:eastAsia="Times" w:hAnsi="Times New Roman" w:cs="Times New Roman"/>
          <w:color w:val="000000"/>
          <w:lang w:eastAsia="it-IT"/>
        </w:rPr>
        <w:t xml:space="preserve"> I decreti attuativi </w:t>
      </w:r>
      <w:r w:rsidR="002B2A59">
        <w:rPr>
          <w:rFonts w:ascii="Times New Roman" w:eastAsia="Times" w:hAnsi="Times New Roman" w:cs="Times New Roman"/>
          <w:color w:val="000000"/>
          <w:lang w:eastAsia="it-IT"/>
        </w:rPr>
        <w:t xml:space="preserve">del </w:t>
      </w:r>
      <w:proofErr w:type="spellStart"/>
      <w:r w:rsidR="002B2A59">
        <w:rPr>
          <w:rFonts w:ascii="Times New Roman" w:eastAsia="Times" w:hAnsi="Times New Roman" w:cs="Times New Roman"/>
          <w:color w:val="000000"/>
          <w:lang w:eastAsia="it-IT"/>
        </w:rPr>
        <w:t>D.Lgs</w:t>
      </w:r>
      <w:r w:rsidR="000019E7">
        <w:rPr>
          <w:rFonts w:ascii="Times New Roman" w:eastAsia="Times" w:hAnsi="Times New Roman" w:cs="Times New Roman"/>
          <w:color w:val="000000"/>
          <w:lang w:eastAsia="it-IT"/>
        </w:rPr>
        <w:t>.</w:t>
      </w:r>
      <w:proofErr w:type="spellEnd"/>
      <w:r w:rsidR="002B2A59">
        <w:rPr>
          <w:rFonts w:ascii="Times New Roman" w:eastAsia="Times" w:hAnsi="Times New Roman" w:cs="Times New Roman"/>
          <w:color w:val="000000"/>
          <w:lang w:eastAsia="it-IT"/>
        </w:rPr>
        <w:t xml:space="preserve"> 152/06 e </w:t>
      </w:r>
      <w:proofErr w:type="spellStart"/>
      <w:r w:rsidR="002B2A59">
        <w:rPr>
          <w:rFonts w:ascii="Times New Roman" w:eastAsia="Times" w:hAnsi="Times New Roman" w:cs="Times New Roman"/>
          <w:color w:val="000000"/>
          <w:lang w:eastAsia="it-IT"/>
        </w:rPr>
        <w:t>smi</w:t>
      </w:r>
      <w:proofErr w:type="spellEnd"/>
      <w:r w:rsidR="002B2A59">
        <w:rPr>
          <w:rFonts w:ascii="Times New Roman" w:eastAsia="Times" w:hAnsi="Times New Roman" w:cs="Times New Roman"/>
          <w:color w:val="000000"/>
          <w:lang w:eastAsia="it-IT"/>
        </w:rPr>
        <w:t xml:space="preserve"> sono: </w:t>
      </w:r>
      <w:r w:rsidRPr="00A35784">
        <w:rPr>
          <w:rFonts w:ascii="Times New Roman" w:eastAsia="Times" w:hAnsi="Times New Roman" w:cs="Times New Roman"/>
          <w:color w:val="000000"/>
          <w:lang w:eastAsia="it-IT"/>
        </w:rPr>
        <w:t>D.</w:t>
      </w:r>
      <w:r w:rsidR="002B2A59">
        <w:rPr>
          <w:rFonts w:ascii="Times New Roman" w:eastAsia="Times" w:hAnsi="Times New Roman" w:cs="Times New Roman"/>
          <w:color w:val="000000"/>
          <w:lang w:eastAsia="it-IT"/>
        </w:rPr>
        <w:t>M. n.131/2008, DM n.56/2009 e</w:t>
      </w:r>
      <w:r w:rsidRPr="00A35784">
        <w:rPr>
          <w:rFonts w:ascii="Times New Roman" w:eastAsia="Times" w:hAnsi="Times New Roman" w:cs="Times New Roman"/>
          <w:color w:val="000000"/>
          <w:lang w:eastAsia="it-IT"/>
        </w:rPr>
        <w:t xml:space="preserve"> D.M. n.260/2010. In particolare, il D.M</w:t>
      </w:r>
      <w:r w:rsidR="000019E7">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n.131/2008 reca i criteri tecnici per la caratterizzazione dei corpi idrici (tipizzazione, individuazione dei corpi idrici, analisi delle pressioni) per la modifica delle norme tecniche del decreto legislativo n.152/2006; nel D.M. n.56/2009 </w:t>
      </w:r>
      <w:r w:rsidRPr="00A35784">
        <w:rPr>
          <w:rFonts w:ascii="Times New Roman" w:eastAsia="Times" w:hAnsi="Times New Roman" w:cs="Times New Roman"/>
          <w:color w:val="000000"/>
          <w:lang w:eastAsia="it-IT"/>
        </w:rPr>
        <w:lastRenderedPageBreak/>
        <w:t xml:space="preserve">vengono invece riportati i "Criteri tecnici per il monitoraggio dei corpi idrici e l'identificazione delle condizioni di riferimento”; infine il D.M. n.260/2010 introduce i criteri aggiornati per il monitoraggio e la classificazione dei corpi idrici superficiali e sotterranei, sostituendo integralmente l'allegato I alla parte III del </w:t>
      </w:r>
      <w:proofErr w:type="spellStart"/>
      <w:r w:rsidRPr="00A35784">
        <w:rPr>
          <w:rFonts w:ascii="Times New Roman" w:eastAsia="Times" w:hAnsi="Times New Roman" w:cs="Times New Roman"/>
          <w:color w:val="000000"/>
          <w:lang w:eastAsia="it-IT"/>
        </w:rPr>
        <w:t>D.Lgs.</w:t>
      </w:r>
      <w:proofErr w:type="spellEnd"/>
      <w:r w:rsidRPr="00A35784">
        <w:rPr>
          <w:rFonts w:ascii="Times New Roman" w:eastAsia="Times" w:hAnsi="Times New Roman" w:cs="Times New Roman"/>
          <w:color w:val="000000"/>
          <w:lang w:eastAsia="it-IT"/>
        </w:rPr>
        <w:t xml:space="preserve"> 152/2006, modificando in particolare il punto “Classificazione e presentazione dello stato ecologico" per renderlo conforme agli obblighi comunitari, attraverso l'inserimento di criteri tecnici per la classificazione dello stato ecologico. </w:t>
      </w:r>
    </w:p>
    <w:p w14:paraId="16F114E9" w14:textId="35E90B08"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La </w:t>
      </w:r>
      <w:r w:rsidR="00AA2E47">
        <w:rPr>
          <w:rFonts w:ascii="Times New Roman" w:eastAsia="Times" w:hAnsi="Times New Roman" w:cs="Times New Roman"/>
          <w:color w:val="000000"/>
          <w:lang w:eastAsia="it-IT"/>
        </w:rPr>
        <w:t>Direttiva 2000/60/CE</w:t>
      </w:r>
      <w:r w:rsidRPr="00A35784">
        <w:rPr>
          <w:rFonts w:ascii="Times New Roman" w:eastAsia="Times" w:hAnsi="Times New Roman" w:cs="Times New Roman"/>
          <w:color w:val="000000"/>
          <w:lang w:eastAsia="it-IT"/>
        </w:rPr>
        <w:t xml:space="preserve"> prevede che la classificazione venga effettuata mediante l’espressione di un singolo giudizio complessivo, definito “Stato </w:t>
      </w:r>
      <w:r w:rsidR="00AA2E47">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cologico”, che viene calcolato mediante l’attribuzione del giudizio più basso tra gli elementi di qualità</w:t>
      </w:r>
      <w:ins w:id="23" w:author="Martone Cristina" w:date="2021-07-13T09:30:00Z">
        <w:r w:rsidR="00F63826">
          <w:rPr>
            <w:rFonts w:ascii="Times New Roman" w:eastAsia="Times" w:hAnsi="Times New Roman" w:cs="Times New Roman"/>
            <w:color w:val="000000"/>
            <w:lang w:eastAsia="it-IT"/>
          </w:rPr>
          <w:t xml:space="preserve"> </w:t>
        </w:r>
      </w:ins>
      <w:del w:id="24" w:author="Martone Cristina" w:date="2021-07-13T09:31:00Z">
        <w:r w:rsidRPr="00A35784" w:rsidDel="00F63826">
          <w:rPr>
            <w:rFonts w:ascii="Times New Roman" w:eastAsia="Times" w:hAnsi="Times New Roman" w:cs="Times New Roman"/>
            <w:color w:val="000000"/>
            <w:lang w:eastAsia="it-IT"/>
          </w:rPr>
          <w:delText xml:space="preserve"> </w:delText>
        </w:r>
      </w:del>
      <w:r w:rsidRPr="00A35784">
        <w:rPr>
          <w:rFonts w:ascii="Times New Roman" w:eastAsia="Times" w:hAnsi="Times New Roman" w:cs="Times New Roman"/>
          <w:color w:val="000000"/>
          <w:lang w:eastAsia="it-IT"/>
        </w:rPr>
        <w:t>biologici</w:t>
      </w:r>
      <w:r w:rsidR="00F63826">
        <w:rPr>
          <w:rFonts w:ascii="Times New Roman" w:eastAsia="Times" w:hAnsi="Times New Roman" w:cs="Times New Roman"/>
          <w:color w:val="000000"/>
          <w:lang w:eastAsia="it-IT"/>
        </w:rPr>
        <w:t xml:space="preserve">, </w:t>
      </w:r>
      <w:r w:rsidR="00F63826" w:rsidRPr="00F63826">
        <w:rPr>
          <w:rFonts w:ascii="Times New Roman" w:eastAsia="Times" w:hAnsi="Times New Roman"/>
          <w:color w:val="000000"/>
          <w:lang w:val="en-US" w:eastAsia="it-IT"/>
        </w:rPr>
        <w:annotationRef/>
      </w:r>
      <w:r w:rsidR="00F63826" w:rsidRPr="00F63826">
        <w:rPr>
          <w:rFonts w:ascii="Times New Roman" w:eastAsia="Times" w:hAnsi="Times New Roman"/>
          <w:color w:val="000000"/>
          <w:lang w:eastAsia="it-IT"/>
        </w:rPr>
        <w:t>fisico-chimici e chimici a sostegno</w:t>
      </w:r>
      <w:r w:rsidR="00F63826">
        <w:rPr>
          <w:rFonts w:ascii="Times New Roman" w:eastAsia="Times" w:hAnsi="Times New Roman"/>
          <w:color w:val="000000"/>
          <w:lang w:eastAsia="it-IT"/>
        </w:rPr>
        <w:t xml:space="preserve"> </w:t>
      </w:r>
      <w:del w:id="25" w:author="Martone Cristina" w:date="2021-07-13T09:29:00Z">
        <w:r w:rsidRPr="00A35784" w:rsidDel="00F63826">
          <w:rPr>
            <w:rFonts w:ascii="Times New Roman" w:eastAsia="Times" w:hAnsi="Times New Roman" w:cs="Times New Roman"/>
            <w:color w:val="000000"/>
            <w:lang w:eastAsia="it-IT"/>
          </w:rPr>
          <w:delText xml:space="preserve"> </w:delText>
        </w:r>
      </w:del>
      <w:r w:rsidRPr="00A35784">
        <w:rPr>
          <w:rFonts w:ascii="Times New Roman" w:eastAsia="Times" w:hAnsi="Times New Roman" w:cs="Times New Roman"/>
          <w:color w:val="000000"/>
          <w:lang w:eastAsia="it-IT"/>
        </w:rPr>
        <w:t>considerati (principio “one out/</w:t>
      </w:r>
      <w:proofErr w:type="spellStart"/>
      <w:r w:rsidRPr="00A35784">
        <w:rPr>
          <w:rFonts w:ascii="Times New Roman" w:eastAsia="Times" w:hAnsi="Times New Roman" w:cs="Times New Roman"/>
          <w:color w:val="000000"/>
          <w:lang w:eastAsia="it-IT"/>
        </w:rPr>
        <w:t>all</w:t>
      </w:r>
      <w:proofErr w:type="spellEnd"/>
      <w:r w:rsidRPr="00A35784">
        <w:rPr>
          <w:rFonts w:ascii="Times New Roman" w:eastAsia="Times" w:hAnsi="Times New Roman" w:cs="Times New Roman"/>
          <w:color w:val="000000"/>
          <w:lang w:eastAsia="it-IT"/>
        </w:rPr>
        <w:t xml:space="preserve"> out”). </w:t>
      </w:r>
      <w:r w:rsidR="002B2A59" w:rsidRPr="00A35784">
        <w:rPr>
          <w:rFonts w:ascii="Times New Roman" w:eastAsia="Times" w:hAnsi="Times New Roman" w:cs="Times New Roman"/>
          <w:color w:val="000000"/>
          <w:lang w:eastAsia="it-IT"/>
        </w:rPr>
        <w:t>È</w:t>
      </w:r>
      <w:r w:rsidRPr="00A35784">
        <w:rPr>
          <w:rFonts w:ascii="Times New Roman" w:eastAsia="Times" w:hAnsi="Times New Roman" w:cs="Times New Roman"/>
          <w:color w:val="000000"/>
          <w:lang w:eastAsia="it-IT"/>
        </w:rPr>
        <w:t xml:space="preserve"> previsto inoltre che lo Stato Ecologico venga espresso in </w:t>
      </w:r>
      <w:proofErr w:type="gramStart"/>
      <w:r w:rsidRPr="00A35784">
        <w:rPr>
          <w:rFonts w:ascii="Times New Roman" w:eastAsia="Times" w:hAnsi="Times New Roman" w:cs="Times New Roman"/>
          <w:color w:val="000000"/>
          <w:lang w:eastAsia="it-IT"/>
        </w:rPr>
        <w:t>5</w:t>
      </w:r>
      <w:proofErr w:type="gramEnd"/>
      <w:r w:rsidRPr="00A35784">
        <w:rPr>
          <w:rFonts w:ascii="Times New Roman" w:eastAsia="Times" w:hAnsi="Times New Roman" w:cs="Times New Roman"/>
          <w:color w:val="000000"/>
          <w:lang w:eastAsia="it-IT"/>
        </w:rPr>
        <w:t xml:space="preserve"> classi (elevato, buono, sufficiente, scarso e cattivo) e che per la conferma della classe “elevato” </w:t>
      </w:r>
      <w:r w:rsidR="00AA2E47">
        <w:rPr>
          <w:rFonts w:ascii="Times New Roman" w:eastAsia="Times" w:hAnsi="Times New Roman" w:cs="Times New Roman"/>
          <w:color w:val="000000"/>
          <w:lang w:eastAsia="it-IT"/>
        </w:rPr>
        <w:t>sia</w:t>
      </w:r>
      <w:r w:rsidRPr="00A35784">
        <w:rPr>
          <w:rFonts w:ascii="Times New Roman" w:eastAsia="Times" w:hAnsi="Times New Roman" w:cs="Times New Roman"/>
          <w:color w:val="000000"/>
          <w:lang w:eastAsia="it-IT"/>
        </w:rPr>
        <w:t xml:space="preserve"> prevista anche la valutazione degli elementi di qualità </w:t>
      </w:r>
      <w:proofErr w:type="spellStart"/>
      <w:r w:rsidRPr="00A35784">
        <w:rPr>
          <w:rFonts w:ascii="Times New Roman" w:eastAsia="Times" w:hAnsi="Times New Roman" w:cs="Times New Roman"/>
          <w:color w:val="000000"/>
          <w:lang w:eastAsia="it-IT"/>
        </w:rPr>
        <w:t>idromorfologica</w:t>
      </w:r>
      <w:proofErr w:type="spellEnd"/>
      <w:r w:rsidRPr="00A35784">
        <w:rPr>
          <w:rFonts w:ascii="Times New Roman" w:eastAsia="Times" w:hAnsi="Times New Roman" w:cs="Times New Roman"/>
          <w:color w:val="000000"/>
          <w:lang w:eastAsia="it-IT"/>
        </w:rPr>
        <w:t xml:space="preserve">. </w:t>
      </w:r>
    </w:p>
    <w:p w14:paraId="39BBEA23" w14:textId="712E972B" w:rsidR="00D07DAC" w:rsidRPr="00EE0FCE" w:rsidRDefault="00D07DAC" w:rsidP="00EE0FCE">
      <w:pPr>
        <w:spacing w:after="0" w:line="240" w:lineRule="exact"/>
        <w:jc w:val="both"/>
        <w:rPr>
          <w:rFonts w:ascii="Times New Roman" w:eastAsia="Times" w:hAnsi="Times New Roman" w:cs="Times New Roman"/>
          <w:color w:val="000000"/>
          <w:lang w:eastAsia="it-IT"/>
        </w:rPr>
      </w:pPr>
      <w:r w:rsidRPr="00EE0FCE">
        <w:rPr>
          <w:rFonts w:ascii="Times New Roman" w:eastAsia="Times" w:hAnsi="Times New Roman" w:cs="Times New Roman"/>
          <w:color w:val="000000"/>
          <w:lang w:eastAsia="it-IT"/>
        </w:rPr>
        <w:t xml:space="preserve">La stima dello </w:t>
      </w:r>
      <w:r w:rsidR="00AA2E47">
        <w:rPr>
          <w:rFonts w:ascii="Times New Roman" w:eastAsia="Times" w:hAnsi="Times New Roman" w:cs="Times New Roman"/>
          <w:color w:val="000000"/>
          <w:lang w:eastAsia="it-IT"/>
        </w:rPr>
        <w:t>S</w:t>
      </w:r>
      <w:r w:rsidRPr="00EE0FCE">
        <w:rPr>
          <w:rFonts w:ascii="Times New Roman" w:eastAsia="Times" w:hAnsi="Times New Roman" w:cs="Times New Roman"/>
          <w:color w:val="000000"/>
          <w:lang w:eastAsia="it-IT"/>
        </w:rPr>
        <w:t xml:space="preserve">tato </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cologico avvi</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ne tramite l’EQR (</w:t>
      </w:r>
      <w:proofErr w:type="spellStart"/>
      <w:r w:rsidRPr="00EE0FCE">
        <w:rPr>
          <w:rFonts w:ascii="Times New Roman" w:eastAsia="Times" w:hAnsi="Times New Roman" w:cs="Times New Roman"/>
          <w:color w:val="000000"/>
          <w:lang w:eastAsia="it-IT"/>
        </w:rPr>
        <w:t>Ecological</w:t>
      </w:r>
      <w:proofErr w:type="spellEnd"/>
      <w:r w:rsidRPr="00EE0FCE">
        <w:rPr>
          <w:rFonts w:ascii="Times New Roman" w:eastAsia="Times" w:hAnsi="Times New Roman" w:cs="Times New Roman"/>
          <w:color w:val="000000"/>
          <w:lang w:eastAsia="it-IT"/>
        </w:rPr>
        <w:t xml:space="preserve"> Quality Ratio, Rapporto di Qualità Ecologica), definito come il rapporto tra i valori dei parametri biologici riscontrati/osservati in un corpo idrico superficiale e quelli attesi quali condizioni di riferimento applicabili al medesimo corpo idrico. L’identificazione delle condizioni di riferimento è richiesta per fornire un modello rispetto al quale misurare gli effetti delle attività umane passate e presenti su ogni corpo d’acqua (analisi delle pressioni) e per distinguere questi effetti dalle naturali variazioni ambientali. Ciascuna delle cinque classi di </w:t>
      </w:r>
      <w:r w:rsidR="00AA2E47">
        <w:rPr>
          <w:rFonts w:ascii="Times New Roman" w:eastAsia="Times" w:hAnsi="Times New Roman" w:cs="Times New Roman"/>
          <w:color w:val="000000"/>
          <w:lang w:eastAsia="it-IT"/>
        </w:rPr>
        <w:t>S</w:t>
      </w:r>
      <w:r w:rsidRPr="00EE0FCE">
        <w:rPr>
          <w:rFonts w:ascii="Times New Roman" w:eastAsia="Times" w:hAnsi="Times New Roman" w:cs="Times New Roman"/>
          <w:color w:val="000000"/>
          <w:lang w:eastAsia="it-IT"/>
        </w:rPr>
        <w:t xml:space="preserve">tato </w:t>
      </w:r>
      <w:r w:rsidR="00AA2E4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 xml:space="preserve">cologico definite dalla normativa rappresenta un differente livello di disturbo rispetto allo stato di riferimento. Le condizioni di riferimento sono quelle attese nel caso in cui il disturbo antropico sugli elementi di qualità fisico-chimica, </w:t>
      </w:r>
      <w:proofErr w:type="spellStart"/>
      <w:r w:rsidRPr="00EE0FCE">
        <w:rPr>
          <w:rFonts w:ascii="Times New Roman" w:eastAsia="Times" w:hAnsi="Times New Roman" w:cs="Times New Roman"/>
          <w:color w:val="000000"/>
          <w:lang w:eastAsia="it-IT"/>
        </w:rPr>
        <w:t>idromorfologica</w:t>
      </w:r>
      <w:proofErr w:type="spellEnd"/>
      <w:r w:rsidRPr="00EE0FCE">
        <w:rPr>
          <w:rFonts w:ascii="Times New Roman" w:eastAsia="Times" w:hAnsi="Times New Roman" w:cs="Times New Roman"/>
          <w:color w:val="000000"/>
          <w:lang w:eastAsia="it-IT"/>
        </w:rPr>
        <w:t xml:space="preserve"> e biologica di un corpo d’acqua sia assente o trascurabile.</w:t>
      </w:r>
    </w:p>
    <w:p w14:paraId="79122318" w14:textId="52D94A4C" w:rsidR="00D07DAC" w:rsidRPr="00EE0FCE" w:rsidRDefault="00D07DAC" w:rsidP="00EE0FCE">
      <w:pPr>
        <w:spacing w:after="0" w:line="240" w:lineRule="exact"/>
        <w:jc w:val="both"/>
        <w:rPr>
          <w:rFonts w:ascii="Times New Roman" w:eastAsia="Times" w:hAnsi="Times New Roman" w:cs="Times New Roman"/>
          <w:color w:val="000000"/>
          <w:lang w:eastAsia="it-IT"/>
        </w:rPr>
      </w:pPr>
      <w:r w:rsidRPr="00EE0FCE">
        <w:rPr>
          <w:rFonts w:ascii="Times New Roman" w:eastAsia="Times" w:hAnsi="Times New Roman" w:cs="Times New Roman"/>
          <w:color w:val="000000"/>
          <w:lang w:eastAsia="it-IT"/>
        </w:rPr>
        <w:t xml:space="preserve">Per stabilire i limiti di classe di tutti gli indici che sono stati </w:t>
      </w:r>
      <w:proofErr w:type="spellStart"/>
      <w:r w:rsidRPr="00EE0FCE">
        <w:rPr>
          <w:rFonts w:ascii="Times New Roman" w:eastAsia="Times" w:hAnsi="Times New Roman" w:cs="Times New Roman"/>
          <w:color w:val="000000"/>
          <w:lang w:eastAsia="it-IT"/>
        </w:rPr>
        <w:t>intercalibrati</w:t>
      </w:r>
      <w:proofErr w:type="spellEnd"/>
      <w:r w:rsidRPr="00EE0FCE">
        <w:rPr>
          <w:rFonts w:ascii="Times New Roman" w:eastAsia="Times" w:hAnsi="Times New Roman" w:cs="Times New Roman"/>
          <w:color w:val="000000"/>
          <w:lang w:eastAsia="it-IT"/>
        </w:rPr>
        <w:t xml:space="preserve"> nel processo di </w:t>
      </w:r>
      <w:proofErr w:type="spellStart"/>
      <w:r w:rsidRPr="00EE0FCE">
        <w:rPr>
          <w:rFonts w:ascii="Times New Roman" w:eastAsia="Times" w:hAnsi="Times New Roman" w:cs="Times New Roman"/>
          <w:color w:val="000000"/>
          <w:lang w:eastAsia="it-IT"/>
        </w:rPr>
        <w:t>Intercalibrazione</w:t>
      </w:r>
      <w:proofErr w:type="spellEnd"/>
      <w:r w:rsidRPr="00EE0FCE">
        <w:rPr>
          <w:rFonts w:ascii="Times New Roman" w:eastAsia="Times" w:hAnsi="Times New Roman" w:cs="Times New Roman"/>
          <w:color w:val="000000"/>
          <w:lang w:eastAsia="it-IT"/>
        </w:rPr>
        <w:t xml:space="preserve"> Europea, si aggiung</w:t>
      </w:r>
      <w:r w:rsidR="003B1787">
        <w:rPr>
          <w:rFonts w:ascii="Times New Roman" w:eastAsia="Times" w:hAnsi="Times New Roman" w:cs="Times New Roman"/>
          <w:color w:val="000000"/>
          <w:lang w:eastAsia="it-IT"/>
        </w:rPr>
        <w:t>e</w:t>
      </w:r>
      <w:r w:rsidRPr="00EE0FCE">
        <w:rPr>
          <w:rFonts w:ascii="Times New Roman" w:eastAsia="Times" w:hAnsi="Times New Roman" w:cs="Times New Roman"/>
          <w:color w:val="000000"/>
          <w:lang w:eastAsia="it-IT"/>
        </w:rPr>
        <w:t xml:space="preserve"> alle normative di recepimento italiane sopra riportate, la Decisione comunitaria che definisce i limiti tra le classi moderato/buono e buono/elevato.</w:t>
      </w:r>
    </w:p>
    <w:p w14:paraId="47D93C84"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73F363E6"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5B4C677D"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5.2 Normativa tecnica sul monitoraggio biologico delle acque superficiali</w:t>
      </w:r>
    </w:p>
    <w:p w14:paraId="1D2B06D8" w14:textId="77777777" w:rsidR="00D07DAC" w:rsidRPr="00A35784" w:rsidRDefault="00D07DAC" w:rsidP="00D07DAC">
      <w:pPr>
        <w:spacing w:after="0" w:line="240" w:lineRule="auto"/>
        <w:ind w:left="720"/>
        <w:rPr>
          <w:rFonts w:ascii="Times New Roman" w:eastAsia="Times" w:hAnsi="Times New Roman" w:cs="Times New Roman"/>
          <w:i/>
          <w:color w:val="000000"/>
          <w:lang w:eastAsia="it-IT"/>
        </w:rPr>
      </w:pPr>
    </w:p>
    <w:p w14:paraId="16B25D8B" w14:textId="74D96F68"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UNI EN 14996:2006 - </w:t>
      </w:r>
      <w:proofErr w:type="spellStart"/>
      <w:r w:rsidR="00A579B3" w:rsidRPr="00A579B3">
        <w:rPr>
          <w:rFonts w:ascii="Times New Roman" w:eastAsia="Times New Roman" w:hAnsi="Times New Roman" w:cs="Times New Roman"/>
          <w:lang w:val="en-US"/>
        </w:rPr>
        <w:t>Qualità</w:t>
      </w:r>
      <w:proofErr w:type="spellEnd"/>
      <w:r w:rsidR="00A579B3" w:rsidRPr="00A579B3">
        <w:rPr>
          <w:rFonts w:ascii="Times New Roman" w:eastAsia="Times New Roman" w:hAnsi="Times New Roman" w:cs="Times New Roman"/>
          <w:lang w:val="en-US"/>
        </w:rPr>
        <w:t xml:space="preserve"> </w:t>
      </w:r>
      <w:proofErr w:type="spellStart"/>
      <w:r w:rsidR="00A579B3" w:rsidRPr="00A579B3">
        <w:rPr>
          <w:rFonts w:ascii="Times New Roman" w:eastAsia="Times New Roman" w:hAnsi="Times New Roman" w:cs="Times New Roman"/>
          <w:lang w:val="en-US"/>
        </w:rPr>
        <w:t>dell’acqua</w:t>
      </w:r>
      <w:proofErr w:type="spellEnd"/>
      <w:r w:rsidR="00A579B3">
        <w:rPr>
          <w:rFonts w:ascii="Times New Roman" w:eastAsia="Times New Roman" w:hAnsi="Times New Roman" w:cs="Times New Roman"/>
          <w:lang w:val="en-US"/>
        </w:rPr>
        <w:t xml:space="preserve"> - </w:t>
      </w:r>
      <w:r w:rsidRPr="00A35784">
        <w:rPr>
          <w:rFonts w:ascii="Times New Roman" w:eastAsia="Times New Roman" w:hAnsi="Times New Roman" w:cs="Times New Roman"/>
        </w:rPr>
        <w:t>Linea guida per assicurare la qualità delle valutazioni biologiche ed ecologiche nell’ambiente acquatico.</w:t>
      </w:r>
    </w:p>
    <w:p w14:paraId="53BB6580"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lang w:val="en-US"/>
        </w:rPr>
        <w:t>JCGM 100:2008 Evaluation of measurement data – Guide to the expression of uncertainty in measurement (GUM)</w:t>
      </w:r>
    </w:p>
    <w:p w14:paraId="5731CEB1" w14:textId="30F98904"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16101: 201</w:t>
      </w:r>
      <w:r w:rsidR="00A579B3">
        <w:rPr>
          <w:rFonts w:ascii="Times New Roman" w:eastAsia="Times New Roman" w:hAnsi="Times New Roman" w:cs="Times New Roman"/>
        </w:rPr>
        <w:t>3</w:t>
      </w:r>
      <w:r w:rsidRPr="00A35784">
        <w:rPr>
          <w:rFonts w:ascii="Times New Roman" w:eastAsia="Times New Roman" w:hAnsi="Times New Roman" w:cs="Times New Roman"/>
        </w:rPr>
        <w:t xml:space="preserve"> - Norma guida sugli studi di confronto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per le valutazioni ecologiche.</w:t>
      </w:r>
    </w:p>
    <w:p w14:paraId="2CD34B6C"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13946:2014: Qualità dell’acqua – Guida per il campionamento di routine e la preparazione di diatomee bentoniche da fiumi e laghi</w:t>
      </w:r>
    </w:p>
    <w:p w14:paraId="41013006" w14:textId="77777777"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UNI EN 14407:2014: Qualità dell’acqua – Guida per l’identificazione ed enumerazione di campioni di diatomee bentoniche di fiumi e laghi</w:t>
      </w:r>
    </w:p>
    <w:p w14:paraId="659C1C16" w14:textId="7FEC5892" w:rsidR="00D07DAC" w:rsidRPr="00A35784"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UNI EN 14184, 2004. </w:t>
      </w:r>
      <w:proofErr w:type="spellStart"/>
      <w:r w:rsidR="00A579B3" w:rsidRPr="00A579B3">
        <w:rPr>
          <w:rFonts w:ascii="Times New Roman" w:eastAsia="Times New Roman" w:hAnsi="Times New Roman" w:cs="Times New Roman"/>
          <w:lang w:val="en-US"/>
        </w:rPr>
        <w:t>Qualità</w:t>
      </w:r>
      <w:proofErr w:type="spellEnd"/>
      <w:r w:rsidR="00A579B3" w:rsidRPr="00A579B3">
        <w:rPr>
          <w:rFonts w:ascii="Times New Roman" w:eastAsia="Times New Roman" w:hAnsi="Times New Roman" w:cs="Times New Roman"/>
          <w:lang w:val="en-US"/>
        </w:rPr>
        <w:t xml:space="preserve"> </w:t>
      </w:r>
      <w:proofErr w:type="spellStart"/>
      <w:r w:rsidR="00A579B3" w:rsidRPr="00A579B3">
        <w:rPr>
          <w:rFonts w:ascii="Times New Roman" w:eastAsia="Times New Roman" w:hAnsi="Times New Roman" w:cs="Times New Roman"/>
          <w:lang w:val="en-US"/>
        </w:rPr>
        <w:t>dell’acqua</w:t>
      </w:r>
      <w:proofErr w:type="spellEnd"/>
      <w:r w:rsidR="00A579B3">
        <w:rPr>
          <w:rFonts w:ascii="Times New Roman" w:eastAsia="Times New Roman" w:hAnsi="Times New Roman" w:cs="Times New Roman"/>
          <w:lang w:val="en-US"/>
        </w:rPr>
        <w:t xml:space="preserve"> -</w:t>
      </w:r>
      <w:r w:rsidRPr="00A35784">
        <w:rPr>
          <w:rFonts w:ascii="Times New Roman" w:eastAsia="Times New Roman" w:hAnsi="Times New Roman" w:cs="Times New Roman"/>
        </w:rPr>
        <w:t xml:space="preserve">Linee guida per la valutazione delle </w:t>
      </w:r>
      <w:proofErr w:type="spellStart"/>
      <w:r w:rsidRPr="00A35784">
        <w:rPr>
          <w:rFonts w:ascii="Times New Roman" w:eastAsia="Times New Roman" w:hAnsi="Times New Roman" w:cs="Times New Roman"/>
        </w:rPr>
        <w:t>macrofite</w:t>
      </w:r>
      <w:proofErr w:type="spellEnd"/>
      <w:r w:rsidRPr="00A35784">
        <w:rPr>
          <w:rFonts w:ascii="Times New Roman" w:eastAsia="Times New Roman" w:hAnsi="Times New Roman" w:cs="Times New Roman"/>
        </w:rPr>
        <w:t xml:space="preserve"> acquatiche nelle acque correnti.</w:t>
      </w:r>
    </w:p>
    <w:p w14:paraId="30EE63E4" w14:textId="7EAAF9D6" w:rsidR="00D07DAC"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UNI EN 15204:2006: Qualità dell'acqua - Norma guida per la conta di fitoplancton utilizzando la microscopia inversa (Tecnica di </w:t>
      </w:r>
      <w:proofErr w:type="spellStart"/>
      <w:r w:rsidRPr="00A35784">
        <w:rPr>
          <w:rFonts w:ascii="Times New Roman" w:eastAsia="Times New Roman" w:hAnsi="Times New Roman" w:cs="Times New Roman"/>
        </w:rPr>
        <w:t>Utermöhl</w:t>
      </w:r>
      <w:proofErr w:type="spellEnd"/>
      <w:r w:rsidRPr="00A35784">
        <w:rPr>
          <w:rFonts w:ascii="Times New Roman" w:eastAsia="Times New Roman" w:hAnsi="Times New Roman" w:cs="Times New Roman"/>
        </w:rPr>
        <w:t>)</w:t>
      </w:r>
    </w:p>
    <w:p w14:paraId="003F87EC" w14:textId="199F8771" w:rsidR="009D768A" w:rsidRPr="0057039F" w:rsidRDefault="00A579B3"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r>
        <w:rPr>
          <w:rFonts w:ascii="Times New Roman" w:eastAsia="Times New Roman" w:hAnsi="Times New Roman" w:cs="Times New Roman"/>
          <w:lang w:val="en-US"/>
        </w:rPr>
        <w:t>UNI</w:t>
      </w:r>
      <w:r w:rsidRPr="0057039F">
        <w:rPr>
          <w:rFonts w:ascii="Times New Roman" w:eastAsia="Times New Roman" w:hAnsi="Times New Roman" w:cs="Times New Roman"/>
          <w:lang w:val="en-US"/>
        </w:rPr>
        <w:t xml:space="preserve"> </w:t>
      </w:r>
      <w:r w:rsidR="009D768A" w:rsidRPr="0057039F">
        <w:rPr>
          <w:rFonts w:ascii="Times New Roman" w:eastAsia="Times New Roman" w:hAnsi="Times New Roman" w:cs="Times New Roman"/>
          <w:lang w:val="en-US"/>
        </w:rPr>
        <w:t xml:space="preserve">EN 14011:2003. </w:t>
      </w:r>
      <w:proofErr w:type="spellStart"/>
      <w:r>
        <w:rPr>
          <w:rFonts w:ascii="Times New Roman" w:eastAsia="Times New Roman" w:hAnsi="Times New Roman" w:cs="Times New Roman"/>
          <w:lang w:val="en-US"/>
        </w:rPr>
        <w:t>Qualità</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dell’acqua</w:t>
      </w:r>
      <w:proofErr w:type="spellEnd"/>
      <w:r w:rsidR="009D768A" w:rsidRPr="0057039F">
        <w:rPr>
          <w:rFonts w:ascii="Times New Roman" w:eastAsia="Times New Roman" w:hAnsi="Times New Roman" w:cs="Times New Roman"/>
          <w:lang w:val="en-US"/>
        </w:rPr>
        <w:t xml:space="preserve"> – </w:t>
      </w:r>
      <w:proofErr w:type="spellStart"/>
      <w:r>
        <w:rPr>
          <w:rFonts w:ascii="Times New Roman" w:eastAsia="Times New Roman" w:hAnsi="Times New Roman" w:cs="Times New Roman"/>
          <w:lang w:val="en-US"/>
        </w:rPr>
        <w:t>Campionamento</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dei</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pesci</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mediante</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l’elettricità</w:t>
      </w:r>
      <w:proofErr w:type="spellEnd"/>
      <w:r>
        <w:rPr>
          <w:rFonts w:ascii="Times New Roman" w:eastAsia="Times New Roman" w:hAnsi="Times New Roman" w:cs="Times New Roman"/>
          <w:lang w:val="en-US"/>
        </w:rPr>
        <w:t>.</w:t>
      </w:r>
    </w:p>
    <w:p w14:paraId="447AEAE2" w14:textId="213CB1CF" w:rsidR="00D07DAC" w:rsidRDefault="00D07DAC" w:rsidP="008A786E">
      <w:pPr>
        <w:numPr>
          <w:ilvl w:val="0"/>
          <w:numId w:val="81"/>
        </w:numPr>
        <w:spacing w:after="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UNI EN 16695:2015: Qualità dell'acqua - Guida per la stima del </w:t>
      </w:r>
      <w:proofErr w:type="spellStart"/>
      <w:r w:rsidRPr="00A35784">
        <w:rPr>
          <w:rFonts w:ascii="Times New Roman" w:eastAsia="Times New Roman" w:hAnsi="Times New Roman" w:cs="Times New Roman"/>
        </w:rPr>
        <w:t>biovolume</w:t>
      </w:r>
      <w:proofErr w:type="spellEnd"/>
      <w:r w:rsidRPr="00A35784">
        <w:rPr>
          <w:rFonts w:ascii="Times New Roman" w:eastAsia="Times New Roman" w:hAnsi="Times New Roman" w:cs="Times New Roman"/>
        </w:rPr>
        <w:t xml:space="preserve"> del fitoplancton</w:t>
      </w:r>
    </w:p>
    <w:p w14:paraId="57E67966" w14:textId="34FE4BB7" w:rsidR="009D768A" w:rsidRPr="0057039F" w:rsidRDefault="009D768A" w:rsidP="008A786E">
      <w:pPr>
        <w:numPr>
          <w:ilvl w:val="0"/>
          <w:numId w:val="81"/>
        </w:numPr>
        <w:spacing w:after="0" w:line="240" w:lineRule="exact"/>
        <w:ind w:left="714" w:hanging="357"/>
        <w:contextualSpacing/>
        <w:jc w:val="both"/>
        <w:rPr>
          <w:rFonts w:ascii="Times New Roman" w:eastAsia="Times New Roman" w:hAnsi="Times New Roman" w:cs="Times New Roman"/>
          <w:lang w:val="en-US"/>
        </w:rPr>
      </w:pPr>
      <w:r w:rsidRPr="0057039F">
        <w:rPr>
          <w:rFonts w:ascii="Times New Roman" w:eastAsia="Times New Roman" w:hAnsi="Times New Roman" w:cs="Times New Roman"/>
          <w:lang w:val="en-US"/>
        </w:rPr>
        <w:t xml:space="preserve">UNI EN 14757: 2005. </w:t>
      </w:r>
      <w:r w:rsidR="00A579B3" w:rsidRPr="00A579B3">
        <w:rPr>
          <w:rFonts w:ascii="Times New Roman" w:eastAsia="Times New Roman" w:hAnsi="Times New Roman" w:cs="Times New Roman"/>
        </w:rPr>
        <w:t xml:space="preserve">Qualità dell'acqua - Campionamento dei pesci con reti </w:t>
      </w:r>
      <w:proofErr w:type="spellStart"/>
      <w:r w:rsidR="00A579B3" w:rsidRPr="00A579B3">
        <w:rPr>
          <w:rFonts w:ascii="Times New Roman" w:eastAsia="Times New Roman" w:hAnsi="Times New Roman" w:cs="Times New Roman"/>
        </w:rPr>
        <w:t>multimaglia</w:t>
      </w:r>
      <w:proofErr w:type="spellEnd"/>
    </w:p>
    <w:p w14:paraId="3A91BDC3" w14:textId="587A24B8" w:rsidR="00D07DAC" w:rsidRPr="003B07AC" w:rsidRDefault="004F7B0D" w:rsidP="003B07AC">
      <w:pPr>
        <w:numPr>
          <w:ilvl w:val="0"/>
          <w:numId w:val="81"/>
        </w:numPr>
        <w:spacing w:after="0" w:line="240" w:lineRule="exact"/>
        <w:ind w:left="714" w:hanging="357"/>
        <w:contextualSpacing/>
        <w:jc w:val="both"/>
        <w:rPr>
          <w:rFonts w:ascii="Times New Roman" w:eastAsia="Times New Roman" w:hAnsi="Times New Roman" w:cs="Times New Roman"/>
        </w:rPr>
      </w:pPr>
      <w:del w:id="26" w:author="Cristina Martone" w:date="2022-10-21T11:11:00Z">
        <w:r w:rsidDel="001D411B">
          <w:rPr>
            <w:rFonts w:ascii="Times New Roman" w:eastAsia="Times New Roman" w:hAnsi="Times New Roman" w:cs="Times New Roman"/>
            <w:lang w:val="en-US"/>
          </w:rPr>
          <w:delText>-</w:delText>
        </w:r>
      </w:del>
      <w:r w:rsidR="009D768A" w:rsidRPr="003B07AC">
        <w:rPr>
          <w:rFonts w:ascii="Times New Roman" w:eastAsia="Times New Roman" w:hAnsi="Times New Roman" w:cs="Times New Roman"/>
        </w:rPr>
        <w:t xml:space="preserve">UNI EN 14962: 2006. </w:t>
      </w:r>
      <w:r w:rsidR="00A579B3" w:rsidRPr="003B07AC">
        <w:rPr>
          <w:rFonts w:ascii="Times New Roman" w:eastAsia="Times New Roman" w:hAnsi="Times New Roman" w:cs="Times New Roman"/>
        </w:rPr>
        <w:t>Qualità dell'acqua - Linea guida sullo scopo e la selezione dei metodi di campionamento di pesci.</w:t>
      </w:r>
      <w:commentRangeStart w:id="27"/>
      <w:commentRangeStart w:id="28"/>
      <w:commentRangeEnd w:id="27"/>
      <w:r w:rsidR="00484692" w:rsidRPr="003B07AC">
        <w:rPr>
          <w:rFonts w:ascii="Times New Roman" w:eastAsia="Times New Roman" w:hAnsi="Times New Roman" w:cs="Times New Roman"/>
        </w:rPr>
        <w:commentReference w:id="27"/>
      </w:r>
      <w:commentRangeEnd w:id="28"/>
      <w:r w:rsidR="00C84A06" w:rsidRPr="003B07AC">
        <w:rPr>
          <w:rFonts w:ascii="Times New Roman" w:eastAsia="Times New Roman" w:hAnsi="Times New Roman" w:cs="Times New Roman"/>
        </w:rPr>
        <w:commentReference w:id="28"/>
      </w:r>
    </w:p>
    <w:p w14:paraId="0910E609" w14:textId="137D97D6" w:rsidR="004F7B0D" w:rsidRPr="003B07AC" w:rsidRDefault="00E244CD" w:rsidP="003B07AC">
      <w:pPr>
        <w:numPr>
          <w:ilvl w:val="0"/>
          <w:numId w:val="81"/>
        </w:numPr>
        <w:spacing w:after="0" w:line="240" w:lineRule="exact"/>
        <w:ind w:left="714" w:hanging="357"/>
        <w:contextualSpacing/>
        <w:jc w:val="both"/>
        <w:rPr>
          <w:rFonts w:ascii="Times New Roman" w:eastAsia="Times New Roman" w:hAnsi="Times New Roman" w:cs="Times New Roman"/>
        </w:rPr>
      </w:pPr>
      <w:r w:rsidRPr="003B07AC">
        <w:rPr>
          <w:rFonts w:ascii="Times New Roman" w:eastAsia="Times New Roman" w:hAnsi="Times New Roman" w:cs="Times New Roman"/>
        </w:rPr>
        <w:t>I</w:t>
      </w:r>
      <w:r w:rsidR="004F7B0D" w:rsidRPr="003B07AC">
        <w:rPr>
          <w:rFonts w:ascii="Times New Roman" w:eastAsia="Times New Roman" w:hAnsi="Times New Roman" w:cs="Times New Roman"/>
        </w:rPr>
        <w:t xml:space="preserve">SO 10870:2012 Water </w:t>
      </w:r>
      <w:proofErr w:type="spellStart"/>
      <w:r w:rsidR="004F7B0D" w:rsidRPr="003B07AC">
        <w:rPr>
          <w:rFonts w:ascii="Times New Roman" w:eastAsia="Times New Roman" w:hAnsi="Times New Roman" w:cs="Times New Roman"/>
        </w:rPr>
        <w:t>quality</w:t>
      </w:r>
      <w:proofErr w:type="spellEnd"/>
      <w:r w:rsidR="004F7B0D" w:rsidRPr="003B07AC">
        <w:rPr>
          <w:rFonts w:ascii="Times New Roman" w:eastAsia="Times New Roman" w:hAnsi="Times New Roman" w:cs="Times New Roman"/>
        </w:rPr>
        <w:t xml:space="preserve"> </w:t>
      </w:r>
      <w:ins w:id="29" w:author="Cristina Martone" w:date="2022-10-21T11:11:00Z">
        <w:r w:rsidR="003B07AC">
          <w:rPr>
            <w:rFonts w:ascii="Times New Roman" w:eastAsia="Times New Roman" w:hAnsi="Times New Roman" w:cs="Times New Roman"/>
          </w:rPr>
          <w:t>-</w:t>
        </w:r>
      </w:ins>
      <w:r w:rsidR="004F7B0D" w:rsidRPr="003B07AC">
        <w:rPr>
          <w:rFonts w:ascii="Times New Roman" w:eastAsia="Times New Roman" w:hAnsi="Times New Roman" w:cs="Times New Roman"/>
        </w:rPr>
        <w:t xml:space="preserve"> Guidelines for the </w:t>
      </w:r>
      <w:proofErr w:type="spellStart"/>
      <w:r w:rsidR="004F7B0D" w:rsidRPr="003B07AC">
        <w:rPr>
          <w:rFonts w:ascii="Times New Roman" w:eastAsia="Times New Roman" w:hAnsi="Times New Roman" w:cs="Times New Roman"/>
        </w:rPr>
        <w:t>selection</w:t>
      </w:r>
      <w:proofErr w:type="spellEnd"/>
      <w:r w:rsidR="004F7B0D" w:rsidRPr="003B07AC">
        <w:rPr>
          <w:rFonts w:ascii="Times New Roman" w:eastAsia="Times New Roman" w:hAnsi="Times New Roman" w:cs="Times New Roman"/>
        </w:rPr>
        <w:t xml:space="preserve"> of sampling </w:t>
      </w:r>
      <w:proofErr w:type="spellStart"/>
      <w:r w:rsidR="004F7B0D" w:rsidRPr="003B07AC">
        <w:rPr>
          <w:rFonts w:ascii="Times New Roman" w:eastAsia="Times New Roman" w:hAnsi="Times New Roman" w:cs="Times New Roman"/>
        </w:rPr>
        <w:t>methods</w:t>
      </w:r>
      <w:proofErr w:type="spellEnd"/>
      <w:r w:rsidR="004F7B0D" w:rsidRPr="003B07AC">
        <w:rPr>
          <w:rFonts w:ascii="Times New Roman" w:eastAsia="Times New Roman" w:hAnsi="Times New Roman" w:cs="Times New Roman"/>
        </w:rPr>
        <w:t xml:space="preserve"> and </w:t>
      </w:r>
      <w:proofErr w:type="gramStart"/>
      <w:r w:rsidR="004F7B0D" w:rsidRPr="003B07AC">
        <w:rPr>
          <w:rFonts w:ascii="Times New Roman" w:eastAsia="Times New Roman" w:hAnsi="Times New Roman" w:cs="Times New Roman"/>
        </w:rPr>
        <w:t>devices</w:t>
      </w:r>
      <w:proofErr w:type="gramEnd"/>
      <w:r w:rsidR="004F7B0D" w:rsidRPr="003B07AC">
        <w:rPr>
          <w:rFonts w:ascii="Times New Roman" w:eastAsia="Times New Roman" w:hAnsi="Times New Roman" w:cs="Times New Roman"/>
        </w:rPr>
        <w:t xml:space="preserve"> for </w:t>
      </w:r>
      <w:proofErr w:type="spellStart"/>
      <w:r w:rsidR="004F7B0D" w:rsidRPr="003B07AC">
        <w:rPr>
          <w:rFonts w:ascii="Times New Roman" w:eastAsia="Times New Roman" w:hAnsi="Times New Roman" w:cs="Times New Roman"/>
        </w:rPr>
        <w:t>benthic</w:t>
      </w:r>
      <w:proofErr w:type="spellEnd"/>
      <w:r w:rsidR="004F7B0D" w:rsidRPr="003B07AC">
        <w:rPr>
          <w:rFonts w:ascii="Times New Roman" w:eastAsia="Times New Roman" w:hAnsi="Times New Roman" w:cs="Times New Roman"/>
        </w:rPr>
        <w:t xml:space="preserve"> </w:t>
      </w:r>
      <w:proofErr w:type="spellStart"/>
      <w:r w:rsidR="004F7B0D" w:rsidRPr="003B07AC">
        <w:rPr>
          <w:rFonts w:ascii="Times New Roman" w:eastAsia="Times New Roman" w:hAnsi="Times New Roman" w:cs="Times New Roman"/>
        </w:rPr>
        <w:t>macroinvertebrates</w:t>
      </w:r>
      <w:proofErr w:type="spellEnd"/>
      <w:r w:rsidR="004F7B0D" w:rsidRPr="003B07AC">
        <w:rPr>
          <w:rFonts w:ascii="Times New Roman" w:eastAsia="Times New Roman" w:hAnsi="Times New Roman" w:cs="Times New Roman"/>
        </w:rPr>
        <w:t xml:space="preserve"> in </w:t>
      </w:r>
      <w:proofErr w:type="spellStart"/>
      <w:r w:rsidR="004F7B0D" w:rsidRPr="003B07AC">
        <w:rPr>
          <w:rFonts w:ascii="Times New Roman" w:eastAsia="Times New Roman" w:hAnsi="Times New Roman" w:cs="Times New Roman"/>
        </w:rPr>
        <w:t>fresh</w:t>
      </w:r>
      <w:proofErr w:type="spellEnd"/>
      <w:r w:rsidR="004F7B0D" w:rsidRPr="003B07AC">
        <w:rPr>
          <w:rFonts w:ascii="Times New Roman" w:eastAsia="Times New Roman" w:hAnsi="Times New Roman" w:cs="Times New Roman"/>
        </w:rPr>
        <w:t xml:space="preserve"> waters</w:t>
      </w:r>
    </w:p>
    <w:p w14:paraId="10A0AB48" w14:textId="13E0FFDF" w:rsidR="002B20F5" w:rsidRDefault="002B20F5" w:rsidP="003B07AC">
      <w:pPr>
        <w:numPr>
          <w:ilvl w:val="0"/>
          <w:numId w:val="81"/>
        </w:numPr>
        <w:spacing w:after="0" w:line="240" w:lineRule="exact"/>
        <w:ind w:left="714" w:hanging="357"/>
        <w:contextualSpacing/>
        <w:jc w:val="both"/>
        <w:rPr>
          <w:rFonts w:ascii="Times New Roman" w:eastAsia="Times New Roman" w:hAnsi="Times New Roman" w:cs="Times New Roman"/>
        </w:rPr>
      </w:pPr>
      <w:r w:rsidRPr="002B20F5">
        <w:rPr>
          <w:rFonts w:ascii="Times New Roman" w:eastAsia="Times New Roman" w:hAnsi="Times New Roman" w:cs="Times New Roman"/>
        </w:rPr>
        <w:t xml:space="preserve">UNI EN 15460:2008 Qualità dell'acqua - Linea guida per lo studio di </w:t>
      </w:r>
      <w:proofErr w:type="spellStart"/>
      <w:r w:rsidRPr="002B20F5">
        <w:rPr>
          <w:rFonts w:ascii="Times New Roman" w:eastAsia="Times New Roman" w:hAnsi="Times New Roman" w:cs="Times New Roman"/>
        </w:rPr>
        <w:t>macrofite</w:t>
      </w:r>
      <w:proofErr w:type="spellEnd"/>
      <w:r w:rsidRPr="002B20F5">
        <w:rPr>
          <w:rFonts w:ascii="Times New Roman" w:eastAsia="Times New Roman" w:hAnsi="Times New Roman" w:cs="Times New Roman"/>
        </w:rPr>
        <w:t xml:space="preserve"> nei laghi</w:t>
      </w:r>
    </w:p>
    <w:p w14:paraId="39C4C649" w14:textId="1A517960" w:rsidR="007B02E0" w:rsidRDefault="007B02E0" w:rsidP="003B07AC">
      <w:pPr>
        <w:numPr>
          <w:ilvl w:val="0"/>
          <w:numId w:val="81"/>
        </w:numPr>
        <w:spacing w:after="0" w:line="240" w:lineRule="exact"/>
        <w:ind w:left="714" w:hanging="357"/>
        <w:contextualSpacing/>
        <w:jc w:val="both"/>
        <w:rPr>
          <w:rFonts w:ascii="Times New Roman" w:eastAsia="Times New Roman" w:hAnsi="Times New Roman" w:cs="Times New Roman"/>
        </w:rPr>
      </w:pPr>
      <w:r w:rsidRPr="007B02E0">
        <w:rPr>
          <w:rFonts w:ascii="Times New Roman" w:eastAsia="Times New Roman" w:hAnsi="Times New Roman" w:cs="Times New Roman"/>
        </w:rPr>
        <w:t xml:space="preserve">UNI EN 16150:2013. Qualità dell’acqua - Guida per il campionamento proporzionale </w:t>
      </w:r>
      <w:proofErr w:type="spellStart"/>
      <w:proofErr w:type="gramStart"/>
      <w:r w:rsidRPr="007B02E0">
        <w:rPr>
          <w:rFonts w:ascii="Times New Roman" w:eastAsia="Times New Roman" w:hAnsi="Times New Roman" w:cs="Times New Roman"/>
        </w:rPr>
        <w:t>MultiHabitat</w:t>
      </w:r>
      <w:proofErr w:type="spellEnd"/>
      <w:proofErr w:type="gramEnd"/>
      <w:r w:rsidRPr="007B02E0">
        <w:rPr>
          <w:rFonts w:ascii="Times New Roman" w:eastAsia="Times New Roman" w:hAnsi="Times New Roman" w:cs="Times New Roman"/>
        </w:rPr>
        <w:t xml:space="preserve"> dei </w:t>
      </w:r>
      <w:proofErr w:type="spellStart"/>
      <w:r w:rsidRPr="007B02E0">
        <w:rPr>
          <w:rFonts w:ascii="Times New Roman" w:eastAsia="Times New Roman" w:hAnsi="Times New Roman" w:cs="Times New Roman"/>
        </w:rPr>
        <w:t>macroinvertebrati</w:t>
      </w:r>
      <w:proofErr w:type="spellEnd"/>
      <w:r w:rsidRPr="007B02E0">
        <w:rPr>
          <w:rFonts w:ascii="Times New Roman" w:eastAsia="Times New Roman" w:hAnsi="Times New Roman" w:cs="Times New Roman"/>
        </w:rPr>
        <w:t xml:space="preserve"> bentonici di fiumi guadabili</w:t>
      </w:r>
    </w:p>
    <w:p w14:paraId="42AA0A3A" w14:textId="5CCFD7B1" w:rsidR="001D411B" w:rsidRDefault="001D411B" w:rsidP="003B07AC">
      <w:pPr>
        <w:numPr>
          <w:ilvl w:val="0"/>
          <w:numId w:val="81"/>
        </w:numPr>
        <w:spacing w:after="0" w:line="240" w:lineRule="exact"/>
        <w:ind w:left="714" w:hanging="357"/>
        <w:contextualSpacing/>
        <w:jc w:val="both"/>
        <w:rPr>
          <w:rFonts w:ascii="Times New Roman" w:eastAsia="Times New Roman" w:hAnsi="Times New Roman" w:cs="Times New Roman"/>
        </w:rPr>
      </w:pPr>
      <w:r w:rsidRPr="001D411B">
        <w:rPr>
          <w:rFonts w:ascii="Times New Roman" w:eastAsia="Times New Roman" w:hAnsi="Times New Roman" w:cs="Times New Roman"/>
        </w:rPr>
        <w:t>UNI EN ISO 8689-1:2003 Qualità dell</w:t>
      </w:r>
      <w:r>
        <w:rPr>
          <w:rFonts w:ascii="Times New Roman" w:eastAsia="Times New Roman" w:hAnsi="Times New Roman" w:cs="Times New Roman"/>
        </w:rPr>
        <w:t>’</w:t>
      </w:r>
      <w:r w:rsidRPr="001D411B">
        <w:rPr>
          <w:rFonts w:ascii="Times New Roman" w:eastAsia="Times New Roman" w:hAnsi="Times New Roman" w:cs="Times New Roman"/>
        </w:rPr>
        <w:t xml:space="preserve">acqua </w:t>
      </w:r>
      <w:r>
        <w:rPr>
          <w:rFonts w:ascii="Times New Roman" w:eastAsia="Times New Roman" w:hAnsi="Times New Roman" w:cs="Times New Roman"/>
        </w:rPr>
        <w:t>–</w:t>
      </w:r>
      <w:r w:rsidRPr="001D411B">
        <w:rPr>
          <w:rFonts w:ascii="Times New Roman" w:eastAsia="Times New Roman" w:hAnsi="Times New Roman" w:cs="Times New Roman"/>
        </w:rPr>
        <w:t xml:space="preserve"> Classificazione biologica dei fiumi </w:t>
      </w:r>
      <w:r>
        <w:rPr>
          <w:rFonts w:ascii="Times New Roman" w:eastAsia="Times New Roman" w:hAnsi="Times New Roman" w:cs="Times New Roman"/>
        </w:rPr>
        <w:t>–</w:t>
      </w:r>
      <w:r w:rsidRPr="001D411B">
        <w:rPr>
          <w:rFonts w:ascii="Times New Roman" w:eastAsia="Times New Roman" w:hAnsi="Times New Roman" w:cs="Times New Roman"/>
        </w:rPr>
        <w:t xml:space="preserve"> Guida alla interpretazione dei dati di qualità biologica provenienti dalla rilevazione dei </w:t>
      </w:r>
      <w:proofErr w:type="spellStart"/>
      <w:r w:rsidRPr="001D411B">
        <w:rPr>
          <w:rFonts w:ascii="Times New Roman" w:eastAsia="Times New Roman" w:hAnsi="Times New Roman" w:cs="Times New Roman"/>
        </w:rPr>
        <w:t>macroinvertebrati</w:t>
      </w:r>
      <w:proofErr w:type="spellEnd"/>
      <w:r w:rsidRPr="001D411B">
        <w:rPr>
          <w:rFonts w:ascii="Times New Roman" w:eastAsia="Times New Roman" w:hAnsi="Times New Roman" w:cs="Times New Roman"/>
        </w:rPr>
        <w:t xml:space="preserve"> bentonici</w:t>
      </w:r>
    </w:p>
    <w:p w14:paraId="524D938B" w14:textId="0B8D57A2" w:rsidR="001D411B" w:rsidRPr="003B07AC" w:rsidRDefault="0022555D" w:rsidP="003B07AC">
      <w:pPr>
        <w:numPr>
          <w:ilvl w:val="0"/>
          <w:numId w:val="81"/>
        </w:numPr>
        <w:spacing w:after="0" w:line="240" w:lineRule="exact"/>
        <w:ind w:left="714" w:hanging="357"/>
        <w:contextualSpacing/>
        <w:jc w:val="both"/>
        <w:rPr>
          <w:rFonts w:ascii="Times New Roman" w:eastAsia="Times New Roman" w:hAnsi="Times New Roman" w:cs="Times New Roman"/>
        </w:rPr>
      </w:pPr>
      <w:r w:rsidRPr="0022555D">
        <w:rPr>
          <w:rFonts w:ascii="Times New Roman" w:eastAsia="Times New Roman" w:hAnsi="Times New Roman" w:cs="Times New Roman"/>
        </w:rPr>
        <w:t xml:space="preserve">UNI EN ISO 8689-2:2004 Qualità dell'acqua - Classificazione biologica dei fiumi - Guida alla presentazione dei dati di qualità biologica provenienti dalla rilevazione dei </w:t>
      </w:r>
      <w:proofErr w:type="spellStart"/>
      <w:r w:rsidRPr="0022555D">
        <w:rPr>
          <w:rFonts w:ascii="Times New Roman" w:eastAsia="Times New Roman" w:hAnsi="Times New Roman" w:cs="Times New Roman"/>
        </w:rPr>
        <w:t>macroinvertebrati</w:t>
      </w:r>
      <w:proofErr w:type="spellEnd"/>
      <w:r w:rsidRPr="0022555D">
        <w:rPr>
          <w:rFonts w:ascii="Times New Roman" w:eastAsia="Times New Roman" w:hAnsi="Times New Roman" w:cs="Times New Roman"/>
        </w:rPr>
        <w:t xml:space="preserve"> bentonici</w:t>
      </w:r>
    </w:p>
    <w:p w14:paraId="786D496D" w14:textId="77777777" w:rsidR="00AE0238" w:rsidRPr="0057039F" w:rsidRDefault="00AE0238" w:rsidP="00D07DAC">
      <w:pPr>
        <w:spacing w:after="0" w:line="240" w:lineRule="auto"/>
        <w:ind w:left="720"/>
        <w:rPr>
          <w:rFonts w:ascii="Times New Roman" w:eastAsia="Times" w:hAnsi="Times New Roman" w:cs="Times New Roman"/>
          <w:bCs/>
          <w:color w:val="000000"/>
          <w:lang w:val="en-US" w:eastAsia="it-IT"/>
        </w:rPr>
      </w:pPr>
    </w:p>
    <w:p w14:paraId="0429BDA2" w14:textId="77777777" w:rsidR="00D07DAC" w:rsidRPr="00390C63" w:rsidRDefault="00D07DAC" w:rsidP="0057039F">
      <w:pPr>
        <w:spacing w:after="0" w:line="280" w:lineRule="exact"/>
        <w:jc w:val="both"/>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5.3 Normativa tecnica per l’assicurazione di qualità sul monitoraggio biologico delle acque superficiali</w:t>
      </w:r>
    </w:p>
    <w:p w14:paraId="505C9085"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0A211FA7" w14:textId="68B6248A" w:rsidR="00D07DAC" w:rsidRPr="00F356B6" w:rsidRDefault="00D07DAC" w:rsidP="00F356B6">
      <w:pPr>
        <w:spacing w:after="0" w:line="240" w:lineRule="exact"/>
        <w:contextualSpacing/>
        <w:jc w:val="both"/>
        <w:rPr>
          <w:rFonts w:ascii="Times New Roman" w:eastAsia="Times New Roman" w:hAnsi="Times New Roman" w:cs="Times New Roman"/>
          <w:b/>
        </w:rPr>
      </w:pPr>
      <w:r w:rsidRPr="00F356B6">
        <w:rPr>
          <w:rFonts w:ascii="Times New Roman" w:eastAsia="Times New Roman" w:hAnsi="Times New Roman" w:cs="Times New Roman"/>
          <w:b/>
        </w:rPr>
        <w:t>UNI EN ISO 9001:2015 - Sistemi di gest</w:t>
      </w:r>
      <w:r w:rsidR="00F356B6">
        <w:rPr>
          <w:rFonts w:ascii="Times New Roman" w:eastAsia="Times New Roman" w:hAnsi="Times New Roman" w:cs="Times New Roman"/>
          <w:b/>
        </w:rPr>
        <w:t>ione per la qualità – Requisiti</w:t>
      </w:r>
    </w:p>
    <w:p w14:paraId="33C7FB46" w14:textId="77777777"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Stabilisce i requisiti per predisporre un sistema di gestione dei processi di un’organizzazione al fine di ottimizzarne l'efficacia e l'efficienza e migliorarli nel tempo, assicurando la soddisfazione del cliente. </w:t>
      </w:r>
    </w:p>
    <w:p w14:paraId="19FF6959" w14:textId="74671F1F"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La </w:t>
      </w:r>
      <w:r w:rsidR="00F356B6">
        <w:rPr>
          <w:rFonts w:ascii="Times New Roman" w:eastAsia="Times New Roman" w:hAnsi="Times New Roman" w:cs="Times New Roman"/>
        </w:rPr>
        <w:t xml:space="preserve">norma </w:t>
      </w:r>
      <w:r w:rsidR="00D230F1">
        <w:rPr>
          <w:rFonts w:ascii="Times New Roman" w:eastAsia="Times New Roman" w:hAnsi="Times New Roman" w:cs="Times New Roman"/>
        </w:rPr>
        <w:t xml:space="preserve">UNI EN ISO </w:t>
      </w:r>
      <w:r w:rsidRPr="00A35784">
        <w:rPr>
          <w:rFonts w:ascii="Times New Roman" w:eastAsia="Times New Roman" w:hAnsi="Times New Roman" w:cs="Times New Roman"/>
        </w:rPr>
        <w:t>9001</w:t>
      </w:r>
      <w:r w:rsidR="00D230F1">
        <w:rPr>
          <w:rFonts w:ascii="Times New Roman" w:eastAsia="Times New Roman" w:hAnsi="Times New Roman" w:cs="Times New Roman"/>
        </w:rPr>
        <w:t>:2015</w:t>
      </w:r>
      <w:r w:rsidRPr="00A35784">
        <w:rPr>
          <w:rFonts w:ascii="Times New Roman" w:eastAsia="Times New Roman" w:hAnsi="Times New Roman" w:cs="Times New Roman"/>
        </w:rPr>
        <w:t xml:space="preserve"> si rivolge a qualsiasi tipologia di organizzazione pubblica o privata, di qualsiasi settore e dimensione, manifatturiera o di servizi. Scopo primario è il perseguimento della soddisfazione del proprio cliente in accordo ai requisiti cogenti applicabili, in merito ai prodotti e servizi forniti, nonché il miglioramento continuo delle prestazioni aziendali, permettendo all'azienda certificata di assicurare ai propri clienti il mantenimento e il miglioramento nel tempo della qualità dei propri beni e servizi.</w:t>
      </w:r>
    </w:p>
    <w:p w14:paraId="767948A8" w14:textId="4C34E968"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Va precisato comunque che la certificazione ai sensi della </w:t>
      </w:r>
      <w:r w:rsidR="00D230F1">
        <w:rPr>
          <w:rFonts w:ascii="Times New Roman" w:eastAsia="Times New Roman" w:hAnsi="Times New Roman" w:cs="Times New Roman"/>
        </w:rPr>
        <w:t xml:space="preserve">UNI EN ISO </w:t>
      </w:r>
      <w:r w:rsidR="00D230F1" w:rsidRPr="00A35784">
        <w:rPr>
          <w:rFonts w:ascii="Times New Roman" w:eastAsia="Times New Roman" w:hAnsi="Times New Roman" w:cs="Times New Roman"/>
        </w:rPr>
        <w:t>9001</w:t>
      </w:r>
      <w:r w:rsidR="00D230F1">
        <w:rPr>
          <w:rFonts w:ascii="Times New Roman" w:eastAsia="Times New Roman" w:hAnsi="Times New Roman" w:cs="Times New Roman"/>
        </w:rPr>
        <w:t>:2015</w:t>
      </w:r>
      <w:r w:rsidR="00D230F1" w:rsidRPr="00A35784">
        <w:rPr>
          <w:rFonts w:ascii="Times New Roman" w:eastAsia="Times New Roman" w:hAnsi="Times New Roman" w:cs="Times New Roman"/>
        </w:rPr>
        <w:t xml:space="preserve"> </w:t>
      </w:r>
      <w:r w:rsidRPr="00A35784">
        <w:rPr>
          <w:rFonts w:ascii="Times New Roman" w:eastAsia="Times New Roman" w:hAnsi="Times New Roman" w:cs="Times New Roman"/>
        </w:rPr>
        <w:t xml:space="preserve">non costituisce evidenza che il laboratorio sia in grado di fornire prove o tarature accurate e affidabili. Per esserlo, il laboratorio deve essere accreditato in conformità a </w:t>
      </w:r>
      <w:r w:rsidR="00D230F1" w:rsidRPr="00A35784">
        <w:rPr>
          <w:rFonts w:ascii="Times New Roman" w:eastAsia="Times" w:hAnsi="Times New Roman" w:cs="Times New Roman"/>
          <w:color w:val="000000"/>
          <w:lang w:eastAsia="it-IT"/>
        </w:rPr>
        <w:t>UNI CEI EN ISO/IEC</w:t>
      </w:r>
      <w:r w:rsidR="00D230F1">
        <w:rPr>
          <w:rFonts w:ascii="Times New Roman" w:eastAsia="Times" w:hAnsi="Times New Roman" w:cs="Times New Roman"/>
          <w:color w:val="000000"/>
          <w:lang w:eastAsia="it-IT"/>
        </w:rPr>
        <w:t xml:space="preserve"> </w:t>
      </w:r>
      <w:r w:rsidR="00D230F1" w:rsidRPr="00A35784">
        <w:rPr>
          <w:rFonts w:ascii="Times New Roman" w:eastAsia="Times" w:hAnsi="Times New Roman" w:cs="Times New Roman"/>
          <w:color w:val="000000"/>
          <w:lang w:eastAsia="it-IT"/>
        </w:rPr>
        <w:t>17025:20</w:t>
      </w:r>
      <w:r w:rsidR="00D230F1">
        <w:rPr>
          <w:rFonts w:ascii="Times New Roman" w:eastAsia="Times" w:hAnsi="Times New Roman" w:cs="Times New Roman"/>
          <w:color w:val="000000"/>
          <w:lang w:eastAsia="it-IT"/>
        </w:rPr>
        <w:t>18</w:t>
      </w:r>
      <w:r w:rsidRPr="00A35784">
        <w:rPr>
          <w:rFonts w:ascii="Times New Roman" w:eastAsia="Times New Roman" w:hAnsi="Times New Roman" w:cs="Times New Roman"/>
        </w:rPr>
        <w:t>, che contiene requisiti più specifici per la competenza tecnica e l'imparzialità, pur prevedendo anche requisiti per la gestione del sistema della qualità atti a garantire che il laboratorio fornisca servizi affidabili.</w:t>
      </w:r>
    </w:p>
    <w:p w14:paraId="25E54041" w14:textId="77777777" w:rsidR="00D07DAC" w:rsidRPr="00A35784" w:rsidRDefault="00D07DAC" w:rsidP="00D07DAC">
      <w:pPr>
        <w:spacing w:after="200" w:line="252" w:lineRule="auto"/>
        <w:ind w:left="720"/>
        <w:contextualSpacing/>
        <w:jc w:val="both"/>
        <w:rPr>
          <w:rFonts w:ascii="Times New Roman" w:eastAsia="Times New Roman" w:hAnsi="Times New Roman" w:cs="Times New Roman"/>
        </w:rPr>
      </w:pPr>
    </w:p>
    <w:p w14:paraId="66DED4C1" w14:textId="3F34B89C" w:rsidR="00D07DAC" w:rsidRPr="00F356B6" w:rsidRDefault="00F830A0" w:rsidP="00F356B6">
      <w:pPr>
        <w:spacing w:after="0" w:line="240" w:lineRule="exact"/>
        <w:contextualSpacing/>
        <w:jc w:val="both"/>
        <w:rPr>
          <w:rFonts w:ascii="Times New Roman" w:eastAsia="Times New Roman" w:hAnsi="Times New Roman" w:cs="Times New Roman"/>
          <w:b/>
        </w:rPr>
      </w:pPr>
      <w:hyperlink r:id="rId15" w:tooltip="UNI CEI EN ISO/IEC 17025:2018" w:history="1">
        <w:r w:rsidR="00D07DAC" w:rsidRPr="00F356B6">
          <w:rPr>
            <w:rFonts w:ascii="Times New Roman" w:eastAsia="Times New Roman" w:hAnsi="Times New Roman" w:cs="Times New Roman"/>
            <w:b/>
          </w:rPr>
          <w:t>UNI CEI EN ISO/IEC 17025:2018</w:t>
        </w:r>
      </w:hyperlink>
      <w:r w:rsidR="00D07DAC" w:rsidRPr="00F356B6">
        <w:rPr>
          <w:rFonts w:ascii="Times New Roman" w:eastAsia="Times New Roman" w:hAnsi="Times New Roman" w:cs="Times New Roman"/>
          <w:b/>
        </w:rPr>
        <w:t xml:space="preserve"> - Requisiti generali per la competenza dei</w:t>
      </w:r>
      <w:r w:rsidR="00F356B6" w:rsidRPr="00F356B6">
        <w:rPr>
          <w:rFonts w:ascii="Times New Roman" w:eastAsia="Times New Roman" w:hAnsi="Times New Roman" w:cs="Times New Roman"/>
          <w:b/>
        </w:rPr>
        <w:t xml:space="preserve"> laboratori di prova e taratura</w:t>
      </w:r>
    </w:p>
    <w:p w14:paraId="0D94D379" w14:textId="77777777"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Questa norma stabilisce i requisiti gestionali e tecnici per conseguire l'accreditamento dei laboratori di prova e taratura che operano, in generale, in accordo con i principi della norma UNI EN ISO 9001.</w:t>
      </w:r>
    </w:p>
    <w:p w14:paraId="218176E4" w14:textId="0852C16F"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Garantendo la competenza, l’indipendenza e l’imparzialità dei laboratori che attestano la conformità </w:t>
      </w:r>
      <w:r w:rsidR="0084384D" w:rsidRPr="00A35784">
        <w:rPr>
          <w:rFonts w:ascii="Times New Roman" w:eastAsia="Times New Roman" w:hAnsi="Times New Roman" w:cs="Times New Roman"/>
        </w:rPr>
        <w:t xml:space="preserve">alle norme </w:t>
      </w:r>
      <w:r w:rsidR="003841F0" w:rsidRPr="00A35784">
        <w:rPr>
          <w:rFonts w:ascii="Times New Roman" w:eastAsia="Times New Roman" w:hAnsi="Times New Roman" w:cs="Times New Roman"/>
        </w:rPr>
        <w:t>dei Rapporti di Prova emessi</w:t>
      </w:r>
      <w:r w:rsidRPr="00A35784">
        <w:rPr>
          <w:rFonts w:ascii="Times New Roman" w:eastAsia="Times New Roman" w:hAnsi="Times New Roman" w:cs="Times New Roman"/>
        </w:rPr>
        <w:t>, l’accreditamento attribuisce valore e affidabilità alle prove e offre un alto grado di garanzia sulla qualità dei prodotti erogati.</w:t>
      </w:r>
    </w:p>
    <w:p w14:paraId="7EBAC990" w14:textId="4842E4C1" w:rsidR="00D07DAC" w:rsidRPr="00A35784" w:rsidRDefault="00D07DAC" w:rsidP="00EE0FCE">
      <w:pPr>
        <w:spacing w:after="0" w:line="240" w:lineRule="exact"/>
        <w:ind w:left="720"/>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La norma internazionale </w:t>
      </w:r>
      <w:r w:rsidR="00D230F1" w:rsidRPr="00A35784">
        <w:rPr>
          <w:rFonts w:ascii="Times New Roman" w:eastAsia="Times" w:hAnsi="Times New Roman" w:cs="Times New Roman"/>
          <w:color w:val="000000"/>
          <w:lang w:eastAsia="it-IT"/>
        </w:rPr>
        <w:t>UNI CEI EN ISO/IEC 17025:20</w:t>
      </w:r>
      <w:r w:rsidR="00D230F1">
        <w:rPr>
          <w:rFonts w:ascii="Times New Roman" w:eastAsia="Times" w:hAnsi="Times New Roman" w:cs="Times New Roman"/>
          <w:color w:val="000000"/>
          <w:lang w:eastAsia="it-IT"/>
        </w:rPr>
        <w:t>18</w:t>
      </w:r>
      <w:r w:rsidR="00D230F1" w:rsidRPr="00A35784">
        <w:rPr>
          <w:rFonts w:ascii="Times New Roman" w:eastAsia="Times" w:hAnsi="Times New Roman" w:cs="Times New Roman"/>
          <w:color w:val="000000"/>
          <w:lang w:eastAsia="it-IT"/>
        </w:rPr>
        <w:t xml:space="preserve"> </w:t>
      </w:r>
      <w:r w:rsidRPr="00A35784">
        <w:rPr>
          <w:rFonts w:ascii="Times New Roman" w:eastAsia="Times New Roman" w:hAnsi="Times New Roman" w:cs="Times New Roman"/>
        </w:rPr>
        <w:t>definisce i requisiti che un laboratorio deve soddisfare per dimostrare la competenza tecnica del suo personale e la disponibilità di tutte le risorse tecniche, tali da garantire dati e risultati che siano accurati e affidabili per specifiche prove, misurazioni e tarature.</w:t>
      </w:r>
    </w:p>
    <w:p w14:paraId="5ED3971E" w14:textId="77777777" w:rsidR="00D07DAC" w:rsidRPr="00A35784" w:rsidRDefault="00D07DAC" w:rsidP="00D07DAC">
      <w:pPr>
        <w:spacing w:after="200" w:line="252" w:lineRule="auto"/>
        <w:ind w:left="720"/>
        <w:contextualSpacing/>
        <w:jc w:val="both"/>
        <w:rPr>
          <w:rFonts w:ascii="Times New Roman" w:eastAsia="Times New Roman" w:hAnsi="Times New Roman" w:cs="Times New Roman"/>
        </w:rPr>
      </w:pPr>
    </w:p>
    <w:p w14:paraId="765932D6" w14:textId="19879A7A" w:rsidR="00D07DAC" w:rsidRPr="00F356B6" w:rsidRDefault="00F830A0" w:rsidP="00F356B6">
      <w:pPr>
        <w:spacing w:after="0" w:line="240" w:lineRule="exact"/>
        <w:contextualSpacing/>
        <w:jc w:val="both"/>
        <w:rPr>
          <w:rFonts w:ascii="Times New Roman" w:eastAsia="Times New Roman" w:hAnsi="Times New Roman" w:cs="Times New Roman"/>
          <w:b/>
        </w:rPr>
      </w:pPr>
      <w:hyperlink r:id="rId16" w:tooltip="UNI CEI EN ISO/IEC 17024:2012" w:history="1">
        <w:r w:rsidR="00D07DAC" w:rsidRPr="00F356B6">
          <w:rPr>
            <w:rFonts w:ascii="Times New Roman" w:eastAsia="Times New Roman" w:hAnsi="Times New Roman" w:cs="Times New Roman"/>
            <w:b/>
          </w:rPr>
          <w:t>UNI CEI EN ISO/IEC 17024:2012</w:t>
        </w:r>
      </w:hyperlink>
      <w:r w:rsidR="00BD23B2" w:rsidRPr="00F356B6">
        <w:rPr>
          <w:rFonts w:ascii="Times New Roman" w:eastAsia="Times New Roman" w:hAnsi="Times New Roman" w:cs="Times New Roman"/>
          <w:b/>
        </w:rPr>
        <w:t xml:space="preserve"> </w:t>
      </w:r>
      <w:r w:rsidR="00D07DAC" w:rsidRPr="00F356B6">
        <w:rPr>
          <w:rFonts w:ascii="Times New Roman" w:eastAsia="Times New Roman" w:hAnsi="Times New Roman" w:cs="Times New Roman"/>
          <w:b/>
        </w:rPr>
        <w:t>- Valutazione della conformità - Requisiti generali per organismi che eseguo</w:t>
      </w:r>
      <w:r w:rsidR="00F356B6">
        <w:rPr>
          <w:rFonts w:ascii="Times New Roman" w:eastAsia="Times New Roman" w:hAnsi="Times New Roman" w:cs="Times New Roman"/>
          <w:b/>
        </w:rPr>
        <w:t>no la certificazione di persone</w:t>
      </w:r>
    </w:p>
    <w:p w14:paraId="57002CE2" w14:textId="7810098B" w:rsidR="00D07DAC" w:rsidRPr="00A35784" w:rsidRDefault="00F356B6" w:rsidP="00EE0FCE">
      <w:pPr>
        <w:spacing w:after="0" w:line="240" w:lineRule="exact"/>
        <w:ind w:left="720"/>
        <w:jc w:val="both"/>
        <w:rPr>
          <w:rFonts w:ascii="Times New Roman" w:eastAsia="Times" w:hAnsi="Times New Roman" w:cs="Times New Roman"/>
          <w:color w:val="000000"/>
          <w:lang w:eastAsia="it-IT"/>
        </w:rPr>
      </w:pPr>
      <w:r>
        <w:rPr>
          <w:rFonts w:ascii="Times New Roman" w:eastAsia="Times" w:hAnsi="Times New Roman" w:cs="Times New Roman"/>
          <w:bCs/>
          <w:color w:val="000000"/>
          <w:lang w:eastAsia="it-IT"/>
        </w:rPr>
        <w:t>Questa</w:t>
      </w:r>
      <w:r w:rsidR="00D07DAC" w:rsidRPr="00A35784">
        <w:rPr>
          <w:rFonts w:ascii="Times New Roman" w:eastAsia="Times" w:hAnsi="Times New Roman" w:cs="Times New Roman"/>
          <w:color w:val="000000"/>
          <w:lang w:eastAsia="it-IT"/>
        </w:rPr>
        <w:t xml:space="preserve"> norma tecnica descrive i requisiti per la certificazione delle nuove professioni (L.4 del 2013 Disposizioni in materia di professioni non organizzate - </w:t>
      </w:r>
      <w:hyperlink r:id="rId17" w:tgtFrame="_blank" w:history="1">
        <w:r w:rsidR="00D07DAC" w:rsidRPr="00A35784">
          <w:rPr>
            <w:rFonts w:ascii="Times New Roman" w:eastAsia="Times" w:hAnsi="Times New Roman" w:cs="Times New Roman"/>
            <w:color w:val="0000FF"/>
            <w:u w:val="single"/>
            <w:lang w:eastAsia="it-IT"/>
          </w:rPr>
          <w:t>GU Serie Generale n.22 del 26-01-2013)</w:t>
        </w:r>
      </w:hyperlink>
      <w:r w:rsidR="00D07DAC" w:rsidRPr="00A35784">
        <w:rPr>
          <w:rFonts w:ascii="Times New Roman" w:eastAsia="Times" w:hAnsi="Times New Roman" w:cs="Times New Roman"/>
          <w:color w:val="000000"/>
          <w:lang w:eastAsia="it-IT"/>
        </w:rPr>
        <w:t>, prevede che gli schemi che individuano le regole per la certificazione del personale possono essere inseriti in:</w:t>
      </w:r>
    </w:p>
    <w:p w14:paraId="3CC6BEBB" w14:textId="4F905FB1"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p</w:t>
      </w:r>
      <w:r w:rsidR="00D07DAC" w:rsidRPr="00A35784">
        <w:rPr>
          <w:rFonts w:ascii="Times New Roman" w:eastAsia="Times" w:hAnsi="Times New Roman" w:cs="Times New Roman"/>
          <w:color w:val="000000"/>
          <w:lang w:eastAsia="it-IT"/>
        </w:rPr>
        <w:t>rovvedimenti normativi</w:t>
      </w:r>
      <w:r>
        <w:rPr>
          <w:rFonts w:ascii="Times New Roman" w:eastAsia="Times" w:hAnsi="Times New Roman" w:cs="Times New Roman"/>
          <w:color w:val="000000"/>
          <w:lang w:eastAsia="it-IT"/>
        </w:rPr>
        <w:t>;</w:t>
      </w:r>
    </w:p>
    <w:p w14:paraId="2F8FE39A" w14:textId="68BC659C"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p</w:t>
      </w:r>
      <w:r w:rsidR="00D07DAC" w:rsidRPr="00A35784">
        <w:rPr>
          <w:rFonts w:ascii="Times New Roman" w:eastAsia="Times" w:hAnsi="Times New Roman" w:cs="Times New Roman"/>
          <w:color w:val="000000"/>
          <w:lang w:eastAsia="it-IT"/>
        </w:rPr>
        <w:t>rassi di riferimento</w:t>
      </w:r>
      <w:r>
        <w:rPr>
          <w:rFonts w:ascii="Times New Roman" w:eastAsia="Times" w:hAnsi="Times New Roman" w:cs="Times New Roman"/>
          <w:color w:val="000000"/>
          <w:lang w:eastAsia="it-IT"/>
        </w:rPr>
        <w:t>;</w:t>
      </w:r>
    </w:p>
    <w:p w14:paraId="3E1B525A" w14:textId="5D3C12E9" w:rsidR="00D07DAC" w:rsidRPr="00A35784" w:rsidRDefault="00BD23B2" w:rsidP="008A786E">
      <w:pPr>
        <w:numPr>
          <w:ilvl w:val="0"/>
          <w:numId w:val="70"/>
        </w:num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s</w:t>
      </w:r>
      <w:r w:rsidR="00D07DAC" w:rsidRPr="00A35784">
        <w:rPr>
          <w:rFonts w:ascii="Times New Roman" w:eastAsia="Times" w:hAnsi="Times New Roman" w:cs="Times New Roman"/>
          <w:color w:val="000000"/>
          <w:lang w:eastAsia="it-IT"/>
        </w:rPr>
        <w:t>chemi proprietari</w:t>
      </w:r>
      <w:r>
        <w:rPr>
          <w:rFonts w:ascii="Times New Roman" w:eastAsia="Times" w:hAnsi="Times New Roman" w:cs="Times New Roman"/>
          <w:color w:val="000000"/>
          <w:lang w:eastAsia="it-IT"/>
        </w:rPr>
        <w:t>.</w:t>
      </w:r>
    </w:p>
    <w:p w14:paraId="39332482"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Generalmente tutti prevedono il rilascio dell’accreditamento all’Ente certificatore da parte di Accredia, che richiede di rispettare le seguenti fasi:</w:t>
      </w:r>
    </w:p>
    <w:p w14:paraId="7A0C5295"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 esame documentale sullo schema da accreditare;</w:t>
      </w:r>
    </w:p>
    <w:p w14:paraId="45C929A5"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il superamento dell’esame durante l’audit di terza parte eseguito da ispettori Accredia;</w:t>
      </w:r>
    </w:p>
    <w:p w14:paraId="514F812C" w14:textId="77777777"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una visita periodica da parte di ispettori Accredia.</w:t>
      </w:r>
    </w:p>
    <w:p w14:paraId="721B53D7"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Mentre per la certificazione dell’operatore è necessario definire:</w:t>
      </w:r>
    </w:p>
    <w:p w14:paraId="1D6C5DA9" w14:textId="64AE4B2F"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il percorso di formazione necessario al candidato per poter poi superare l’esame di qualificazione</w:t>
      </w:r>
      <w:r w:rsidR="00BD23B2">
        <w:rPr>
          <w:rFonts w:ascii="Times New Roman" w:eastAsia="Times" w:hAnsi="Times New Roman" w:cs="Times New Roman"/>
          <w:color w:val="000000"/>
          <w:lang w:eastAsia="it-IT"/>
        </w:rPr>
        <w:t>;</w:t>
      </w:r>
    </w:p>
    <w:p w14:paraId="6151EE4A" w14:textId="0F786BB6" w:rsidR="00D07DAC" w:rsidRPr="00A35784" w:rsidRDefault="00D07DAC" w:rsidP="008A786E">
      <w:pPr>
        <w:numPr>
          <w:ilvl w:val="0"/>
          <w:numId w:val="7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prove di esame</w:t>
      </w:r>
      <w:r w:rsidR="00BD23B2">
        <w:rPr>
          <w:rFonts w:ascii="Times New Roman" w:eastAsia="Times" w:hAnsi="Times New Roman" w:cs="Times New Roman"/>
          <w:color w:val="000000"/>
          <w:lang w:eastAsia="it-IT"/>
        </w:rPr>
        <w:t>;</w:t>
      </w:r>
    </w:p>
    <w:p w14:paraId="1F2F7B2E" w14:textId="4E46F700" w:rsidR="00D07DAC" w:rsidRDefault="00D07DAC" w:rsidP="00B57AD4">
      <w:pPr>
        <w:numPr>
          <w:ilvl w:val="0"/>
          <w:numId w:val="70"/>
        </w:numPr>
        <w:spacing w:after="0" w:line="240" w:lineRule="exact"/>
        <w:jc w:val="both"/>
        <w:rPr>
          <w:ins w:id="30" w:author="Martone Cristina" w:date="2021-07-13T09:40:00Z"/>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tempi per il rinnovo della certificazione</w:t>
      </w:r>
      <w:r w:rsidR="00BD23B2">
        <w:rPr>
          <w:rFonts w:ascii="Times New Roman" w:eastAsia="Times" w:hAnsi="Times New Roman" w:cs="Times New Roman"/>
          <w:color w:val="000000"/>
          <w:lang w:eastAsia="it-IT"/>
        </w:rPr>
        <w:t>.</w:t>
      </w:r>
    </w:p>
    <w:p w14:paraId="137E9930" w14:textId="77777777" w:rsidR="00A579B3" w:rsidRPr="00A35784" w:rsidRDefault="00A579B3" w:rsidP="00B57AD4">
      <w:pPr>
        <w:spacing w:after="0" w:line="240" w:lineRule="exact"/>
        <w:ind w:left="1080"/>
        <w:jc w:val="both"/>
        <w:rPr>
          <w:rFonts w:ascii="Times New Roman" w:eastAsia="Times" w:hAnsi="Times New Roman" w:cs="Times New Roman"/>
          <w:color w:val="000000"/>
          <w:lang w:eastAsia="it-IT"/>
        </w:rPr>
      </w:pPr>
    </w:p>
    <w:p w14:paraId="4C93E6FD" w14:textId="77777777" w:rsidR="00A579B3" w:rsidRPr="00A35784" w:rsidRDefault="00A579B3" w:rsidP="00EE0FCE">
      <w:pPr>
        <w:spacing w:after="0" w:line="240" w:lineRule="exact"/>
        <w:ind w:left="1440"/>
        <w:jc w:val="both"/>
        <w:rPr>
          <w:rFonts w:ascii="Times New Roman" w:eastAsia="Times" w:hAnsi="Times New Roman" w:cs="Times New Roman"/>
          <w:color w:val="000000"/>
          <w:lang w:eastAsia="it-IT"/>
        </w:rPr>
      </w:pPr>
    </w:p>
    <w:p w14:paraId="45870636"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 certificazione rilasciata dagli organismi accreditati in base alla norma internazionale UNI CEI EN ISO/IEC 17024, fornisce quindi un valore aggiunto in quanto verifica che le figure professionali possiedano, mantengano e migliorino nel tempo la necessaria competenza, intesa come l’insieme delle conoscenze, delle abilità e delle doti richieste per i compiti assegnati.</w:t>
      </w:r>
    </w:p>
    <w:p w14:paraId="68061783" w14:textId="340044E9"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 xml:space="preserve">In Italia, ad oggi, esistono 57 organismi accreditati per la certificazione delle professioni, 480 schemi di profili professionali (con relativa individuazione di profili e criteri) di cui 290 su norme o prassi di riferimento UNI che rispettano la norma tecnica di riferimento UNI </w:t>
      </w:r>
      <w:r w:rsidR="00BD23B2">
        <w:rPr>
          <w:rFonts w:ascii="Times New Roman" w:eastAsia="Times" w:hAnsi="Times New Roman" w:cs="Times New Roman"/>
          <w:color w:val="000000"/>
          <w:lang w:eastAsia="it-IT"/>
        </w:rPr>
        <w:t xml:space="preserve">CEI </w:t>
      </w:r>
      <w:r w:rsidRPr="00A35784">
        <w:rPr>
          <w:rFonts w:ascii="Times New Roman" w:eastAsia="Times" w:hAnsi="Times New Roman" w:cs="Times New Roman"/>
          <w:color w:val="000000"/>
          <w:lang w:eastAsia="it-IT"/>
        </w:rPr>
        <w:t>EN ISO</w:t>
      </w:r>
      <w:r w:rsidR="00BD23B2">
        <w:rPr>
          <w:rFonts w:ascii="Times New Roman" w:eastAsia="Times" w:hAnsi="Times New Roman" w:cs="Times New Roman"/>
          <w:color w:val="000000"/>
          <w:lang w:eastAsia="it-IT"/>
        </w:rPr>
        <w:t>/IEC</w:t>
      </w:r>
      <w:r w:rsidRPr="00A35784">
        <w:rPr>
          <w:rFonts w:ascii="Times New Roman" w:eastAsia="Times" w:hAnsi="Times New Roman" w:cs="Times New Roman"/>
          <w:color w:val="000000"/>
          <w:lang w:eastAsia="it-IT"/>
        </w:rPr>
        <w:t xml:space="preserve"> 17024.</w:t>
      </w:r>
    </w:p>
    <w:p w14:paraId="4CC0EAE2"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Anche alcuni settori della Pubblica Amministrazione stanno investendo sulla certificazione della competenza del proprio personale per adeguarsi al nuovo mercato delle professioni e alla nascita di nuovi mestieri, al fine di assumere un ruolo di riferimento strategico per tutelare i cittadini e garantire la qualità delle prestazioni.</w:t>
      </w:r>
    </w:p>
    <w:p w14:paraId="1FFFC854" w14:textId="77777777" w:rsidR="00D07DAC" w:rsidRPr="00A35784" w:rsidRDefault="00D07DAC" w:rsidP="00D07DAC">
      <w:pPr>
        <w:spacing w:after="0" w:line="240" w:lineRule="auto"/>
        <w:ind w:left="720"/>
        <w:rPr>
          <w:rFonts w:ascii="Times New Roman" w:eastAsia="Times" w:hAnsi="Times New Roman" w:cs="Times New Roman"/>
          <w:color w:val="000000"/>
          <w:lang w:eastAsia="it-IT"/>
        </w:rPr>
      </w:pPr>
    </w:p>
    <w:p w14:paraId="32B50B65" w14:textId="4406D15D" w:rsidR="00D07DAC" w:rsidRPr="00F356B6" w:rsidRDefault="00F830A0" w:rsidP="00F356B6">
      <w:pPr>
        <w:spacing w:after="0" w:line="240" w:lineRule="exact"/>
        <w:contextualSpacing/>
        <w:jc w:val="both"/>
        <w:rPr>
          <w:rFonts w:ascii="Times New Roman" w:eastAsia="Times New Roman" w:hAnsi="Times New Roman" w:cs="Times New Roman"/>
          <w:b/>
        </w:rPr>
      </w:pPr>
      <w:hyperlink r:id="rId18" w:tooltip="UNI CEI EN ISO/IEC 17043:2010" w:history="1">
        <w:r w:rsidR="00D07DAC" w:rsidRPr="00F356B6">
          <w:rPr>
            <w:rFonts w:ascii="Times New Roman" w:eastAsia="Times New Roman" w:hAnsi="Times New Roman" w:cs="Times New Roman"/>
            <w:b/>
          </w:rPr>
          <w:t>UNI CEI EN ISO/IEC 17043:2010</w:t>
        </w:r>
      </w:hyperlink>
      <w:r w:rsidR="00D07DAC" w:rsidRPr="00F356B6">
        <w:rPr>
          <w:rFonts w:ascii="Times New Roman" w:eastAsia="Times New Roman" w:hAnsi="Times New Roman" w:cs="Times New Roman"/>
          <w:b/>
        </w:rPr>
        <w:t xml:space="preserve"> - Valutazione della conformità - Requisiti generali per pr</w:t>
      </w:r>
      <w:r w:rsidR="00F356B6">
        <w:rPr>
          <w:rFonts w:ascii="Times New Roman" w:eastAsia="Times New Roman" w:hAnsi="Times New Roman" w:cs="Times New Roman"/>
          <w:b/>
        </w:rPr>
        <w:t xml:space="preserve">ove valutative </w:t>
      </w:r>
      <w:proofErr w:type="spellStart"/>
      <w:r w:rsidR="00F356B6">
        <w:rPr>
          <w:rFonts w:ascii="Times New Roman" w:eastAsia="Times New Roman" w:hAnsi="Times New Roman" w:cs="Times New Roman"/>
          <w:b/>
        </w:rPr>
        <w:t>interlaboratorio</w:t>
      </w:r>
      <w:proofErr w:type="spellEnd"/>
    </w:p>
    <w:p w14:paraId="6682E31A" w14:textId="2ACD11D2" w:rsidR="00D07DAC" w:rsidRPr="00A35784" w:rsidRDefault="00F356B6" w:rsidP="00EE0FCE">
      <w:pPr>
        <w:spacing w:after="0" w:line="240" w:lineRule="exact"/>
        <w:ind w:left="720"/>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Questa</w:t>
      </w:r>
      <w:r w:rsidR="00D07DAC" w:rsidRPr="00A35784">
        <w:rPr>
          <w:rFonts w:ascii="Times New Roman" w:eastAsia="Times" w:hAnsi="Times New Roman" w:cs="Times New Roman"/>
          <w:color w:val="000000"/>
          <w:lang w:eastAsia="it-IT"/>
        </w:rPr>
        <w:t xml:space="preserve"> norma specifica i requisiti generali per la competenza degli organizzatori di prove valutative </w:t>
      </w:r>
      <w:proofErr w:type="spellStart"/>
      <w:r w:rsidR="00D07DAC" w:rsidRPr="00A35784">
        <w:rPr>
          <w:rFonts w:ascii="Times New Roman" w:eastAsia="Times" w:hAnsi="Times New Roman" w:cs="Times New Roman"/>
          <w:color w:val="000000"/>
          <w:lang w:eastAsia="it-IT"/>
        </w:rPr>
        <w:t>interlaboratorio</w:t>
      </w:r>
      <w:proofErr w:type="spellEnd"/>
      <w:r w:rsidR="00D07DAC" w:rsidRPr="00A35784">
        <w:rPr>
          <w:rFonts w:ascii="Times New Roman" w:eastAsia="Times" w:hAnsi="Times New Roman" w:cs="Times New Roman"/>
          <w:color w:val="000000"/>
          <w:lang w:eastAsia="it-IT"/>
        </w:rPr>
        <w:t xml:space="preserve">, che consistono nell’organizzazione, esecuzione e valutazione di misurazioni o prove sugli stessi materiali o su materiali simili, da parte di due o più laboratori in conformità a condizioni prestabilite. Le prove valutative </w:t>
      </w:r>
      <w:r w:rsidR="00A579B3">
        <w:rPr>
          <w:rFonts w:ascii="Times New Roman" w:eastAsia="Times" w:hAnsi="Times New Roman" w:cs="Times New Roman"/>
          <w:color w:val="000000"/>
          <w:lang w:eastAsia="it-IT"/>
        </w:rPr>
        <w:t>e i</w:t>
      </w:r>
      <w:r w:rsidR="00D07DAC" w:rsidRPr="00A35784">
        <w:rPr>
          <w:rFonts w:ascii="Times New Roman" w:eastAsia="Times" w:hAnsi="Times New Roman" w:cs="Times New Roman"/>
          <w:color w:val="000000"/>
          <w:lang w:eastAsia="it-IT"/>
        </w:rPr>
        <w:t xml:space="preserve"> confronti </w:t>
      </w:r>
      <w:proofErr w:type="spellStart"/>
      <w:r w:rsidR="00D07DAC" w:rsidRPr="00A35784">
        <w:rPr>
          <w:rFonts w:ascii="Times New Roman" w:eastAsia="Times" w:hAnsi="Times New Roman" w:cs="Times New Roman"/>
          <w:color w:val="000000"/>
          <w:lang w:eastAsia="it-IT"/>
        </w:rPr>
        <w:t>interlaboratorio</w:t>
      </w:r>
      <w:proofErr w:type="spellEnd"/>
      <w:r w:rsidR="00D07DAC" w:rsidRPr="00A35784">
        <w:rPr>
          <w:rFonts w:ascii="Times New Roman" w:eastAsia="Times" w:hAnsi="Times New Roman" w:cs="Times New Roman"/>
          <w:color w:val="000000"/>
          <w:lang w:eastAsia="it-IT"/>
        </w:rPr>
        <w:t xml:space="preserve"> (</w:t>
      </w:r>
      <w:proofErr w:type="spellStart"/>
      <w:r w:rsidR="00D07DAC" w:rsidRPr="00A35784">
        <w:rPr>
          <w:rFonts w:ascii="Times New Roman" w:eastAsia="Times" w:hAnsi="Times New Roman" w:cs="Times New Roman"/>
          <w:color w:val="000000"/>
          <w:lang w:eastAsia="it-IT"/>
        </w:rPr>
        <w:t>InterLaboratory</w:t>
      </w:r>
      <w:proofErr w:type="spellEnd"/>
      <w:r w:rsidR="00D07DAC" w:rsidRPr="00A35784">
        <w:rPr>
          <w:rFonts w:ascii="Times New Roman" w:eastAsia="Times" w:hAnsi="Times New Roman" w:cs="Times New Roman"/>
          <w:color w:val="000000"/>
          <w:lang w:eastAsia="it-IT"/>
        </w:rPr>
        <w:t xml:space="preserve"> </w:t>
      </w:r>
      <w:proofErr w:type="spellStart"/>
      <w:r w:rsidR="00D07DAC" w:rsidRPr="00A35784">
        <w:rPr>
          <w:rFonts w:ascii="Times New Roman" w:eastAsia="Times" w:hAnsi="Times New Roman" w:cs="Times New Roman"/>
          <w:color w:val="000000"/>
          <w:lang w:eastAsia="it-IT"/>
        </w:rPr>
        <w:t>Comparison</w:t>
      </w:r>
      <w:proofErr w:type="spellEnd"/>
      <w:r w:rsidR="00D07DAC" w:rsidRPr="00A35784">
        <w:rPr>
          <w:rFonts w:ascii="Times New Roman" w:eastAsia="Times" w:hAnsi="Times New Roman" w:cs="Times New Roman"/>
          <w:color w:val="000000"/>
          <w:lang w:eastAsia="it-IT"/>
        </w:rPr>
        <w:t xml:space="preserve"> o Proficiency test</w:t>
      </w:r>
      <w:ins w:id="31" w:author="PIETRO GENONI" w:date="2021-06-08T11:35:00Z">
        <w:r w:rsidR="00D07DAC" w:rsidRPr="00A35784">
          <w:rPr>
            <w:rFonts w:ascii="Times New Roman" w:eastAsia="Times" w:hAnsi="Times New Roman" w:cs="Times New Roman"/>
            <w:color w:val="000000"/>
            <w:lang w:eastAsia="it-IT"/>
          </w:rPr>
          <w:t>),</w:t>
        </w:r>
      </w:ins>
      <w:del w:id="32" w:author="PIETRO GENONI" w:date="2021-06-08T11:35:00Z">
        <w:r w:rsidR="00D07DAC" w:rsidRPr="00A35784">
          <w:rPr>
            <w:rFonts w:ascii="Times New Roman" w:eastAsia="Times" w:hAnsi="Times New Roman" w:cs="Times New Roman"/>
            <w:color w:val="000000"/>
            <w:lang w:eastAsia="it-IT"/>
          </w:rPr>
          <w:delText>),</w:delText>
        </w:r>
      </w:del>
      <w:r w:rsidR="00D07DAC" w:rsidRPr="00A35784">
        <w:rPr>
          <w:rFonts w:ascii="Times New Roman" w:eastAsia="Times" w:hAnsi="Times New Roman" w:cs="Times New Roman"/>
          <w:color w:val="000000"/>
          <w:lang w:eastAsia="it-IT"/>
        </w:rPr>
        <w:t xml:space="preserve"> sono quindi tra gli strumenti, richiamati anche al punto 5.9 della norma </w:t>
      </w:r>
      <w:bookmarkStart w:id="33" w:name="_Hlk71534110"/>
      <w:r w:rsidR="00D07DAC" w:rsidRPr="00A35784">
        <w:rPr>
          <w:rFonts w:ascii="Times New Roman" w:eastAsia="Times" w:hAnsi="Times New Roman" w:cs="Times New Roman"/>
          <w:color w:val="000000"/>
          <w:lang w:eastAsia="it-IT"/>
        </w:rPr>
        <w:t>UNI CEI EN ISO/IEC 17025:20</w:t>
      </w:r>
      <w:r w:rsidR="00BD23B2">
        <w:rPr>
          <w:rFonts w:ascii="Times New Roman" w:eastAsia="Times" w:hAnsi="Times New Roman" w:cs="Times New Roman"/>
          <w:color w:val="000000"/>
          <w:lang w:eastAsia="it-IT"/>
        </w:rPr>
        <w:t>18</w:t>
      </w:r>
      <w:r w:rsidR="00D07DAC" w:rsidRPr="00A35784">
        <w:rPr>
          <w:rFonts w:ascii="Times New Roman" w:eastAsia="Times" w:hAnsi="Times New Roman" w:cs="Times New Roman"/>
          <w:color w:val="000000"/>
          <w:lang w:eastAsia="it-IT"/>
        </w:rPr>
        <w:t xml:space="preserve"> </w:t>
      </w:r>
      <w:bookmarkEnd w:id="33"/>
      <w:r w:rsidR="00D07DAC" w:rsidRPr="00A35784">
        <w:rPr>
          <w:rFonts w:ascii="Times New Roman" w:eastAsia="Times" w:hAnsi="Times New Roman" w:cs="Times New Roman"/>
          <w:color w:val="000000"/>
          <w:lang w:eastAsia="it-IT"/>
        </w:rPr>
        <w:t>relativa ai requisiti per la competenza dei laboratori, a cui i laboratori stessi possono ricorrere per il controllo della qualità dei risultati di prova o taratura. La partecipazione a tali esercizi, ove possibile, è richiesta dall’Ente Nazionale di Accreditamento (A</w:t>
      </w:r>
      <w:r w:rsidR="00BD23B2">
        <w:rPr>
          <w:rFonts w:ascii="Times New Roman" w:eastAsia="Times" w:hAnsi="Times New Roman" w:cs="Times New Roman"/>
          <w:color w:val="000000"/>
          <w:lang w:eastAsia="it-IT"/>
        </w:rPr>
        <w:t>ccredia</w:t>
      </w:r>
      <w:r w:rsidR="00D07DAC" w:rsidRPr="00A35784">
        <w:rPr>
          <w:rFonts w:ascii="Times New Roman" w:eastAsia="Times" w:hAnsi="Times New Roman" w:cs="Times New Roman"/>
          <w:color w:val="000000"/>
          <w:lang w:eastAsia="it-IT"/>
        </w:rPr>
        <w:t>) sia all’atto della domanda di accreditamento che in caso di aggiornamenti e variazioni del campo di accreditamento.</w:t>
      </w:r>
    </w:p>
    <w:p w14:paraId="464F4C3D"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6B2C9A4C"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29284328" w14:textId="620AC8F9"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34" w:name="_Toc63081340"/>
      <w:bookmarkStart w:id="35" w:name="_Toc71880558"/>
      <w:r w:rsidRPr="000D02C7">
        <w:rPr>
          <w:rFonts w:ascii="Times New Roman" w:eastAsia="Times" w:hAnsi="Times New Roman"/>
          <w:b/>
          <w:color w:val="000000"/>
          <w:sz w:val="28"/>
          <w:szCs w:val="28"/>
          <w:lang w:eastAsia="it-IT"/>
        </w:rPr>
        <w:t>DESCRIZIONE DEL PROCESSO</w:t>
      </w:r>
      <w:bookmarkEnd w:id="34"/>
      <w:bookmarkEnd w:id="35"/>
      <w:r w:rsidRPr="000D02C7">
        <w:rPr>
          <w:rFonts w:ascii="Times New Roman" w:eastAsia="Times" w:hAnsi="Times New Roman"/>
          <w:b/>
          <w:color w:val="000000"/>
          <w:sz w:val="28"/>
          <w:szCs w:val="28"/>
          <w:lang w:eastAsia="it-IT"/>
        </w:rPr>
        <w:t xml:space="preserve"> </w:t>
      </w:r>
    </w:p>
    <w:p w14:paraId="08A51E9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A2BFDF6" w14:textId="77777777" w:rsidR="00634B5E" w:rsidRPr="00A35784" w:rsidRDefault="00634B5E" w:rsidP="00634B5E">
      <w:pPr>
        <w:spacing w:after="0" w:line="240" w:lineRule="exact"/>
        <w:jc w:val="both"/>
        <w:rPr>
          <w:rFonts w:ascii="Times New Roman" w:eastAsia="Times" w:hAnsi="Times New Roman" w:cs="Times New Roman"/>
          <w:b/>
          <w:color w:val="000000"/>
          <w:lang w:eastAsia="it-IT"/>
        </w:rPr>
      </w:pPr>
      <w:commentRangeStart w:id="36"/>
      <w:commentRangeStart w:id="37"/>
      <w:r w:rsidRPr="00A35784">
        <w:rPr>
          <w:rFonts w:ascii="Times New Roman" w:eastAsia="Times" w:hAnsi="Times New Roman" w:cs="Times New Roman"/>
          <w:color w:val="000000"/>
          <w:lang w:eastAsia="it-IT"/>
        </w:rPr>
        <w:t xml:space="preserve">L’accesso al percorso di qualifica può avvenire da parte di richiedenti </w:t>
      </w:r>
      <w:commentRangeEnd w:id="36"/>
      <w:r w:rsidR="002E1C5A">
        <w:rPr>
          <w:rStyle w:val="Rimandocommento"/>
          <w:rFonts w:ascii="Cambria" w:eastAsia="Times New Roman" w:hAnsi="Cambria" w:cs="Times New Roman"/>
          <w:lang w:val="en-US"/>
        </w:rPr>
        <w:commentReference w:id="36"/>
      </w:r>
      <w:commentRangeEnd w:id="37"/>
      <w:r w:rsidR="004107AF">
        <w:rPr>
          <w:rStyle w:val="Rimandocommento"/>
          <w:rFonts w:ascii="Cambria" w:eastAsia="Times New Roman" w:hAnsi="Cambria" w:cs="Times New Roman"/>
          <w:lang w:val="en-US"/>
        </w:rPr>
        <w:commentReference w:id="37"/>
      </w:r>
      <w:r w:rsidRPr="00A35784">
        <w:rPr>
          <w:rFonts w:ascii="Times New Roman" w:eastAsia="Times" w:hAnsi="Times New Roman" w:cs="Times New Roman"/>
          <w:color w:val="000000"/>
          <w:lang w:eastAsia="it-IT"/>
        </w:rPr>
        <w:t>che abbiano determinate competenze e qualifiche. (</w:t>
      </w:r>
      <w:r w:rsidRPr="00A35784">
        <w:rPr>
          <w:rFonts w:ascii="Times New Roman" w:eastAsia="Times" w:hAnsi="Times New Roman" w:cs="Times New Roman"/>
          <w:b/>
          <w:color w:val="000000"/>
          <w:lang w:eastAsia="it-IT"/>
        </w:rPr>
        <w:t>BOX ESEMPLIFICATIVI</w:t>
      </w:r>
      <w:r w:rsidRPr="00A35784">
        <w:rPr>
          <w:rFonts w:ascii="Times New Roman" w:eastAsia="Times" w:hAnsi="Times New Roman" w:cs="Times New Roman"/>
          <w:color w:val="000000"/>
          <w:lang w:eastAsia="it-IT"/>
        </w:rPr>
        <w:t>)</w:t>
      </w:r>
    </w:p>
    <w:p w14:paraId="64BABA48" w14:textId="5035E972" w:rsidR="00634B5E" w:rsidRPr="00A35784" w:rsidRDefault="00634B5E" w:rsidP="00634B5E">
      <w:pPr>
        <w:spacing w:after="12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t>Per il personale con esperienza pregressa e/o già operante presso le Agenzie, che non risponde a tutti i requisiti previsti, vengono considerate prioritarie le attestazioni dell’esperienza maturata nelle diverse categorie di qualifica.</w:t>
      </w:r>
    </w:p>
    <w:p w14:paraId="6A8935EB" w14:textId="77777777" w:rsidR="00634B5E" w:rsidRPr="00A35784" w:rsidRDefault="00634B5E" w:rsidP="00634B5E">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All’interno del processo di qualifica vengono stabiliti:</w:t>
      </w:r>
    </w:p>
    <w:p w14:paraId="2CE66970" w14:textId="3F49A124"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i requisiti che i diversi candidati dovranno avere per ottenere la qualifica nella categoria specifica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6.1);</w:t>
      </w:r>
    </w:p>
    <w:p w14:paraId="1E67CB33" w14:textId="06B7BD0B"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generali che dovranno essere seguite per predisporre i corsi di formazione base o avanzati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6.2); </w:t>
      </w:r>
    </w:p>
    <w:p w14:paraId="0EEB3162" w14:textId="51DC161A"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i requisiti di competenza, formazione e curriculum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6.3) che i docenti, gli istruttori e gli esaminatori dovranno possedere;</w:t>
      </w:r>
    </w:p>
    <w:p w14:paraId="6FD22583" w14:textId="0348CBC0"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generali che dovranno essere seguite per predisporre le prove valutative (esami) finali di corso o di qualifica (scritti, pratici, orali, prove pratiche ad osservazione diretta) alle quali il candidato sarà sottoposto rispettivamente al termine dei corsi di formazione o al termine del processo di qualifica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6.4);</w:t>
      </w:r>
    </w:p>
    <w:p w14:paraId="6BF5F32C" w14:textId="0392ACE8"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le regole che dovranno essere seguite per predisporre i confronti </w:t>
      </w:r>
      <w:proofErr w:type="spellStart"/>
      <w:r w:rsidRPr="00A35784">
        <w:rPr>
          <w:rFonts w:ascii="Times New Roman" w:eastAsia="Times" w:hAnsi="Times New Roman" w:cs="Times New Roman"/>
          <w:lang w:eastAsia="it-IT"/>
        </w:rPr>
        <w:t>interlaboratorio</w:t>
      </w:r>
      <w:proofErr w:type="spellEnd"/>
      <w:r w:rsidRPr="00A35784">
        <w:rPr>
          <w:rFonts w:ascii="Times New Roman" w:eastAsia="Times" w:hAnsi="Times New Roman" w:cs="Times New Roman"/>
          <w:lang w:eastAsia="it-IT"/>
        </w:rPr>
        <w:t xml:space="preserve"> ai quali il candidato dovrà partecipare se richiesto dal</w:t>
      </w:r>
      <w:r w:rsidR="00863218">
        <w:rPr>
          <w:rFonts w:ascii="Times New Roman" w:eastAsia="Times" w:hAnsi="Times New Roman" w:cs="Times New Roman"/>
          <w:lang w:eastAsia="it-IT"/>
        </w:rPr>
        <w:t>la</w:t>
      </w:r>
      <w:r w:rsidRPr="00A35784">
        <w:rPr>
          <w:rFonts w:ascii="Times New Roman" w:eastAsia="Times" w:hAnsi="Times New Roman" w:cs="Times New Roman"/>
          <w:lang w:eastAsia="it-IT"/>
        </w:rPr>
        <w:t xml:space="preserve"> </w:t>
      </w:r>
      <w:r>
        <w:rPr>
          <w:rFonts w:ascii="Times New Roman" w:eastAsia="Times" w:hAnsi="Times New Roman" w:cs="Times New Roman"/>
          <w:lang w:eastAsia="it-IT"/>
        </w:rPr>
        <w:t>categoria</w:t>
      </w:r>
      <w:r w:rsidRPr="00A35784">
        <w:rPr>
          <w:rFonts w:ascii="Times New Roman" w:eastAsia="Times" w:hAnsi="Times New Roman" w:cs="Times New Roman"/>
          <w:lang w:eastAsia="it-IT"/>
        </w:rPr>
        <w:t xml:space="preserve"> di qualifica perseguit</w:t>
      </w:r>
      <w:r w:rsidR="0033708B">
        <w:rPr>
          <w:rFonts w:ascii="Times New Roman" w:eastAsia="Times" w:hAnsi="Times New Roman" w:cs="Times New Roman"/>
          <w:lang w:eastAsia="it-IT"/>
        </w:rPr>
        <w:t>a</w:t>
      </w:r>
      <w:r w:rsidRPr="00A35784">
        <w:rPr>
          <w:rFonts w:ascii="Times New Roman" w:eastAsia="Times" w:hAnsi="Times New Roman" w:cs="Times New Roman"/>
          <w:lang w:eastAsia="it-IT"/>
        </w:rPr>
        <w:t xml:space="preserve">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6.4);</w:t>
      </w:r>
    </w:p>
    <w:p w14:paraId="557EBE11" w14:textId="262D842A"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per il rinnovo della qualifica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6.5)</w:t>
      </w:r>
      <w:r>
        <w:rPr>
          <w:rFonts w:ascii="Times New Roman" w:eastAsia="Times" w:hAnsi="Times New Roman" w:cs="Times New Roman"/>
          <w:lang w:eastAsia="it-IT"/>
        </w:rPr>
        <w:t>;</w:t>
      </w:r>
    </w:p>
    <w:p w14:paraId="7A4E7F58" w14:textId="3B340CCF"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le regole di registrazione della qualifica dei candidati (</w:t>
      </w:r>
      <w:r>
        <w:rPr>
          <w:rFonts w:ascii="Times New Roman" w:eastAsia="Times" w:hAnsi="Times New Roman" w:cs="Times New Roman"/>
          <w:lang w:eastAsia="it-IT"/>
        </w:rPr>
        <w:t>§</w:t>
      </w:r>
      <w:r w:rsidRPr="00A35784">
        <w:rPr>
          <w:rFonts w:ascii="Times New Roman" w:eastAsia="Times" w:hAnsi="Times New Roman" w:cs="Times New Roman"/>
          <w:lang w:eastAsia="it-IT"/>
        </w:rPr>
        <w:t xml:space="preserve"> 6.6)</w:t>
      </w:r>
      <w:r>
        <w:rPr>
          <w:rFonts w:ascii="Times New Roman" w:eastAsia="Times" w:hAnsi="Times New Roman" w:cs="Times New Roman"/>
          <w:lang w:eastAsia="it-IT"/>
        </w:rPr>
        <w:t>;</w:t>
      </w:r>
    </w:p>
    <w:p w14:paraId="307845C3" w14:textId="38A8E34B" w:rsidR="00634B5E" w:rsidRPr="00A35784" w:rsidRDefault="00634B5E" w:rsidP="00634B5E">
      <w:pPr>
        <w:numPr>
          <w:ilvl w:val="0"/>
          <w:numId w:val="69"/>
        </w:numPr>
        <w:pBdr>
          <w:top w:val="nil"/>
          <w:left w:val="nil"/>
          <w:bottom w:val="nil"/>
          <w:right w:val="nil"/>
          <w:between w:val="nil"/>
        </w:pBd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le eventuali e ulteriori qualifiche </w:t>
      </w:r>
      <w:r w:rsidR="0033708B" w:rsidRPr="00A35784">
        <w:rPr>
          <w:rFonts w:ascii="Times New Roman" w:eastAsia="Times" w:hAnsi="Times New Roman" w:cs="Times New Roman"/>
          <w:lang w:eastAsia="it-IT"/>
        </w:rPr>
        <w:t xml:space="preserve">possedute </w:t>
      </w:r>
      <w:r w:rsidRPr="00A35784">
        <w:rPr>
          <w:rFonts w:ascii="Times New Roman" w:eastAsia="Times" w:hAnsi="Times New Roman" w:cs="Times New Roman"/>
          <w:lang w:eastAsia="it-IT"/>
        </w:rPr>
        <w:t>(corsi di formazione, etc.) e le esperienze maturate sulla base della propria formazione (specifiche nei BOX ESEMPLIFICATIVI);</w:t>
      </w:r>
    </w:p>
    <w:p w14:paraId="111907CF" w14:textId="2827477F" w:rsidR="00634B5E" w:rsidRPr="00A35784" w:rsidRDefault="00634B5E" w:rsidP="00634B5E">
      <w:pPr>
        <w:numPr>
          <w:ilvl w:val="0"/>
          <w:numId w:val="69"/>
        </w:numPr>
        <w:suppressAutoHyphens/>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i corsi di formazione specifici per i diversi profili formativi posseduti (laurea, diploma </w:t>
      </w:r>
      <w:r w:rsidR="00D539B4" w:rsidRPr="00A35784">
        <w:rPr>
          <w:rFonts w:ascii="Times New Roman" w:eastAsia="Times" w:hAnsi="Times New Roman" w:cs="Times New Roman"/>
          <w:lang w:eastAsia="it-IT"/>
        </w:rPr>
        <w:t>etc.</w:t>
      </w:r>
      <w:r w:rsidRPr="00A35784">
        <w:rPr>
          <w:rFonts w:ascii="Times New Roman" w:eastAsia="Times" w:hAnsi="Times New Roman" w:cs="Times New Roman"/>
          <w:lang w:eastAsia="it-IT"/>
        </w:rPr>
        <w:t>) (specifiche nei BOX ESEMPLIFICATIVI)</w:t>
      </w:r>
      <w:r>
        <w:rPr>
          <w:rFonts w:ascii="Times New Roman" w:eastAsia="Times" w:hAnsi="Times New Roman" w:cs="Times New Roman"/>
          <w:lang w:eastAsia="it-IT"/>
        </w:rPr>
        <w:t>.</w:t>
      </w:r>
    </w:p>
    <w:p w14:paraId="17F8F8F0"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6C9DA010" w14:textId="77777777" w:rsidR="00195FF6" w:rsidRDefault="00195FF6" w:rsidP="00F0202C">
      <w:pPr>
        <w:spacing w:after="0" w:line="280" w:lineRule="exact"/>
        <w:rPr>
          <w:ins w:id="38" w:author="Martone Cristina" w:date="2021-07-13T09:45:00Z"/>
          <w:rFonts w:ascii="Times New Roman" w:eastAsia="Times" w:hAnsi="Times New Roman" w:cs="Times New Roman"/>
          <w:b/>
          <w:color w:val="000000"/>
          <w:sz w:val="28"/>
          <w:szCs w:val="28"/>
          <w:lang w:eastAsia="it-IT"/>
        </w:rPr>
      </w:pPr>
      <w:bookmarkStart w:id="39" w:name="_heading=h.gjdgxs"/>
      <w:bookmarkEnd w:id="39"/>
    </w:p>
    <w:p w14:paraId="60D06C57" w14:textId="6D68E81D" w:rsidR="00D07DAC" w:rsidRPr="00F0202C" w:rsidRDefault="00F0202C" w:rsidP="00F0202C">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6.1 </w:t>
      </w:r>
      <w:r w:rsidR="00D07DAC" w:rsidRPr="00F0202C">
        <w:rPr>
          <w:rFonts w:ascii="Times New Roman" w:eastAsia="Times" w:hAnsi="Times New Roman" w:cs="Times New Roman"/>
          <w:b/>
          <w:color w:val="000000"/>
          <w:sz w:val="28"/>
          <w:szCs w:val="28"/>
          <w:lang w:eastAsia="it-IT"/>
        </w:rPr>
        <w:t>Requisiti candidati</w:t>
      </w:r>
    </w:p>
    <w:p w14:paraId="2DA434FC" w14:textId="77777777" w:rsidR="00F0202C" w:rsidRPr="00F0202C" w:rsidRDefault="00F0202C" w:rsidP="00F0202C">
      <w:pPr>
        <w:spacing w:after="0" w:line="280" w:lineRule="exact"/>
        <w:ind w:left="360"/>
        <w:rPr>
          <w:rFonts w:ascii="Times New Roman" w:eastAsia="Times" w:hAnsi="Times New Roman"/>
          <w:b/>
          <w:color w:val="000000"/>
          <w:sz w:val="28"/>
          <w:szCs w:val="28"/>
          <w:lang w:eastAsia="it-IT"/>
        </w:rPr>
      </w:pPr>
    </w:p>
    <w:p w14:paraId="36D92524" w14:textId="78FCE4B6" w:rsidR="00D07DAC" w:rsidRPr="00A35784" w:rsidRDefault="00D07DAC" w:rsidP="00EE0FCE">
      <w:pPr>
        <w:spacing w:after="0" w:line="240" w:lineRule="exact"/>
        <w:jc w:val="both"/>
        <w:rPr>
          <w:rFonts w:ascii="Times New Roman" w:eastAsia="Times" w:hAnsi="Times New Roman" w:cs="Times New Roman"/>
          <w:color w:val="000000"/>
          <w:u w:val="single"/>
          <w:lang w:eastAsia="it-IT"/>
        </w:rPr>
      </w:pPr>
      <w:r w:rsidRPr="00A35784">
        <w:rPr>
          <w:rFonts w:ascii="Times New Roman" w:eastAsia="Times" w:hAnsi="Times New Roman" w:cs="Times New Roman"/>
          <w:color w:val="000000"/>
          <w:u w:val="single"/>
          <w:lang w:eastAsia="it-IT"/>
        </w:rPr>
        <w:lastRenderedPageBreak/>
        <w:t>Laurea specifica</w:t>
      </w:r>
      <w:r w:rsidRPr="00A35784">
        <w:rPr>
          <w:rFonts w:ascii="Times New Roman" w:eastAsia="Times" w:hAnsi="Times New Roman" w:cs="Times New Roman"/>
          <w:color w:val="000000"/>
          <w:vertAlign w:val="superscript"/>
          <w:lang w:eastAsia="it-IT"/>
        </w:rPr>
        <w:footnoteReference w:id="3"/>
      </w:r>
      <w:r w:rsidRPr="00A35784">
        <w:rPr>
          <w:rFonts w:ascii="Times New Roman" w:eastAsia="Times" w:hAnsi="Times New Roman" w:cs="Times New Roman"/>
          <w:color w:val="000000"/>
          <w:lang w:eastAsia="it-IT"/>
        </w:rPr>
        <w:t xml:space="preserve"> o </w:t>
      </w:r>
      <w:commentRangeStart w:id="40"/>
      <w:commentRangeStart w:id="41"/>
      <w:r w:rsidRPr="00A35784">
        <w:rPr>
          <w:rFonts w:ascii="Times New Roman" w:eastAsia="Times" w:hAnsi="Times New Roman" w:cs="Times New Roman"/>
          <w:color w:val="000000"/>
          <w:lang w:eastAsia="it-IT"/>
        </w:rPr>
        <w:t>attestazione di esperienza pregressa</w:t>
      </w:r>
      <w:ins w:id="42" w:author="Cristina Martone" w:date="2023-05-30T12:57:00Z">
        <w:r w:rsidR="00D36CBA">
          <w:rPr>
            <w:rStyle w:val="Rimandonotaapidipagina"/>
            <w:rFonts w:ascii="Times New Roman" w:eastAsia="Times" w:hAnsi="Times New Roman" w:cs="Times New Roman"/>
            <w:color w:val="000000"/>
            <w:lang w:eastAsia="it-IT"/>
          </w:rPr>
          <w:footnoteReference w:id="4"/>
        </w:r>
      </w:ins>
      <w:r w:rsidRPr="00A35784">
        <w:rPr>
          <w:rFonts w:ascii="Times New Roman" w:eastAsia="Times" w:hAnsi="Times New Roman" w:cs="Times New Roman"/>
          <w:color w:val="000000"/>
          <w:lang w:eastAsia="it-IT"/>
        </w:rPr>
        <w:t xml:space="preserve"> </w:t>
      </w:r>
      <w:commentRangeEnd w:id="40"/>
      <w:r w:rsidR="00F8382F">
        <w:rPr>
          <w:rStyle w:val="Rimandocommento"/>
          <w:rFonts w:ascii="Cambria" w:eastAsia="Times New Roman" w:hAnsi="Cambria" w:cs="Times New Roman"/>
          <w:lang w:val="en-US"/>
        </w:rPr>
        <w:commentReference w:id="40"/>
      </w:r>
      <w:commentRangeEnd w:id="41"/>
      <w:r w:rsidR="00195FF6">
        <w:rPr>
          <w:rStyle w:val="Rimandocommento"/>
          <w:rFonts w:ascii="Cambria" w:eastAsia="Times New Roman" w:hAnsi="Cambria" w:cs="Times New Roman"/>
          <w:lang w:val="en-US"/>
        </w:rPr>
        <w:commentReference w:id="41"/>
      </w:r>
      <w:r w:rsidRPr="00A35784">
        <w:rPr>
          <w:rFonts w:ascii="Times New Roman" w:eastAsia="Times" w:hAnsi="Times New Roman" w:cs="Times New Roman"/>
          <w:color w:val="000000"/>
          <w:lang w:eastAsia="it-IT"/>
        </w:rPr>
        <w:t>per il personale già operante presso le Agenzie</w:t>
      </w:r>
      <w:r w:rsidR="00E228CF">
        <w:rPr>
          <w:rFonts w:ascii="Times New Roman" w:eastAsia="Times" w:hAnsi="Times New Roman" w:cs="Times New Roman"/>
          <w:color w:val="000000"/>
          <w:lang w:eastAsia="it-IT"/>
        </w:rPr>
        <w:t>.</w:t>
      </w:r>
    </w:p>
    <w:p w14:paraId="0E850A71" w14:textId="0BEBFE34" w:rsidR="000B0C12" w:rsidRPr="000F3E42" w:rsidRDefault="00D07DAC" w:rsidP="000B0C12">
      <w:pPr>
        <w:spacing w:after="0" w:line="240" w:lineRule="exact"/>
        <w:jc w:val="both"/>
        <w:rPr>
          <w:rFonts w:ascii="Times New Roman" w:hAnsi="Times New Roman"/>
          <w:color w:val="000000"/>
        </w:rPr>
      </w:pPr>
      <w:r w:rsidRPr="00A35784">
        <w:rPr>
          <w:rFonts w:ascii="Times New Roman" w:eastAsia="Times" w:hAnsi="Times New Roman" w:cs="Times New Roman"/>
          <w:color w:val="000000"/>
          <w:u w:val="single"/>
          <w:lang w:eastAsia="it-IT"/>
        </w:rPr>
        <w:t>Percorso di formazione-addestramento</w:t>
      </w:r>
      <w:r w:rsidRPr="00A35784">
        <w:rPr>
          <w:rFonts w:ascii="Times New Roman" w:eastAsia="Times" w:hAnsi="Times New Roman" w:cs="Times New Roman"/>
          <w:color w:val="000000"/>
          <w:lang w:eastAsia="it-IT"/>
        </w:rPr>
        <w:t xml:space="preserve">: </w:t>
      </w:r>
      <w:r w:rsidR="000B0C12" w:rsidRPr="000F3E42">
        <w:rPr>
          <w:rFonts w:ascii="Times New Roman" w:hAnsi="Times New Roman"/>
          <w:color w:val="000000"/>
        </w:rPr>
        <w:t xml:space="preserve">i candidati già operanti presso le Agenzie devono aver condotto un percorso di formazione-addestramento </w:t>
      </w:r>
      <w:r w:rsidR="00195FF6">
        <w:rPr>
          <w:rFonts w:ascii="Times New Roman" w:hAnsi="Times New Roman"/>
          <w:color w:val="000000"/>
        </w:rPr>
        <w:t xml:space="preserve">anche </w:t>
      </w:r>
      <w:r w:rsidR="000B0C12" w:rsidRPr="000F3E42">
        <w:rPr>
          <w:rFonts w:ascii="Times New Roman" w:hAnsi="Times New Roman"/>
          <w:color w:val="000000"/>
        </w:rPr>
        <w:t xml:space="preserve">per affiancamento ed esperienza di lavoro oltre ad eventuali corsi specifici. Per i candidati neofiti o neolaureati sono richiesti obbligatoriamente corsi di formazione specifici e percorsi di formazione e addestramento post-formazione. </w:t>
      </w:r>
    </w:p>
    <w:p w14:paraId="4372A042" w14:textId="3E1AF4D7" w:rsidR="00D07DAC" w:rsidRPr="00A35784" w:rsidRDefault="00D07DAC" w:rsidP="00EE0FCE">
      <w:pPr>
        <w:spacing w:after="0" w:line="240" w:lineRule="exact"/>
        <w:jc w:val="both"/>
        <w:rPr>
          <w:rFonts w:ascii="Times New Roman" w:eastAsia="Times" w:hAnsi="Times New Roman" w:cs="Times New Roman"/>
          <w:color w:val="000000"/>
          <w:lang w:eastAsia="it-IT"/>
        </w:rPr>
      </w:pPr>
      <w:del w:id="44" w:author="PIETRO GENONI" w:date="2021-06-08T11:35:00Z">
        <w:r w:rsidRPr="00A35784">
          <w:rPr>
            <w:rFonts w:ascii="Times New Roman" w:eastAsia="Times" w:hAnsi="Times New Roman" w:cs="Times New Roman"/>
            <w:color w:val="000000"/>
            <w:lang w:eastAsia="it-IT"/>
          </w:rPr>
          <w:delText>.</w:delText>
        </w:r>
      </w:del>
      <w:r w:rsidRPr="00A35784">
        <w:rPr>
          <w:rFonts w:ascii="Times New Roman" w:eastAsia="Times" w:hAnsi="Times New Roman" w:cs="Times New Roman"/>
          <w:color w:val="000000"/>
          <w:lang w:eastAsia="it-IT"/>
        </w:rPr>
        <w:t xml:space="preserve"> </w:t>
      </w:r>
    </w:p>
    <w:p w14:paraId="1F7AD713" w14:textId="5F6152B3"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 xml:space="preserve">Partecipazione a confronti </w:t>
      </w:r>
      <w:proofErr w:type="spellStart"/>
      <w:r w:rsidRPr="00A35784">
        <w:rPr>
          <w:rFonts w:ascii="Times New Roman" w:eastAsia="Times" w:hAnsi="Times New Roman" w:cs="Times New Roman"/>
          <w:color w:val="000000"/>
          <w:u w:val="single"/>
          <w:lang w:eastAsia="it-IT"/>
        </w:rPr>
        <w:t>interlaboratorio</w:t>
      </w:r>
      <w:proofErr w:type="spellEnd"/>
      <w:r w:rsidRPr="00A35784">
        <w:rPr>
          <w:rFonts w:ascii="Times New Roman" w:eastAsia="Times" w:hAnsi="Times New Roman" w:cs="Times New Roman"/>
          <w:color w:val="000000"/>
          <w:lang w:eastAsia="it-IT"/>
        </w:rPr>
        <w:t xml:space="preserve"> (</w:t>
      </w:r>
      <w:commentRangeStart w:id="45"/>
      <w:commentRangeStart w:id="46"/>
      <w:r w:rsidRPr="00A35784">
        <w:rPr>
          <w:rFonts w:ascii="Times New Roman" w:eastAsia="Times" w:hAnsi="Times New Roman" w:cs="Times New Roman"/>
          <w:color w:val="000000"/>
          <w:lang w:eastAsia="it-IT"/>
        </w:rPr>
        <w:t>nei casi di qualifica alla determinazione tassonomica dell’EQB specifico e/o stima visiva e acquisizione dati dei principali parametri ecologici</w:t>
      </w:r>
      <w:r w:rsidR="00BF64AB">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secondo procedure definite</w:t>
      </w:r>
      <w:commentRangeEnd w:id="45"/>
      <w:r w:rsidR="00C2372C">
        <w:rPr>
          <w:rStyle w:val="Rimandocommento"/>
          <w:rFonts w:ascii="Cambria" w:eastAsia="Times New Roman" w:hAnsi="Cambria" w:cs="Times New Roman"/>
          <w:lang w:val="en-US"/>
        </w:rPr>
        <w:commentReference w:id="45"/>
      </w:r>
      <w:commentRangeEnd w:id="46"/>
      <w:r w:rsidR="004C2AD1">
        <w:rPr>
          <w:rStyle w:val="Rimandocommento"/>
          <w:rFonts w:ascii="Cambria" w:eastAsia="Times New Roman" w:hAnsi="Cambria" w:cs="Times New Roman"/>
          <w:lang w:val="en-US"/>
        </w:rPr>
        <w:commentReference w:id="46"/>
      </w:r>
      <w:r w:rsidRPr="00A35784">
        <w:rPr>
          <w:rFonts w:ascii="Times New Roman" w:eastAsia="Times" w:hAnsi="Times New Roman" w:cs="Times New Roman"/>
          <w:color w:val="000000"/>
          <w:lang w:eastAsia="it-IT"/>
        </w:rPr>
        <w:t>).</w:t>
      </w:r>
    </w:p>
    <w:p w14:paraId="4699B83D" w14:textId="13A6C4A0" w:rsidR="00D07DAC" w:rsidRDefault="00D07DAC" w:rsidP="00D07DAC">
      <w:pPr>
        <w:keepNext/>
        <w:spacing w:after="0" w:line="240" w:lineRule="exact"/>
        <w:jc w:val="both"/>
        <w:outlineLvl w:val="0"/>
        <w:rPr>
          <w:rFonts w:ascii="Times New Roman" w:eastAsia="Times" w:hAnsi="Times New Roman" w:cs="Times New Roman"/>
          <w:b/>
          <w:color w:val="000000"/>
          <w:lang w:eastAsia="it-IT"/>
        </w:rPr>
      </w:pPr>
    </w:p>
    <w:p w14:paraId="7FD1E27F" w14:textId="77777777" w:rsidR="00AE0238" w:rsidRPr="00A35784" w:rsidRDefault="00AE0238" w:rsidP="00D07DAC">
      <w:pPr>
        <w:keepNext/>
        <w:spacing w:after="0" w:line="240" w:lineRule="exact"/>
        <w:jc w:val="both"/>
        <w:outlineLvl w:val="0"/>
        <w:rPr>
          <w:rFonts w:ascii="Times New Roman" w:eastAsia="Times" w:hAnsi="Times New Roman" w:cs="Times New Roman"/>
          <w:b/>
          <w:color w:val="000000"/>
          <w:lang w:eastAsia="it-IT"/>
        </w:rPr>
      </w:pPr>
    </w:p>
    <w:p w14:paraId="123DC8D1" w14:textId="4B1B5F58" w:rsidR="00D07DAC" w:rsidRPr="00390C63" w:rsidRDefault="00483A0A" w:rsidP="00390C63">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6.2 Corsi di formazione base, </w:t>
      </w:r>
      <w:r w:rsidR="00D07DAC" w:rsidRPr="00390C63">
        <w:rPr>
          <w:rFonts w:ascii="Times New Roman" w:eastAsia="Times" w:hAnsi="Times New Roman" w:cs="Times New Roman"/>
          <w:b/>
          <w:color w:val="000000"/>
          <w:sz w:val="28"/>
          <w:szCs w:val="28"/>
          <w:lang w:eastAsia="it-IT"/>
        </w:rPr>
        <w:t>avanzati e affiancamento formativo</w:t>
      </w:r>
    </w:p>
    <w:p w14:paraId="3D4E8AD4" w14:textId="77777777" w:rsidR="00F0202C" w:rsidRDefault="00F0202C" w:rsidP="00EE0FCE">
      <w:pPr>
        <w:spacing w:after="120" w:line="240" w:lineRule="exact"/>
        <w:jc w:val="both"/>
        <w:rPr>
          <w:rFonts w:ascii="Times New Roman" w:eastAsia="Times" w:hAnsi="Times New Roman" w:cs="Times New Roman"/>
          <w:color w:val="000000"/>
          <w:lang w:eastAsia="it-IT"/>
        </w:rPr>
      </w:pPr>
    </w:p>
    <w:p w14:paraId="674DA66E" w14:textId="78179F7E" w:rsidR="00D07DAC" w:rsidRPr="00A35784" w:rsidRDefault="00D07DAC" w:rsidP="00EE0FCE">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w:t>
      </w:r>
      <w:r w:rsidRPr="00A35784">
        <w:rPr>
          <w:rFonts w:ascii="Times New Roman" w:eastAsia="Times" w:hAnsi="Times New Roman" w:cs="Times New Roman"/>
          <w:color w:val="000000"/>
          <w:u w:val="single"/>
          <w:lang w:eastAsia="it-IT"/>
        </w:rPr>
        <w:t>corsi di formazione</w:t>
      </w:r>
      <w:r w:rsidRPr="00A35784">
        <w:rPr>
          <w:rFonts w:ascii="Times New Roman" w:eastAsia="Times" w:hAnsi="Times New Roman" w:cs="Times New Roman"/>
          <w:color w:val="000000"/>
          <w:lang w:eastAsia="it-IT"/>
        </w:rPr>
        <w:t xml:space="preserve"> base o avanzati devono essere strutturati in modo tale che:</w:t>
      </w:r>
    </w:p>
    <w:p w14:paraId="28F6C61E" w14:textId="7E1CB825" w:rsidR="00D07DAC" w:rsidRPr="00A35784" w:rsidRDefault="00E228CF"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 xml:space="preserve">i </w:t>
      </w:r>
      <w:r w:rsidR="00D07DAC" w:rsidRPr="00A35784">
        <w:rPr>
          <w:rFonts w:ascii="Times New Roman" w:eastAsia="Times" w:hAnsi="Times New Roman" w:cs="Times New Roman"/>
          <w:color w:val="000000"/>
          <w:lang w:eastAsia="it-IT"/>
        </w:rPr>
        <w:t>docenti e/o gli istruttori abbiano requisiti specifici di competenza, formazione e curriculum (</w:t>
      </w:r>
      <w:commentRangeStart w:id="47"/>
      <w:commentRangeStart w:id="48"/>
      <w:r w:rsidR="00D07DAC" w:rsidRPr="00A35784">
        <w:rPr>
          <w:rFonts w:ascii="Times New Roman" w:eastAsia="Times" w:hAnsi="Times New Roman" w:cs="Times New Roman"/>
          <w:color w:val="000000"/>
          <w:lang w:eastAsia="it-IT"/>
        </w:rPr>
        <w:t>almeno 10 anni per i docenti e 5 per istruttori</w:t>
      </w:r>
      <w:commentRangeEnd w:id="47"/>
      <w:r w:rsidR="00A36D54">
        <w:rPr>
          <w:rStyle w:val="Rimandocommento"/>
          <w:rFonts w:ascii="Cambria" w:eastAsia="Times New Roman" w:hAnsi="Cambria" w:cs="Times New Roman"/>
          <w:lang w:val="en-US"/>
        </w:rPr>
        <w:commentReference w:id="47"/>
      </w:r>
      <w:commentRangeEnd w:id="48"/>
      <w:r w:rsidR="000F11B7">
        <w:rPr>
          <w:rStyle w:val="Rimandocommento"/>
          <w:rFonts w:ascii="Cambria" w:eastAsia="Times New Roman" w:hAnsi="Cambria" w:cs="Times New Roman"/>
          <w:lang w:val="en-US"/>
        </w:rPr>
        <w:commentReference w:id="48"/>
      </w:r>
      <w:r w:rsidR="00D07DAC" w:rsidRPr="00A35784">
        <w:rPr>
          <w:rFonts w:ascii="Times New Roman" w:eastAsia="Times" w:hAnsi="Times New Roman" w:cs="Times New Roman"/>
          <w:color w:val="000000"/>
          <w:lang w:eastAsia="it-IT"/>
        </w:rPr>
        <w:t>);</w:t>
      </w:r>
    </w:p>
    <w:p w14:paraId="1E1B45EA" w14:textId="4C673FFF" w:rsidR="00D07DAC" w:rsidRPr="00A35784" w:rsidRDefault="00E228CF"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l</w:t>
      </w:r>
      <w:r w:rsidR="00D07DAC" w:rsidRPr="00A35784">
        <w:rPr>
          <w:rFonts w:ascii="Times New Roman" w:eastAsia="Times" w:hAnsi="Times New Roman" w:cs="Times New Roman"/>
          <w:color w:val="000000"/>
          <w:lang w:eastAsia="it-IT"/>
        </w:rPr>
        <w:t>a didattica sia adeguata all’apprendimento di attività specialistiche con corsi di formazione in presenza e abbia una durata minima adeguata all’argomento (</w:t>
      </w:r>
      <w:r w:rsidR="00A254AE">
        <w:rPr>
          <w:rFonts w:ascii="Times New Roman" w:eastAsia="Times" w:hAnsi="Times New Roman" w:cs="Times New Roman"/>
          <w:color w:val="000000"/>
          <w:lang w:eastAsia="it-IT"/>
        </w:rPr>
        <w:t>e</w:t>
      </w:r>
      <w:r w:rsidR="00D07DAC" w:rsidRPr="00A35784">
        <w:rPr>
          <w:rFonts w:ascii="Times New Roman" w:eastAsia="Times" w:hAnsi="Times New Roman" w:cs="Times New Roman"/>
          <w:color w:val="000000"/>
          <w:lang w:eastAsia="it-IT"/>
        </w:rPr>
        <w:t xml:space="preserve">s. lezioni di ecologia, tassonomia, </w:t>
      </w:r>
      <w:del w:id="49" w:author="Cristina Martone" w:date="2022-10-21T11:23:00Z">
        <w:r w:rsidR="00D07DAC" w:rsidRPr="00A35784" w:rsidDel="003B5141">
          <w:rPr>
            <w:rFonts w:ascii="Times New Roman" w:eastAsia="Times" w:hAnsi="Times New Roman" w:cs="Times New Roman"/>
            <w:color w:val="000000"/>
            <w:lang w:eastAsia="it-IT"/>
          </w:rPr>
          <w:delText xml:space="preserve"> </w:delText>
        </w:r>
      </w:del>
      <w:r w:rsidR="00D07DAC" w:rsidRPr="00A35784">
        <w:rPr>
          <w:rFonts w:ascii="Times New Roman" w:eastAsia="Times" w:hAnsi="Times New Roman" w:cs="Times New Roman"/>
          <w:color w:val="000000"/>
          <w:lang w:eastAsia="it-IT"/>
        </w:rPr>
        <w:t>utilizzo della strumentazione specifica, tecnica di laboratorio)</w:t>
      </w:r>
      <w:r>
        <w:rPr>
          <w:rFonts w:ascii="Times New Roman" w:eastAsia="Times" w:hAnsi="Times New Roman" w:cs="Times New Roman"/>
          <w:color w:val="000000"/>
          <w:lang w:eastAsia="it-IT"/>
        </w:rPr>
        <w:t>;</w:t>
      </w:r>
    </w:p>
    <w:p w14:paraId="1755F3C2" w14:textId="2C256BF2" w:rsidR="00D07DAC" w:rsidRPr="00A35784" w:rsidRDefault="00D07DAC"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siano previste lezioni in aula e sul campo</w:t>
      </w:r>
      <w:r w:rsidR="00E228CF">
        <w:rPr>
          <w:rFonts w:ascii="Times New Roman" w:eastAsia="Times" w:hAnsi="Times New Roman" w:cs="Times New Roman"/>
          <w:color w:val="000000"/>
          <w:lang w:eastAsia="it-IT"/>
        </w:rPr>
        <w:t>;</w:t>
      </w:r>
    </w:p>
    <w:p w14:paraId="57751378" w14:textId="77777777" w:rsidR="00D07DAC" w:rsidRPr="00A35784" w:rsidRDefault="00D07DAC" w:rsidP="008A786E">
      <w:pPr>
        <w:numPr>
          <w:ilvl w:val="0"/>
          <w:numId w:val="38"/>
        </w:numPr>
        <w:suppressAutoHyphen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siano previste prove valutative finali.</w:t>
      </w:r>
    </w:p>
    <w:p w14:paraId="4178D310" w14:textId="77777777" w:rsidR="00D07DAC" w:rsidRPr="00A35784" w:rsidRDefault="00D07DAC" w:rsidP="00EE0FCE">
      <w:pPr>
        <w:spacing w:after="0" w:line="240" w:lineRule="exact"/>
        <w:ind w:left="720"/>
        <w:jc w:val="both"/>
        <w:rPr>
          <w:rFonts w:ascii="Times New Roman" w:eastAsia="Times" w:hAnsi="Times New Roman" w:cs="Times New Roman"/>
          <w:color w:val="000000"/>
          <w:lang w:eastAsia="it-IT"/>
        </w:rPr>
      </w:pPr>
    </w:p>
    <w:p w14:paraId="5345D8F0" w14:textId="643510FB" w:rsidR="00D07DAC" w:rsidRPr="00A35784" w:rsidRDefault="00D07DAC" w:rsidP="00EE0FC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Affiancamento formativo:</w:t>
      </w:r>
      <w:r w:rsidRPr="00A35784">
        <w:rPr>
          <w:rFonts w:ascii="Times New Roman" w:eastAsia="Times" w:hAnsi="Times New Roman" w:cs="Times New Roman"/>
          <w:color w:val="000000"/>
          <w:lang w:eastAsia="it-IT"/>
        </w:rPr>
        <w:t xml:space="preserve"> </w:t>
      </w:r>
      <w:commentRangeStart w:id="50"/>
      <w:commentRangeStart w:id="51"/>
      <w:commentRangeStart w:id="52"/>
      <w:r w:rsidRPr="00A35784">
        <w:rPr>
          <w:rFonts w:ascii="Times New Roman" w:eastAsia="Times" w:hAnsi="Times New Roman" w:cs="Times New Roman"/>
          <w:color w:val="000000"/>
          <w:lang w:eastAsia="it-IT"/>
        </w:rPr>
        <w:t>è un supporto formativo</w:t>
      </w:r>
      <w:r w:rsidR="0037349E">
        <w:rPr>
          <w:rFonts w:ascii="Times New Roman" w:eastAsia="Times" w:hAnsi="Times New Roman" w:cs="Times New Roman"/>
          <w:color w:val="000000"/>
          <w:lang w:eastAsia="it-IT"/>
        </w:rPr>
        <w:t xml:space="preserve">, in aggiunta ai corsi di formazione, </w:t>
      </w:r>
      <w:r w:rsidRPr="00A35784">
        <w:rPr>
          <w:rFonts w:ascii="Times New Roman" w:eastAsia="Times" w:hAnsi="Times New Roman" w:cs="Times New Roman"/>
          <w:color w:val="000000"/>
          <w:lang w:eastAsia="it-IT"/>
        </w:rPr>
        <w:t xml:space="preserve">che può essere inserito a qualsiasi livello </w:t>
      </w:r>
      <w:r w:rsidR="0037349E">
        <w:rPr>
          <w:rFonts w:ascii="Times New Roman" w:eastAsia="Times" w:hAnsi="Times New Roman" w:cs="Times New Roman"/>
          <w:color w:val="000000"/>
          <w:lang w:eastAsia="it-IT"/>
        </w:rPr>
        <w:t xml:space="preserve">del percorso di </w:t>
      </w:r>
      <w:r w:rsidRPr="00A35784">
        <w:rPr>
          <w:rFonts w:ascii="Times New Roman" w:eastAsia="Times" w:hAnsi="Times New Roman" w:cs="Times New Roman"/>
          <w:color w:val="000000"/>
          <w:lang w:eastAsia="it-IT"/>
        </w:rPr>
        <w:t>formazione e deve prevedere un accertamento finale di apprendimento</w:t>
      </w:r>
      <w:commentRangeEnd w:id="50"/>
      <w:r w:rsidR="00E45CDB">
        <w:rPr>
          <w:rStyle w:val="Rimandocommento"/>
          <w:rFonts w:ascii="Cambria" w:eastAsia="Times New Roman" w:hAnsi="Cambria" w:cs="Times New Roman"/>
          <w:lang w:val="en-US"/>
        </w:rPr>
        <w:commentReference w:id="50"/>
      </w:r>
      <w:commentRangeEnd w:id="51"/>
      <w:r w:rsidR="000B4FE1">
        <w:rPr>
          <w:rStyle w:val="Rimandocommento"/>
          <w:rFonts w:ascii="Cambria" w:eastAsia="Times New Roman" w:hAnsi="Cambria" w:cs="Times New Roman"/>
          <w:lang w:val="en-US"/>
        </w:rPr>
        <w:commentReference w:id="51"/>
      </w:r>
      <w:commentRangeEnd w:id="52"/>
      <w:r w:rsidR="00231FAD">
        <w:rPr>
          <w:rStyle w:val="Rimandocommento"/>
          <w:rFonts w:ascii="Cambria" w:eastAsia="Times New Roman" w:hAnsi="Cambria" w:cs="Times New Roman"/>
          <w:lang w:val="en-US"/>
        </w:rPr>
        <w:commentReference w:id="52"/>
      </w:r>
      <w:r w:rsidRPr="00A35784">
        <w:rPr>
          <w:rFonts w:ascii="Times New Roman" w:eastAsia="Times" w:hAnsi="Times New Roman" w:cs="Times New Roman"/>
          <w:color w:val="000000"/>
          <w:lang w:eastAsia="it-IT"/>
        </w:rPr>
        <w:t>.</w:t>
      </w:r>
    </w:p>
    <w:p w14:paraId="173C5435" w14:textId="77777777" w:rsidR="006D222B" w:rsidRDefault="006D222B" w:rsidP="00EE0FCE">
      <w:pPr>
        <w:shd w:val="clear" w:color="auto" w:fill="FFFFFF"/>
        <w:spacing w:after="0" w:line="240" w:lineRule="exact"/>
        <w:jc w:val="both"/>
        <w:rPr>
          <w:rFonts w:ascii="Times New Roman" w:eastAsia="Times" w:hAnsi="Times New Roman" w:cs="Times New Roman"/>
          <w:color w:val="000000"/>
          <w:lang w:eastAsia="it-IT"/>
        </w:rPr>
      </w:pPr>
    </w:p>
    <w:p w14:paraId="39A05E02" w14:textId="5916EC88" w:rsidR="00D07DAC" w:rsidRPr="00A35784" w:rsidRDefault="00D07DAC" w:rsidP="00EE0FCE">
      <w:pPr>
        <w:shd w:val="clear" w:color="auto" w:fill="FFFFFF"/>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 corsi di formazione base e avanzati devono avere </w:t>
      </w:r>
      <w:commentRangeStart w:id="53"/>
      <w:commentRangeStart w:id="54"/>
      <w:r w:rsidRPr="00A35784">
        <w:rPr>
          <w:rFonts w:ascii="Times New Roman" w:eastAsia="Times" w:hAnsi="Times New Roman" w:cs="Times New Roman"/>
          <w:color w:val="000000"/>
          <w:lang w:eastAsia="it-IT"/>
        </w:rPr>
        <w:t>carattere nazionale</w:t>
      </w:r>
      <w:commentRangeEnd w:id="53"/>
      <w:r w:rsidR="00B8543D">
        <w:rPr>
          <w:rStyle w:val="Rimandocommento"/>
          <w:rFonts w:ascii="Cambria" w:eastAsia="Times New Roman" w:hAnsi="Cambria" w:cs="Times New Roman"/>
          <w:lang w:val="en-US"/>
        </w:rPr>
        <w:commentReference w:id="53"/>
      </w:r>
      <w:commentRangeEnd w:id="54"/>
      <w:r w:rsidR="007B20DD">
        <w:rPr>
          <w:rStyle w:val="Rimandocommento"/>
          <w:rFonts w:ascii="Cambria" w:eastAsia="Times New Roman" w:hAnsi="Cambria" w:cs="Times New Roman"/>
          <w:lang w:val="en-US"/>
        </w:rPr>
        <w:commentReference w:id="54"/>
      </w:r>
      <w:r w:rsidRPr="00A35784">
        <w:rPr>
          <w:rFonts w:ascii="Times New Roman" w:eastAsia="Times" w:hAnsi="Times New Roman" w:cs="Times New Roman"/>
          <w:color w:val="000000"/>
          <w:lang w:eastAsia="it-IT"/>
        </w:rPr>
        <w:t xml:space="preserve"> e devono essere</w:t>
      </w:r>
      <w:r w:rsidR="00351DF3">
        <w:rPr>
          <w:rFonts w:ascii="Times New Roman" w:eastAsia="Times" w:hAnsi="Times New Roman" w:cs="Times New Roman"/>
          <w:color w:val="000000"/>
          <w:lang w:eastAsia="it-IT"/>
        </w:rPr>
        <w:t xml:space="preserve"> organizzati e/</w:t>
      </w:r>
      <w:proofErr w:type="gramStart"/>
      <w:r w:rsidR="00351DF3">
        <w:rPr>
          <w:rFonts w:ascii="Times New Roman" w:eastAsia="Times" w:hAnsi="Times New Roman" w:cs="Times New Roman"/>
          <w:color w:val="000000"/>
          <w:lang w:eastAsia="it-IT"/>
        </w:rPr>
        <w:t xml:space="preserve">o </w:t>
      </w:r>
      <w:r w:rsidRPr="00A35784">
        <w:rPr>
          <w:rFonts w:ascii="Times New Roman" w:eastAsia="Times" w:hAnsi="Times New Roman" w:cs="Times New Roman"/>
          <w:color w:val="000000"/>
          <w:lang w:eastAsia="it-IT"/>
        </w:rPr>
        <w:t xml:space="preserve"> riconosciuti</w:t>
      </w:r>
      <w:proofErr w:type="gramEnd"/>
      <w:r w:rsidRPr="00A35784">
        <w:rPr>
          <w:rFonts w:ascii="Times New Roman" w:eastAsia="Times" w:hAnsi="Times New Roman" w:cs="Times New Roman"/>
          <w:color w:val="000000"/>
          <w:lang w:eastAsia="it-IT"/>
        </w:rPr>
        <w:t xml:space="preserve"> da ISPRA</w:t>
      </w:r>
      <w:ins w:id="55" w:author="Cristina Martone" w:date="2022-10-25T15:07:00Z">
        <w:r w:rsidR="00B906CF">
          <w:rPr>
            <w:rFonts w:ascii="Times New Roman" w:eastAsia="Times" w:hAnsi="Times New Roman" w:cs="Times New Roman"/>
            <w:color w:val="000000"/>
            <w:lang w:eastAsia="it-IT"/>
          </w:rPr>
          <w:t>.</w:t>
        </w:r>
      </w:ins>
    </w:p>
    <w:p w14:paraId="58433F01" w14:textId="31EB2111" w:rsidR="00D07DAC" w:rsidRDefault="00D07DAC" w:rsidP="00D07DAC">
      <w:pPr>
        <w:spacing w:after="0" w:line="240" w:lineRule="auto"/>
        <w:rPr>
          <w:rFonts w:ascii="Times New Roman" w:eastAsia="Times" w:hAnsi="Times New Roman" w:cs="Times New Roman"/>
          <w:color w:val="000000"/>
          <w:lang w:eastAsia="it-IT"/>
        </w:rPr>
      </w:pPr>
    </w:p>
    <w:p w14:paraId="246057A1" w14:textId="77777777" w:rsidR="00AE0238" w:rsidRPr="00A35784" w:rsidRDefault="00AE0238" w:rsidP="00D07DAC">
      <w:pPr>
        <w:spacing w:after="0" w:line="240" w:lineRule="auto"/>
        <w:rPr>
          <w:rFonts w:ascii="Times New Roman" w:eastAsia="Times" w:hAnsi="Times New Roman" w:cs="Times New Roman"/>
          <w:color w:val="000000"/>
          <w:lang w:eastAsia="it-IT"/>
        </w:rPr>
      </w:pPr>
    </w:p>
    <w:p w14:paraId="26D4DFC2"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6.3 Requisiti docenti, istruttori ed esaminatori</w:t>
      </w:r>
    </w:p>
    <w:p w14:paraId="2AEE0B10" w14:textId="77777777" w:rsidR="00F0202C" w:rsidRDefault="00F0202C" w:rsidP="00B725D0">
      <w:pPr>
        <w:shd w:val="clear" w:color="auto" w:fill="FFFFFF"/>
        <w:spacing w:after="0" w:line="240" w:lineRule="exact"/>
        <w:ind w:firstLine="714"/>
        <w:jc w:val="both"/>
        <w:rPr>
          <w:rFonts w:ascii="Times New Roman" w:eastAsia="Times" w:hAnsi="Times New Roman" w:cs="Times New Roman"/>
          <w:color w:val="000000"/>
          <w:lang w:eastAsia="it-IT"/>
        </w:rPr>
      </w:pPr>
    </w:p>
    <w:p w14:paraId="4F98D983" w14:textId="0930A9C8"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Il </w:t>
      </w:r>
      <w:commentRangeStart w:id="56"/>
      <w:commentRangeStart w:id="57"/>
      <w:r w:rsidRPr="00E228CF">
        <w:rPr>
          <w:rFonts w:ascii="Times New Roman" w:eastAsia="Times" w:hAnsi="Times New Roman" w:cs="Times New Roman"/>
          <w:color w:val="000000"/>
          <w:u w:val="single"/>
          <w:lang w:eastAsia="it-IT"/>
        </w:rPr>
        <w:t>docente</w:t>
      </w:r>
      <w:commentRangeEnd w:id="56"/>
      <w:r w:rsidR="006E2CFD">
        <w:rPr>
          <w:rStyle w:val="Rimandocommento"/>
          <w:rFonts w:ascii="Cambria" w:eastAsia="Times New Roman" w:hAnsi="Cambria" w:cs="Times New Roman"/>
          <w:lang w:val="en-US"/>
        </w:rPr>
        <w:commentReference w:id="56"/>
      </w:r>
      <w:commentRangeEnd w:id="57"/>
      <w:r w:rsidR="00447644">
        <w:rPr>
          <w:rStyle w:val="Rimandocommento"/>
          <w:rFonts w:ascii="Cambria" w:eastAsia="Times New Roman" w:hAnsi="Cambria" w:cs="Times New Roman"/>
          <w:lang w:val="en-US"/>
        </w:rPr>
        <w:commentReference w:id="57"/>
      </w:r>
      <w:r w:rsidRPr="00A35784">
        <w:rPr>
          <w:rFonts w:ascii="Times New Roman" w:eastAsia="Times" w:hAnsi="Times New Roman" w:cs="Times New Roman"/>
          <w:color w:val="000000"/>
          <w:lang w:eastAsia="it-IT"/>
        </w:rPr>
        <w:t xml:space="preserve"> ha il compito e la competenza nell’ambito dei corsi di formare i discenti dal punto di vista teorico.</w:t>
      </w:r>
    </w:p>
    <w:p w14:paraId="35DD4DBB" w14:textId="5C407038"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w:t>
      </w:r>
      <w:r w:rsidRPr="00E228CF">
        <w:rPr>
          <w:rFonts w:ascii="Times New Roman" w:eastAsia="Times" w:hAnsi="Times New Roman" w:cs="Times New Roman"/>
          <w:color w:val="000000"/>
          <w:u w:val="single"/>
          <w:lang w:eastAsia="it-IT"/>
        </w:rPr>
        <w:t>istruttore</w:t>
      </w:r>
      <w:r w:rsidRPr="00A35784">
        <w:rPr>
          <w:rFonts w:ascii="Times New Roman" w:eastAsia="Times" w:hAnsi="Times New Roman" w:cs="Times New Roman"/>
          <w:color w:val="000000"/>
          <w:lang w:eastAsia="it-IT"/>
        </w:rPr>
        <w:t xml:space="preserve"> ha il compito e la competenza, nell’ambito d</w:t>
      </w:r>
      <w:r w:rsidR="00721832">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i corsi di formare i discenti attraverso lezioni pratiche e/o teoriche in campo e in laboratorio.</w:t>
      </w:r>
    </w:p>
    <w:p w14:paraId="2B25052E" w14:textId="77777777"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w:t>
      </w:r>
      <w:r w:rsidRPr="00E228CF">
        <w:rPr>
          <w:rFonts w:ascii="Times New Roman" w:eastAsia="Times" w:hAnsi="Times New Roman" w:cs="Times New Roman"/>
          <w:color w:val="000000"/>
          <w:u w:val="single"/>
          <w:lang w:eastAsia="it-IT"/>
        </w:rPr>
        <w:t>esaminatore</w:t>
      </w:r>
      <w:r w:rsidRPr="00A35784">
        <w:rPr>
          <w:rFonts w:ascii="Times New Roman" w:eastAsia="Times" w:hAnsi="Times New Roman" w:cs="Times New Roman"/>
          <w:color w:val="000000"/>
          <w:lang w:eastAsia="it-IT"/>
        </w:rPr>
        <w:t xml:space="preserve"> ha il compito di condurre un esame scritto, orale/pratico, ad osservazione diretta o un confronto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e nei casi in cui venga richiesto un giudizio professionale ne deve valutare i risultati.</w:t>
      </w:r>
    </w:p>
    <w:p w14:paraId="4B80F138" w14:textId="77777777" w:rsidR="00D07DAC" w:rsidRPr="00A35784" w:rsidRDefault="00D07DAC" w:rsidP="00B725D0">
      <w:pPr>
        <w:shd w:val="clear" w:color="auto" w:fill="FFFFFF"/>
        <w:spacing w:after="0" w:line="240" w:lineRule="exact"/>
        <w:ind w:firstLine="714"/>
        <w:jc w:val="both"/>
        <w:rPr>
          <w:rFonts w:ascii="Times New Roman" w:eastAsia="Times" w:hAnsi="Times New Roman" w:cs="Times New Roman"/>
          <w:color w:val="000000"/>
          <w:lang w:eastAsia="it-IT"/>
        </w:rPr>
      </w:pPr>
      <w:r w:rsidRPr="000B0C12">
        <w:rPr>
          <w:rFonts w:ascii="Times New Roman" w:eastAsia="Times" w:hAnsi="Times New Roman" w:cs="Times New Roman"/>
          <w:color w:val="000000"/>
          <w:lang w:eastAsia="it-IT"/>
        </w:rPr>
        <w:t xml:space="preserve">I requisiti che i docenti, esaminatori e istruttori devono possedere sono un titolo di studio </w:t>
      </w:r>
      <w:proofErr w:type="gramStart"/>
      <w:r w:rsidRPr="000B0C12">
        <w:rPr>
          <w:rFonts w:ascii="Times New Roman" w:eastAsia="Times" w:hAnsi="Times New Roman" w:cs="Times New Roman"/>
          <w:color w:val="000000"/>
          <w:lang w:eastAsia="it-IT"/>
        </w:rPr>
        <w:t>e</w:t>
      </w:r>
      <w:proofErr w:type="gramEnd"/>
      <w:r w:rsidRPr="000B0C12">
        <w:rPr>
          <w:rFonts w:ascii="Times New Roman" w:eastAsia="Times" w:hAnsi="Times New Roman" w:cs="Times New Roman"/>
          <w:color w:val="000000"/>
          <w:lang w:eastAsia="it-IT"/>
        </w:rPr>
        <w:t xml:space="preserve"> esperienza coerenti con gli argomenti trattati (</w:t>
      </w:r>
      <w:commentRangeStart w:id="58"/>
      <w:commentRangeStart w:id="59"/>
      <w:r w:rsidRPr="000B0C12">
        <w:rPr>
          <w:rFonts w:ascii="Times New Roman" w:eastAsia="Times" w:hAnsi="Times New Roman" w:cs="Times New Roman"/>
          <w:color w:val="000000"/>
          <w:lang w:eastAsia="it-IT"/>
        </w:rPr>
        <w:t>si stabilisce in almeno 10 anni il curriculum professionale minimo necessario per docenti e esaminatori e 5 per istruttori</w:t>
      </w:r>
      <w:commentRangeEnd w:id="58"/>
      <w:r w:rsidR="006E2CFD">
        <w:rPr>
          <w:rStyle w:val="Rimandocommento"/>
          <w:rFonts w:ascii="Cambria" w:eastAsia="Times New Roman" w:hAnsi="Cambria" w:cs="Times New Roman"/>
          <w:lang w:val="en-US"/>
        </w:rPr>
        <w:commentReference w:id="58"/>
      </w:r>
      <w:commentRangeEnd w:id="59"/>
      <w:r w:rsidR="00E17C87">
        <w:rPr>
          <w:rStyle w:val="Rimandocommento"/>
          <w:rFonts w:ascii="Cambria" w:eastAsia="Times New Roman" w:hAnsi="Cambria" w:cs="Times New Roman"/>
          <w:lang w:val="en-US"/>
        </w:rPr>
        <w:commentReference w:id="59"/>
      </w:r>
      <w:r w:rsidRPr="000B0C12">
        <w:rPr>
          <w:rFonts w:ascii="Times New Roman" w:eastAsia="Times" w:hAnsi="Times New Roman" w:cs="Times New Roman"/>
          <w:color w:val="000000"/>
          <w:lang w:eastAsia="it-IT"/>
        </w:rPr>
        <w:t>).</w:t>
      </w:r>
    </w:p>
    <w:p w14:paraId="2CB2CA36" w14:textId="1F0E75C9" w:rsidR="00D07DAC" w:rsidRDefault="00D07DAC" w:rsidP="00D07DAC">
      <w:pPr>
        <w:spacing w:after="0" w:line="240" w:lineRule="auto"/>
        <w:rPr>
          <w:rFonts w:ascii="Times New Roman" w:eastAsia="Times" w:hAnsi="Times New Roman" w:cs="Times New Roman"/>
          <w:color w:val="000000"/>
          <w:lang w:eastAsia="it-IT"/>
        </w:rPr>
      </w:pPr>
    </w:p>
    <w:p w14:paraId="08C95FA3" w14:textId="77777777" w:rsidR="00AE0238" w:rsidRPr="00A35784" w:rsidRDefault="00AE0238" w:rsidP="00D07DAC">
      <w:pPr>
        <w:spacing w:after="0" w:line="240" w:lineRule="auto"/>
        <w:rPr>
          <w:rFonts w:ascii="Times New Roman" w:eastAsia="Times" w:hAnsi="Times New Roman" w:cs="Times New Roman"/>
          <w:color w:val="000000"/>
          <w:lang w:eastAsia="it-IT"/>
        </w:rPr>
      </w:pPr>
    </w:p>
    <w:p w14:paraId="62043D6D" w14:textId="0EF7FFB5" w:rsidR="00D07DAC" w:rsidRPr="00390C63" w:rsidRDefault="00390C63" w:rsidP="00390C63">
      <w:pPr>
        <w:spacing w:after="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6.4 </w:t>
      </w:r>
      <w:commentRangeStart w:id="60"/>
      <w:commentRangeStart w:id="61"/>
      <w:commentRangeStart w:id="62"/>
      <w:r w:rsidR="00D07DAC" w:rsidRPr="00390C63">
        <w:rPr>
          <w:rFonts w:ascii="Times New Roman" w:eastAsia="Times" w:hAnsi="Times New Roman" w:cs="Times New Roman"/>
          <w:b/>
          <w:color w:val="000000"/>
          <w:sz w:val="28"/>
          <w:szCs w:val="28"/>
          <w:lang w:eastAsia="it-IT"/>
        </w:rPr>
        <w:t>Prove valutative (Esami</w:t>
      </w:r>
      <w:commentRangeEnd w:id="60"/>
      <w:r w:rsidR="00E914F8">
        <w:rPr>
          <w:rStyle w:val="Rimandocommento"/>
          <w:rFonts w:ascii="Cambria" w:eastAsia="Times New Roman" w:hAnsi="Cambria" w:cs="Times New Roman"/>
          <w:lang w:val="en-US"/>
        </w:rPr>
        <w:commentReference w:id="60"/>
      </w:r>
      <w:commentRangeEnd w:id="61"/>
      <w:r w:rsidR="00EE1885">
        <w:rPr>
          <w:rStyle w:val="Rimandocommento"/>
          <w:rFonts w:ascii="Cambria" w:eastAsia="Times New Roman" w:hAnsi="Cambria" w:cs="Times New Roman"/>
          <w:lang w:val="en-US"/>
        </w:rPr>
        <w:commentReference w:id="61"/>
      </w:r>
      <w:commentRangeEnd w:id="62"/>
      <w:r w:rsidR="00EE1885">
        <w:rPr>
          <w:rStyle w:val="Rimandocommento"/>
          <w:rFonts w:ascii="Cambria" w:eastAsia="Times New Roman" w:hAnsi="Cambria" w:cs="Times New Roman"/>
          <w:lang w:val="en-US"/>
        </w:rPr>
        <w:commentReference w:id="62"/>
      </w:r>
      <w:r w:rsidR="00D07DAC" w:rsidRPr="00390C63">
        <w:rPr>
          <w:rFonts w:ascii="Times New Roman" w:eastAsia="Times" w:hAnsi="Times New Roman" w:cs="Times New Roman"/>
          <w:b/>
          <w:color w:val="000000"/>
          <w:sz w:val="28"/>
          <w:szCs w:val="28"/>
          <w:lang w:eastAsia="it-IT"/>
        </w:rPr>
        <w:t xml:space="preserve">) </w:t>
      </w:r>
    </w:p>
    <w:p w14:paraId="5B7C996D" w14:textId="77777777" w:rsidR="00F0202C" w:rsidRDefault="00F0202C" w:rsidP="00B725D0">
      <w:pPr>
        <w:spacing w:after="120" w:line="240" w:lineRule="exact"/>
        <w:jc w:val="both"/>
        <w:rPr>
          <w:rFonts w:ascii="Times New Roman" w:eastAsia="Times" w:hAnsi="Times New Roman" w:cs="Times New Roman"/>
          <w:color w:val="000000"/>
          <w:lang w:eastAsia="it-IT"/>
        </w:rPr>
      </w:pPr>
    </w:p>
    <w:p w14:paraId="57B56732" w14:textId="092B4181" w:rsidR="00D07DAC" w:rsidRPr="00A35784" w:rsidRDefault="00D07DAC" w:rsidP="00B725D0">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valutative sono funzionali all’accertamento:</w:t>
      </w:r>
    </w:p>
    <w:p w14:paraId="6544D8E1" w14:textId="696B286A" w:rsidR="00D07DAC" w:rsidRPr="00A35784" w:rsidRDefault="00D07DAC" w:rsidP="008A786E">
      <w:pPr>
        <w:numPr>
          <w:ilvl w:val="0"/>
          <w:numId w:val="64"/>
        </w:numPr>
        <w:spacing w:after="200" w:line="240" w:lineRule="exact"/>
        <w:contextualSpacing/>
        <w:jc w:val="both"/>
        <w:rPr>
          <w:rFonts w:ascii="Times New Roman" w:eastAsia="Times New Roman" w:hAnsi="Times New Roman" w:cs="Times New Roman"/>
          <w:b/>
        </w:rPr>
      </w:pPr>
      <w:r w:rsidRPr="00A35784">
        <w:rPr>
          <w:rFonts w:ascii="Times New Roman" w:eastAsia="Times New Roman" w:hAnsi="Times New Roman" w:cs="Times New Roman"/>
        </w:rPr>
        <w:t>dell’apprendimento al termine dei corsi di formazione (</w:t>
      </w:r>
      <w:r w:rsidRPr="00A35784">
        <w:rPr>
          <w:rFonts w:ascii="Times New Roman" w:eastAsia="Times New Roman" w:hAnsi="Times New Roman" w:cs="Times New Roman"/>
          <w:b/>
        </w:rPr>
        <w:t>Esame post-formazione)</w:t>
      </w:r>
      <w:r w:rsidR="00E228CF">
        <w:rPr>
          <w:rFonts w:ascii="Times New Roman" w:eastAsia="Times New Roman" w:hAnsi="Times New Roman" w:cs="Times New Roman"/>
        </w:rPr>
        <w:t>;</w:t>
      </w:r>
    </w:p>
    <w:p w14:paraId="1D412946" w14:textId="77777777" w:rsidR="00D07DAC" w:rsidRPr="00A35784" w:rsidRDefault="00D07DAC" w:rsidP="008A786E">
      <w:pPr>
        <w:numPr>
          <w:ilvl w:val="0"/>
          <w:numId w:val="64"/>
        </w:numPr>
        <w:spacing w:after="200" w:line="240" w:lineRule="exact"/>
        <w:contextualSpacing/>
        <w:jc w:val="both"/>
        <w:rPr>
          <w:rFonts w:ascii="Times New Roman" w:eastAsia="Times New Roman" w:hAnsi="Times New Roman" w:cs="Times New Roman"/>
          <w:b/>
        </w:rPr>
      </w:pPr>
      <w:r w:rsidRPr="00A35784">
        <w:rPr>
          <w:rFonts w:ascii="Times New Roman" w:eastAsia="Times New Roman" w:hAnsi="Times New Roman" w:cs="Times New Roman"/>
        </w:rPr>
        <w:t xml:space="preserve">delle competenze acquisite al termine del processo di qualifica </w:t>
      </w:r>
      <w:r w:rsidRPr="00A35784">
        <w:rPr>
          <w:rFonts w:ascii="Times New Roman" w:eastAsia="Times New Roman" w:hAnsi="Times New Roman" w:cs="Times New Roman"/>
          <w:b/>
        </w:rPr>
        <w:t>(Esame finale qualifica).</w:t>
      </w:r>
    </w:p>
    <w:p w14:paraId="67D92DBB"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possono essere</w:t>
      </w:r>
      <w:r w:rsidRPr="00A35784">
        <w:rPr>
          <w:rFonts w:ascii="Times New Roman" w:eastAsia="Times" w:hAnsi="Times New Roman" w:cs="Times New Roman"/>
          <w:b/>
          <w:color w:val="000000"/>
          <w:lang w:eastAsia="it-IT"/>
        </w:rPr>
        <w:t xml:space="preserve"> </w:t>
      </w:r>
      <w:r w:rsidRPr="00A35784">
        <w:rPr>
          <w:rFonts w:ascii="Times New Roman" w:eastAsia="Times" w:hAnsi="Times New Roman" w:cs="Times New Roman"/>
          <w:color w:val="000000"/>
          <w:lang w:eastAsia="it-IT"/>
        </w:rPr>
        <w:t>scritte, pratiche, orali o ad osservazione diretta e devono essere progettate in modo da garantire la comparabilità sia per il contenuto, sia per la difficoltà.</w:t>
      </w:r>
    </w:p>
    <w:p w14:paraId="11BC4DD5"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p>
    <w:p w14:paraId="00029144" w14:textId="77777777" w:rsidR="00D07DAC" w:rsidRPr="00A35784" w:rsidRDefault="00D07DAC" w:rsidP="00B725D0">
      <w:pPr>
        <w:spacing w:after="0" w:line="240" w:lineRule="exact"/>
        <w:jc w:val="both"/>
        <w:rPr>
          <w:rFonts w:ascii="Times New Roman" w:eastAsia="Times" w:hAnsi="Times New Roman" w:cs="Times New Roman"/>
          <w:color w:val="000000"/>
          <w:u w:val="single"/>
          <w:lang w:eastAsia="it-IT"/>
        </w:rPr>
      </w:pPr>
      <w:bookmarkStart w:id="63" w:name="s001"/>
      <w:bookmarkEnd w:id="63"/>
      <w:r w:rsidRPr="00A35784">
        <w:rPr>
          <w:rFonts w:ascii="Times New Roman" w:eastAsia="Times" w:hAnsi="Times New Roman" w:cs="Times New Roman"/>
          <w:color w:val="000000"/>
          <w:lang w:eastAsia="it-IT"/>
        </w:rPr>
        <w:lastRenderedPageBreak/>
        <w:t xml:space="preserve">Per garantire la comparabilità delle prove valutative di </w:t>
      </w:r>
      <w:r w:rsidRPr="00A35784">
        <w:rPr>
          <w:rFonts w:ascii="Times New Roman" w:eastAsia="Times" w:hAnsi="Times New Roman" w:cs="Times New Roman"/>
          <w:color w:val="000000"/>
          <w:u w:val="single"/>
          <w:lang w:eastAsia="it-IT"/>
        </w:rPr>
        <w:t>post-formazione o finali di qualifica,</w:t>
      </w:r>
      <w:r w:rsidRPr="00A35784">
        <w:rPr>
          <w:rFonts w:ascii="Times New Roman" w:eastAsia="Times" w:hAnsi="Times New Roman" w:cs="Times New Roman"/>
          <w:noProof/>
          <w:color w:val="000000"/>
          <w:lang w:eastAsia="it-IT"/>
        </w:rPr>
        <w:t xml:space="preserve"> condotte in tempi e/o da esaminatori diversi,</w:t>
      </w:r>
      <w:r w:rsidRPr="00A35784">
        <w:rPr>
          <w:rFonts w:ascii="Times New Roman" w:eastAsia="Times" w:hAnsi="Times New Roman" w:cs="Times New Roman"/>
          <w:color w:val="000000"/>
          <w:lang w:eastAsia="it-IT"/>
        </w:rPr>
        <w:t xml:space="preserve"> si definiscono dei criteri generali e per singolo EQB, da seguire per ciascuna tipologia di prova.</w:t>
      </w:r>
    </w:p>
    <w:p w14:paraId="7D8B899C" w14:textId="77777777" w:rsidR="00D07DAC" w:rsidRPr="00A35784" w:rsidRDefault="00D07DAC" w:rsidP="00D07DAC">
      <w:pPr>
        <w:spacing w:after="0" w:line="240" w:lineRule="auto"/>
        <w:jc w:val="both"/>
        <w:rPr>
          <w:rFonts w:ascii="Times New Roman" w:eastAsia="Times" w:hAnsi="Times New Roman" w:cs="Times New Roman"/>
          <w:color w:val="000000"/>
          <w:u w:val="single"/>
          <w:lang w:eastAsia="it-IT"/>
        </w:rPr>
      </w:pPr>
    </w:p>
    <w:p w14:paraId="6D2B1072" w14:textId="77777777"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w:t>
      </w:r>
      <w:r w:rsidRPr="00380CF7">
        <w:rPr>
          <w:rFonts w:ascii="Times New Roman" w:eastAsia="Times New Roman" w:hAnsi="Times New Roman" w:cs="Times New Roman"/>
          <w:b/>
          <w:i/>
          <w:sz w:val="24"/>
          <w:szCs w:val="24"/>
        </w:rPr>
        <w:t>esami scritti o orali</w:t>
      </w:r>
      <w:r w:rsidRPr="00390C63">
        <w:rPr>
          <w:rFonts w:ascii="Times New Roman" w:eastAsia="Times New Roman" w:hAnsi="Times New Roman" w:cs="Times New Roman"/>
          <w:b/>
          <w:i/>
          <w:sz w:val="24"/>
          <w:szCs w:val="24"/>
        </w:rPr>
        <w:t xml:space="preserve"> di post-formazione o qualifica</w:t>
      </w:r>
    </w:p>
    <w:p w14:paraId="2822C6E6" w14:textId="77777777"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Devono essere impiegate domande che abbiano livelli di difficoltà paragonabili nelle diverse edizioni. </w:t>
      </w:r>
    </w:p>
    <w:p w14:paraId="5935252B" w14:textId="77777777" w:rsidR="00D07DAC" w:rsidRPr="00A35784" w:rsidRDefault="00D07DAC" w:rsidP="00B725D0">
      <w:pPr>
        <w:suppressAutoHyphens/>
        <w:spacing w:after="0" w:line="240" w:lineRule="exact"/>
        <w:ind w:left="425"/>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Opzione 1</w:t>
      </w:r>
      <w:r w:rsidRPr="00A35784">
        <w:rPr>
          <w:rFonts w:ascii="Times New Roman" w:eastAsia="Times New Roman" w:hAnsi="Times New Roman" w:cs="Times New Roman"/>
        </w:rPr>
        <w:t>. Preparazione preventiva di un set di domande, suddivise per argomento e difficoltà, tra le quali scegliere di volta in volta all’atto della compilazione del testo di esame.</w:t>
      </w:r>
    </w:p>
    <w:p w14:paraId="66DFC4A0" w14:textId="77777777" w:rsidR="00D07DAC" w:rsidRPr="00A35784" w:rsidRDefault="00D07DAC" w:rsidP="00B725D0">
      <w:pPr>
        <w:suppressAutoHyphens/>
        <w:spacing w:after="0" w:line="240" w:lineRule="exact"/>
        <w:ind w:left="425"/>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u w:val="single"/>
        </w:rPr>
        <w:t>Opzione 2</w:t>
      </w:r>
      <w:r w:rsidRPr="00A35784">
        <w:rPr>
          <w:rFonts w:ascii="Times New Roman" w:eastAsia="Times New Roman" w:hAnsi="Times New Roman" w:cs="Times New Roman"/>
        </w:rPr>
        <w:t xml:space="preserve">. Stilare una lista dei requisiti da rispettare nella costruzione delle domande utilizzate nelle prove valutative. </w:t>
      </w:r>
      <w:proofErr w:type="spellStart"/>
      <w:r w:rsidRPr="00A35784">
        <w:rPr>
          <w:rFonts w:ascii="Times New Roman" w:eastAsia="Times New Roman" w:hAnsi="Times New Roman" w:cs="Times New Roman"/>
          <w:lang w:val="en-US"/>
        </w:rPr>
        <w:t>Requisiti</w:t>
      </w:r>
      <w:proofErr w:type="spellEnd"/>
      <w:r w:rsidRPr="00A35784">
        <w:rPr>
          <w:rFonts w:ascii="Times New Roman" w:eastAsia="Times New Roman" w:hAnsi="Times New Roman" w:cs="Times New Roman"/>
          <w:lang w:val="en-US"/>
        </w:rPr>
        <w:t xml:space="preserve"> circa la </w:t>
      </w:r>
      <w:proofErr w:type="spellStart"/>
      <w:r w:rsidRPr="00A35784">
        <w:rPr>
          <w:rFonts w:ascii="Times New Roman" w:eastAsia="Times New Roman" w:hAnsi="Times New Roman" w:cs="Times New Roman"/>
          <w:lang w:val="en-US"/>
        </w:rPr>
        <w:t>difficoltà</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differenziate</w:t>
      </w:r>
      <w:proofErr w:type="spellEnd"/>
      <w:r w:rsidRPr="00A35784">
        <w:rPr>
          <w:rFonts w:ascii="Times New Roman" w:eastAsia="Times New Roman" w:hAnsi="Times New Roman" w:cs="Times New Roman"/>
          <w:lang w:val="en-US"/>
        </w:rPr>
        <w:t xml:space="preserve"> per </w:t>
      </w:r>
      <w:proofErr w:type="spellStart"/>
      <w:r w:rsidRPr="00A35784">
        <w:rPr>
          <w:rFonts w:ascii="Times New Roman" w:eastAsia="Times New Roman" w:hAnsi="Times New Roman" w:cs="Times New Roman"/>
          <w:lang w:val="en-US"/>
        </w:rPr>
        <w:t>argomenti</w:t>
      </w:r>
      <w:proofErr w:type="spellEnd"/>
      <w:r w:rsidRPr="00A35784">
        <w:rPr>
          <w:rFonts w:ascii="Times New Roman" w:eastAsia="Times New Roman" w:hAnsi="Times New Roman" w:cs="Times New Roman"/>
          <w:lang w:val="en-US"/>
        </w:rPr>
        <w:t xml:space="preserve">. </w:t>
      </w:r>
    </w:p>
    <w:p w14:paraId="31871E72" w14:textId="77777777" w:rsidR="00D07DAC" w:rsidRPr="00A35784" w:rsidRDefault="00D07DAC" w:rsidP="00D07DAC">
      <w:pPr>
        <w:suppressAutoHyphens/>
        <w:spacing w:after="0" w:line="240" w:lineRule="auto"/>
        <w:ind w:left="1080"/>
        <w:contextualSpacing/>
        <w:jc w:val="both"/>
        <w:rPr>
          <w:rFonts w:ascii="Times New Roman" w:eastAsia="Times New Roman" w:hAnsi="Times New Roman" w:cs="Times New Roman"/>
          <w:lang w:val="en-US"/>
        </w:rPr>
      </w:pPr>
    </w:p>
    <w:p w14:paraId="27A7B99B" w14:textId="77777777"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esami pratici di post-formazione </w:t>
      </w:r>
    </w:p>
    <w:p w14:paraId="596B93E9" w14:textId="311C578F" w:rsidR="0092658D" w:rsidRDefault="0073424E" w:rsidP="00B725D0">
      <w:pPr>
        <w:spacing w:after="120" w:line="240" w:lineRule="exact"/>
        <w:ind w:left="425"/>
        <w:jc w:val="both"/>
        <w:rPr>
          <w:rFonts w:ascii="Times New Roman" w:eastAsia="Times" w:hAnsi="Times New Roman" w:cs="Times New Roman"/>
          <w:color w:val="000000"/>
          <w:lang w:eastAsia="it-IT"/>
        </w:rPr>
      </w:pPr>
      <w:r w:rsidRPr="000B0C12">
        <w:rPr>
          <w:rFonts w:ascii="Times New Roman" w:eastAsia="Times" w:hAnsi="Times New Roman" w:cs="Times New Roman"/>
          <w:i/>
          <w:iCs/>
          <w:color w:val="000000"/>
          <w:lang w:eastAsia="it-IT"/>
        </w:rPr>
        <w:t>Determinazione tassonomica</w:t>
      </w:r>
      <w:r>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l</w:t>
      </w:r>
      <w:r w:rsidR="00D07DAC" w:rsidRPr="00A35784">
        <w:rPr>
          <w:rFonts w:ascii="Times New Roman" w:eastAsia="Times" w:hAnsi="Times New Roman" w:cs="Times New Roman"/>
          <w:color w:val="000000"/>
          <w:lang w:eastAsia="it-IT"/>
        </w:rPr>
        <w:t>e prove pratiche devono accertare la capacità del candidato alla determinazione tassonomica</w:t>
      </w:r>
      <w:ins w:id="64" w:author="Martone Cristina" w:date="2021-07-13T10:26:00Z">
        <w:r w:rsidR="00732701">
          <w:rPr>
            <w:rFonts w:ascii="Times New Roman" w:eastAsia="Times" w:hAnsi="Times New Roman" w:cs="Times New Roman"/>
            <w:color w:val="FF0000"/>
            <w:lang w:eastAsia="it-IT"/>
          </w:rPr>
          <w:t xml:space="preserve"> </w:t>
        </w:r>
      </w:ins>
      <w:r w:rsidR="00D07DAC" w:rsidRPr="00A35784">
        <w:rPr>
          <w:rFonts w:ascii="Times New Roman" w:eastAsia="Times" w:hAnsi="Times New Roman" w:cs="Times New Roman"/>
          <w:lang w:eastAsia="it-IT"/>
        </w:rPr>
        <w:t>della comunità biologica</w:t>
      </w:r>
      <w:r w:rsidR="00D07DAC" w:rsidRPr="00A35784">
        <w:rPr>
          <w:rFonts w:ascii="Times New Roman" w:eastAsia="Times" w:hAnsi="Times New Roman" w:cs="Times New Roman"/>
          <w:color w:val="000000"/>
          <w:lang w:eastAsia="it-IT"/>
        </w:rPr>
        <w:t xml:space="preserve"> per il corso frequentato. I campioni sottoposti alla determinazione tassonomica dovranno contenere per ciascun EQB </w:t>
      </w:r>
      <w:r w:rsidR="00732701">
        <w:rPr>
          <w:rFonts w:ascii="Times New Roman" w:eastAsia="Times" w:hAnsi="Times New Roman" w:cs="Times New Roman"/>
          <w:color w:val="000000"/>
          <w:lang w:eastAsia="it-IT"/>
        </w:rPr>
        <w:t xml:space="preserve">i principali taxa </w:t>
      </w:r>
      <w:r w:rsidR="00D07DAC" w:rsidRPr="00A35784">
        <w:rPr>
          <w:rFonts w:ascii="Times New Roman" w:eastAsia="Times" w:hAnsi="Times New Roman" w:cs="Times New Roman"/>
          <w:color w:val="000000"/>
          <w:lang w:eastAsia="it-IT"/>
        </w:rPr>
        <w:t xml:space="preserve">presenti sul territorio nazionale. </w:t>
      </w:r>
    </w:p>
    <w:p w14:paraId="3667083E" w14:textId="49808CE4" w:rsidR="00F466AC" w:rsidRPr="00A35784" w:rsidRDefault="0092658D" w:rsidP="000B0C12">
      <w:pPr>
        <w:spacing w:after="120" w:line="240" w:lineRule="exact"/>
        <w:ind w:left="426"/>
        <w:jc w:val="both"/>
        <w:rPr>
          <w:rFonts w:ascii="Times New Roman" w:eastAsia="Times" w:hAnsi="Times New Roman" w:cs="Times New Roman"/>
          <w:color w:val="000000"/>
          <w:lang w:eastAsia="it-IT"/>
        </w:rPr>
      </w:pPr>
      <w:r>
        <w:rPr>
          <w:rFonts w:ascii="Times New Roman" w:eastAsia="Times" w:hAnsi="Times New Roman" w:cs="Times New Roman"/>
          <w:i/>
          <w:iCs/>
          <w:color w:val="000000"/>
          <w:lang w:eastAsia="it-IT"/>
        </w:rPr>
        <w:t>Altre prove pratiche post-formazione</w:t>
      </w:r>
      <w:r>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l</w:t>
      </w:r>
      <w:r w:rsidRPr="00A35784">
        <w:rPr>
          <w:rFonts w:ascii="Times New Roman" w:eastAsia="Times" w:hAnsi="Times New Roman" w:cs="Times New Roman"/>
          <w:color w:val="000000"/>
          <w:lang w:eastAsia="it-IT"/>
        </w:rPr>
        <w:t>e prove pratiche devono accertare la capacità del candidato all</w:t>
      </w:r>
      <w:r>
        <w:rPr>
          <w:rFonts w:ascii="Times New Roman" w:eastAsia="Times" w:hAnsi="Times New Roman" w:cs="Times New Roman"/>
          <w:color w:val="000000"/>
          <w:lang w:eastAsia="it-IT"/>
        </w:rPr>
        <w:t>’applicazione delle procedure apprese durante</w:t>
      </w:r>
      <w:r w:rsidRPr="00A35784">
        <w:rPr>
          <w:rFonts w:ascii="Times New Roman" w:eastAsia="Times" w:hAnsi="Times New Roman" w:cs="Times New Roman"/>
          <w:color w:val="000000"/>
          <w:lang w:eastAsia="it-IT"/>
        </w:rPr>
        <w:t xml:space="preserve"> il corso frequentato. </w:t>
      </w:r>
      <w:r w:rsidR="00F466AC" w:rsidRPr="00A35784">
        <w:rPr>
          <w:rFonts w:ascii="Times New Roman" w:eastAsia="Times" w:hAnsi="Times New Roman" w:cs="Times New Roman"/>
          <w:color w:val="000000"/>
          <w:lang w:eastAsia="it-IT"/>
        </w:rPr>
        <w:t xml:space="preserve">Per garantire la comparabilità delle prove pratiche sono </w:t>
      </w:r>
      <w:r w:rsidR="00D52507">
        <w:rPr>
          <w:rFonts w:ascii="Times New Roman" w:eastAsia="Times" w:hAnsi="Times New Roman" w:cs="Times New Roman"/>
          <w:color w:val="000000"/>
          <w:lang w:eastAsia="it-IT"/>
        </w:rPr>
        <w:t>indicati,</w:t>
      </w:r>
      <w:r w:rsidR="00F466AC">
        <w:rPr>
          <w:rFonts w:ascii="Times New Roman" w:eastAsia="Times" w:hAnsi="Times New Roman" w:cs="Times New Roman"/>
          <w:color w:val="000000"/>
          <w:lang w:eastAsia="it-IT"/>
        </w:rPr>
        <w:t xml:space="preserve"> in taluni casi</w:t>
      </w:r>
      <w:r w:rsidR="00D52507">
        <w:rPr>
          <w:rFonts w:ascii="Times New Roman" w:eastAsia="Times" w:hAnsi="Times New Roman" w:cs="Times New Roman"/>
          <w:color w:val="000000"/>
          <w:lang w:eastAsia="it-IT"/>
        </w:rPr>
        <w:t>,</w:t>
      </w:r>
      <w:r w:rsidR="00F466AC">
        <w:rPr>
          <w:rFonts w:ascii="Times New Roman" w:eastAsia="Times" w:hAnsi="Times New Roman" w:cs="Times New Roman"/>
          <w:color w:val="000000"/>
          <w:lang w:eastAsia="it-IT"/>
        </w:rPr>
        <w:t xml:space="preserve"> </w:t>
      </w:r>
      <w:r w:rsidR="00D52507">
        <w:rPr>
          <w:rFonts w:ascii="Times New Roman" w:eastAsia="Times" w:hAnsi="Times New Roman" w:cs="Times New Roman"/>
          <w:color w:val="000000"/>
          <w:lang w:eastAsia="it-IT"/>
        </w:rPr>
        <w:t xml:space="preserve">i </w:t>
      </w:r>
      <w:r w:rsidR="00F466AC">
        <w:rPr>
          <w:rFonts w:ascii="Times New Roman" w:eastAsia="Times" w:hAnsi="Times New Roman" w:cs="Times New Roman"/>
          <w:color w:val="000000"/>
          <w:lang w:eastAsia="it-IT"/>
        </w:rPr>
        <w:t>criteri generali negli allegati agli schemi.</w:t>
      </w:r>
    </w:p>
    <w:p w14:paraId="4E0C5841" w14:textId="77777777" w:rsidR="00D07DAC" w:rsidRPr="00A35784" w:rsidRDefault="00D07DAC" w:rsidP="000B0C12">
      <w:pPr>
        <w:spacing w:after="0" w:line="240" w:lineRule="auto"/>
        <w:ind w:left="426"/>
        <w:jc w:val="both"/>
        <w:rPr>
          <w:rFonts w:ascii="Times New Roman" w:eastAsia="Times" w:hAnsi="Times New Roman" w:cs="Times New Roman"/>
          <w:color w:val="000000"/>
          <w:lang w:eastAsia="it-IT"/>
        </w:rPr>
      </w:pPr>
    </w:p>
    <w:p w14:paraId="4AA2930C" w14:textId="0C521D63" w:rsidR="00D07DAC" w:rsidRPr="00390C63" w:rsidRDefault="00D07DAC" w:rsidP="008A786E">
      <w:pPr>
        <w:numPr>
          <w:ilvl w:val="0"/>
          <w:numId w:val="82"/>
        </w:numPr>
        <w:spacing w:after="0" w:line="240" w:lineRule="exact"/>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Regole generali per </w:t>
      </w:r>
      <w:commentRangeStart w:id="65"/>
      <w:commentRangeStart w:id="66"/>
      <w:commentRangeStart w:id="67"/>
      <w:r w:rsidRPr="00390C63">
        <w:rPr>
          <w:rFonts w:ascii="Times New Roman" w:eastAsia="Times New Roman" w:hAnsi="Times New Roman" w:cs="Times New Roman"/>
          <w:b/>
          <w:i/>
          <w:sz w:val="24"/>
          <w:szCs w:val="24"/>
        </w:rPr>
        <w:t xml:space="preserve">prove pratiche ad osservazione diretta </w:t>
      </w:r>
      <w:commentRangeEnd w:id="65"/>
      <w:r w:rsidR="00A063AC">
        <w:rPr>
          <w:rStyle w:val="Rimandocommento"/>
          <w:rFonts w:ascii="Cambria" w:eastAsia="Times New Roman" w:hAnsi="Cambria" w:cs="Times New Roman"/>
          <w:lang w:val="en-US"/>
        </w:rPr>
        <w:commentReference w:id="65"/>
      </w:r>
      <w:commentRangeEnd w:id="66"/>
      <w:r w:rsidR="00732701">
        <w:rPr>
          <w:rStyle w:val="Rimandocommento"/>
          <w:rFonts w:ascii="Cambria" w:eastAsia="Times New Roman" w:hAnsi="Cambria" w:cs="Times New Roman"/>
          <w:lang w:val="en-US"/>
        </w:rPr>
        <w:commentReference w:id="66"/>
      </w:r>
      <w:commentRangeEnd w:id="67"/>
      <w:r w:rsidR="00E61246">
        <w:rPr>
          <w:rStyle w:val="Rimandocommento"/>
          <w:rFonts w:ascii="Cambria" w:eastAsia="Times New Roman" w:hAnsi="Cambria" w:cs="Times New Roman"/>
          <w:lang w:val="en-US"/>
        </w:rPr>
        <w:commentReference w:id="67"/>
      </w:r>
      <w:r w:rsidRPr="00390C63">
        <w:rPr>
          <w:rFonts w:ascii="Times New Roman" w:eastAsia="Times New Roman" w:hAnsi="Times New Roman" w:cs="Times New Roman"/>
          <w:b/>
          <w:i/>
          <w:sz w:val="24"/>
          <w:szCs w:val="24"/>
        </w:rPr>
        <w:t xml:space="preserve">di post-formazione o qualifica </w:t>
      </w:r>
      <w:r w:rsidRPr="002D0926">
        <w:rPr>
          <w:rFonts w:ascii="Times New Roman" w:eastAsia="Times New Roman" w:hAnsi="Times New Roman" w:cs="Times New Roman"/>
        </w:rPr>
        <w:t xml:space="preserve">(Allegato allo </w:t>
      </w:r>
      <w:r w:rsidR="00E228CF" w:rsidRPr="002D0926">
        <w:rPr>
          <w:rFonts w:ascii="Times New Roman" w:eastAsia="Times New Roman" w:hAnsi="Times New Roman" w:cs="Times New Roman"/>
        </w:rPr>
        <w:t>S</w:t>
      </w:r>
      <w:r w:rsidRPr="002D0926">
        <w:rPr>
          <w:rFonts w:ascii="Times New Roman" w:eastAsia="Times New Roman" w:hAnsi="Times New Roman" w:cs="Times New Roman"/>
        </w:rPr>
        <w:t>chema</w:t>
      </w:r>
      <w:r w:rsidR="00E228CF" w:rsidRPr="002D0926">
        <w:rPr>
          <w:rFonts w:ascii="Times New Roman" w:eastAsia="Times New Roman" w:hAnsi="Times New Roman" w:cs="Times New Roman"/>
        </w:rPr>
        <w:t xml:space="preserve"> di ciascun EQB</w:t>
      </w:r>
      <w:r w:rsidRPr="00390C63">
        <w:rPr>
          <w:rFonts w:ascii="Times New Roman" w:eastAsia="Times New Roman" w:hAnsi="Times New Roman" w:cs="Times New Roman"/>
          <w:b/>
          <w:i/>
          <w:sz w:val="24"/>
          <w:szCs w:val="24"/>
        </w:rPr>
        <w:t>)</w:t>
      </w:r>
      <w:r w:rsidR="00410868" w:rsidRPr="00410868">
        <w:rPr>
          <w:rStyle w:val="Rimandonotaapidipagina"/>
        </w:rPr>
        <w:t xml:space="preserve"> </w:t>
      </w:r>
      <w:r w:rsidR="00410868">
        <w:rPr>
          <w:rStyle w:val="Rimandonotaapidipagina"/>
        </w:rPr>
        <w:footnoteReference w:id="5"/>
      </w:r>
    </w:p>
    <w:p w14:paraId="59F0209B" w14:textId="0CEE3837"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Le prove pratiche ad osservazione diretta sono prove che vengono applicate nei casi in cui non sia possibile valutare con altra tipologia di prova la prestazione del candidato (es</w:t>
      </w:r>
      <w:r w:rsidR="00A254AE">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esecuzione di campionamento di EQB).</w:t>
      </w:r>
    </w:p>
    <w:p w14:paraId="6C1FADB4" w14:textId="4E5455A0" w:rsidR="00D07DAC" w:rsidRPr="00A35784" w:rsidRDefault="00D07DAC" w:rsidP="00B725D0">
      <w:pPr>
        <w:spacing w:after="0" w:line="240" w:lineRule="exact"/>
        <w:ind w:left="425"/>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 garantire la comparabilità delle prove pratiche ad osservazione diretta</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che accertano la capacità del candidato nell’applicazione di tutte le fasi indicate nelle metodiche di campionamento</w:t>
      </w:r>
      <w:r w:rsidR="00483A0A">
        <w:rPr>
          <w:rFonts w:ascii="Times New Roman" w:eastAsia="Times" w:hAnsi="Times New Roman" w:cs="Times New Roman"/>
          <w:color w:val="000000"/>
          <w:lang w:eastAsia="it-IT"/>
        </w:rPr>
        <w:t>,</w:t>
      </w:r>
      <w:r w:rsidRPr="00A35784">
        <w:rPr>
          <w:rFonts w:ascii="Times New Roman" w:eastAsia="Times" w:hAnsi="Times New Roman" w:cs="Times New Roman"/>
          <w:lang w:eastAsia="it-IT"/>
        </w:rPr>
        <w:t xml:space="preserve"> </w:t>
      </w:r>
      <w:r w:rsidRPr="00A35784">
        <w:rPr>
          <w:rFonts w:ascii="Times New Roman" w:eastAsia="Times" w:hAnsi="Times New Roman" w:cs="Times New Roman"/>
          <w:color w:val="000000"/>
          <w:lang w:eastAsia="it-IT"/>
        </w:rPr>
        <w:t>sono previste specifiche “schede valutative” per i singoli EQB che, compilate dagli esaminatori, valuteranno la prestazione di ciascun candidato e per le quali</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per ciascun EQB</w:t>
      </w:r>
      <w:r w:rsidR="00483A0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sono stabiliti criteri generali in allegato allo schema.</w:t>
      </w:r>
    </w:p>
    <w:p w14:paraId="1657B29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6B7A1D" w14:textId="77777777" w:rsidR="00D07DAC" w:rsidRPr="00390C63" w:rsidRDefault="00D07DAC" w:rsidP="000B0C12">
      <w:pPr>
        <w:numPr>
          <w:ilvl w:val="0"/>
          <w:numId w:val="82"/>
        </w:numPr>
        <w:suppressAutoHyphens/>
        <w:spacing w:after="120" w:line="252" w:lineRule="auto"/>
        <w:ind w:left="426" w:hanging="426"/>
        <w:contextualSpacing/>
        <w:jc w:val="both"/>
        <w:rPr>
          <w:rFonts w:ascii="Times New Roman" w:eastAsia="Times New Roman" w:hAnsi="Times New Roman" w:cs="Times New Roman"/>
          <w:b/>
          <w:i/>
          <w:sz w:val="24"/>
          <w:szCs w:val="24"/>
        </w:rPr>
      </w:pPr>
      <w:r w:rsidRPr="00390C63">
        <w:rPr>
          <w:rFonts w:ascii="Times New Roman" w:eastAsia="Times New Roman" w:hAnsi="Times New Roman" w:cs="Times New Roman"/>
          <w:b/>
          <w:i/>
          <w:sz w:val="24"/>
          <w:szCs w:val="24"/>
        </w:rPr>
        <w:t xml:space="preserve">Confronti </w:t>
      </w:r>
      <w:proofErr w:type="spellStart"/>
      <w:r w:rsidRPr="00390C63">
        <w:rPr>
          <w:rFonts w:ascii="Times New Roman" w:eastAsia="Times New Roman" w:hAnsi="Times New Roman" w:cs="Times New Roman"/>
          <w:b/>
          <w:i/>
          <w:sz w:val="24"/>
          <w:szCs w:val="24"/>
        </w:rPr>
        <w:t>interlaboratorio</w:t>
      </w:r>
      <w:proofErr w:type="spellEnd"/>
      <w:r w:rsidRPr="00390C63">
        <w:rPr>
          <w:rFonts w:ascii="Times New Roman" w:eastAsia="Times New Roman" w:hAnsi="Times New Roman" w:cs="Times New Roman"/>
          <w:b/>
          <w:i/>
          <w:sz w:val="24"/>
          <w:szCs w:val="24"/>
        </w:rPr>
        <w:t xml:space="preserve"> </w:t>
      </w:r>
    </w:p>
    <w:p w14:paraId="5F387EE7" w14:textId="4F62C3AE" w:rsidR="00D07DAC" w:rsidRPr="00A35784" w:rsidRDefault="00732701" w:rsidP="00B725D0">
      <w:pPr>
        <w:suppressAutoHyphens/>
        <w:spacing w:after="120" w:line="240" w:lineRule="exact"/>
        <w:ind w:left="426"/>
        <w:jc w:val="both"/>
        <w:rPr>
          <w:rFonts w:ascii="Times New Roman" w:eastAsia="Times" w:hAnsi="Times New Roman" w:cs="Times New Roman"/>
          <w:color w:val="000000"/>
          <w:lang w:eastAsia="it-IT"/>
        </w:rPr>
      </w:pPr>
      <w:commentRangeStart w:id="69"/>
      <w:commentRangeStart w:id="70"/>
      <w:r>
        <w:rPr>
          <w:rFonts w:ascii="Times New Roman" w:eastAsia="Times" w:hAnsi="Times New Roman" w:cs="Times New Roman"/>
          <w:color w:val="000000"/>
          <w:lang w:eastAsia="it-IT"/>
        </w:rPr>
        <w:t xml:space="preserve">I confronti </w:t>
      </w:r>
      <w:proofErr w:type="spellStart"/>
      <w:r>
        <w:rPr>
          <w:rFonts w:ascii="Times New Roman" w:eastAsia="Times" w:hAnsi="Times New Roman" w:cs="Times New Roman"/>
          <w:color w:val="000000"/>
          <w:lang w:eastAsia="it-IT"/>
        </w:rPr>
        <w:t>interlaboratorio</w:t>
      </w:r>
      <w:proofErr w:type="spellEnd"/>
      <w:r w:rsidR="006C5EFD">
        <w:rPr>
          <w:rFonts w:ascii="Times New Roman" w:eastAsia="Times" w:hAnsi="Times New Roman" w:cs="Times New Roman"/>
          <w:color w:val="000000"/>
          <w:lang w:eastAsia="it-IT"/>
        </w:rPr>
        <w:t>, all’interno del percorso</w:t>
      </w:r>
      <w:r w:rsidR="00077613">
        <w:rPr>
          <w:rFonts w:ascii="Times New Roman" w:eastAsia="Times" w:hAnsi="Times New Roman" w:cs="Times New Roman"/>
          <w:color w:val="000000"/>
          <w:lang w:eastAsia="it-IT"/>
        </w:rPr>
        <w:t xml:space="preserve"> di qualifica,</w:t>
      </w:r>
      <w:r>
        <w:rPr>
          <w:rFonts w:ascii="Times New Roman" w:eastAsia="Times" w:hAnsi="Times New Roman" w:cs="Times New Roman"/>
          <w:color w:val="000000"/>
          <w:lang w:eastAsia="it-IT"/>
        </w:rPr>
        <w:t xml:space="preserve"> sono </w:t>
      </w:r>
      <w:commentRangeEnd w:id="69"/>
      <w:r w:rsidR="00C03A11">
        <w:rPr>
          <w:rStyle w:val="Rimandocommento"/>
          <w:rFonts w:ascii="Cambria" w:eastAsia="Times New Roman" w:hAnsi="Cambria" w:cs="Times New Roman"/>
          <w:lang w:val="en-US"/>
        </w:rPr>
        <w:commentReference w:id="69"/>
      </w:r>
      <w:commentRangeEnd w:id="70"/>
      <w:r w:rsidR="00154E32">
        <w:rPr>
          <w:rStyle w:val="Rimandocommento"/>
          <w:rFonts w:ascii="Cambria" w:eastAsia="Times New Roman" w:hAnsi="Cambria" w:cs="Times New Roman"/>
          <w:lang w:val="en-US"/>
        </w:rPr>
        <w:commentReference w:id="70"/>
      </w:r>
      <w:r w:rsidR="00500410">
        <w:rPr>
          <w:rFonts w:ascii="Times New Roman" w:eastAsia="Times" w:hAnsi="Times New Roman" w:cs="Times New Roman"/>
          <w:color w:val="000000"/>
          <w:lang w:eastAsia="it-IT"/>
        </w:rPr>
        <w:t xml:space="preserve">prove valutative </w:t>
      </w:r>
      <w:r w:rsidR="00D07DAC" w:rsidRPr="00A35784">
        <w:rPr>
          <w:rFonts w:ascii="Times New Roman" w:eastAsia="Times" w:hAnsi="Times New Roman" w:cs="Times New Roman"/>
          <w:color w:val="000000"/>
          <w:lang w:eastAsia="it-IT"/>
        </w:rPr>
        <w:t xml:space="preserve">funzionali al rilascio/mantenimento della qualifica che stabiliscono </w:t>
      </w:r>
      <w:commentRangeStart w:id="71"/>
      <w:commentRangeStart w:id="72"/>
      <w:r w:rsidR="00D07DAC" w:rsidRPr="00A35784">
        <w:rPr>
          <w:rFonts w:ascii="Times New Roman" w:eastAsia="Times" w:hAnsi="Times New Roman" w:cs="Times New Roman"/>
          <w:color w:val="000000"/>
          <w:lang w:eastAsia="it-IT"/>
        </w:rPr>
        <w:t xml:space="preserve">il livello di conoscenza </w:t>
      </w:r>
      <w:commentRangeEnd w:id="71"/>
      <w:r w:rsidR="007D162A">
        <w:rPr>
          <w:rStyle w:val="Rimandocommento"/>
          <w:rFonts w:ascii="Cambria" w:eastAsia="Times New Roman" w:hAnsi="Cambria" w:cs="Times New Roman"/>
          <w:lang w:val="en-US"/>
        </w:rPr>
        <w:commentReference w:id="71"/>
      </w:r>
      <w:commentRangeEnd w:id="72"/>
      <w:r w:rsidR="00A333A7">
        <w:rPr>
          <w:rStyle w:val="Rimandocommento"/>
          <w:rFonts w:ascii="Cambria" w:eastAsia="Times New Roman" w:hAnsi="Cambria" w:cs="Times New Roman"/>
          <w:lang w:val="en-US"/>
        </w:rPr>
        <w:commentReference w:id="72"/>
      </w:r>
      <w:r w:rsidR="00D07DAC" w:rsidRPr="00A35784">
        <w:rPr>
          <w:rFonts w:ascii="Times New Roman" w:eastAsia="Times" w:hAnsi="Times New Roman" w:cs="Times New Roman"/>
          <w:color w:val="000000"/>
          <w:lang w:eastAsia="it-IT"/>
        </w:rPr>
        <w:t>dei singoli operatori per ciascun EQB:</w:t>
      </w:r>
    </w:p>
    <w:p w14:paraId="156951FE" w14:textId="0B49FC0D"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proofErr w:type="spellStart"/>
      <w:r w:rsidRPr="00A35784">
        <w:rPr>
          <w:rFonts w:ascii="Times New Roman" w:eastAsia="Times New Roman" w:hAnsi="Times New Roman" w:cs="Times New Roman"/>
          <w:u w:val="single"/>
        </w:rPr>
        <w:t>Macroinvertebrati</w:t>
      </w:r>
      <w:proofErr w:type="spellEnd"/>
      <w:r w:rsidRPr="00A35784">
        <w:rPr>
          <w:rFonts w:ascii="Times New Roman" w:eastAsia="Times New Roman" w:hAnsi="Times New Roman" w:cs="Times New Roman"/>
          <w:u w:val="single"/>
        </w:rPr>
        <w:t xml:space="preserve"> </w:t>
      </w:r>
      <w:r w:rsidR="00A254AE">
        <w:rPr>
          <w:rFonts w:ascii="Times New Roman" w:eastAsia="Times New Roman" w:hAnsi="Times New Roman" w:cs="Times New Roman"/>
          <w:u w:val="single"/>
        </w:rPr>
        <w:t>b</w:t>
      </w:r>
      <w:r w:rsidRPr="00A35784">
        <w:rPr>
          <w:rFonts w:ascii="Times New Roman" w:eastAsia="Times New Roman" w:hAnsi="Times New Roman" w:cs="Times New Roman"/>
          <w:u w:val="single"/>
        </w:rPr>
        <w:t>entonici fiumi:</w:t>
      </w:r>
      <w:r w:rsidRPr="00A35784">
        <w:rPr>
          <w:rFonts w:ascii="Times New Roman" w:eastAsia="Times New Roman" w:hAnsi="Times New Roman" w:cs="Times New Roman"/>
        </w:rPr>
        <w:t xml:space="preserve"> </w:t>
      </w:r>
      <w:commentRangeStart w:id="73"/>
      <w:commentRangeStart w:id="74"/>
      <w:r w:rsidRPr="00A35784">
        <w:rPr>
          <w:rFonts w:ascii="Times New Roman" w:eastAsia="Times New Roman" w:hAnsi="Times New Roman" w:cs="Times New Roman"/>
        </w:rPr>
        <w:t xml:space="preserve">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nella determinazione tassonomica e conta degli individui </w:t>
      </w:r>
      <w:proofErr w:type="spellStart"/>
      <w:r w:rsidRPr="00A35784">
        <w:rPr>
          <w:rFonts w:ascii="Times New Roman" w:eastAsia="Times New Roman" w:hAnsi="Times New Roman" w:cs="Times New Roman"/>
        </w:rPr>
        <w:t>macrobentonici</w:t>
      </w:r>
      <w:proofErr w:type="spellEnd"/>
      <w:r w:rsidRPr="00A35784">
        <w:rPr>
          <w:rFonts w:ascii="Times New Roman" w:eastAsia="Times New Roman" w:hAnsi="Times New Roman" w:cs="Times New Roman"/>
        </w:rPr>
        <w:t>, in un tempo definito e a diversi livelli tassonomici, alla presenza di Expert Panel che hanno il compito di stilare la lista di riferimento per la valutazione della prestazione</w:t>
      </w:r>
      <w:commentRangeEnd w:id="73"/>
      <w:r w:rsidR="0075030E">
        <w:rPr>
          <w:rStyle w:val="Rimandocommento"/>
          <w:rFonts w:ascii="Cambria" w:eastAsia="Times New Roman" w:hAnsi="Cambria" w:cs="Times New Roman"/>
          <w:lang w:val="en-US"/>
        </w:rPr>
        <w:commentReference w:id="73"/>
      </w:r>
      <w:commentRangeEnd w:id="74"/>
      <w:r w:rsidR="009820AE">
        <w:rPr>
          <w:rStyle w:val="Rimandocommento"/>
          <w:rFonts w:ascii="Cambria" w:eastAsia="Times New Roman" w:hAnsi="Cambria" w:cs="Times New Roman"/>
          <w:lang w:val="en-US"/>
        </w:rPr>
        <w:commentReference w:id="74"/>
      </w:r>
      <w:r w:rsidR="00A254AE">
        <w:rPr>
          <w:rFonts w:ascii="Times New Roman" w:eastAsia="Times New Roman" w:hAnsi="Times New Roman" w:cs="Times New Roman"/>
        </w:rPr>
        <w:t>.</w:t>
      </w:r>
    </w:p>
    <w:p w14:paraId="047B2A3C" w14:textId="19149185"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Diatomee bentoniche fiumi</w:t>
      </w:r>
      <w:r w:rsidR="00A254AE">
        <w:rPr>
          <w:rFonts w:ascii="Times New Roman" w:eastAsia="Times New Roman" w:hAnsi="Times New Roman" w:cs="Times New Roman"/>
          <w:u w:val="single"/>
        </w:rPr>
        <w:t>/laghi</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a svolgere le fasi di determinazione tassonomica, conteggio e calcolo dell’indice </w:t>
      </w:r>
      <w:proofErr w:type="spellStart"/>
      <w:r w:rsidRPr="00A35784">
        <w:rPr>
          <w:rFonts w:ascii="Times New Roman" w:eastAsia="Times New Roman" w:hAnsi="Times New Roman" w:cs="Times New Roman"/>
        </w:rPr>
        <w:t>ICMi</w:t>
      </w:r>
      <w:proofErr w:type="spellEnd"/>
      <w:r w:rsidR="00A254AE">
        <w:rPr>
          <w:rFonts w:ascii="Times New Roman" w:eastAsia="Times New Roman" w:hAnsi="Times New Roman" w:cs="Times New Roman"/>
        </w:rPr>
        <w:t xml:space="preserve"> o EPI-L</w:t>
      </w:r>
      <w:r w:rsidRPr="00A35784">
        <w:rPr>
          <w:rFonts w:ascii="Times New Roman" w:eastAsia="Times New Roman" w:hAnsi="Times New Roman" w:cs="Times New Roman"/>
        </w:rPr>
        <w:t xml:space="preserve"> e </w:t>
      </w:r>
      <w:commentRangeStart w:id="75"/>
      <w:commentRangeStart w:id="76"/>
      <w:r w:rsidRPr="00A35784">
        <w:rPr>
          <w:rFonts w:ascii="Times New Roman" w:eastAsia="Times New Roman" w:hAnsi="Times New Roman" w:cs="Times New Roman"/>
        </w:rPr>
        <w:t xml:space="preserve">indici di similarità </w:t>
      </w:r>
      <w:commentRangeEnd w:id="75"/>
      <w:r w:rsidR="001A467E">
        <w:rPr>
          <w:rStyle w:val="Rimandocommento"/>
          <w:rFonts w:ascii="Cambria" w:eastAsia="Times New Roman" w:hAnsi="Cambria" w:cs="Times New Roman"/>
          <w:lang w:val="en-US"/>
        </w:rPr>
        <w:commentReference w:id="75"/>
      </w:r>
      <w:commentRangeEnd w:id="76"/>
      <w:r w:rsidR="00CD487F">
        <w:rPr>
          <w:rStyle w:val="Rimandocommento"/>
          <w:rFonts w:ascii="Cambria" w:eastAsia="Times New Roman" w:hAnsi="Cambria" w:cs="Times New Roman"/>
          <w:lang w:val="en-US"/>
        </w:rPr>
        <w:commentReference w:id="76"/>
      </w:r>
      <w:r w:rsidRPr="00A35784">
        <w:rPr>
          <w:rFonts w:ascii="Times New Roman" w:eastAsia="Times New Roman" w:hAnsi="Times New Roman" w:cs="Times New Roman"/>
        </w:rPr>
        <w:t xml:space="preserve">(es. indice di Bray-Curtis, indice di </w:t>
      </w:r>
      <w:proofErr w:type="spellStart"/>
      <w:r w:rsidRPr="00A35784">
        <w:rPr>
          <w:rFonts w:ascii="Times New Roman" w:eastAsia="Times New Roman" w:hAnsi="Times New Roman" w:cs="Times New Roman"/>
        </w:rPr>
        <w:t>Jaccard</w:t>
      </w:r>
      <w:proofErr w:type="spellEnd"/>
      <w:r w:rsidRPr="00A35784">
        <w:rPr>
          <w:rFonts w:ascii="Times New Roman" w:eastAsia="Times New Roman" w:hAnsi="Times New Roman" w:cs="Times New Roman"/>
        </w:rPr>
        <w:t>, coefficiente di determinazione R</w:t>
      </w:r>
      <w:r w:rsidRPr="00A35784">
        <w:rPr>
          <w:rFonts w:ascii="Times New Roman" w:eastAsia="Times New Roman" w:hAnsi="Times New Roman" w:cs="Times New Roman"/>
          <w:vertAlign w:val="superscript"/>
        </w:rPr>
        <w:t>2</w:t>
      </w:r>
      <w:r w:rsidR="00483A0A">
        <w:rPr>
          <w:rFonts w:ascii="Times New Roman" w:eastAsia="Times New Roman" w:hAnsi="Times New Roman" w:cs="Times New Roman"/>
        </w:rPr>
        <w:t xml:space="preserve">). </w:t>
      </w:r>
    </w:p>
    <w:p w14:paraId="040FF2AD" w14:textId="65DAFF16"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77"/>
      <w:commentRangeStart w:id="78"/>
      <w:commentRangeStart w:id="79"/>
      <w:commentRangeStart w:id="80"/>
      <w:proofErr w:type="spellStart"/>
      <w:r w:rsidRPr="00A35784">
        <w:rPr>
          <w:rFonts w:ascii="Times New Roman" w:eastAsia="Times New Roman" w:hAnsi="Times New Roman" w:cs="Times New Roman"/>
          <w:u w:val="single"/>
        </w:rPr>
        <w:t>Macrofite</w:t>
      </w:r>
      <w:commentRangeEnd w:id="77"/>
      <w:proofErr w:type="spellEnd"/>
      <w:r w:rsidR="007D162A">
        <w:rPr>
          <w:rStyle w:val="Rimandocommento"/>
          <w:rFonts w:ascii="Cambria" w:eastAsia="Times New Roman" w:hAnsi="Cambria" w:cs="Times New Roman"/>
          <w:lang w:val="en-US"/>
        </w:rPr>
        <w:commentReference w:id="77"/>
      </w:r>
      <w:commentRangeEnd w:id="78"/>
      <w:r w:rsidR="00027964">
        <w:rPr>
          <w:rStyle w:val="Rimandocommento"/>
          <w:rFonts w:ascii="Cambria" w:eastAsia="Times New Roman" w:hAnsi="Cambria" w:cs="Times New Roman"/>
          <w:lang w:val="en-US"/>
        </w:rPr>
        <w:commentReference w:id="78"/>
      </w:r>
      <w:r w:rsidRPr="00A35784">
        <w:rPr>
          <w:rFonts w:ascii="Times New Roman" w:eastAsia="Times New Roman" w:hAnsi="Times New Roman" w:cs="Times New Roman"/>
          <w:u w:val="single"/>
        </w:rPr>
        <w:t xml:space="preserve"> fiumi/laghi</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in campo e/o in laboratorio, volti ad accertare l’idoneità dell’operatore nelle fasi di campionamento e determinazione tassonomica  di </w:t>
      </w:r>
      <w:proofErr w:type="spellStart"/>
      <w:r w:rsidRPr="00A35784">
        <w:rPr>
          <w:rFonts w:ascii="Times New Roman" w:eastAsia="Times New Roman" w:hAnsi="Times New Roman" w:cs="Times New Roman"/>
        </w:rPr>
        <w:t>macrofite</w:t>
      </w:r>
      <w:proofErr w:type="spellEnd"/>
      <w:r w:rsidRPr="00A35784">
        <w:rPr>
          <w:rFonts w:ascii="Times New Roman" w:eastAsia="Times New Roman" w:hAnsi="Times New Roman" w:cs="Times New Roman"/>
        </w:rPr>
        <w:t xml:space="preserve">, anche tramite  un campione predefinito di esemplari erborizzati caratterizzati da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ad ampia distribuzione regionale/nazionale rappresentanti i differenti gru</w:t>
      </w:r>
      <w:r w:rsidR="00483A0A">
        <w:rPr>
          <w:rFonts w:ascii="Times New Roman" w:eastAsia="Times New Roman" w:hAnsi="Times New Roman" w:cs="Times New Roman"/>
        </w:rPr>
        <w:t xml:space="preserve">ppi tassonomici, in un </w:t>
      </w:r>
      <w:r w:rsidR="009D1062">
        <w:rPr>
          <w:rFonts w:ascii="Times New Roman" w:eastAsia="Times New Roman" w:hAnsi="Times New Roman" w:cs="Times New Roman"/>
        </w:rPr>
        <w:t xml:space="preserve">tempo </w:t>
      </w:r>
      <w:r w:rsidR="009D1062" w:rsidRPr="00A35784">
        <w:rPr>
          <w:rFonts w:ascii="Times New Roman" w:eastAsia="Times New Roman" w:hAnsi="Times New Roman" w:cs="Times New Roman"/>
        </w:rPr>
        <w:t xml:space="preserve">definito </w:t>
      </w:r>
      <w:r w:rsidRPr="00A35784">
        <w:rPr>
          <w:rFonts w:ascii="Times New Roman" w:eastAsia="Times New Roman" w:hAnsi="Times New Roman" w:cs="Times New Roman"/>
        </w:rPr>
        <w:t xml:space="preserve">ed in presenza di Expert Panel (che hanno il compito di stilare la lista di riferimento per la valutazione delle prestazioni) e valutazione dello stato ecologico di corpi idrici secondo gli indici macrofitici. </w:t>
      </w:r>
      <w:commentRangeEnd w:id="79"/>
      <w:r w:rsidR="007D162A">
        <w:rPr>
          <w:rStyle w:val="Rimandocommento"/>
          <w:rFonts w:ascii="Cambria" w:eastAsia="Times New Roman" w:hAnsi="Cambria" w:cs="Times New Roman"/>
          <w:lang w:val="en-US"/>
        </w:rPr>
        <w:commentReference w:id="79"/>
      </w:r>
      <w:commentRangeEnd w:id="80"/>
      <w:r w:rsidR="00CA448E">
        <w:rPr>
          <w:rStyle w:val="Rimandocommento"/>
          <w:rFonts w:ascii="Cambria" w:eastAsia="Times New Roman" w:hAnsi="Cambria" w:cs="Times New Roman"/>
          <w:lang w:val="en-US"/>
        </w:rPr>
        <w:commentReference w:id="80"/>
      </w:r>
    </w:p>
    <w:p w14:paraId="72DD9722"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Fauna ittica fiumi/laghi:</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nella determinazione tassonomica degli individui di fauna ittica presenti sul </w:t>
      </w:r>
      <w:r w:rsidRPr="00A35784">
        <w:rPr>
          <w:rFonts w:ascii="Times New Roman" w:eastAsia="Times New Roman" w:hAnsi="Times New Roman" w:cs="Times New Roman"/>
        </w:rPr>
        <w:lastRenderedPageBreak/>
        <w:t>territorio nazionale, in un tempo definito ed in presenza di Expert Panel che hanno il compito di stilare la lista di riferimento per la valutazione delle prestazioni del singolo operatore.</w:t>
      </w:r>
    </w:p>
    <w:p w14:paraId="39FBEDB6" w14:textId="1B646941"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81"/>
      <w:commentRangeStart w:id="82"/>
      <w:proofErr w:type="spellStart"/>
      <w:r w:rsidRPr="00A35784">
        <w:rPr>
          <w:rFonts w:ascii="Times New Roman" w:eastAsia="Times New Roman" w:hAnsi="Times New Roman" w:cs="Times New Roman"/>
          <w:u w:val="single"/>
        </w:rPr>
        <w:t>Macroinvertebrati</w:t>
      </w:r>
      <w:proofErr w:type="spellEnd"/>
      <w:r w:rsidRPr="00A35784">
        <w:rPr>
          <w:rFonts w:ascii="Times New Roman" w:eastAsia="Times New Roman" w:hAnsi="Times New Roman" w:cs="Times New Roman"/>
          <w:u w:val="single"/>
        </w:rPr>
        <w:t xml:space="preserve"> </w:t>
      </w:r>
      <w:r w:rsidR="00A254AE">
        <w:rPr>
          <w:rFonts w:ascii="Times New Roman" w:eastAsia="Times New Roman" w:hAnsi="Times New Roman" w:cs="Times New Roman"/>
          <w:u w:val="single"/>
        </w:rPr>
        <w:t>b</w:t>
      </w:r>
      <w:r w:rsidRPr="00A35784">
        <w:rPr>
          <w:rFonts w:ascii="Times New Roman" w:eastAsia="Times New Roman" w:hAnsi="Times New Roman" w:cs="Times New Roman"/>
          <w:u w:val="single"/>
        </w:rPr>
        <w:t>entonici laghi:</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nella determinazione tassonomica degli individui </w:t>
      </w:r>
      <w:proofErr w:type="spellStart"/>
      <w:r w:rsidRPr="00A35784">
        <w:rPr>
          <w:rFonts w:ascii="Times New Roman" w:eastAsia="Times New Roman" w:hAnsi="Times New Roman" w:cs="Times New Roman"/>
        </w:rPr>
        <w:t>macrobentonici</w:t>
      </w:r>
      <w:proofErr w:type="spellEnd"/>
      <w:r w:rsidRPr="00A35784">
        <w:rPr>
          <w:rFonts w:ascii="Times New Roman" w:eastAsia="Times New Roman" w:hAnsi="Times New Roman" w:cs="Times New Roman"/>
        </w:rPr>
        <w:t xml:space="preserve"> in un tempo definito ed in presenza di Expert Panel che hanno il compito di stilare la lista di riferimento per la valutazione delle prestazioni del singolo operatore.</w:t>
      </w:r>
      <w:commentRangeEnd w:id="81"/>
      <w:r w:rsidR="005222D1">
        <w:rPr>
          <w:rStyle w:val="Rimandocommento"/>
          <w:rFonts w:ascii="Cambria" w:eastAsia="Times New Roman" w:hAnsi="Cambria" w:cs="Times New Roman"/>
          <w:lang w:val="en-US"/>
        </w:rPr>
        <w:commentReference w:id="81"/>
      </w:r>
      <w:commentRangeEnd w:id="82"/>
      <w:r w:rsidR="00CA448E">
        <w:rPr>
          <w:rStyle w:val="Rimandocommento"/>
          <w:rFonts w:ascii="Cambria" w:eastAsia="Times New Roman" w:hAnsi="Cambria" w:cs="Times New Roman"/>
          <w:lang w:val="en-US"/>
        </w:rPr>
        <w:commentReference w:id="82"/>
      </w:r>
    </w:p>
    <w:p w14:paraId="10DB2A6C" w14:textId="570BE91C"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commentRangeStart w:id="83"/>
      <w:commentRangeStart w:id="84"/>
      <w:r w:rsidRPr="00A35784">
        <w:rPr>
          <w:rFonts w:ascii="Times New Roman" w:eastAsia="Times New Roman" w:hAnsi="Times New Roman" w:cs="Times New Roman"/>
          <w:u w:val="single"/>
        </w:rPr>
        <w:t>Fitoplancton laghi:</w:t>
      </w:r>
      <w:r w:rsidRPr="00947A7B">
        <w:rPr>
          <w:rFonts w:ascii="Times New Roman" w:eastAsia="Times New Roman" w:hAnsi="Times New Roman" w:cs="Times New Roman"/>
        </w:rPr>
        <w:t xml:space="preserve"> confronti</w:t>
      </w:r>
      <w:r w:rsidRPr="00A35784">
        <w:rPr>
          <w:rFonts w:ascii="Times New Roman" w:eastAsia="Times New Roman" w:hAnsi="Times New Roman" w:cs="Times New Roman"/>
        </w:rPr>
        <w:t xml:space="preserve">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alla verifica dell’idoneità del candidato nel conteggio del fitoplancton lacustre, nel calcolo dei </w:t>
      </w:r>
      <w:proofErr w:type="spellStart"/>
      <w:r w:rsidRPr="00A35784">
        <w:rPr>
          <w:rFonts w:ascii="Times New Roman" w:eastAsia="Times New Roman" w:hAnsi="Times New Roman" w:cs="Times New Roman"/>
        </w:rPr>
        <w:t>biovolumi</w:t>
      </w:r>
      <w:proofErr w:type="spellEnd"/>
      <w:r w:rsidRPr="00A35784">
        <w:rPr>
          <w:rFonts w:ascii="Times New Roman" w:eastAsia="Times New Roman" w:hAnsi="Times New Roman" w:cs="Times New Roman"/>
        </w:rPr>
        <w:t>, nella determinazione tassonomica delle alghe plan</w:t>
      </w:r>
      <w:r w:rsidR="00E17D1E">
        <w:rPr>
          <w:rFonts w:ascii="Times New Roman" w:eastAsia="Times New Roman" w:hAnsi="Times New Roman" w:cs="Times New Roman"/>
        </w:rPr>
        <w:t>c</w:t>
      </w:r>
      <w:r w:rsidRPr="00A35784">
        <w:rPr>
          <w:rFonts w:ascii="Times New Roman" w:eastAsia="Times New Roman" w:hAnsi="Times New Roman" w:cs="Times New Roman"/>
        </w:rPr>
        <w:t xml:space="preserve">toniche e </w:t>
      </w:r>
      <w:commentRangeStart w:id="85"/>
      <w:commentRangeStart w:id="86"/>
      <w:r w:rsidRPr="00A35784">
        <w:rPr>
          <w:rFonts w:ascii="Times New Roman" w:eastAsia="Times New Roman" w:hAnsi="Times New Roman" w:cs="Times New Roman"/>
        </w:rPr>
        <w:t>valutazione dello stato ecologico dei corpi idrici lacustri secondo l’indice di riferimento</w:t>
      </w:r>
      <w:commentRangeEnd w:id="85"/>
      <w:r w:rsidR="00BC0B99">
        <w:rPr>
          <w:rStyle w:val="Rimandocommento"/>
          <w:rFonts w:ascii="Cambria" w:eastAsia="Times New Roman" w:hAnsi="Cambria" w:cs="Times New Roman"/>
          <w:lang w:val="en-US"/>
        </w:rPr>
        <w:commentReference w:id="85"/>
      </w:r>
      <w:commentRangeEnd w:id="86"/>
      <w:commentRangeEnd w:id="83"/>
      <w:r w:rsidR="00B238BC">
        <w:rPr>
          <w:rStyle w:val="Rimandocommento"/>
          <w:rFonts w:ascii="Cambria" w:eastAsia="Times New Roman" w:hAnsi="Cambria" w:cs="Times New Roman"/>
          <w:lang w:val="en-US"/>
        </w:rPr>
        <w:commentReference w:id="86"/>
      </w:r>
      <w:r w:rsidR="005222D1">
        <w:rPr>
          <w:rStyle w:val="Rimandocommento"/>
          <w:rFonts w:ascii="Cambria" w:eastAsia="Times New Roman" w:hAnsi="Cambria" w:cs="Times New Roman"/>
          <w:lang w:val="en-US"/>
        </w:rPr>
        <w:commentReference w:id="83"/>
      </w:r>
      <w:commentRangeEnd w:id="84"/>
      <w:r w:rsidR="00CA448E">
        <w:rPr>
          <w:rStyle w:val="Rimandocommento"/>
          <w:rFonts w:ascii="Cambria" w:eastAsia="Times New Roman" w:hAnsi="Cambria" w:cs="Times New Roman"/>
          <w:lang w:val="en-US"/>
        </w:rPr>
        <w:commentReference w:id="84"/>
      </w:r>
      <w:r w:rsidRPr="00A35784">
        <w:rPr>
          <w:rFonts w:ascii="Times New Roman" w:eastAsia="Times New Roman" w:hAnsi="Times New Roman" w:cs="Times New Roman"/>
        </w:rPr>
        <w:t>.</w:t>
      </w:r>
    </w:p>
    <w:p w14:paraId="42F739C4"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u w:val="single"/>
        </w:rPr>
      </w:pPr>
      <w:proofErr w:type="spellStart"/>
      <w:r w:rsidRPr="00A35784">
        <w:rPr>
          <w:rFonts w:ascii="Times New Roman" w:eastAsia="Times New Roman" w:hAnsi="Times New Roman" w:cs="Times New Roman"/>
          <w:u w:val="single"/>
        </w:rPr>
        <w:t>Macroalghe</w:t>
      </w:r>
      <w:proofErr w:type="spellEnd"/>
      <w:r w:rsidRPr="00A35784">
        <w:rPr>
          <w:rFonts w:ascii="Times New Roman" w:eastAsia="Times New Roman" w:hAnsi="Times New Roman" w:cs="Times New Roman"/>
          <w:u w:val="single"/>
        </w:rPr>
        <w:t>/Fanerogame acque di transizione:</w:t>
      </w:r>
      <w:r w:rsidRPr="00A35784">
        <w:rPr>
          <w:rFonts w:ascii="Times New Roman" w:eastAsia="Times New Roman" w:hAnsi="Times New Roman" w:cs="Times New Roman"/>
          <w:color w:val="000000"/>
          <w:shd w:val="clear" w:color="auto" w:fill="FDFDFD"/>
        </w:rPr>
        <w:t xml:space="preserve"> confronti </w:t>
      </w:r>
      <w:proofErr w:type="spellStart"/>
      <w:r w:rsidRPr="00A35784">
        <w:rPr>
          <w:rFonts w:ascii="Times New Roman" w:eastAsia="Times New Roman" w:hAnsi="Times New Roman" w:cs="Times New Roman"/>
          <w:color w:val="000000"/>
          <w:shd w:val="clear" w:color="auto" w:fill="FDFDFD"/>
        </w:rPr>
        <w:t>interlaboratorio</w:t>
      </w:r>
      <w:proofErr w:type="spellEnd"/>
      <w:r w:rsidRPr="00A35784">
        <w:rPr>
          <w:rFonts w:ascii="Times New Roman" w:eastAsia="Times New Roman" w:hAnsi="Times New Roman" w:cs="Times New Roman"/>
          <w:color w:val="000000"/>
          <w:shd w:val="clear" w:color="auto" w:fill="FDFDFD"/>
        </w:rPr>
        <w:t xml:space="preserve"> volti ad accertare l’idoneità del candidato nella </w:t>
      </w:r>
      <w:r w:rsidRPr="00A35784">
        <w:rPr>
          <w:rFonts w:ascii="Times New Roman" w:eastAsia="Times New Roman" w:hAnsi="Times New Roman" w:cs="Times New Roman"/>
        </w:rPr>
        <w:t>determinazione tassonomica</w:t>
      </w:r>
      <w:r w:rsidRPr="00A35784">
        <w:rPr>
          <w:rFonts w:ascii="Times New Roman" w:eastAsia="Times New Roman" w:hAnsi="Times New Roman" w:cs="Times New Roman"/>
          <w:color w:val="000000"/>
          <w:shd w:val="clear" w:color="auto" w:fill="FDFDFD"/>
        </w:rPr>
        <w:t xml:space="preserve"> delle </w:t>
      </w:r>
      <w:proofErr w:type="spellStart"/>
      <w:r w:rsidRPr="00A35784">
        <w:rPr>
          <w:rFonts w:ascii="Times New Roman" w:eastAsia="Times New Roman" w:hAnsi="Times New Roman" w:cs="Times New Roman"/>
          <w:color w:val="000000"/>
          <w:shd w:val="clear" w:color="auto" w:fill="FDFDFD"/>
        </w:rPr>
        <w:t>macroalghe</w:t>
      </w:r>
      <w:proofErr w:type="spellEnd"/>
      <w:r w:rsidRPr="00A35784">
        <w:rPr>
          <w:rFonts w:ascii="Times New Roman" w:eastAsia="Times New Roman" w:hAnsi="Times New Roman" w:cs="Times New Roman"/>
          <w:color w:val="000000"/>
          <w:shd w:val="clear" w:color="auto" w:fill="FDFDFD"/>
        </w:rPr>
        <w:t xml:space="preserve"> e fanerogame di acque di transizione al livello di specie alla presenza di Expert Panel che hanno il compito di stilare la lista di riferimento per la valutazione della prestazione”.</w:t>
      </w:r>
    </w:p>
    <w:p w14:paraId="216FE773" w14:textId="740CABAF"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u w:val="single"/>
        </w:rPr>
      </w:pPr>
      <w:proofErr w:type="spellStart"/>
      <w:r w:rsidRPr="00A35784">
        <w:rPr>
          <w:rFonts w:ascii="Times New Roman" w:eastAsia="Times New Roman" w:hAnsi="Times New Roman" w:cs="Times New Roman"/>
          <w:u w:val="single"/>
        </w:rPr>
        <w:t>Macrozoobenthos</w:t>
      </w:r>
      <w:proofErr w:type="spellEnd"/>
      <w:r w:rsidRPr="00A35784">
        <w:rPr>
          <w:rFonts w:ascii="Times New Roman" w:eastAsia="Times New Roman" w:hAnsi="Times New Roman" w:cs="Times New Roman"/>
          <w:u w:val="single"/>
        </w:rPr>
        <w:t xml:space="preserve"> acque di transizione: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volti ad accertare l’idoneità del candidato a svolgere tutte le fasi indicate nelle metodiche di smistamento e determinazione a tassonomica</w:t>
      </w:r>
      <w:r w:rsidR="001C6A8D">
        <w:rPr>
          <w:rFonts w:ascii="Times New Roman" w:eastAsia="Times New Roman" w:hAnsi="Times New Roman" w:cs="Times New Roman"/>
        </w:rPr>
        <w:t>.</w:t>
      </w:r>
    </w:p>
    <w:p w14:paraId="5D0EF90C"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Fauna ittica acque di transizione: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nella determinazione tassonomica degli individui di fauna ittica presenti sul territorio nazionale, in un tempo definito ed in presenza di Expert Panel che hanno il compito di stilare la lista di riferimento per la valutazione delle prestazioni del singolo operatore.</w:t>
      </w:r>
    </w:p>
    <w:p w14:paraId="22752C22" w14:textId="7777777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Fitoplancton acque di transizione: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a svolgere le fasi di preparazione e trattamento del campione, determinazione tassonomica, conteggio delle specie entro un tempo definito di un preparato di riferimento e valutazione dello stato ecologico dei corpi idrici secondo l’indice di riferimento.</w:t>
      </w:r>
    </w:p>
    <w:p w14:paraId="042AE7FA" w14:textId="5AD1CE51"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u w:val="single"/>
        </w:rPr>
        <w:t>Macrozoobenthos</w:t>
      </w:r>
      <w:proofErr w:type="spellEnd"/>
      <w:r w:rsidRPr="00A35784">
        <w:rPr>
          <w:rFonts w:ascii="Times New Roman" w:eastAsia="Times New Roman" w:hAnsi="Times New Roman" w:cs="Times New Roman"/>
          <w:u w:val="single"/>
        </w:rPr>
        <w:t xml:space="preserve"> acque costiere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a svolgere tutte le fasi indicate nelle metodiche di smistamento e determinazione tassonomica</w:t>
      </w:r>
      <w:r w:rsidR="00483826">
        <w:rPr>
          <w:rFonts w:ascii="Times New Roman" w:eastAsia="Times New Roman" w:hAnsi="Times New Roman" w:cs="Times New Roman"/>
        </w:rPr>
        <w:t>.</w:t>
      </w:r>
    </w:p>
    <w:p w14:paraId="7D120A34" w14:textId="2397C146"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Angiosperme acque costiere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sia di campo che di laboratorio</w:t>
      </w:r>
      <w:r w:rsidR="00947A7B">
        <w:rPr>
          <w:rFonts w:ascii="Times New Roman" w:eastAsia="Times New Roman" w:hAnsi="Times New Roman" w:cs="Times New Roman"/>
        </w:rPr>
        <w:t>,</w:t>
      </w:r>
      <w:r w:rsidRPr="00A35784">
        <w:rPr>
          <w:rFonts w:ascii="Times New Roman" w:eastAsia="Times New Roman" w:hAnsi="Times New Roman" w:cs="Times New Roman"/>
        </w:rPr>
        <w:t xml:space="preserve"> volti ad accertare l’idoneità del candidato a svolgere tutte le fasi di campionamento, misura e stima visiva dei parametri ecologici delle praterie e ad acquisire i dati di fenologia e biomassa su fasci di </w:t>
      </w:r>
      <w:r w:rsidRPr="00A52AA7">
        <w:rPr>
          <w:rFonts w:ascii="Times New Roman" w:eastAsia="Times New Roman" w:hAnsi="Times New Roman" w:cs="Times New Roman"/>
          <w:i/>
          <w:iCs/>
        </w:rPr>
        <w:t>Posidonia oceanica</w:t>
      </w:r>
      <w:r w:rsidRPr="00A35784">
        <w:rPr>
          <w:rFonts w:ascii="Times New Roman" w:eastAsia="Times New Roman" w:hAnsi="Times New Roman" w:cs="Times New Roman"/>
        </w:rPr>
        <w:t xml:space="preserve"> secondo le metodologie nazionali di riferimento (ISPRA, 2020). </w:t>
      </w:r>
    </w:p>
    <w:p w14:paraId="381E696C" w14:textId="3DE4D297" w:rsidR="00D07DAC" w:rsidRPr="00A35784"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proofErr w:type="spellStart"/>
      <w:r w:rsidRPr="00A35784">
        <w:rPr>
          <w:rFonts w:ascii="Times New Roman" w:eastAsia="Times New Roman" w:hAnsi="Times New Roman" w:cs="Times New Roman"/>
          <w:u w:val="single"/>
        </w:rPr>
        <w:t>Macroalghe</w:t>
      </w:r>
      <w:proofErr w:type="spellEnd"/>
      <w:r w:rsidRPr="00A35784">
        <w:rPr>
          <w:rFonts w:ascii="Times New Roman" w:eastAsia="Times New Roman" w:hAnsi="Times New Roman" w:cs="Times New Roman"/>
          <w:u w:val="single"/>
        </w:rPr>
        <w:t xml:space="preserve"> acque marino-costiere: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sia di campo che di laboratorio, volti ad accertare l’idoneità del candidato a svolgere tutte le fasi di determinazione tassonomica e stima dell’abbondanza dei taxa </w:t>
      </w:r>
      <w:proofErr w:type="spellStart"/>
      <w:r w:rsidRPr="00A35784">
        <w:rPr>
          <w:rFonts w:ascii="Times New Roman" w:eastAsia="Times New Roman" w:hAnsi="Times New Roman" w:cs="Times New Roman"/>
        </w:rPr>
        <w:t>macroalgali</w:t>
      </w:r>
      <w:proofErr w:type="spellEnd"/>
      <w:r w:rsidRPr="00A35784">
        <w:rPr>
          <w:rFonts w:ascii="Times New Roman" w:eastAsia="Times New Roman" w:hAnsi="Times New Roman" w:cs="Times New Roman"/>
        </w:rPr>
        <w:t xml:space="preserve"> in relazione alle caratteristiche geomorfologiche secondo le metodiche di riferimento nazionale (ISPRA, 2008; ISPRA, 2012)</w:t>
      </w:r>
      <w:r w:rsidR="00483826">
        <w:rPr>
          <w:rFonts w:ascii="Times New Roman" w:eastAsia="Times New Roman" w:hAnsi="Times New Roman" w:cs="Times New Roman"/>
        </w:rPr>
        <w:t>.</w:t>
      </w:r>
    </w:p>
    <w:p w14:paraId="01BF29E2" w14:textId="3AB6571D" w:rsidR="00D07DAC" w:rsidRPr="00A254AE"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i/>
        </w:rPr>
      </w:pPr>
      <w:r w:rsidRPr="00A35784">
        <w:rPr>
          <w:rFonts w:ascii="Times New Roman" w:eastAsia="Times New Roman" w:hAnsi="Times New Roman" w:cs="Times New Roman"/>
          <w:u w:val="single"/>
        </w:rPr>
        <w:t>Fitoplancton acque marino-costiere:</w:t>
      </w:r>
      <w:r w:rsidRPr="00A35784">
        <w:rPr>
          <w:rFonts w:ascii="Times New Roman" w:eastAsia="Times New Roman" w:hAnsi="Times New Roman" w:cs="Times New Roman"/>
        </w:rPr>
        <w:t xml:space="preserve">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ad accertare l’idoneità del candidato a svolgere le fasi di preparazione e trattamento del campione, determinazione tassonomica, conteggio delle specie entro un tempo definito di un preparato di riferimento.</w:t>
      </w:r>
    </w:p>
    <w:p w14:paraId="0038C9EF" w14:textId="77777777" w:rsidR="00A254AE" w:rsidRPr="00A35784" w:rsidRDefault="00A254AE" w:rsidP="00A254AE">
      <w:pPr>
        <w:spacing w:after="200" w:line="240" w:lineRule="exact"/>
        <w:ind w:left="1276"/>
        <w:contextualSpacing/>
        <w:jc w:val="both"/>
        <w:rPr>
          <w:rFonts w:ascii="Times New Roman" w:eastAsia="Times New Roman" w:hAnsi="Times New Roman" w:cs="Times New Roman"/>
          <w:i/>
        </w:rPr>
      </w:pPr>
    </w:p>
    <w:p w14:paraId="1DB667D2" w14:textId="77777777" w:rsidR="00D07DAC" w:rsidRPr="00A35784" w:rsidRDefault="00D07DAC" w:rsidP="00B725D0">
      <w:pPr>
        <w:suppressAutoHyphens/>
        <w:spacing w:after="120" w:line="240" w:lineRule="exact"/>
        <w:ind w:left="426"/>
        <w:jc w:val="both"/>
        <w:rPr>
          <w:rFonts w:ascii="Times New Roman" w:eastAsia="Times" w:hAnsi="Times New Roman" w:cs="Times New Roman"/>
          <w:color w:val="000000"/>
          <w:lang w:eastAsia="it-IT"/>
        </w:rPr>
      </w:pPr>
      <w:commentRangeStart w:id="87"/>
      <w:commentRangeStart w:id="88"/>
      <w:commentRangeStart w:id="89"/>
      <w:r w:rsidRPr="00A35784">
        <w:rPr>
          <w:rFonts w:ascii="Times New Roman" w:eastAsia="Times" w:hAnsi="Times New Roman" w:cs="Times New Roman"/>
          <w:color w:val="000000"/>
          <w:lang w:eastAsia="it-IT"/>
        </w:rPr>
        <w:t>Per garantire la comparabilità di questo tipo di prova valutativa si prospettano due possibili opzioni</w:t>
      </w:r>
      <w:commentRangeEnd w:id="87"/>
      <w:r w:rsidR="00137AA6">
        <w:rPr>
          <w:rStyle w:val="Rimandocommento"/>
          <w:rFonts w:ascii="Cambria" w:eastAsia="Times New Roman" w:hAnsi="Cambria" w:cs="Times New Roman"/>
          <w:lang w:val="en-US"/>
        </w:rPr>
        <w:commentReference w:id="87"/>
      </w:r>
      <w:commentRangeEnd w:id="88"/>
      <w:r w:rsidR="00824F74">
        <w:rPr>
          <w:rStyle w:val="Rimandocommento"/>
          <w:rFonts w:ascii="Cambria" w:eastAsia="Times New Roman" w:hAnsi="Cambria" w:cs="Times New Roman"/>
          <w:lang w:val="en-US"/>
        </w:rPr>
        <w:commentReference w:id="88"/>
      </w:r>
      <w:commentRangeEnd w:id="89"/>
      <w:r w:rsidR="004D637B">
        <w:rPr>
          <w:rStyle w:val="Rimandocommento"/>
          <w:rFonts w:ascii="Cambria" w:eastAsia="Times New Roman" w:hAnsi="Cambria" w:cs="Times New Roman"/>
          <w:lang w:val="en-US"/>
        </w:rPr>
        <w:commentReference w:id="89"/>
      </w:r>
      <w:r w:rsidRPr="00A35784">
        <w:rPr>
          <w:rFonts w:ascii="Times New Roman" w:eastAsia="Times" w:hAnsi="Times New Roman" w:cs="Times New Roman"/>
          <w:color w:val="000000"/>
          <w:lang w:eastAsia="it-IT"/>
        </w:rPr>
        <w:t>:</w:t>
      </w:r>
    </w:p>
    <w:p w14:paraId="79B996EA" w14:textId="0DDE4AA0" w:rsidR="00D07DAC" w:rsidRPr="00A35784" w:rsidRDefault="00D07DAC" w:rsidP="00B725D0">
      <w:pPr>
        <w:suppressAutoHyphens/>
        <w:spacing w:after="120" w:line="240" w:lineRule="exact"/>
        <w:ind w:left="426"/>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t>Prima Opzione</w:t>
      </w:r>
      <w:r w:rsidRPr="00A35784">
        <w:rPr>
          <w:rFonts w:ascii="Times New Roman" w:eastAsia="Times" w:hAnsi="Times New Roman" w:cs="Times New Roman"/>
          <w:color w:val="000000"/>
          <w:lang w:eastAsia="it-IT"/>
        </w:rPr>
        <w:t xml:space="preserve"> – Per gli EQB per i quali esistono documenti di riferimento pubblicati o Confronti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accreditati o </w:t>
      </w:r>
      <w:commentRangeStart w:id="90"/>
      <w:commentRangeStart w:id="91"/>
      <w:r w:rsidRPr="00A35784">
        <w:rPr>
          <w:rFonts w:ascii="Times New Roman" w:eastAsia="Times" w:hAnsi="Times New Roman" w:cs="Times New Roman"/>
          <w:color w:val="000000"/>
          <w:lang w:eastAsia="it-IT"/>
        </w:rPr>
        <w:t xml:space="preserve">conformi </w:t>
      </w:r>
      <w:commentRangeEnd w:id="90"/>
      <w:r w:rsidR="00CF464D">
        <w:rPr>
          <w:rStyle w:val="Rimandocommento"/>
          <w:rFonts w:ascii="Cambria" w:eastAsia="Times New Roman" w:hAnsi="Cambria" w:cs="Times New Roman"/>
          <w:lang w:val="en-US"/>
        </w:rPr>
        <w:commentReference w:id="90"/>
      </w:r>
      <w:commentRangeEnd w:id="91"/>
      <w:r w:rsidR="0096239E">
        <w:rPr>
          <w:rStyle w:val="Rimandocommento"/>
          <w:rFonts w:ascii="Cambria" w:eastAsia="Times New Roman" w:hAnsi="Cambria" w:cs="Times New Roman"/>
          <w:lang w:val="en-US"/>
        </w:rPr>
        <w:commentReference w:id="91"/>
      </w:r>
      <w:r w:rsidRPr="00A35784">
        <w:rPr>
          <w:rFonts w:ascii="Times New Roman" w:eastAsia="Times" w:hAnsi="Times New Roman" w:cs="Times New Roman"/>
          <w:color w:val="000000"/>
          <w:lang w:eastAsia="it-IT"/>
        </w:rPr>
        <w:t>alla norma UNI CEI EN ISO</w:t>
      </w:r>
      <w:r w:rsidR="00A254AE">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IEC 17043:2010</w:t>
      </w:r>
      <w:r w:rsidR="00BF64A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si </w:t>
      </w:r>
      <w:r w:rsidR="00A254AE">
        <w:rPr>
          <w:rFonts w:ascii="Times New Roman" w:eastAsia="Times" w:hAnsi="Times New Roman" w:cs="Times New Roman"/>
          <w:color w:val="000000"/>
          <w:lang w:eastAsia="it-IT"/>
        </w:rPr>
        <w:t>rimanda</w:t>
      </w:r>
      <w:r w:rsidRPr="00A35784">
        <w:rPr>
          <w:rFonts w:ascii="Times New Roman" w:eastAsia="Times" w:hAnsi="Times New Roman" w:cs="Times New Roman"/>
          <w:color w:val="000000"/>
          <w:lang w:eastAsia="it-IT"/>
        </w:rPr>
        <w:t xml:space="preserve"> </w:t>
      </w:r>
      <w:r w:rsidR="00A254AE">
        <w:rPr>
          <w:rFonts w:ascii="Times New Roman" w:eastAsia="Times" w:hAnsi="Times New Roman" w:cs="Times New Roman"/>
          <w:color w:val="000000"/>
          <w:lang w:eastAsia="it-IT"/>
        </w:rPr>
        <w:t>a</w:t>
      </w:r>
      <w:r w:rsidRPr="00A35784">
        <w:rPr>
          <w:rFonts w:ascii="Times New Roman" w:eastAsia="Times" w:hAnsi="Times New Roman" w:cs="Times New Roman"/>
          <w:color w:val="000000"/>
          <w:lang w:eastAsia="it-IT"/>
        </w:rPr>
        <w:t>i criteri indicati di seguito:</w:t>
      </w:r>
    </w:p>
    <w:p w14:paraId="5FDF859E" w14:textId="5F65232F" w:rsidR="00D07DAC" w:rsidRPr="00390C63"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proofErr w:type="spellStart"/>
      <w:r w:rsidRPr="00390C63">
        <w:rPr>
          <w:rFonts w:ascii="Times New Roman" w:eastAsia="Times New Roman" w:hAnsi="Times New Roman" w:cs="Times New Roman"/>
          <w:u w:val="single"/>
        </w:rPr>
        <w:t>Macroinvertebrati</w:t>
      </w:r>
      <w:proofErr w:type="spellEnd"/>
      <w:r w:rsidRPr="00390C63">
        <w:rPr>
          <w:rFonts w:ascii="Times New Roman" w:eastAsia="Times New Roman" w:hAnsi="Times New Roman" w:cs="Times New Roman"/>
          <w:u w:val="single"/>
        </w:rPr>
        <w:t xml:space="preserve"> Bentonici fiumi: </w:t>
      </w:r>
      <w:commentRangeStart w:id="92"/>
      <w:commentRangeStart w:id="93"/>
      <w:r w:rsidR="00947A7B">
        <w:rPr>
          <w:rFonts w:ascii="Times New Roman" w:eastAsia="Times New Roman" w:hAnsi="Times New Roman" w:cs="Times New Roman"/>
        </w:rPr>
        <w:t>MLG 153/</w:t>
      </w:r>
      <w:r w:rsidRPr="00390C63">
        <w:rPr>
          <w:rFonts w:ascii="Times New Roman" w:eastAsia="Times New Roman" w:hAnsi="Times New Roman" w:cs="Times New Roman"/>
        </w:rPr>
        <w:t xml:space="preserve">2017, Ispra – Qualità del dato nel monitoraggio biologico: </w:t>
      </w:r>
      <w:proofErr w:type="spellStart"/>
      <w:r w:rsidRPr="00390C63">
        <w:rPr>
          <w:rFonts w:ascii="Times New Roman" w:eastAsia="Times New Roman" w:hAnsi="Times New Roman" w:cs="Times New Roman"/>
        </w:rPr>
        <w:t>macroinvertebrati</w:t>
      </w:r>
      <w:proofErr w:type="spellEnd"/>
      <w:r w:rsidRPr="00390C63">
        <w:rPr>
          <w:rFonts w:ascii="Times New Roman" w:eastAsia="Times New Roman" w:hAnsi="Times New Roman" w:cs="Times New Roman"/>
        </w:rPr>
        <w:t xml:space="preserve"> delle acque superficiali interne</w:t>
      </w:r>
      <w:commentRangeEnd w:id="92"/>
      <w:r w:rsidR="00C551BF">
        <w:rPr>
          <w:rStyle w:val="Rimandocommento"/>
          <w:rFonts w:ascii="Cambria" w:eastAsia="Times New Roman" w:hAnsi="Cambria" w:cs="Times New Roman"/>
          <w:lang w:val="en-US"/>
        </w:rPr>
        <w:commentReference w:id="92"/>
      </w:r>
      <w:commentRangeEnd w:id="93"/>
      <w:r w:rsidR="007B2B24">
        <w:rPr>
          <w:rStyle w:val="Rimandocommento"/>
          <w:rFonts w:ascii="Cambria" w:eastAsia="Times New Roman" w:hAnsi="Cambria" w:cs="Times New Roman"/>
          <w:lang w:val="en-US"/>
        </w:rPr>
        <w:commentReference w:id="93"/>
      </w:r>
      <w:r w:rsidRPr="00390C63">
        <w:rPr>
          <w:rFonts w:ascii="Times New Roman" w:eastAsia="Times New Roman" w:hAnsi="Times New Roman" w:cs="Times New Roman"/>
        </w:rPr>
        <w:t>.</w:t>
      </w:r>
    </w:p>
    <w:p w14:paraId="1D15ECEC" w14:textId="02A2CA87" w:rsidR="00D07DAC" w:rsidRPr="00390C63" w:rsidRDefault="00D07DAC" w:rsidP="008A786E">
      <w:pPr>
        <w:numPr>
          <w:ilvl w:val="2"/>
          <w:numId w:val="63"/>
        </w:numPr>
        <w:spacing w:after="200" w:line="240" w:lineRule="exact"/>
        <w:ind w:left="1276" w:hanging="283"/>
        <w:contextualSpacing/>
        <w:jc w:val="both"/>
        <w:rPr>
          <w:rFonts w:ascii="Times New Roman" w:eastAsia="Times New Roman" w:hAnsi="Times New Roman" w:cs="Times New Roman"/>
        </w:rPr>
      </w:pPr>
      <w:r w:rsidRPr="00390C63">
        <w:rPr>
          <w:rFonts w:ascii="Times New Roman" w:eastAsia="Times New Roman" w:hAnsi="Times New Roman" w:cs="Times New Roman"/>
          <w:u w:val="single"/>
        </w:rPr>
        <w:t xml:space="preserve">Diatomee bentoniche fiumi: </w:t>
      </w:r>
      <w:r w:rsidRPr="00390C63">
        <w:rPr>
          <w:rFonts w:ascii="Times New Roman" w:eastAsia="Times New Roman" w:hAnsi="Times New Roman" w:cs="Times New Roman"/>
        </w:rPr>
        <w:t xml:space="preserve">confronti </w:t>
      </w:r>
      <w:proofErr w:type="spellStart"/>
      <w:r w:rsidRPr="00390C63">
        <w:rPr>
          <w:rFonts w:ascii="Times New Roman" w:eastAsia="Times New Roman" w:hAnsi="Times New Roman" w:cs="Times New Roman"/>
        </w:rPr>
        <w:t>interlaboratorio</w:t>
      </w:r>
      <w:proofErr w:type="spellEnd"/>
      <w:r w:rsidRPr="00390C63" w:rsidDel="009852D2">
        <w:rPr>
          <w:rFonts w:ascii="Times New Roman" w:eastAsia="Times New Roman" w:hAnsi="Times New Roman" w:cs="Times New Roman"/>
        </w:rPr>
        <w:t xml:space="preserve"> </w:t>
      </w:r>
      <w:r w:rsidRPr="00390C63">
        <w:rPr>
          <w:rFonts w:ascii="Times New Roman" w:eastAsia="Times New Roman" w:hAnsi="Times New Roman" w:cs="Times New Roman"/>
        </w:rPr>
        <w:t>accreditati o conformi alla norma UNI CEI EN ISO IEC 17043:</w:t>
      </w:r>
      <w:commentRangeStart w:id="94"/>
      <w:commentRangeStart w:id="95"/>
      <w:r w:rsidRPr="00390C63">
        <w:rPr>
          <w:rFonts w:ascii="Times New Roman" w:eastAsia="Times New Roman" w:hAnsi="Times New Roman" w:cs="Times New Roman"/>
        </w:rPr>
        <w:t xml:space="preserve">2010 </w:t>
      </w:r>
      <w:commentRangeEnd w:id="94"/>
      <w:r w:rsidR="00533FBC">
        <w:rPr>
          <w:rStyle w:val="Rimandocommento"/>
          <w:rFonts w:ascii="Cambria" w:eastAsia="Times New Roman" w:hAnsi="Cambria" w:cs="Times New Roman"/>
          <w:lang w:val="en-US"/>
        </w:rPr>
        <w:commentReference w:id="94"/>
      </w:r>
      <w:commentRangeEnd w:id="95"/>
      <w:r w:rsidR="00E60047">
        <w:rPr>
          <w:rStyle w:val="Rimandocommento"/>
          <w:rFonts w:ascii="Cambria" w:eastAsia="Times New Roman" w:hAnsi="Cambria" w:cs="Times New Roman"/>
          <w:lang w:val="en-US"/>
        </w:rPr>
        <w:commentReference w:id="95"/>
      </w:r>
    </w:p>
    <w:p w14:paraId="09506493" w14:textId="72D38841" w:rsidR="00D52507" w:rsidRPr="00EE5924" w:rsidRDefault="00D07DAC" w:rsidP="00EE5924">
      <w:pPr>
        <w:numPr>
          <w:ilvl w:val="2"/>
          <w:numId w:val="63"/>
        </w:numPr>
        <w:spacing w:after="200" w:line="240" w:lineRule="exact"/>
        <w:ind w:left="1276" w:hanging="283"/>
        <w:contextualSpacing/>
        <w:jc w:val="both"/>
        <w:rPr>
          <w:rFonts w:ascii="Times New Roman" w:eastAsia="Times New Roman" w:hAnsi="Times New Roman" w:cs="Times New Roman"/>
        </w:rPr>
      </w:pPr>
      <w:proofErr w:type="spellStart"/>
      <w:r w:rsidRPr="00390C63">
        <w:rPr>
          <w:rFonts w:ascii="Times New Roman" w:eastAsia="Times New Roman" w:hAnsi="Times New Roman" w:cs="Times New Roman"/>
          <w:u w:val="single"/>
        </w:rPr>
        <w:t>Macrozoobenthos</w:t>
      </w:r>
      <w:proofErr w:type="spellEnd"/>
      <w:r w:rsidRPr="00390C63">
        <w:rPr>
          <w:rFonts w:ascii="Times New Roman" w:eastAsia="Times New Roman" w:hAnsi="Times New Roman" w:cs="Times New Roman"/>
          <w:u w:val="single"/>
        </w:rPr>
        <w:t xml:space="preserve"> acque costiere: </w:t>
      </w:r>
      <w:r w:rsidR="00B904C1" w:rsidRPr="00B904C1">
        <w:rPr>
          <w:rFonts w:ascii="Times New Roman" w:eastAsia="Times New Roman" w:hAnsi="Times New Roman" w:cs="Times New Roman"/>
        </w:rPr>
        <w:t xml:space="preserve">confronti </w:t>
      </w:r>
      <w:proofErr w:type="spellStart"/>
      <w:r w:rsidR="00B904C1" w:rsidRPr="00B904C1">
        <w:rPr>
          <w:rFonts w:ascii="Times New Roman" w:eastAsia="Times New Roman" w:hAnsi="Times New Roman" w:cs="Times New Roman"/>
        </w:rPr>
        <w:t>interlaboratorio</w:t>
      </w:r>
      <w:proofErr w:type="spellEnd"/>
      <w:r w:rsidR="00B904C1" w:rsidRPr="00B904C1">
        <w:rPr>
          <w:rFonts w:ascii="Times New Roman" w:eastAsia="Times New Roman" w:hAnsi="Times New Roman" w:cs="Times New Roman"/>
        </w:rPr>
        <w:t xml:space="preserve"> che stabiliscono </w:t>
      </w:r>
      <w:r w:rsidRPr="00B904C1">
        <w:rPr>
          <w:rFonts w:ascii="Times New Roman" w:eastAsia="Times New Roman" w:hAnsi="Times New Roman" w:cs="Times New Roman"/>
        </w:rPr>
        <w:t>i</w:t>
      </w:r>
      <w:r w:rsidRPr="00390C63">
        <w:rPr>
          <w:rFonts w:ascii="Times New Roman" w:eastAsia="Times New Roman" w:hAnsi="Times New Roman" w:cs="Times New Roman"/>
        </w:rPr>
        <w:t>l livello di conoscenza del candidato nello Smistamento dei taxa e nell</w:t>
      </w:r>
      <w:r w:rsidR="00FA6D63">
        <w:rPr>
          <w:rFonts w:ascii="Times New Roman" w:eastAsia="Times New Roman" w:hAnsi="Times New Roman" w:cs="Times New Roman"/>
        </w:rPr>
        <w:t>a</w:t>
      </w:r>
      <w:r w:rsidRPr="00390C63">
        <w:rPr>
          <w:rFonts w:ascii="Times New Roman" w:eastAsia="Times New Roman" w:hAnsi="Times New Roman" w:cs="Times New Roman"/>
        </w:rPr>
        <w:t xml:space="preserve"> determinazione tassonomica delle specie contenute nel campione di prova e del calcolo dell’Indice. Rapporto ISPRA </w:t>
      </w:r>
      <w:r w:rsidR="00E16C75" w:rsidRPr="00E16C75">
        <w:rPr>
          <w:rFonts w:ascii="Times New Roman" w:eastAsia="Times New Roman" w:hAnsi="Times New Roman" w:cs="Times New Roman"/>
        </w:rPr>
        <w:t>332-2020; MLG ISPRA in stampa.</w:t>
      </w:r>
    </w:p>
    <w:p w14:paraId="370D8798" w14:textId="77777777" w:rsidR="00D07DAC" w:rsidRPr="00A35784" w:rsidRDefault="00D07DAC" w:rsidP="00B725D0">
      <w:pPr>
        <w:spacing w:after="0" w:line="240" w:lineRule="exact"/>
        <w:ind w:left="426"/>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u w:val="single"/>
          <w:lang w:eastAsia="it-IT"/>
        </w:rPr>
        <w:lastRenderedPageBreak/>
        <w:t>Seconda opzione</w:t>
      </w:r>
      <w:r w:rsidRPr="00A35784">
        <w:rPr>
          <w:rFonts w:ascii="Times New Roman" w:eastAsia="Times" w:hAnsi="Times New Roman" w:cs="Times New Roman"/>
          <w:color w:val="000000"/>
          <w:lang w:eastAsia="it-IT"/>
        </w:rPr>
        <w:t xml:space="preserve"> - </w:t>
      </w:r>
      <w:bookmarkStart w:id="96" w:name="_Hlk136341912"/>
      <w:r w:rsidRPr="00A35784">
        <w:rPr>
          <w:rFonts w:ascii="Times New Roman" w:eastAsia="Times" w:hAnsi="Times New Roman" w:cs="Times New Roman"/>
          <w:color w:val="000000"/>
          <w:lang w:eastAsia="it-IT"/>
        </w:rPr>
        <w:t xml:space="preserve">per gli EQB per i quali non sono presenti </w:t>
      </w:r>
      <w:bookmarkEnd w:id="96"/>
      <w:r w:rsidRPr="00A35784">
        <w:rPr>
          <w:rFonts w:ascii="Times New Roman" w:eastAsia="Times" w:hAnsi="Times New Roman" w:cs="Times New Roman"/>
          <w:color w:val="000000"/>
          <w:lang w:eastAsia="it-IT"/>
        </w:rPr>
        <w:t xml:space="preserve">documenti di riferimento pubblicati o Confronti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accreditati si definiscono i criteri generali e le indicazioni su organizzazione, esecuzione e valutazione delle prove. Definizione di un protocollo del confronto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che comprenda le seguenti indicazioni su</w:t>
      </w:r>
      <w:ins w:id="97" w:author="PIETRO GENONI" w:date="2021-06-08T11:35:00Z">
        <w:r w:rsidRPr="00A35784">
          <w:rPr>
            <w:rFonts w:ascii="Times New Roman" w:eastAsia="Times" w:hAnsi="Times New Roman" w:cs="Times New Roman"/>
            <w:color w:val="000000"/>
            <w:lang w:eastAsia="it-IT"/>
          </w:rPr>
          <w:t>:</w:t>
        </w:r>
      </w:ins>
      <w:del w:id="98" w:author="PIETRO GENONI" w:date="2021-06-08T11:35:00Z">
        <w:r w:rsidRPr="00A35784">
          <w:rPr>
            <w:rFonts w:ascii="Times New Roman" w:eastAsia="Times" w:hAnsi="Times New Roman" w:cs="Times New Roman"/>
            <w:color w:val="000000"/>
            <w:lang w:eastAsia="it-IT"/>
          </w:rPr>
          <w:delText>:</w:delText>
        </w:r>
      </w:del>
    </w:p>
    <w:p w14:paraId="1D1794D5" w14:textId="77777777" w:rsidR="00D07DAC" w:rsidRPr="00A35784" w:rsidRDefault="00D07DAC" w:rsidP="00B725D0">
      <w:pPr>
        <w:spacing w:after="0" w:line="240" w:lineRule="exact"/>
        <w:ind w:left="720"/>
        <w:jc w:val="both"/>
        <w:rPr>
          <w:rFonts w:ascii="Times New Roman" w:eastAsia="Times" w:hAnsi="Times New Roman" w:cs="Times New Roman"/>
          <w:color w:val="000000"/>
          <w:lang w:eastAsia="it-IT"/>
        </w:rPr>
      </w:pPr>
    </w:p>
    <w:p w14:paraId="2CB57537" w14:textId="5B98AA08" w:rsidR="00D07DAC" w:rsidRPr="00A35784" w:rsidRDefault="00D07DAC" w:rsidP="008A786E">
      <w:pPr>
        <w:numPr>
          <w:ilvl w:val="0"/>
          <w:numId w:val="66"/>
        </w:numPr>
        <w:spacing w:after="0" w:line="240" w:lineRule="exact"/>
        <w:ind w:left="1497" w:hanging="357"/>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materiali</w:t>
      </w:r>
      <w:proofErr w:type="spellEnd"/>
      <w:r w:rsidRPr="00A35784">
        <w:rPr>
          <w:rFonts w:ascii="Times New Roman" w:eastAsia="Times New Roman" w:hAnsi="Times New Roman" w:cs="Times New Roman"/>
          <w:lang w:val="en-US"/>
        </w:rPr>
        <w:t xml:space="preserve"> </w:t>
      </w:r>
      <w:proofErr w:type="spellStart"/>
      <w:proofErr w:type="gramStart"/>
      <w:r w:rsidRPr="00A35784">
        <w:rPr>
          <w:rFonts w:ascii="Times New Roman" w:eastAsia="Times New Roman" w:hAnsi="Times New Roman" w:cs="Times New Roman"/>
          <w:lang w:val="en-US"/>
        </w:rPr>
        <w:t>utilizzati</w:t>
      </w:r>
      <w:proofErr w:type="spellEnd"/>
      <w:r w:rsidRPr="00A35784">
        <w:rPr>
          <w:rFonts w:ascii="Times New Roman" w:eastAsia="Times New Roman" w:hAnsi="Times New Roman" w:cs="Times New Roman"/>
          <w:lang w:val="en-US"/>
        </w:rPr>
        <w:t>;</w:t>
      </w:r>
      <w:proofErr w:type="gramEnd"/>
    </w:p>
    <w:p w14:paraId="485E7D8C" w14:textId="0ABFEA2C"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specifiche modalità di svolgimento in campo e in laboratorio;</w:t>
      </w:r>
    </w:p>
    <w:p w14:paraId="6C033108" w14:textId="7F8757B9"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numero di partecipanti; </w:t>
      </w:r>
    </w:p>
    <w:p w14:paraId="517D038E" w14:textId="063D47D3"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tempistiche di svolgimento;</w:t>
      </w:r>
    </w:p>
    <w:p w14:paraId="43FE3DF8" w14:textId="6A471D05"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commentRangeStart w:id="99"/>
      <w:commentRangeStart w:id="100"/>
      <w:r w:rsidRPr="00A35784">
        <w:rPr>
          <w:rFonts w:ascii="Times New Roman" w:eastAsia="Times" w:hAnsi="Times New Roman" w:cs="Times New Roman"/>
          <w:color w:val="000000"/>
          <w:lang w:eastAsia="it-IT"/>
        </w:rPr>
        <w:t>lista di riferimento</w:t>
      </w:r>
      <w:ins w:id="101" w:author="Cristina Martone" w:date="2023-02-15T15:53:00Z">
        <w:r w:rsidR="00471D7D">
          <w:rPr>
            <w:rStyle w:val="Rimandonotaapidipagina"/>
            <w:rFonts w:ascii="Times New Roman" w:eastAsia="Times" w:hAnsi="Times New Roman" w:cs="Times New Roman"/>
            <w:color w:val="000000"/>
            <w:lang w:eastAsia="it-IT"/>
          </w:rPr>
          <w:footnoteReference w:id="6"/>
        </w:r>
      </w:ins>
      <w:r w:rsidRPr="00A35784">
        <w:rPr>
          <w:rFonts w:ascii="Times New Roman" w:eastAsia="Times" w:hAnsi="Times New Roman" w:cs="Times New Roman"/>
          <w:color w:val="000000"/>
          <w:lang w:eastAsia="it-IT"/>
        </w:rPr>
        <w:t xml:space="preserve"> per valutazione della prestazione: indicazioni sulla procedura seguita per la compilazione della lista di riferimento stilata da esperti</w:t>
      </w:r>
      <w:commentRangeEnd w:id="99"/>
      <w:r w:rsidR="00806313">
        <w:rPr>
          <w:rStyle w:val="Rimandocommento"/>
          <w:rFonts w:ascii="Cambria" w:eastAsia="Times New Roman" w:hAnsi="Cambria" w:cs="Times New Roman"/>
          <w:lang w:val="en-US"/>
        </w:rPr>
        <w:commentReference w:id="99"/>
      </w:r>
      <w:commentRangeEnd w:id="100"/>
      <w:r w:rsidR="008C6AB1">
        <w:rPr>
          <w:rStyle w:val="Rimandocommento"/>
          <w:rFonts w:ascii="Cambria" w:eastAsia="Times New Roman" w:hAnsi="Cambria" w:cs="Times New Roman"/>
          <w:lang w:val="en-US"/>
        </w:rPr>
        <w:commentReference w:id="100"/>
      </w:r>
      <w:ins w:id="102" w:author="Cristina Martone" w:date="2022-10-21T12:08:00Z">
        <w:r w:rsidR="00681F77">
          <w:rPr>
            <w:rFonts w:ascii="Times New Roman" w:eastAsia="Times" w:hAnsi="Times New Roman" w:cs="Times New Roman"/>
            <w:color w:val="000000"/>
            <w:lang w:eastAsia="it-IT"/>
          </w:rPr>
          <w:t xml:space="preserve"> o definita per consenso</w:t>
        </w:r>
      </w:ins>
      <w:r w:rsidRPr="00A35784">
        <w:rPr>
          <w:rFonts w:ascii="Times New Roman" w:eastAsia="Times" w:hAnsi="Times New Roman" w:cs="Times New Roman"/>
          <w:color w:val="000000"/>
          <w:lang w:eastAsia="it-IT"/>
        </w:rPr>
        <w:t xml:space="preserve">; </w:t>
      </w:r>
    </w:p>
    <w:p w14:paraId="0B9C35B4" w14:textId="77777777"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descrizione della strumentazione utilizzata durante lo svolgimento della prova;</w:t>
      </w:r>
    </w:p>
    <w:p w14:paraId="02C4EF5E" w14:textId="77777777" w:rsidR="00D07DAC" w:rsidRPr="00A35784" w:rsidRDefault="00D07DAC" w:rsidP="008A786E">
      <w:pPr>
        <w:numPr>
          <w:ilvl w:val="0"/>
          <w:numId w:val="6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 prestazione dei singoli partecipanti tramite confronto diretto delle liste o elaborazione statistica sulla base di criteri prefissati.</w:t>
      </w:r>
    </w:p>
    <w:p w14:paraId="581FACBC" w14:textId="3066ABDC" w:rsidR="00D07DAC" w:rsidRDefault="00D07DAC" w:rsidP="00D07DAC">
      <w:pPr>
        <w:spacing w:after="0" w:line="240" w:lineRule="auto"/>
        <w:ind w:left="1499"/>
        <w:jc w:val="both"/>
        <w:rPr>
          <w:rFonts w:ascii="Times New Roman" w:eastAsia="Times" w:hAnsi="Times New Roman" w:cs="Times New Roman"/>
          <w:color w:val="000000"/>
          <w:lang w:eastAsia="it-IT"/>
        </w:rPr>
      </w:pPr>
    </w:p>
    <w:p w14:paraId="6DDBE0E0" w14:textId="69A0A4AB" w:rsidR="00AE0238" w:rsidRDefault="00867AC0" w:rsidP="00921F6E">
      <w:pPr>
        <w:spacing w:after="0" w:line="240" w:lineRule="auto"/>
        <w:jc w:val="both"/>
        <w:rPr>
          <w:ins w:id="103" w:author="Cristina Martone" w:date="2023-05-30T12:24:00Z"/>
          <w:rFonts w:ascii="Times New Roman" w:eastAsia="Times" w:hAnsi="Times New Roman" w:cs="Times New Roman"/>
          <w:color w:val="000000"/>
          <w:lang w:eastAsia="it-IT"/>
        </w:rPr>
      </w:pPr>
      <w:ins w:id="104" w:author="Cristina Martone" w:date="2023-05-30T12:24:00Z">
        <w:r>
          <w:rPr>
            <w:rFonts w:ascii="Times New Roman" w:eastAsia="Times" w:hAnsi="Times New Roman" w:cs="Times New Roman"/>
            <w:color w:val="000000"/>
            <w:lang w:eastAsia="it-IT"/>
          </w:rPr>
          <w:t xml:space="preserve">Relativamente alla seconda opzione, </w:t>
        </w:r>
      </w:ins>
      <w:ins w:id="105" w:author="Cristina Martone" w:date="2023-05-30T12:28:00Z">
        <w:r w:rsidR="003A55CD" w:rsidRPr="00A35784">
          <w:rPr>
            <w:rFonts w:ascii="Times New Roman" w:eastAsia="Times" w:hAnsi="Times New Roman" w:cs="Times New Roman"/>
            <w:color w:val="000000"/>
            <w:lang w:eastAsia="it-IT"/>
          </w:rPr>
          <w:t>per gli EQB per i quali non son</w:t>
        </w:r>
        <w:r w:rsidR="003A55CD">
          <w:rPr>
            <w:rFonts w:ascii="Times New Roman" w:eastAsia="Times" w:hAnsi="Times New Roman" w:cs="Times New Roman"/>
            <w:color w:val="000000"/>
            <w:lang w:eastAsia="it-IT"/>
          </w:rPr>
          <w:t xml:space="preserve">o ancora stati definiti confronti </w:t>
        </w:r>
        <w:proofErr w:type="spellStart"/>
        <w:r w:rsidR="003A55CD">
          <w:rPr>
            <w:rFonts w:ascii="Times New Roman" w:eastAsia="Times" w:hAnsi="Times New Roman" w:cs="Times New Roman"/>
            <w:color w:val="000000"/>
            <w:lang w:eastAsia="it-IT"/>
          </w:rPr>
          <w:t>interlaboratorio</w:t>
        </w:r>
        <w:proofErr w:type="spellEnd"/>
        <w:r w:rsidR="003A55CD">
          <w:rPr>
            <w:rFonts w:ascii="Times New Roman" w:eastAsia="Times" w:hAnsi="Times New Roman" w:cs="Times New Roman"/>
            <w:color w:val="000000"/>
            <w:lang w:eastAsia="it-IT"/>
          </w:rPr>
          <w:t xml:space="preserve"> a livello nazionale, </w:t>
        </w:r>
      </w:ins>
      <w:ins w:id="106" w:author="Cristina Martone" w:date="2023-05-30T12:25:00Z">
        <w:r w:rsidR="00F25768">
          <w:rPr>
            <w:rFonts w:ascii="Times New Roman" w:eastAsia="Times" w:hAnsi="Times New Roman" w:cs="Times New Roman"/>
            <w:color w:val="000000"/>
            <w:lang w:eastAsia="it-IT"/>
          </w:rPr>
          <w:t xml:space="preserve">nelle more della </w:t>
        </w:r>
      </w:ins>
      <w:ins w:id="107" w:author="Cristina Martone" w:date="2023-05-30T12:29:00Z">
        <w:r w:rsidR="002E2B13">
          <w:rPr>
            <w:rFonts w:ascii="Times New Roman" w:eastAsia="Times" w:hAnsi="Times New Roman" w:cs="Times New Roman"/>
            <w:color w:val="000000"/>
            <w:lang w:eastAsia="it-IT"/>
          </w:rPr>
          <w:t xml:space="preserve">loro </w:t>
        </w:r>
      </w:ins>
      <w:ins w:id="108" w:author="Cristina Martone" w:date="2023-05-30T12:25:00Z">
        <w:r w:rsidR="00F25768">
          <w:rPr>
            <w:rFonts w:ascii="Times New Roman" w:eastAsia="Times" w:hAnsi="Times New Roman" w:cs="Times New Roman"/>
            <w:color w:val="000000"/>
            <w:lang w:eastAsia="it-IT"/>
          </w:rPr>
          <w:t>messa a sistema</w:t>
        </w:r>
      </w:ins>
      <w:ins w:id="109" w:author="Cristina Martone" w:date="2023-05-30T12:26:00Z">
        <w:r w:rsidR="00EE441F">
          <w:rPr>
            <w:rFonts w:ascii="Times New Roman" w:eastAsia="Times" w:hAnsi="Times New Roman" w:cs="Times New Roman"/>
            <w:color w:val="000000"/>
            <w:lang w:eastAsia="it-IT"/>
          </w:rPr>
          <w:t xml:space="preserve">, </w:t>
        </w:r>
        <w:r w:rsidR="000305B0">
          <w:rPr>
            <w:rFonts w:ascii="Times New Roman" w:eastAsia="Times" w:hAnsi="Times New Roman" w:cs="Times New Roman"/>
            <w:color w:val="000000"/>
            <w:lang w:eastAsia="it-IT"/>
          </w:rPr>
          <w:t xml:space="preserve">si riterranno equivalenti </w:t>
        </w:r>
      </w:ins>
      <w:ins w:id="110" w:author="Cristina Martone" w:date="2023-05-30T12:27:00Z">
        <w:r w:rsidR="003A55CD">
          <w:rPr>
            <w:rFonts w:ascii="Times New Roman" w:eastAsia="Times" w:hAnsi="Times New Roman" w:cs="Times New Roman"/>
            <w:color w:val="000000"/>
            <w:lang w:eastAsia="it-IT"/>
          </w:rPr>
          <w:t xml:space="preserve">i confronti </w:t>
        </w:r>
        <w:proofErr w:type="spellStart"/>
        <w:r w:rsidR="003A55CD">
          <w:rPr>
            <w:rFonts w:ascii="Times New Roman" w:eastAsia="Times" w:hAnsi="Times New Roman" w:cs="Times New Roman"/>
            <w:color w:val="000000"/>
            <w:lang w:eastAsia="it-IT"/>
          </w:rPr>
          <w:t>interlaboratorio</w:t>
        </w:r>
        <w:proofErr w:type="spellEnd"/>
        <w:r w:rsidR="003A55CD">
          <w:rPr>
            <w:rFonts w:ascii="Times New Roman" w:eastAsia="Times" w:hAnsi="Times New Roman" w:cs="Times New Roman"/>
            <w:color w:val="000000"/>
            <w:lang w:eastAsia="it-IT"/>
          </w:rPr>
          <w:t xml:space="preserve"> forniti anche da providers europei accreditati.</w:t>
        </w:r>
      </w:ins>
    </w:p>
    <w:p w14:paraId="7106D090" w14:textId="77777777" w:rsidR="00921F6E" w:rsidRDefault="00921F6E" w:rsidP="00921F6E">
      <w:pPr>
        <w:spacing w:after="0" w:line="240" w:lineRule="auto"/>
        <w:jc w:val="both"/>
        <w:rPr>
          <w:ins w:id="111" w:author="Cristina Martone" w:date="2023-05-30T12:24:00Z"/>
          <w:rFonts w:ascii="Times New Roman" w:eastAsia="Times" w:hAnsi="Times New Roman" w:cs="Times New Roman"/>
          <w:color w:val="000000"/>
          <w:lang w:eastAsia="it-IT"/>
        </w:rPr>
      </w:pPr>
    </w:p>
    <w:p w14:paraId="0BE59806" w14:textId="77777777" w:rsidR="00921F6E" w:rsidRDefault="00921F6E" w:rsidP="00921F6E">
      <w:pPr>
        <w:spacing w:after="0" w:line="240" w:lineRule="auto"/>
        <w:jc w:val="both"/>
        <w:rPr>
          <w:ins w:id="112" w:author="Cristina Martone" w:date="2023-05-30T12:24:00Z"/>
          <w:rFonts w:ascii="Times New Roman" w:eastAsia="Times" w:hAnsi="Times New Roman" w:cs="Times New Roman"/>
          <w:color w:val="000000"/>
          <w:lang w:eastAsia="it-IT"/>
        </w:rPr>
      </w:pPr>
    </w:p>
    <w:p w14:paraId="329C9EF9" w14:textId="77777777" w:rsidR="00921F6E" w:rsidRPr="00A35784" w:rsidRDefault="00921F6E">
      <w:pPr>
        <w:spacing w:after="0" w:line="240" w:lineRule="auto"/>
        <w:jc w:val="both"/>
        <w:rPr>
          <w:rFonts w:ascii="Times New Roman" w:eastAsia="Times" w:hAnsi="Times New Roman" w:cs="Times New Roman"/>
          <w:color w:val="000000"/>
          <w:lang w:eastAsia="it-IT"/>
        </w:rPr>
        <w:pPrChange w:id="113" w:author="Cristina Martone" w:date="2023-05-30T12:24:00Z">
          <w:pPr>
            <w:spacing w:after="0" w:line="240" w:lineRule="auto"/>
            <w:ind w:left="1499"/>
            <w:jc w:val="both"/>
          </w:pPr>
        </w:pPrChange>
      </w:pPr>
    </w:p>
    <w:p w14:paraId="52327BFE" w14:textId="1EF0E37A"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r w:rsidRPr="00390C63">
        <w:rPr>
          <w:rFonts w:ascii="Times New Roman" w:eastAsia="Times" w:hAnsi="Times New Roman" w:cs="Times New Roman"/>
          <w:b/>
          <w:color w:val="000000"/>
          <w:sz w:val="28"/>
          <w:szCs w:val="28"/>
          <w:lang w:eastAsia="it-IT"/>
        </w:rPr>
        <w:t xml:space="preserve">6.5 </w:t>
      </w:r>
      <w:r w:rsidR="00681F77">
        <w:rPr>
          <w:rFonts w:ascii="Times New Roman" w:eastAsia="Times" w:hAnsi="Times New Roman" w:cs="Times New Roman"/>
          <w:b/>
          <w:color w:val="000000"/>
          <w:sz w:val="28"/>
          <w:szCs w:val="28"/>
          <w:lang w:eastAsia="it-IT"/>
        </w:rPr>
        <w:t>Mantenimento</w:t>
      </w:r>
      <w:r w:rsidR="005209D6">
        <w:rPr>
          <w:rFonts w:ascii="Times New Roman" w:eastAsia="Times" w:hAnsi="Times New Roman" w:cs="Times New Roman"/>
          <w:b/>
          <w:color w:val="000000"/>
          <w:sz w:val="28"/>
          <w:szCs w:val="28"/>
          <w:lang w:eastAsia="it-IT"/>
        </w:rPr>
        <w:t>/rinnovo</w:t>
      </w:r>
      <w:r w:rsidR="00681F77" w:rsidRPr="00390C63">
        <w:rPr>
          <w:rFonts w:ascii="Times New Roman" w:eastAsia="Times" w:hAnsi="Times New Roman" w:cs="Times New Roman"/>
          <w:b/>
          <w:color w:val="000000"/>
          <w:sz w:val="28"/>
          <w:szCs w:val="28"/>
          <w:lang w:eastAsia="it-IT"/>
        </w:rPr>
        <w:t xml:space="preserve"> </w:t>
      </w:r>
      <w:r w:rsidRPr="00390C63">
        <w:rPr>
          <w:rFonts w:ascii="Times New Roman" w:eastAsia="Times" w:hAnsi="Times New Roman" w:cs="Times New Roman"/>
          <w:b/>
          <w:color w:val="000000"/>
          <w:sz w:val="28"/>
          <w:szCs w:val="28"/>
          <w:lang w:eastAsia="it-IT"/>
        </w:rPr>
        <w:t xml:space="preserve">della qualifica </w:t>
      </w:r>
    </w:p>
    <w:p w14:paraId="41F0D491" w14:textId="77777777" w:rsidR="00F0202C" w:rsidRDefault="00F0202C" w:rsidP="00B725D0">
      <w:pPr>
        <w:suppressAutoHyphens/>
        <w:spacing w:after="120" w:line="240" w:lineRule="exact"/>
        <w:jc w:val="both"/>
        <w:rPr>
          <w:rFonts w:ascii="Times New Roman" w:eastAsia="Times" w:hAnsi="Times New Roman" w:cs="Times New Roman"/>
          <w:lang w:eastAsia="it-IT"/>
        </w:rPr>
      </w:pPr>
    </w:p>
    <w:p w14:paraId="75CBABFE" w14:textId="4E956067" w:rsidR="00D07DAC" w:rsidRPr="00A35784" w:rsidRDefault="00D07DAC" w:rsidP="00B725D0">
      <w:pPr>
        <w:suppressAutoHyphens/>
        <w:spacing w:after="120" w:line="240" w:lineRule="exact"/>
        <w:jc w:val="both"/>
        <w:rPr>
          <w:rFonts w:ascii="Times New Roman" w:eastAsia="Times" w:hAnsi="Times New Roman" w:cs="Times New Roman"/>
          <w:lang w:eastAsia="it-IT"/>
        </w:rPr>
      </w:pPr>
      <w:commentRangeStart w:id="114"/>
      <w:commentRangeStart w:id="115"/>
      <w:r w:rsidRPr="00A35784">
        <w:rPr>
          <w:rFonts w:ascii="Times New Roman" w:eastAsia="Times" w:hAnsi="Times New Roman" w:cs="Times New Roman"/>
          <w:lang w:eastAsia="it-IT"/>
        </w:rPr>
        <w:t xml:space="preserve">Per il </w:t>
      </w:r>
      <w:r w:rsidR="0068520B">
        <w:rPr>
          <w:rFonts w:ascii="Times New Roman" w:eastAsia="Times" w:hAnsi="Times New Roman" w:cs="Times New Roman"/>
          <w:lang w:eastAsia="it-IT"/>
        </w:rPr>
        <w:t>mantenimento</w:t>
      </w:r>
      <w:r w:rsidR="0068520B" w:rsidRPr="00A35784">
        <w:rPr>
          <w:rFonts w:ascii="Times New Roman" w:eastAsia="Times" w:hAnsi="Times New Roman" w:cs="Times New Roman"/>
          <w:lang w:eastAsia="it-IT"/>
        </w:rPr>
        <w:t xml:space="preserve"> </w:t>
      </w:r>
      <w:r w:rsidRPr="00A35784">
        <w:rPr>
          <w:rFonts w:ascii="Times New Roman" w:eastAsia="Times" w:hAnsi="Times New Roman" w:cs="Times New Roman"/>
          <w:lang w:eastAsia="it-IT"/>
        </w:rPr>
        <w:t>della qualifica di operatore per ciascun EQB sono richiesti a seconda della categoria:</w:t>
      </w:r>
    </w:p>
    <w:p w14:paraId="21921E9E" w14:textId="77777777" w:rsidR="00D07DAC" w:rsidRPr="00A35784" w:rsidRDefault="00D07DAC" w:rsidP="008A786E">
      <w:pPr>
        <w:numPr>
          <w:ilvl w:val="0"/>
          <w:numId w:val="65"/>
        </w:numPr>
        <w:suppressAutoHyphens/>
        <w:spacing w:after="240" w:line="240" w:lineRule="exact"/>
        <w:ind w:left="714" w:hanging="357"/>
        <w:contextualSpacing/>
        <w:jc w:val="both"/>
        <w:rPr>
          <w:rFonts w:ascii="Times New Roman" w:eastAsia="Times New Roman" w:hAnsi="Times New Roman" w:cs="Times New Roman"/>
        </w:rPr>
      </w:pPr>
      <w:commentRangeStart w:id="116"/>
      <w:commentRangeStart w:id="117"/>
      <w:r w:rsidRPr="00A35784">
        <w:rPr>
          <w:rFonts w:ascii="Times New Roman" w:eastAsia="Times New Roman" w:hAnsi="Times New Roman" w:cs="Times New Roman"/>
        </w:rPr>
        <w:t xml:space="preserve">Campionamento, </w:t>
      </w:r>
      <w:commentRangeStart w:id="118"/>
      <w:commentRangeStart w:id="119"/>
      <w:r w:rsidRPr="00A35784">
        <w:rPr>
          <w:rFonts w:ascii="Times New Roman" w:eastAsia="Times New Roman" w:hAnsi="Times New Roman" w:cs="Times New Roman"/>
        </w:rPr>
        <w:t>smistamento</w:t>
      </w:r>
      <w:commentRangeEnd w:id="118"/>
      <w:r w:rsidR="000E1110">
        <w:rPr>
          <w:rStyle w:val="Rimandocommento"/>
          <w:rFonts w:ascii="Cambria" w:eastAsia="Times New Roman" w:hAnsi="Cambria" w:cs="Times New Roman"/>
          <w:lang w:val="en-US"/>
        </w:rPr>
        <w:commentReference w:id="118"/>
      </w:r>
      <w:commentRangeEnd w:id="119"/>
      <w:r w:rsidR="00302513">
        <w:rPr>
          <w:rStyle w:val="Rimandocommento"/>
          <w:rFonts w:ascii="Cambria" w:eastAsia="Times New Roman" w:hAnsi="Cambria" w:cs="Times New Roman"/>
          <w:lang w:val="en-US"/>
        </w:rPr>
        <w:commentReference w:id="119"/>
      </w:r>
      <w:r w:rsidRPr="00A35784">
        <w:rPr>
          <w:rFonts w:ascii="Times New Roman" w:eastAsia="Times New Roman" w:hAnsi="Times New Roman" w:cs="Times New Roman"/>
        </w:rPr>
        <w:t>, calcolo dell’indice - documentazione che attesti il mantenimento delle competenze per i 3 anni successivi all’ottenimento della precedente qualifica.</w:t>
      </w:r>
    </w:p>
    <w:p w14:paraId="7DAD6A3D" w14:textId="77777777" w:rsidR="00D07DAC" w:rsidRPr="00A35784" w:rsidRDefault="00D07DAC" w:rsidP="008A786E">
      <w:pPr>
        <w:numPr>
          <w:ilvl w:val="0"/>
          <w:numId w:val="65"/>
        </w:numPr>
        <w:suppressAutoHyphens/>
        <w:spacing w:before="120" w:after="12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Determinazione tassonomica (con o senza campionamento e/o smistamento) - partecipazione a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volti a valutare il mantenimento delle competenze acquisite dall’operatore allo scadere del periodo di validità della qualifica (ogni </w:t>
      </w:r>
      <w:proofErr w:type="gramStart"/>
      <w:r w:rsidRPr="00A35784">
        <w:rPr>
          <w:rFonts w:ascii="Times New Roman" w:eastAsia="Times New Roman" w:hAnsi="Times New Roman" w:cs="Times New Roman"/>
        </w:rPr>
        <w:t>3</w:t>
      </w:r>
      <w:proofErr w:type="gramEnd"/>
      <w:r w:rsidRPr="00A35784">
        <w:rPr>
          <w:rFonts w:ascii="Times New Roman" w:eastAsia="Times New Roman" w:hAnsi="Times New Roman" w:cs="Times New Roman"/>
        </w:rPr>
        <w:t xml:space="preserve"> anni). </w:t>
      </w:r>
    </w:p>
    <w:p w14:paraId="00D19402" w14:textId="5F2029DA" w:rsidR="00D07DAC" w:rsidRDefault="00D07DAC" w:rsidP="008A786E">
      <w:pPr>
        <w:numPr>
          <w:ilvl w:val="0"/>
          <w:numId w:val="65"/>
        </w:numPr>
        <w:suppressAutoHyphens/>
        <w:spacing w:before="120" w:after="12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Misura o stima visiva dei parametri ecologici e acquisizione di dati - partecipazione a confronti </w:t>
      </w:r>
      <w:proofErr w:type="spellStart"/>
      <w:r w:rsidRPr="00A35784">
        <w:rPr>
          <w:rFonts w:ascii="Times New Roman" w:eastAsia="Times New Roman" w:hAnsi="Times New Roman" w:cs="Times New Roman"/>
        </w:rPr>
        <w:t>interlaboratorio</w:t>
      </w:r>
      <w:proofErr w:type="spellEnd"/>
      <w:r w:rsidRPr="00A35784">
        <w:rPr>
          <w:rFonts w:ascii="Times New Roman" w:eastAsia="Times New Roman" w:hAnsi="Times New Roman" w:cs="Times New Roman"/>
        </w:rPr>
        <w:t xml:space="preserve"> per lo specifico EQB volti a valutare il mantenimento delle competenze acquisite dall’operatore allo scadere del periodo di validità della qualifica (ogni </w:t>
      </w:r>
      <w:proofErr w:type="gramStart"/>
      <w:r w:rsidRPr="00A35784">
        <w:rPr>
          <w:rFonts w:ascii="Times New Roman" w:eastAsia="Times New Roman" w:hAnsi="Times New Roman" w:cs="Times New Roman"/>
        </w:rPr>
        <w:t>3</w:t>
      </w:r>
      <w:proofErr w:type="gramEnd"/>
      <w:r w:rsidRPr="00A35784">
        <w:rPr>
          <w:rFonts w:ascii="Times New Roman" w:eastAsia="Times New Roman" w:hAnsi="Times New Roman" w:cs="Times New Roman"/>
        </w:rPr>
        <w:t xml:space="preserve"> anni). </w:t>
      </w:r>
      <w:commentRangeEnd w:id="116"/>
      <w:r w:rsidR="00446A01">
        <w:rPr>
          <w:rStyle w:val="Rimandocommento"/>
          <w:rFonts w:ascii="Cambria" w:eastAsia="Times New Roman" w:hAnsi="Cambria" w:cs="Times New Roman"/>
          <w:lang w:val="en-US"/>
        </w:rPr>
        <w:commentReference w:id="116"/>
      </w:r>
      <w:commentRangeEnd w:id="117"/>
      <w:r w:rsidR="006B4E1C">
        <w:rPr>
          <w:rStyle w:val="Rimandocommento"/>
          <w:rFonts w:ascii="Cambria" w:eastAsia="Times New Roman" w:hAnsi="Cambria" w:cs="Times New Roman"/>
          <w:lang w:val="en-US"/>
        </w:rPr>
        <w:commentReference w:id="117"/>
      </w:r>
    </w:p>
    <w:p w14:paraId="6FF269A8" w14:textId="4E7BD0E5" w:rsidR="005941B9" w:rsidRPr="00A35784" w:rsidRDefault="005941B9" w:rsidP="005941B9">
      <w:pPr>
        <w:numPr>
          <w:ilvl w:val="0"/>
          <w:numId w:val="65"/>
        </w:numPr>
        <w:suppressAutoHyphens/>
        <w:spacing w:before="120" w:after="120" w:line="240" w:lineRule="exact"/>
        <w:contextualSpacing/>
        <w:jc w:val="both"/>
        <w:rPr>
          <w:rFonts w:ascii="Times New Roman" w:eastAsia="Times New Roman" w:hAnsi="Times New Roman" w:cs="Times New Roman"/>
        </w:rPr>
      </w:pPr>
      <w:commentRangeStart w:id="120"/>
      <w:commentRangeStart w:id="121"/>
      <w:r>
        <w:rPr>
          <w:rFonts w:ascii="Times New Roman" w:eastAsia="Times New Roman" w:hAnsi="Times New Roman" w:cs="Times New Roman"/>
        </w:rPr>
        <w:t>Predisposizione e uso di suppor</w:t>
      </w:r>
      <w:r w:rsidRPr="005941B9">
        <w:rPr>
          <w:rFonts w:ascii="Times New Roman" w:eastAsia="Times New Roman" w:hAnsi="Times New Roman" w:cs="Times New Roman"/>
        </w:rPr>
        <w:t>ti cartografici e database GIS</w:t>
      </w:r>
      <w:r>
        <w:rPr>
          <w:rFonts w:ascii="Times New Roman" w:eastAsia="Times New Roman" w:hAnsi="Times New Roman" w:cs="Times New Roman"/>
        </w:rPr>
        <w:t>.</w:t>
      </w:r>
      <w:commentRangeEnd w:id="114"/>
      <w:r w:rsidR="001A0820">
        <w:rPr>
          <w:rStyle w:val="Rimandocommento"/>
          <w:rFonts w:ascii="Cambria" w:eastAsia="Times New Roman" w:hAnsi="Cambria" w:cs="Times New Roman"/>
          <w:lang w:val="en-US"/>
        </w:rPr>
        <w:commentReference w:id="114"/>
      </w:r>
      <w:commentRangeEnd w:id="115"/>
      <w:commentRangeEnd w:id="120"/>
      <w:commentRangeEnd w:id="121"/>
      <w:r w:rsidR="00647C7D">
        <w:rPr>
          <w:rStyle w:val="Rimandocommento"/>
          <w:rFonts w:ascii="Cambria" w:eastAsia="Times New Roman" w:hAnsi="Cambria" w:cs="Times New Roman"/>
          <w:lang w:val="en-US"/>
        </w:rPr>
        <w:commentReference w:id="115"/>
      </w:r>
      <w:r w:rsidR="00A60F60">
        <w:rPr>
          <w:rStyle w:val="Rimandocommento"/>
          <w:rFonts w:ascii="Cambria" w:eastAsia="Times New Roman" w:hAnsi="Cambria" w:cs="Times New Roman"/>
          <w:lang w:val="en-US"/>
        </w:rPr>
        <w:commentReference w:id="120"/>
      </w:r>
      <w:r w:rsidR="00710C24">
        <w:rPr>
          <w:rStyle w:val="Rimandocommento"/>
          <w:rFonts w:ascii="Cambria" w:eastAsia="Times New Roman" w:hAnsi="Cambria" w:cs="Times New Roman"/>
          <w:lang w:val="en-US"/>
        </w:rPr>
        <w:commentReference w:id="121"/>
      </w:r>
    </w:p>
    <w:p w14:paraId="0327CF4C" w14:textId="274ED5EE" w:rsidR="00D07DAC" w:rsidRDefault="00D07DAC" w:rsidP="00D07DAC">
      <w:pPr>
        <w:spacing w:after="0" w:line="240" w:lineRule="auto"/>
        <w:jc w:val="both"/>
        <w:rPr>
          <w:rFonts w:ascii="Times New Roman" w:eastAsia="Times" w:hAnsi="Times New Roman" w:cs="Times New Roman"/>
          <w:color w:val="000000"/>
          <w:lang w:eastAsia="it-IT"/>
        </w:rPr>
      </w:pPr>
    </w:p>
    <w:p w14:paraId="4292963A" w14:textId="63A9D2E1" w:rsidR="00C040F8" w:rsidRDefault="00C040F8" w:rsidP="006B15E9">
      <w:pPr>
        <w:spacing w:after="200" w:line="252" w:lineRule="auto"/>
        <w:contextualSpacing/>
        <w:jc w:val="both"/>
        <w:rPr>
          <w:ins w:id="123" w:author="Cristina Martone" w:date="2023-05-30T12:38:00Z"/>
          <w:rFonts w:ascii="Times New Roman" w:eastAsia="Times New Roman" w:hAnsi="Times New Roman" w:cs="Times New Roman"/>
        </w:rPr>
      </w:pPr>
      <w:r w:rsidRPr="006C524D">
        <w:rPr>
          <w:rFonts w:ascii="Times New Roman" w:eastAsia="Times New Roman" w:hAnsi="Times New Roman" w:cs="Times New Roman"/>
        </w:rPr>
        <w:t>La documentazione per l’attestazione del mantenimento qualifica potrà comprendere: corsi di formazione base o avanzati, seminari/convegni, workshop, ed eventuali prove interne di ripetibilità e/o precisione.</w:t>
      </w:r>
    </w:p>
    <w:p w14:paraId="509B17E2" w14:textId="77777777" w:rsidR="0094557F" w:rsidRPr="006C524D" w:rsidRDefault="0094557F" w:rsidP="006B15E9">
      <w:pPr>
        <w:spacing w:after="200" w:line="252" w:lineRule="auto"/>
        <w:contextualSpacing/>
        <w:jc w:val="both"/>
        <w:rPr>
          <w:rFonts w:ascii="Times New Roman" w:eastAsia="Times New Roman" w:hAnsi="Times New Roman" w:cs="Times New Roman"/>
        </w:rPr>
      </w:pPr>
    </w:p>
    <w:p w14:paraId="1671DC50" w14:textId="61D626D4" w:rsidR="00AE0238" w:rsidRDefault="00AE0238" w:rsidP="00D07DAC">
      <w:pPr>
        <w:spacing w:after="0" w:line="240" w:lineRule="auto"/>
        <w:jc w:val="both"/>
        <w:rPr>
          <w:rFonts w:ascii="Times New Roman" w:eastAsia="Times" w:hAnsi="Times New Roman" w:cs="Times New Roman"/>
          <w:color w:val="000000"/>
          <w:lang w:eastAsia="it-IT"/>
        </w:rPr>
      </w:pPr>
    </w:p>
    <w:p w14:paraId="1CF53943" w14:textId="77777777" w:rsidR="00CD45BB" w:rsidRDefault="00CD45BB" w:rsidP="00E550F1">
      <w:pPr>
        <w:spacing w:after="0" w:line="280" w:lineRule="exact"/>
        <w:jc w:val="both"/>
        <w:rPr>
          <w:rFonts w:ascii="Times New Roman" w:eastAsia="Times" w:hAnsi="Times New Roman" w:cs="Times New Roman"/>
          <w:b/>
          <w:color w:val="000000"/>
          <w:sz w:val="28"/>
          <w:szCs w:val="28"/>
          <w:lang w:eastAsia="it-IT"/>
        </w:rPr>
      </w:pPr>
      <w:commentRangeStart w:id="124"/>
      <w:r w:rsidRPr="001766B1">
        <w:rPr>
          <w:rFonts w:ascii="Times New Roman" w:eastAsia="Times" w:hAnsi="Times New Roman" w:cs="Times New Roman"/>
          <w:b/>
          <w:color w:val="000000"/>
          <w:sz w:val="28"/>
          <w:szCs w:val="28"/>
          <w:lang w:eastAsia="it-IT"/>
        </w:rPr>
        <w:t>6.</w:t>
      </w:r>
      <w:r>
        <w:rPr>
          <w:rFonts w:ascii="Times New Roman" w:eastAsia="Times" w:hAnsi="Times New Roman" w:cs="Times New Roman"/>
          <w:b/>
          <w:color w:val="000000"/>
          <w:sz w:val="28"/>
          <w:szCs w:val="28"/>
          <w:lang w:eastAsia="it-IT"/>
        </w:rPr>
        <w:t>6</w:t>
      </w:r>
      <w:r w:rsidRPr="001766B1">
        <w:rPr>
          <w:rFonts w:ascii="Times New Roman" w:eastAsia="Times" w:hAnsi="Times New Roman" w:cs="Times New Roman"/>
          <w:b/>
          <w:color w:val="000000"/>
          <w:sz w:val="28"/>
          <w:szCs w:val="28"/>
          <w:lang w:eastAsia="it-IT"/>
        </w:rPr>
        <w:t xml:space="preserve"> Percorsi interni di qualifica: affiancamento </w:t>
      </w:r>
      <w:proofErr w:type="gramStart"/>
      <w:r w:rsidRPr="001766B1">
        <w:rPr>
          <w:rFonts w:ascii="Times New Roman" w:eastAsia="Times" w:hAnsi="Times New Roman" w:cs="Times New Roman"/>
          <w:b/>
          <w:color w:val="000000"/>
          <w:sz w:val="28"/>
          <w:szCs w:val="28"/>
          <w:lang w:eastAsia="it-IT"/>
        </w:rPr>
        <w:t>post formazione</w:t>
      </w:r>
      <w:proofErr w:type="gramEnd"/>
      <w:r w:rsidRPr="001766B1">
        <w:rPr>
          <w:rFonts w:ascii="Times New Roman" w:eastAsia="Times" w:hAnsi="Times New Roman" w:cs="Times New Roman"/>
          <w:b/>
          <w:color w:val="000000"/>
          <w:sz w:val="28"/>
          <w:szCs w:val="28"/>
          <w:lang w:eastAsia="it-IT"/>
        </w:rPr>
        <w:t xml:space="preserve"> e mantenimento</w:t>
      </w:r>
      <w:commentRangeEnd w:id="124"/>
      <w:r w:rsidR="00545BA3">
        <w:rPr>
          <w:rStyle w:val="Rimandocommento"/>
          <w:rFonts w:ascii="Cambria" w:eastAsia="Times New Roman" w:hAnsi="Cambria" w:cs="Times New Roman"/>
          <w:lang w:val="en-US"/>
        </w:rPr>
        <w:commentReference w:id="124"/>
      </w:r>
    </w:p>
    <w:p w14:paraId="06A28E51" w14:textId="77777777" w:rsidR="00CD45BB" w:rsidRPr="001766B1" w:rsidRDefault="00CD45BB" w:rsidP="00CD45BB">
      <w:pPr>
        <w:spacing w:after="0" w:line="280" w:lineRule="exact"/>
        <w:rPr>
          <w:rFonts w:ascii="Times New Roman" w:eastAsia="Times" w:hAnsi="Times New Roman" w:cs="Times New Roman"/>
          <w:b/>
          <w:color w:val="000000"/>
          <w:sz w:val="28"/>
          <w:szCs w:val="28"/>
          <w:lang w:eastAsia="it-IT"/>
        </w:rPr>
      </w:pPr>
    </w:p>
    <w:p w14:paraId="253A7E23"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 xml:space="preserve">I percorsi interni di qualifica, affiancamento </w:t>
      </w:r>
      <w:proofErr w:type="gramStart"/>
      <w:r w:rsidRPr="00F17F96">
        <w:rPr>
          <w:rFonts w:ascii="Times New Roman" w:eastAsia="Times" w:hAnsi="Times New Roman" w:cs="Times New Roman"/>
          <w:color w:val="000000"/>
          <w:lang w:eastAsia="it-IT"/>
        </w:rPr>
        <w:t>post formazione</w:t>
      </w:r>
      <w:proofErr w:type="gramEnd"/>
      <w:r w:rsidRPr="00F17F96">
        <w:rPr>
          <w:rFonts w:ascii="Times New Roman" w:eastAsia="Times" w:hAnsi="Times New Roman" w:cs="Times New Roman"/>
          <w:color w:val="000000"/>
          <w:lang w:eastAsia="it-IT"/>
        </w:rPr>
        <w:t xml:space="preserve"> e mantenimento della qualifica successivi a confronti </w:t>
      </w:r>
      <w:proofErr w:type="spellStart"/>
      <w:r w:rsidRPr="00F17F96">
        <w:rPr>
          <w:rFonts w:ascii="Times New Roman" w:eastAsia="Times" w:hAnsi="Times New Roman" w:cs="Times New Roman"/>
          <w:color w:val="000000"/>
          <w:lang w:eastAsia="it-IT"/>
        </w:rPr>
        <w:t>interlaboratorio</w:t>
      </w:r>
      <w:proofErr w:type="spellEnd"/>
      <w:r w:rsidRPr="00F17F96">
        <w:rPr>
          <w:rFonts w:ascii="Times New Roman" w:eastAsia="Times" w:hAnsi="Times New Roman" w:cs="Times New Roman"/>
          <w:color w:val="000000"/>
          <w:lang w:eastAsia="it-IT"/>
        </w:rPr>
        <w:t xml:space="preserve"> nazionali si sviluppano seguendo modalità differenti in conformità alla presenza o meno di un sistema di gestione della qualità all’interno dell’Ente. </w:t>
      </w:r>
    </w:p>
    <w:p w14:paraId="5005CDD8"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 xml:space="preserve">Nel caso in cui l’Ente operi all’interno di un sistema di gestione della qualità UNI EN ISO 9001 o di accreditamento UNI CEI EN ISO/IEC 17025 si seguono le regole stabilite dal sistema in essere in riferimento all’indicatore biologico di interesse. Ciò accade anche nei casi in cui il risultato dell’operatore, che ha partecipato ad un confronto </w:t>
      </w:r>
      <w:proofErr w:type="spellStart"/>
      <w:r w:rsidRPr="00F17F96">
        <w:rPr>
          <w:rFonts w:ascii="Times New Roman" w:eastAsia="Times" w:hAnsi="Times New Roman" w:cs="Times New Roman"/>
          <w:color w:val="000000"/>
          <w:lang w:eastAsia="it-IT"/>
        </w:rPr>
        <w:t>interlaboratorio</w:t>
      </w:r>
      <w:proofErr w:type="spellEnd"/>
      <w:r w:rsidRPr="00F17F96">
        <w:rPr>
          <w:rFonts w:ascii="Times New Roman" w:eastAsia="Times" w:hAnsi="Times New Roman" w:cs="Times New Roman"/>
          <w:color w:val="000000"/>
          <w:lang w:eastAsia="it-IT"/>
        </w:rPr>
        <w:t xml:space="preserve"> nazionale, non risultasse accettabile.  </w:t>
      </w:r>
    </w:p>
    <w:p w14:paraId="09B6BC1A"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A seconda della tipologia di percorso da seguire, per gli Enti che non operano all’interno di un sistema di gestione della qualità UNI EN ISO 9001 o di accreditamento UNI CEI EN ISO/IEC 17025 dovranno essere utilizzate le regole sotto riportate.</w:t>
      </w:r>
    </w:p>
    <w:p w14:paraId="425AE2C0" w14:textId="77777777" w:rsidR="00CD45BB" w:rsidRDefault="00CD45BB" w:rsidP="00CD45BB">
      <w:pPr>
        <w:spacing w:before="240" w:after="120" w:line="305" w:lineRule="auto"/>
        <w:ind w:firstLine="7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6.6.1 Percorso interno di affiancamento </w:t>
      </w:r>
      <w:proofErr w:type="gramStart"/>
      <w:r>
        <w:rPr>
          <w:rFonts w:ascii="Times New Roman" w:eastAsia="Times New Roman" w:hAnsi="Times New Roman" w:cs="Times New Roman"/>
          <w:b/>
          <w:sz w:val="24"/>
          <w:szCs w:val="24"/>
        </w:rPr>
        <w:t>post formazione</w:t>
      </w:r>
      <w:proofErr w:type="gramEnd"/>
    </w:p>
    <w:p w14:paraId="33B9A728"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Successivamente al corso di formazione come definito alla sezione 6.2 cui l’operatore ha partecipato sarà previsto un percorso di affiancamento con personale già abilitato.</w:t>
      </w:r>
    </w:p>
    <w:p w14:paraId="744E8757"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Il percorso di affiancamento comprenderà tutte le fasi del metodo biologico per le quali l’operatore è stato formato durante il corso di formazione e una fase di verifica interna post affiancamento.</w:t>
      </w:r>
    </w:p>
    <w:p w14:paraId="03AAFE55" w14:textId="77777777" w:rsidR="00CD45BB" w:rsidRPr="00F17F96" w:rsidRDefault="00CD45BB" w:rsidP="00CD45BB">
      <w:pPr>
        <w:spacing w:after="0" w:line="240" w:lineRule="exact"/>
        <w:jc w:val="both"/>
        <w:rPr>
          <w:rFonts w:ascii="Times New Roman" w:eastAsia="Times New Roman" w:hAnsi="Times New Roman" w:cs="Times New Roman"/>
        </w:rPr>
      </w:pPr>
      <w:r w:rsidRPr="00F17F96">
        <w:rPr>
          <w:rFonts w:ascii="Times New Roman" w:eastAsia="Times" w:hAnsi="Times New Roman" w:cs="Times New Roman"/>
          <w:color w:val="000000"/>
          <w:lang w:eastAsia="it-IT"/>
        </w:rPr>
        <w:t>L’attività dovrà essere registrata su moduli (</w:t>
      </w:r>
      <w:proofErr w:type="spellStart"/>
      <w:r w:rsidRPr="00F17F96">
        <w:rPr>
          <w:rFonts w:ascii="Times New Roman" w:eastAsia="Times" w:hAnsi="Times New Roman" w:cs="Times New Roman"/>
          <w:color w:val="000000"/>
          <w:lang w:eastAsia="it-IT"/>
        </w:rPr>
        <w:t>Fac</w:t>
      </w:r>
      <w:proofErr w:type="spellEnd"/>
      <w:r w:rsidRPr="00F17F96">
        <w:rPr>
          <w:rFonts w:ascii="Times New Roman" w:eastAsia="Times" w:hAnsi="Times New Roman" w:cs="Times New Roman"/>
          <w:color w:val="000000"/>
          <w:lang w:eastAsia="it-IT"/>
        </w:rPr>
        <w:t xml:space="preserve"> Simile Modulo - Percorsi interni di qualifica: affiancamento </w:t>
      </w:r>
      <w:proofErr w:type="gramStart"/>
      <w:r w:rsidRPr="00F17F96">
        <w:rPr>
          <w:rFonts w:ascii="Times New Roman" w:eastAsia="Times" w:hAnsi="Times New Roman" w:cs="Times New Roman"/>
          <w:color w:val="000000"/>
          <w:lang w:eastAsia="it-IT"/>
        </w:rPr>
        <w:t>post formazione</w:t>
      </w:r>
      <w:proofErr w:type="gramEnd"/>
      <w:r w:rsidRPr="00F17F96">
        <w:rPr>
          <w:rFonts w:ascii="Times New Roman" w:eastAsia="Times" w:hAnsi="Times New Roman" w:cs="Times New Roman"/>
          <w:color w:val="000000"/>
          <w:lang w:eastAsia="it-IT"/>
        </w:rPr>
        <w:t xml:space="preserve"> e mantenimento) che contengano l'indicatore biologico, nome cognome dell’operatore e del personale abilitato in affiancamento, il periodo temporale di affiancamento (data</w:t>
      </w:r>
      <w:r>
        <w:rPr>
          <w:rFonts w:ascii="Times New Roman" w:eastAsia="Times New Roman" w:hAnsi="Times New Roman" w:cs="Times New Roman"/>
          <w:sz w:val="24"/>
          <w:szCs w:val="24"/>
        </w:rPr>
        <w:t xml:space="preserve"> </w:t>
      </w:r>
      <w:r w:rsidRPr="00F17F96">
        <w:rPr>
          <w:rFonts w:ascii="Times New Roman" w:eastAsia="Times New Roman" w:hAnsi="Times New Roman" w:cs="Times New Roman"/>
        </w:rPr>
        <w:t>inizio, data fine e durata), le ore di formazione/affiancamento, gli argomenti trattati e gli esiti delle verifiche interne del post affiancamento con relative date.</w:t>
      </w:r>
    </w:p>
    <w:p w14:paraId="51EBC1BE" w14:textId="77777777" w:rsidR="00CD45BB" w:rsidRDefault="00CD45BB" w:rsidP="00CD45BB">
      <w:pPr>
        <w:spacing w:after="120" w:line="240" w:lineRule="exact"/>
        <w:jc w:val="both"/>
        <w:rPr>
          <w:rFonts w:ascii="Times New Roman" w:eastAsia="Times New Roman" w:hAnsi="Times New Roman" w:cs="Times New Roman"/>
          <w:sz w:val="24"/>
          <w:szCs w:val="24"/>
        </w:rPr>
      </w:pPr>
      <w:r w:rsidRPr="00F17F96">
        <w:rPr>
          <w:rFonts w:ascii="Times New Roman" w:eastAsia="Times" w:hAnsi="Times New Roman" w:cs="Times New Roman"/>
          <w:color w:val="000000"/>
          <w:lang w:eastAsia="it-IT"/>
        </w:rPr>
        <w:t>Nei casi in cui sia</w:t>
      </w:r>
      <w:r>
        <w:rPr>
          <w:rFonts w:ascii="Times New Roman" w:eastAsia="Times" w:hAnsi="Times New Roman" w:cs="Times New Roman"/>
          <w:color w:val="000000"/>
          <w:lang w:eastAsia="it-IT"/>
        </w:rPr>
        <w:t>no</w:t>
      </w:r>
      <w:r w:rsidRPr="00F17F96">
        <w:rPr>
          <w:rFonts w:ascii="Times New Roman" w:eastAsia="Times" w:hAnsi="Times New Roman" w:cs="Times New Roman"/>
          <w:color w:val="000000"/>
          <w:lang w:eastAsia="it-IT"/>
        </w:rPr>
        <w:t xml:space="preserve"> inserit</w:t>
      </w:r>
      <w:r>
        <w:rPr>
          <w:rFonts w:ascii="Times New Roman" w:eastAsia="Times" w:hAnsi="Times New Roman" w:cs="Times New Roman"/>
          <w:color w:val="000000"/>
          <w:lang w:eastAsia="it-IT"/>
        </w:rPr>
        <w:t>e</w:t>
      </w:r>
      <w:r w:rsidRPr="00F17F96">
        <w:rPr>
          <w:rFonts w:ascii="Times New Roman" w:eastAsia="Times" w:hAnsi="Times New Roman" w:cs="Times New Roman"/>
          <w:color w:val="000000"/>
          <w:lang w:eastAsia="it-IT"/>
        </w:rPr>
        <w:t xml:space="preserve"> nel percorso di affiancamento formativo anche </w:t>
      </w:r>
      <w:r>
        <w:rPr>
          <w:rFonts w:ascii="Times New Roman" w:eastAsia="Times" w:hAnsi="Times New Roman" w:cs="Times New Roman"/>
          <w:color w:val="000000"/>
          <w:lang w:eastAsia="it-IT"/>
        </w:rPr>
        <w:t>fasi quali i</w:t>
      </w:r>
      <w:r w:rsidRPr="00F17F96">
        <w:rPr>
          <w:rFonts w:ascii="Times New Roman" w:eastAsia="Times" w:hAnsi="Times New Roman" w:cs="Times New Roman"/>
          <w:color w:val="000000"/>
          <w:lang w:eastAsia="it-IT"/>
        </w:rPr>
        <w:t>l riconoscimento sistematico dei taxa,</w:t>
      </w:r>
      <w:r>
        <w:rPr>
          <w:rFonts w:ascii="Times New Roman" w:eastAsia="Times" w:hAnsi="Times New Roman" w:cs="Times New Roman"/>
          <w:color w:val="000000"/>
          <w:lang w:eastAsia="it-IT"/>
        </w:rPr>
        <w:t xml:space="preserve"> la </w:t>
      </w:r>
      <w:r w:rsidRPr="00A35784">
        <w:rPr>
          <w:rFonts w:ascii="Times New Roman" w:eastAsia="Times New Roman" w:hAnsi="Times New Roman" w:cs="Times New Roman"/>
        </w:rPr>
        <w:t xml:space="preserve">stima visiva dei parametri ecologici e </w:t>
      </w:r>
      <w:r>
        <w:rPr>
          <w:rFonts w:ascii="Times New Roman" w:eastAsia="Times New Roman" w:hAnsi="Times New Roman" w:cs="Times New Roman"/>
        </w:rPr>
        <w:t>l’</w:t>
      </w:r>
      <w:r w:rsidRPr="00A35784">
        <w:rPr>
          <w:rFonts w:ascii="Times New Roman" w:eastAsia="Times New Roman" w:hAnsi="Times New Roman" w:cs="Times New Roman"/>
        </w:rPr>
        <w:t>acquisi</w:t>
      </w:r>
      <w:r>
        <w:rPr>
          <w:rFonts w:ascii="Times New Roman" w:eastAsia="Times New Roman" w:hAnsi="Times New Roman" w:cs="Times New Roman"/>
        </w:rPr>
        <w:t>zione</w:t>
      </w:r>
      <w:r w:rsidRPr="00A35784">
        <w:rPr>
          <w:rFonts w:ascii="Times New Roman" w:eastAsia="Times New Roman" w:hAnsi="Times New Roman" w:cs="Times New Roman"/>
        </w:rPr>
        <w:t xml:space="preserve"> </w:t>
      </w:r>
      <w:r>
        <w:rPr>
          <w:rFonts w:ascii="Times New Roman" w:eastAsia="Times New Roman" w:hAnsi="Times New Roman" w:cs="Times New Roman"/>
        </w:rPr>
        <w:t>d</w:t>
      </w:r>
      <w:r w:rsidRPr="00A35784">
        <w:rPr>
          <w:rFonts w:ascii="Times New Roman" w:eastAsia="Times New Roman" w:hAnsi="Times New Roman" w:cs="Times New Roman"/>
        </w:rPr>
        <w:t>i dati di fenologia e biomassa</w:t>
      </w:r>
      <w:r w:rsidRPr="00F17F96">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de</w:t>
      </w:r>
      <w:r w:rsidRPr="00F17F96">
        <w:rPr>
          <w:rFonts w:ascii="Times New Roman" w:eastAsia="Times" w:hAnsi="Times New Roman" w:cs="Times New Roman"/>
          <w:color w:val="000000"/>
          <w:lang w:eastAsia="it-IT"/>
        </w:rPr>
        <w:t>ll’indicatore biologico</w:t>
      </w:r>
      <w:r>
        <w:rPr>
          <w:rFonts w:ascii="Times New Roman" w:eastAsia="Times" w:hAnsi="Times New Roman" w:cs="Times New Roman"/>
          <w:color w:val="000000"/>
          <w:lang w:eastAsia="it-IT"/>
        </w:rPr>
        <w:t xml:space="preserve">, </w:t>
      </w:r>
      <w:r w:rsidRPr="00F17F96">
        <w:rPr>
          <w:rFonts w:ascii="Times New Roman" w:eastAsia="Times" w:hAnsi="Times New Roman" w:cs="Times New Roman"/>
          <w:color w:val="000000"/>
          <w:lang w:eastAsia="it-IT"/>
        </w:rPr>
        <w:t xml:space="preserve">dovranno essere previste almeno una volta l’anno prove di abilitazione </w:t>
      </w:r>
      <w:r>
        <w:rPr>
          <w:rFonts w:ascii="Times New Roman" w:eastAsia="Times" w:hAnsi="Times New Roman" w:cs="Times New Roman"/>
          <w:color w:val="000000"/>
          <w:lang w:eastAsia="it-IT"/>
        </w:rPr>
        <w:t>alle suddette fasi</w:t>
      </w:r>
      <w:r w:rsidRPr="00F17F96">
        <w:rPr>
          <w:rFonts w:ascii="Times New Roman" w:eastAsia="Times" w:hAnsi="Times New Roman" w:cs="Times New Roman"/>
          <w:color w:val="000000"/>
          <w:lang w:eastAsia="it-IT"/>
        </w:rPr>
        <w:t xml:space="preserve"> con verifica dell’accuratezza</w:t>
      </w:r>
      <w:r>
        <w:rPr>
          <w:rFonts w:ascii="Times New Roman" w:eastAsia="Times" w:hAnsi="Times New Roman" w:cs="Times New Roman"/>
          <w:color w:val="000000"/>
          <w:lang w:eastAsia="it-IT"/>
        </w:rPr>
        <w:t>.</w:t>
      </w:r>
      <w:r>
        <w:rPr>
          <w:rFonts w:ascii="Times New Roman" w:eastAsia="Times New Roman" w:hAnsi="Times New Roman" w:cs="Times New Roman"/>
          <w:sz w:val="24"/>
          <w:szCs w:val="24"/>
        </w:rPr>
        <w:t xml:space="preserve"> La verifica dell’accuratezza sistematica dovrà avvenire per confronto di liste nei casi, tra la lista stilata dall’operatore e la lista stilata dal personale abilitato in affiancamento.</w:t>
      </w:r>
    </w:p>
    <w:p w14:paraId="5C747F12" w14:textId="77777777" w:rsidR="00CD45BB" w:rsidRDefault="00CD45BB" w:rsidP="00CD45BB">
      <w:pPr>
        <w:spacing w:before="240" w:after="120" w:line="305" w:lineRule="auto"/>
        <w:ind w:firstLine="7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6.6.2 Percorso interno di mantenimento della qualifica successivi a confronti </w:t>
      </w:r>
      <w:proofErr w:type="spellStart"/>
      <w:r>
        <w:rPr>
          <w:rFonts w:ascii="Times New Roman" w:eastAsia="Times New Roman" w:hAnsi="Times New Roman" w:cs="Times New Roman"/>
          <w:b/>
          <w:sz w:val="24"/>
          <w:szCs w:val="24"/>
        </w:rPr>
        <w:t>interlaboratorio</w:t>
      </w:r>
      <w:proofErr w:type="spellEnd"/>
      <w:r>
        <w:rPr>
          <w:rFonts w:ascii="Times New Roman" w:eastAsia="Times New Roman" w:hAnsi="Times New Roman" w:cs="Times New Roman"/>
          <w:b/>
          <w:sz w:val="24"/>
          <w:szCs w:val="24"/>
        </w:rPr>
        <w:t xml:space="preserve"> nazionali</w:t>
      </w:r>
    </w:p>
    <w:p w14:paraId="7C3BC8B3" w14:textId="77777777" w:rsidR="00CD45BB" w:rsidRPr="00F17F96" w:rsidRDefault="00CD45BB" w:rsidP="00CD45BB">
      <w:pPr>
        <w:spacing w:before="240" w:after="12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 xml:space="preserve">Successivamente alla partecipazione a confronti </w:t>
      </w:r>
      <w:proofErr w:type="spellStart"/>
      <w:r w:rsidRPr="00F17F96">
        <w:rPr>
          <w:rFonts w:ascii="Times New Roman" w:eastAsia="Times" w:hAnsi="Times New Roman" w:cs="Times New Roman"/>
          <w:color w:val="000000"/>
          <w:lang w:eastAsia="it-IT"/>
        </w:rPr>
        <w:t>interlaboratorio</w:t>
      </w:r>
      <w:proofErr w:type="spellEnd"/>
      <w:r w:rsidRPr="00F17F96">
        <w:rPr>
          <w:rFonts w:ascii="Times New Roman" w:eastAsia="Times" w:hAnsi="Times New Roman" w:cs="Times New Roman"/>
          <w:color w:val="000000"/>
          <w:lang w:eastAsia="it-IT"/>
        </w:rPr>
        <w:t xml:space="preserve"> nazionali l’operatore dovrà effettuare almeno una volta l’anno, prove di verifica di riconoscimento sistematico con verifica dell’accuratezza sistematica (o tassonomica) per confronto di liste tra la lista stilata dall’operatore e la lista stilata dal personale abilitato in affiancamento.</w:t>
      </w:r>
    </w:p>
    <w:p w14:paraId="1C8F8233" w14:textId="77777777" w:rsidR="00CD45BB" w:rsidRPr="00F17F96" w:rsidRDefault="00CD45BB" w:rsidP="00CD45BB">
      <w:pPr>
        <w:spacing w:before="240"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 xml:space="preserve">Nei casi in cui il risultato dell’operatore, che ha partecipato ad un confronto </w:t>
      </w:r>
      <w:proofErr w:type="spellStart"/>
      <w:r w:rsidRPr="00F17F96">
        <w:rPr>
          <w:rFonts w:ascii="Times New Roman" w:eastAsia="Times" w:hAnsi="Times New Roman" w:cs="Times New Roman"/>
          <w:color w:val="000000"/>
          <w:lang w:eastAsia="it-IT"/>
        </w:rPr>
        <w:t>interlaboratorio</w:t>
      </w:r>
      <w:proofErr w:type="spellEnd"/>
      <w:r w:rsidRPr="00F17F96">
        <w:rPr>
          <w:rFonts w:ascii="Times New Roman" w:eastAsia="Times" w:hAnsi="Times New Roman" w:cs="Times New Roman"/>
          <w:color w:val="000000"/>
          <w:lang w:eastAsia="it-IT"/>
        </w:rPr>
        <w:t xml:space="preserve"> nazionale, non risultasse accettabile, dovrà essere previsto internamente un processo di analisi delle cause, conseguente applicazione di azioni correttive e prove di verifica al riconoscimento sistematico.</w:t>
      </w:r>
    </w:p>
    <w:p w14:paraId="4882AC14" w14:textId="77777777" w:rsidR="00CD45BB" w:rsidRPr="00F17F96" w:rsidRDefault="00CD45BB" w:rsidP="00CD45BB">
      <w:pPr>
        <w:spacing w:after="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 xml:space="preserve">In questo secondo caso, dovrà essere prevista una verifica ogni </w:t>
      </w:r>
      <w:proofErr w:type="gramStart"/>
      <w:r w:rsidRPr="00F17F96">
        <w:rPr>
          <w:rFonts w:ascii="Times New Roman" w:eastAsia="Times" w:hAnsi="Times New Roman" w:cs="Times New Roman"/>
          <w:color w:val="000000"/>
          <w:lang w:eastAsia="it-IT"/>
        </w:rPr>
        <w:t>6</w:t>
      </w:r>
      <w:proofErr w:type="gramEnd"/>
      <w:r w:rsidRPr="00F17F96">
        <w:rPr>
          <w:rFonts w:ascii="Times New Roman" w:eastAsia="Times" w:hAnsi="Times New Roman" w:cs="Times New Roman"/>
          <w:color w:val="000000"/>
          <w:lang w:eastAsia="it-IT"/>
        </w:rPr>
        <w:t xml:space="preserve"> mesi fino al rientro della prestazione dell’operatore nei parametri di accettabilità. </w:t>
      </w:r>
    </w:p>
    <w:p w14:paraId="58105507" w14:textId="77777777" w:rsidR="00CD45BB" w:rsidRPr="00F17F96" w:rsidRDefault="00CD45BB" w:rsidP="00CD45BB">
      <w:pPr>
        <w:spacing w:after="12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Anche in questo caso la verifica dell’accuratezza sistematica dovrà avvenire attraverso il confronto di liste.</w:t>
      </w:r>
    </w:p>
    <w:p w14:paraId="059ADE9D" w14:textId="77777777" w:rsidR="00CD45BB" w:rsidRPr="00F17F96" w:rsidRDefault="00CD45BB" w:rsidP="00CD45BB">
      <w:pPr>
        <w:spacing w:before="240" w:after="120" w:line="240" w:lineRule="exact"/>
        <w:jc w:val="both"/>
        <w:rPr>
          <w:rFonts w:ascii="Times New Roman" w:eastAsia="Times" w:hAnsi="Times New Roman" w:cs="Times New Roman"/>
          <w:color w:val="000000"/>
          <w:lang w:eastAsia="it-IT"/>
        </w:rPr>
      </w:pPr>
      <w:r w:rsidRPr="00F17F96">
        <w:rPr>
          <w:rFonts w:ascii="Times New Roman" w:eastAsia="Times" w:hAnsi="Times New Roman" w:cs="Times New Roman"/>
          <w:color w:val="000000"/>
          <w:lang w:eastAsia="it-IT"/>
        </w:rPr>
        <w:t>L’attività dovrà essere registrata su moduli (</w:t>
      </w:r>
      <w:proofErr w:type="spellStart"/>
      <w:r w:rsidRPr="00F17F96">
        <w:rPr>
          <w:rFonts w:ascii="Times New Roman" w:eastAsia="Times" w:hAnsi="Times New Roman" w:cs="Times New Roman"/>
          <w:color w:val="000000"/>
          <w:lang w:eastAsia="it-IT"/>
        </w:rPr>
        <w:t>Fac</w:t>
      </w:r>
      <w:proofErr w:type="spellEnd"/>
      <w:r w:rsidRPr="00F17F96">
        <w:rPr>
          <w:rFonts w:ascii="Times New Roman" w:eastAsia="Times" w:hAnsi="Times New Roman" w:cs="Times New Roman"/>
          <w:color w:val="000000"/>
          <w:lang w:eastAsia="it-IT"/>
        </w:rPr>
        <w:t xml:space="preserve"> Simile Modulo - Percorsi interni di qualifica: affiancamento post formazione e mantenimento) che contengano l'indicatore biologico, nome cognome dell’operatore e del personale abilitato in affiancamento, il periodo temporale di </w:t>
      </w:r>
      <w:proofErr w:type="spellStart"/>
      <w:r w:rsidRPr="00F17F96">
        <w:rPr>
          <w:rFonts w:ascii="Times New Roman" w:eastAsia="Times" w:hAnsi="Times New Roman" w:cs="Times New Roman"/>
          <w:color w:val="000000"/>
          <w:lang w:eastAsia="it-IT"/>
        </w:rPr>
        <w:t>riaffiancamento</w:t>
      </w:r>
      <w:proofErr w:type="spellEnd"/>
      <w:r w:rsidRPr="00F17F96">
        <w:rPr>
          <w:rFonts w:ascii="Times New Roman" w:eastAsia="Times" w:hAnsi="Times New Roman" w:cs="Times New Roman"/>
          <w:color w:val="000000"/>
          <w:sz w:val="18"/>
          <w:szCs w:val="18"/>
          <w:vertAlign w:val="superscript"/>
          <w:lang w:eastAsia="it-IT"/>
        </w:rPr>
        <w:footnoteReference w:id="7"/>
      </w:r>
      <w:r w:rsidRPr="00F17F96">
        <w:rPr>
          <w:rFonts w:ascii="Times New Roman" w:eastAsia="Times" w:hAnsi="Times New Roman" w:cs="Times New Roman"/>
          <w:color w:val="000000"/>
          <w:sz w:val="18"/>
          <w:szCs w:val="18"/>
          <w:vertAlign w:val="superscript"/>
          <w:lang w:eastAsia="it-IT"/>
        </w:rPr>
        <w:t>,</w:t>
      </w:r>
      <w:r w:rsidRPr="00F17F96">
        <w:rPr>
          <w:rFonts w:ascii="Times New Roman" w:eastAsia="Times" w:hAnsi="Times New Roman" w:cs="Times New Roman"/>
          <w:color w:val="000000"/>
          <w:lang w:eastAsia="it-IT"/>
        </w:rPr>
        <w:t xml:space="preserve"> (data inizio, data fine e durata), le ore di riaffiancamento</w:t>
      </w:r>
      <w:r w:rsidRPr="00F17F96">
        <w:rPr>
          <w:rFonts w:ascii="Times New Roman" w:eastAsia="Times" w:hAnsi="Times New Roman" w:cs="Times New Roman"/>
          <w:color w:val="000000"/>
          <w:sz w:val="18"/>
          <w:szCs w:val="18"/>
          <w:vertAlign w:val="superscript"/>
          <w:lang w:eastAsia="it-IT"/>
        </w:rPr>
        <w:fldChar w:fldCharType="begin"/>
      </w:r>
      <w:r w:rsidRPr="00F17F96">
        <w:rPr>
          <w:rFonts w:ascii="Times New Roman" w:eastAsia="Times" w:hAnsi="Times New Roman" w:cs="Times New Roman"/>
          <w:color w:val="000000"/>
          <w:sz w:val="18"/>
          <w:szCs w:val="18"/>
          <w:vertAlign w:val="superscript"/>
          <w:lang w:eastAsia="it-IT"/>
        </w:rPr>
        <w:instrText xml:space="preserve"> NOTEREF _Ref132789256  \* MERGEFORMAT </w:instrText>
      </w:r>
      <w:r w:rsidRPr="00F17F96">
        <w:rPr>
          <w:rFonts w:ascii="Times New Roman" w:eastAsia="Times" w:hAnsi="Times New Roman" w:cs="Times New Roman"/>
          <w:color w:val="000000"/>
          <w:sz w:val="18"/>
          <w:szCs w:val="18"/>
          <w:vertAlign w:val="superscript"/>
          <w:lang w:eastAsia="it-IT"/>
        </w:rPr>
        <w:fldChar w:fldCharType="separate"/>
      </w:r>
      <w:r w:rsidRPr="00F17F96">
        <w:rPr>
          <w:rFonts w:ascii="Times New Roman" w:eastAsia="Times" w:hAnsi="Times New Roman" w:cs="Times New Roman"/>
          <w:color w:val="000000"/>
          <w:sz w:val="18"/>
          <w:szCs w:val="18"/>
          <w:vertAlign w:val="superscript"/>
          <w:lang w:eastAsia="it-IT"/>
        </w:rPr>
        <w:t>1</w:t>
      </w:r>
      <w:r w:rsidRPr="00F17F96">
        <w:rPr>
          <w:rFonts w:ascii="Times New Roman" w:eastAsia="Times" w:hAnsi="Times New Roman" w:cs="Times New Roman"/>
          <w:color w:val="000000"/>
          <w:sz w:val="18"/>
          <w:szCs w:val="18"/>
          <w:vertAlign w:val="superscript"/>
          <w:lang w:eastAsia="it-IT"/>
        </w:rPr>
        <w:fldChar w:fldCharType="end"/>
      </w:r>
      <w:r w:rsidRPr="00F17F96">
        <w:rPr>
          <w:rFonts w:ascii="Times New Roman" w:eastAsia="Times" w:hAnsi="Times New Roman" w:cs="Times New Roman"/>
          <w:color w:val="000000"/>
          <w:lang w:eastAsia="it-IT"/>
        </w:rPr>
        <w:t>, gli argomenti trattati</w:t>
      </w:r>
      <w:bookmarkStart w:id="125" w:name="_Ref132789256"/>
      <w:r w:rsidRPr="00F17F96">
        <w:rPr>
          <w:rFonts w:ascii="Times New Roman" w:eastAsia="Times" w:hAnsi="Times New Roman" w:cs="Times New Roman"/>
          <w:color w:val="000000"/>
          <w:sz w:val="18"/>
          <w:szCs w:val="18"/>
          <w:vertAlign w:val="superscript"/>
          <w:lang w:eastAsia="it-IT"/>
        </w:rPr>
        <w:fldChar w:fldCharType="begin"/>
      </w:r>
      <w:r w:rsidRPr="00F17F96">
        <w:rPr>
          <w:rFonts w:ascii="Times New Roman" w:eastAsia="Times" w:hAnsi="Times New Roman" w:cs="Times New Roman"/>
          <w:color w:val="000000"/>
          <w:sz w:val="18"/>
          <w:szCs w:val="18"/>
          <w:vertAlign w:val="superscript"/>
          <w:lang w:eastAsia="it-IT"/>
        </w:rPr>
        <w:instrText xml:space="preserve"> NOTEREF _Ref132789256  \* MERGEFORMAT </w:instrText>
      </w:r>
      <w:r w:rsidRPr="00F17F96">
        <w:rPr>
          <w:rFonts w:ascii="Times New Roman" w:eastAsia="Times" w:hAnsi="Times New Roman" w:cs="Times New Roman"/>
          <w:color w:val="000000"/>
          <w:sz w:val="18"/>
          <w:szCs w:val="18"/>
          <w:vertAlign w:val="superscript"/>
          <w:lang w:eastAsia="it-IT"/>
        </w:rPr>
        <w:fldChar w:fldCharType="separate"/>
      </w:r>
      <w:r w:rsidRPr="00F17F96">
        <w:rPr>
          <w:rFonts w:ascii="Times New Roman" w:eastAsia="Times" w:hAnsi="Times New Roman" w:cs="Times New Roman"/>
          <w:color w:val="000000"/>
          <w:sz w:val="18"/>
          <w:szCs w:val="18"/>
          <w:vertAlign w:val="superscript"/>
          <w:lang w:eastAsia="it-IT"/>
        </w:rPr>
        <w:t>1</w:t>
      </w:r>
      <w:r w:rsidRPr="00F17F96">
        <w:rPr>
          <w:rFonts w:ascii="Times New Roman" w:eastAsia="Times" w:hAnsi="Times New Roman" w:cs="Times New Roman"/>
          <w:color w:val="000000"/>
          <w:sz w:val="18"/>
          <w:szCs w:val="18"/>
          <w:vertAlign w:val="superscript"/>
          <w:lang w:eastAsia="it-IT"/>
        </w:rPr>
        <w:fldChar w:fldCharType="end"/>
      </w:r>
      <w:bookmarkEnd w:id="125"/>
      <w:r w:rsidRPr="00F17F96">
        <w:rPr>
          <w:rFonts w:ascii="Times New Roman" w:eastAsia="Times" w:hAnsi="Times New Roman" w:cs="Times New Roman"/>
          <w:color w:val="000000"/>
          <w:lang w:eastAsia="it-IT"/>
        </w:rPr>
        <w:t xml:space="preserve"> e gli esiti delle prove di verifica di riconoscimento sistematico con relativa date.</w:t>
      </w:r>
    </w:p>
    <w:p w14:paraId="215AE42F" w14:textId="77777777" w:rsidR="00CD45BB" w:rsidRDefault="00CD45BB" w:rsidP="00CD45BB">
      <w:pPr>
        <w:spacing w:before="240" w:line="261" w:lineRule="auto"/>
        <w:jc w:val="both"/>
        <w:rPr>
          <w:rFonts w:ascii="Times New Roman" w:eastAsia="Times New Roman" w:hAnsi="Times New Roman" w:cs="Times New Roman"/>
          <w:b/>
          <w:i/>
        </w:rPr>
      </w:pPr>
    </w:p>
    <w:p w14:paraId="36F0ACED" w14:textId="77777777" w:rsidR="00CD45BB" w:rsidRDefault="00CD45BB" w:rsidP="00CD45BB">
      <w:pPr>
        <w:spacing w:before="240" w:line="261" w:lineRule="auto"/>
        <w:jc w:val="both"/>
        <w:rPr>
          <w:rFonts w:ascii="Times New Roman" w:eastAsia="Times New Roman" w:hAnsi="Times New Roman" w:cs="Times New Roman"/>
          <w:b/>
          <w:i/>
        </w:rPr>
      </w:pPr>
    </w:p>
    <w:p w14:paraId="4A26CF5F" w14:textId="77777777" w:rsidR="00CD45BB" w:rsidRDefault="00CD45BB" w:rsidP="00CD45BB">
      <w:pPr>
        <w:spacing w:before="240" w:line="261" w:lineRule="auto"/>
        <w:jc w:val="both"/>
        <w:rPr>
          <w:rFonts w:ascii="Times New Roman" w:eastAsia="Times New Roman" w:hAnsi="Times New Roman" w:cs="Times New Roman"/>
          <w:b/>
          <w:i/>
        </w:rPr>
      </w:pPr>
    </w:p>
    <w:p w14:paraId="4DEE5018" w14:textId="77777777" w:rsidR="00CD45BB" w:rsidRDefault="00CD45BB" w:rsidP="00CD45BB">
      <w:pPr>
        <w:spacing w:before="240" w:line="261" w:lineRule="auto"/>
        <w:jc w:val="both"/>
        <w:rPr>
          <w:rFonts w:ascii="Times New Roman" w:eastAsia="Times New Roman" w:hAnsi="Times New Roman" w:cs="Times New Roman"/>
          <w:b/>
          <w:i/>
        </w:rPr>
      </w:pPr>
    </w:p>
    <w:p w14:paraId="4A8387BA" w14:textId="77777777" w:rsidR="00CD45BB" w:rsidRDefault="00CD45BB" w:rsidP="00CD45BB">
      <w:pPr>
        <w:spacing w:before="240" w:line="261" w:lineRule="auto"/>
        <w:jc w:val="both"/>
        <w:rPr>
          <w:rFonts w:ascii="Times New Roman" w:eastAsia="Times New Roman" w:hAnsi="Times New Roman" w:cs="Times New Roman"/>
          <w:b/>
          <w:i/>
        </w:rPr>
      </w:pPr>
    </w:p>
    <w:p w14:paraId="32FAD0B3" w14:textId="77777777" w:rsidR="00CD45BB" w:rsidRDefault="00CD45BB" w:rsidP="00CD45BB">
      <w:pPr>
        <w:spacing w:before="240" w:line="261" w:lineRule="auto"/>
        <w:jc w:val="both"/>
        <w:rPr>
          <w:rFonts w:ascii="Times New Roman" w:eastAsia="Times New Roman" w:hAnsi="Times New Roman" w:cs="Times New Roman"/>
          <w:b/>
          <w:i/>
        </w:rPr>
      </w:pPr>
    </w:p>
    <w:p w14:paraId="5B252C9B" w14:textId="77777777" w:rsidR="00CD45BB" w:rsidRDefault="00CD45BB" w:rsidP="00CD45BB">
      <w:pPr>
        <w:spacing w:before="240" w:line="261" w:lineRule="auto"/>
        <w:jc w:val="both"/>
        <w:rPr>
          <w:rFonts w:ascii="Times New Roman" w:eastAsia="Times New Roman" w:hAnsi="Times New Roman" w:cs="Times New Roman"/>
          <w:b/>
          <w:i/>
        </w:rPr>
      </w:pPr>
    </w:p>
    <w:p w14:paraId="3C2D1E62" w14:textId="77777777" w:rsidR="00CD45BB" w:rsidRDefault="00CD45BB" w:rsidP="00CD45BB">
      <w:pPr>
        <w:spacing w:before="240" w:line="261" w:lineRule="auto"/>
        <w:jc w:val="both"/>
        <w:rPr>
          <w:rFonts w:ascii="Times New Roman" w:eastAsia="Times New Roman" w:hAnsi="Times New Roman" w:cs="Times New Roman"/>
          <w:b/>
          <w:i/>
        </w:rPr>
      </w:pPr>
    </w:p>
    <w:p w14:paraId="29F37AE8" w14:textId="77777777" w:rsidR="00CD45BB" w:rsidRDefault="00CD45BB" w:rsidP="00CD45BB">
      <w:pPr>
        <w:spacing w:before="240" w:line="261" w:lineRule="auto"/>
        <w:jc w:val="both"/>
        <w:rPr>
          <w:rFonts w:ascii="Times New Roman" w:eastAsia="Times New Roman" w:hAnsi="Times New Roman" w:cs="Times New Roman"/>
          <w:b/>
          <w:i/>
        </w:rPr>
      </w:pPr>
    </w:p>
    <w:p w14:paraId="7CBEDFEF" w14:textId="25C10CC7" w:rsidR="00CD45BB" w:rsidDel="00A05BC6" w:rsidRDefault="00CD45BB" w:rsidP="00CD45BB">
      <w:pPr>
        <w:spacing w:before="240" w:line="261" w:lineRule="auto"/>
        <w:jc w:val="both"/>
        <w:rPr>
          <w:del w:id="126" w:author="Cristina Martone" w:date="2023-05-30T14:26:00Z"/>
          <w:rFonts w:ascii="Times New Roman" w:eastAsia="Times New Roman" w:hAnsi="Times New Roman" w:cs="Times New Roman"/>
          <w:b/>
          <w:i/>
        </w:rPr>
      </w:pPr>
    </w:p>
    <w:p w14:paraId="41A1C2DE" w14:textId="2564536B" w:rsidR="00CD45BB" w:rsidDel="00A05BC6" w:rsidRDefault="00CD45BB" w:rsidP="00CD45BB">
      <w:pPr>
        <w:spacing w:before="240" w:line="261" w:lineRule="auto"/>
        <w:jc w:val="both"/>
        <w:rPr>
          <w:del w:id="127" w:author="Cristina Martone" w:date="2023-05-30T14:26:00Z"/>
          <w:rFonts w:ascii="Times New Roman" w:eastAsia="Times New Roman" w:hAnsi="Times New Roman" w:cs="Times New Roman"/>
          <w:b/>
          <w:i/>
        </w:rPr>
      </w:pPr>
    </w:p>
    <w:p w14:paraId="75BD9FFA" w14:textId="0C715399" w:rsidR="00CD45BB" w:rsidDel="00A05BC6" w:rsidRDefault="00CD45BB" w:rsidP="00CD45BB">
      <w:pPr>
        <w:spacing w:before="240" w:line="261" w:lineRule="auto"/>
        <w:jc w:val="both"/>
        <w:rPr>
          <w:del w:id="128" w:author="Cristina Martone" w:date="2023-05-30T14:26:00Z"/>
          <w:rFonts w:ascii="Times New Roman" w:eastAsia="Times New Roman" w:hAnsi="Times New Roman" w:cs="Times New Roman"/>
          <w:b/>
          <w:i/>
        </w:rPr>
      </w:pPr>
    </w:p>
    <w:p w14:paraId="06AF3827" w14:textId="06F11911" w:rsidR="00CD45BB" w:rsidDel="00A05BC6" w:rsidRDefault="00CD45BB" w:rsidP="00CD45BB">
      <w:pPr>
        <w:spacing w:before="240" w:line="261" w:lineRule="auto"/>
        <w:jc w:val="both"/>
        <w:rPr>
          <w:del w:id="129" w:author="Cristina Martone" w:date="2023-05-30T14:26:00Z"/>
          <w:rFonts w:ascii="Times New Roman" w:eastAsia="Times New Roman" w:hAnsi="Times New Roman" w:cs="Times New Roman"/>
          <w:b/>
          <w:i/>
        </w:rPr>
      </w:pPr>
    </w:p>
    <w:p w14:paraId="0B09ED3D" w14:textId="77777777" w:rsidR="00CD45BB" w:rsidRDefault="00CD45BB" w:rsidP="00CD45BB">
      <w:pPr>
        <w:spacing w:before="240" w:line="261" w:lineRule="auto"/>
        <w:jc w:val="both"/>
        <w:rPr>
          <w:rFonts w:ascii="Times New Roman" w:eastAsia="Times New Roman" w:hAnsi="Times New Roman" w:cs="Times New Roman"/>
          <w:b/>
          <w:i/>
        </w:rPr>
      </w:pPr>
      <w:proofErr w:type="spellStart"/>
      <w:r>
        <w:rPr>
          <w:rFonts w:ascii="Times New Roman" w:eastAsia="Times New Roman" w:hAnsi="Times New Roman" w:cs="Times New Roman"/>
          <w:b/>
          <w:i/>
        </w:rPr>
        <w:t>Fac</w:t>
      </w:r>
      <w:proofErr w:type="spellEnd"/>
      <w:r>
        <w:rPr>
          <w:rFonts w:ascii="Times New Roman" w:eastAsia="Times New Roman" w:hAnsi="Times New Roman" w:cs="Times New Roman"/>
          <w:b/>
          <w:i/>
        </w:rPr>
        <w:t xml:space="preserve"> Simile Modulo - Percorsi interni di qualifica: affiancamento </w:t>
      </w:r>
      <w:proofErr w:type="gramStart"/>
      <w:r>
        <w:rPr>
          <w:rFonts w:ascii="Times New Roman" w:eastAsia="Times New Roman" w:hAnsi="Times New Roman" w:cs="Times New Roman"/>
          <w:b/>
          <w:i/>
        </w:rPr>
        <w:t>post formazione</w:t>
      </w:r>
      <w:proofErr w:type="gramEnd"/>
      <w:r>
        <w:rPr>
          <w:rFonts w:ascii="Times New Roman" w:eastAsia="Times New Roman" w:hAnsi="Times New Roman" w:cs="Times New Roman"/>
          <w:b/>
          <w:i/>
        </w:rPr>
        <w:t xml:space="preserve"> e mantenimento</w:t>
      </w:r>
    </w:p>
    <w:tbl>
      <w:tblPr>
        <w:tblW w:w="9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11"/>
        <w:gridCol w:w="1824"/>
        <w:gridCol w:w="2963"/>
        <w:gridCol w:w="1915"/>
        <w:gridCol w:w="1521"/>
      </w:tblGrid>
      <w:tr w:rsidR="00CD45BB" w:rsidRPr="003738AC" w14:paraId="4A5EAFC7" w14:textId="77777777" w:rsidTr="005E4F0F">
        <w:trPr>
          <w:trHeight w:val="407"/>
          <w:tblHeader/>
        </w:trPr>
        <w:tc>
          <w:tcPr>
            <w:tcW w:w="2735" w:type="dxa"/>
            <w:gridSpan w:val="2"/>
            <w:shd w:val="clear" w:color="auto" w:fill="auto"/>
            <w:tcMar>
              <w:top w:w="100" w:type="dxa"/>
              <w:left w:w="100" w:type="dxa"/>
              <w:bottom w:w="100" w:type="dxa"/>
              <w:right w:w="100" w:type="dxa"/>
            </w:tcMar>
          </w:tcPr>
          <w:p w14:paraId="16DEF210"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Indicatore Biologico</w:t>
            </w:r>
          </w:p>
        </w:tc>
        <w:tc>
          <w:tcPr>
            <w:tcW w:w="6398" w:type="dxa"/>
            <w:gridSpan w:val="3"/>
            <w:shd w:val="clear" w:color="auto" w:fill="auto"/>
            <w:tcMar>
              <w:top w:w="100" w:type="dxa"/>
              <w:left w:w="100" w:type="dxa"/>
              <w:bottom w:w="100" w:type="dxa"/>
              <w:right w:w="100" w:type="dxa"/>
            </w:tcMar>
          </w:tcPr>
          <w:p w14:paraId="01F90C6F"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p>
        </w:tc>
      </w:tr>
      <w:tr w:rsidR="00CD45BB" w:rsidRPr="003738AC" w14:paraId="174BDF6E" w14:textId="77777777" w:rsidTr="005E4F0F">
        <w:trPr>
          <w:trHeight w:val="407"/>
          <w:tblHeader/>
        </w:trPr>
        <w:tc>
          <w:tcPr>
            <w:tcW w:w="2735" w:type="dxa"/>
            <w:gridSpan w:val="2"/>
            <w:shd w:val="clear" w:color="auto" w:fill="auto"/>
            <w:tcMar>
              <w:top w:w="100" w:type="dxa"/>
              <w:left w:w="100" w:type="dxa"/>
              <w:bottom w:w="100" w:type="dxa"/>
              <w:right w:w="100" w:type="dxa"/>
            </w:tcMar>
          </w:tcPr>
          <w:p w14:paraId="2D8A3AA4"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Metodo di campionamento</w:t>
            </w:r>
          </w:p>
        </w:tc>
        <w:tc>
          <w:tcPr>
            <w:tcW w:w="6398" w:type="dxa"/>
            <w:gridSpan w:val="3"/>
            <w:shd w:val="clear" w:color="auto" w:fill="auto"/>
            <w:tcMar>
              <w:top w:w="100" w:type="dxa"/>
              <w:left w:w="100" w:type="dxa"/>
              <w:bottom w:w="100" w:type="dxa"/>
              <w:right w:w="100" w:type="dxa"/>
            </w:tcMar>
          </w:tcPr>
          <w:p w14:paraId="2AF86BCA"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p>
        </w:tc>
      </w:tr>
      <w:tr w:rsidR="00CD45BB" w:rsidRPr="003738AC" w14:paraId="44FBA119" w14:textId="77777777" w:rsidTr="005E4F0F">
        <w:trPr>
          <w:trHeight w:val="533"/>
          <w:tblHeader/>
        </w:trPr>
        <w:tc>
          <w:tcPr>
            <w:tcW w:w="2735" w:type="dxa"/>
            <w:gridSpan w:val="2"/>
            <w:shd w:val="clear" w:color="auto" w:fill="auto"/>
            <w:tcMar>
              <w:top w:w="100" w:type="dxa"/>
              <w:left w:w="100" w:type="dxa"/>
              <w:bottom w:w="100" w:type="dxa"/>
              <w:right w:w="100" w:type="dxa"/>
            </w:tcMar>
          </w:tcPr>
          <w:p w14:paraId="54C73788" w14:textId="77777777" w:rsidR="00CD45BB" w:rsidRPr="003738AC" w:rsidRDefault="00CD45BB" w:rsidP="005E4F0F">
            <w:pPr>
              <w:spacing w:line="240" w:lineRule="auto"/>
              <w:jc w:val="both"/>
              <w:rPr>
                <w:rFonts w:ascii="Times New Roman" w:eastAsia="Times New Roman" w:hAnsi="Times New Roman" w:cs="Times New Roman"/>
                <w:b/>
                <w:i/>
              </w:rPr>
            </w:pPr>
            <w:r w:rsidRPr="003738AC">
              <w:rPr>
                <w:rFonts w:ascii="Times New Roman" w:eastAsia="Times New Roman" w:hAnsi="Times New Roman" w:cs="Times New Roman"/>
                <w:b/>
                <w:i/>
              </w:rPr>
              <w:t>Nome Cognome OP</w:t>
            </w:r>
          </w:p>
          <w:p w14:paraId="79AA3B90" w14:textId="77777777" w:rsidR="00CD45BB" w:rsidRPr="003738AC" w:rsidRDefault="00CD45BB" w:rsidP="005E4F0F">
            <w:pPr>
              <w:spacing w:line="240" w:lineRule="auto"/>
              <w:jc w:val="both"/>
              <w:rPr>
                <w:rFonts w:ascii="Times New Roman" w:eastAsia="Times New Roman" w:hAnsi="Times New Roman" w:cs="Times New Roman"/>
                <w:b/>
                <w:i/>
              </w:rPr>
            </w:pPr>
            <w:r w:rsidRPr="003738AC">
              <w:rPr>
                <w:rFonts w:ascii="Times New Roman" w:eastAsia="Times New Roman" w:hAnsi="Times New Roman" w:cs="Times New Roman"/>
                <w:b/>
                <w:i/>
              </w:rPr>
              <w:t xml:space="preserve">(personale in </w:t>
            </w:r>
            <w:proofErr w:type="spellStart"/>
            <w:r w:rsidRPr="003738AC">
              <w:rPr>
                <w:rFonts w:ascii="Times New Roman" w:eastAsia="Times New Roman" w:hAnsi="Times New Roman" w:cs="Times New Roman"/>
                <w:b/>
                <w:i/>
              </w:rPr>
              <w:t>afficamento</w:t>
            </w:r>
            <w:proofErr w:type="spellEnd"/>
            <w:r w:rsidRPr="003738AC">
              <w:rPr>
                <w:rFonts w:ascii="Times New Roman" w:eastAsia="Times New Roman" w:hAnsi="Times New Roman" w:cs="Times New Roman"/>
                <w:b/>
                <w:i/>
              </w:rPr>
              <w:t xml:space="preserve">) </w:t>
            </w:r>
          </w:p>
        </w:tc>
        <w:tc>
          <w:tcPr>
            <w:tcW w:w="2963" w:type="dxa"/>
            <w:shd w:val="clear" w:color="auto" w:fill="auto"/>
            <w:tcMar>
              <w:top w:w="100" w:type="dxa"/>
              <w:left w:w="100" w:type="dxa"/>
              <w:bottom w:w="100" w:type="dxa"/>
              <w:right w:w="100" w:type="dxa"/>
            </w:tcMar>
          </w:tcPr>
          <w:p w14:paraId="12BBF761" w14:textId="77777777" w:rsidR="00CD45BB" w:rsidRPr="003738AC" w:rsidRDefault="00CD45BB" w:rsidP="005E4F0F">
            <w:pPr>
              <w:widowControl w:val="0"/>
              <w:spacing w:line="240" w:lineRule="auto"/>
              <w:rPr>
                <w:rFonts w:ascii="Times New Roman" w:eastAsia="Times New Roman" w:hAnsi="Times New Roman" w:cs="Times New Roman"/>
                <w:b/>
                <w:i/>
              </w:rPr>
            </w:pPr>
          </w:p>
        </w:tc>
        <w:tc>
          <w:tcPr>
            <w:tcW w:w="3435" w:type="dxa"/>
            <w:gridSpan w:val="2"/>
            <w:shd w:val="clear" w:color="auto" w:fill="auto"/>
            <w:tcMar>
              <w:top w:w="100" w:type="dxa"/>
              <w:left w:w="100" w:type="dxa"/>
              <w:bottom w:w="100" w:type="dxa"/>
              <w:right w:w="100" w:type="dxa"/>
            </w:tcMar>
          </w:tcPr>
          <w:p w14:paraId="500E05A6" w14:textId="77777777" w:rsidR="00CD45BB" w:rsidRPr="003738AC" w:rsidRDefault="00CD45BB" w:rsidP="005E4F0F">
            <w:pPr>
              <w:widowControl w:val="0"/>
              <w:spacing w:line="240" w:lineRule="auto"/>
              <w:rPr>
                <w:rFonts w:ascii="Times New Roman" w:eastAsia="Times New Roman" w:hAnsi="Times New Roman" w:cs="Times New Roman"/>
                <w:b/>
                <w:i/>
              </w:rPr>
            </w:pPr>
          </w:p>
        </w:tc>
      </w:tr>
      <w:tr w:rsidR="00CD45BB" w:rsidRPr="003738AC" w14:paraId="499E65B7" w14:textId="77777777" w:rsidTr="005E4F0F">
        <w:trPr>
          <w:trHeight w:val="407"/>
          <w:tblHeader/>
        </w:trPr>
        <w:tc>
          <w:tcPr>
            <w:tcW w:w="2735" w:type="dxa"/>
            <w:gridSpan w:val="2"/>
            <w:shd w:val="clear" w:color="auto" w:fill="auto"/>
            <w:tcMar>
              <w:top w:w="100" w:type="dxa"/>
              <w:left w:w="100" w:type="dxa"/>
              <w:bottom w:w="100" w:type="dxa"/>
              <w:right w:w="100" w:type="dxa"/>
            </w:tcMar>
          </w:tcPr>
          <w:p w14:paraId="0460163A" w14:textId="77777777" w:rsidR="00CD45BB" w:rsidRPr="003738AC" w:rsidRDefault="00CD45BB" w:rsidP="005E4F0F">
            <w:pPr>
              <w:spacing w:line="240" w:lineRule="auto"/>
              <w:jc w:val="both"/>
              <w:rPr>
                <w:rFonts w:ascii="Times New Roman" w:eastAsia="Times New Roman" w:hAnsi="Times New Roman" w:cs="Times New Roman"/>
                <w:b/>
                <w:i/>
              </w:rPr>
            </w:pPr>
            <w:r w:rsidRPr="003738AC">
              <w:rPr>
                <w:rFonts w:ascii="Times New Roman" w:eastAsia="Times New Roman" w:hAnsi="Times New Roman" w:cs="Times New Roman"/>
                <w:b/>
                <w:i/>
              </w:rPr>
              <w:t xml:space="preserve">Nome Cognome </w:t>
            </w:r>
            <w:proofErr w:type="spellStart"/>
            <w:r w:rsidRPr="003738AC">
              <w:rPr>
                <w:rFonts w:ascii="Times New Roman" w:eastAsia="Times New Roman" w:hAnsi="Times New Roman" w:cs="Times New Roman"/>
                <w:b/>
                <w:i/>
              </w:rPr>
              <w:t>Aff</w:t>
            </w:r>
            <w:proofErr w:type="spellEnd"/>
          </w:p>
          <w:p w14:paraId="75414FE3" w14:textId="77777777" w:rsidR="00CD45BB" w:rsidRPr="003738AC" w:rsidRDefault="00CD45BB" w:rsidP="005E4F0F">
            <w:pPr>
              <w:spacing w:line="240" w:lineRule="auto"/>
              <w:jc w:val="both"/>
              <w:rPr>
                <w:rFonts w:ascii="Times New Roman" w:eastAsia="Times New Roman" w:hAnsi="Times New Roman" w:cs="Times New Roman"/>
                <w:b/>
                <w:i/>
              </w:rPr>
            </w:pPr>
            <w:r w:rsidRPr="003738AC">
              <w:rPr>
                <w:rFonts w:ascii="Times New Roman" w:eastAsia="Times New Roman" w:hAnsi="Times New Roman" w:cs="Times New Roman"/>
                <w:b/>
                <w:i/>
              </w:rPr>
              <w:t xml:space="preserve">(personale abilitato) </w:t>
            </w:r>
          </w:p>
        </w:tc>
        <w:tc>
          <w:tcPr>
            <w:tcW w:w="2963" w:type="dxa"/>
            <w:shd w:val="clear" w:color="auto" w:fill="auto"/>
            <w:tcMar>
              <w:top w:w="100" w:type="dxa"/>
              <w:left w:w="100" w:type="dxa"/>
              <w:bottom w:w="100" w:type="dxa"/>
              <w:right w:w="100" w:type="dxa"/>
            </w:tcMar>
          </w:tcPr>
          <w:p w14:paraId="65A2A6BB" w14:textId="77777777" w:rsidR="00CD45BB" w:rsidRPr="003738AC" w:rsidRDefault="00CD45BB" w:rsidP="005E4F0F">
            <w:pPr>
              <w:widowControl w:val="0"/>
              <w:spacing w:line="240" w:lineRule="auto"/>
              <w:rPr>
                <w:rFonts w:ascii="Times New Roman" w:eastAsia="Times New Roman" w:hAnsi="Times New Roman" w:cs="Times New Roman"/>
                <w:b/>
                <w:i/>
              </w:rPr>
            </w:pPr>
          </w:p>
        </w:tc>
        <w:tc>
          <w:tcPr>
            <w:tcW w:w="3435" w:type="dxa"/>
            <w:gridSpan w:val="2"/>
            <w:shd w:val="clear" w:color="auto" w:fill="auto"/>
            <w:tcMar>
              <w:top w:w="100" w:type="dxa"/>
              <w:left w:w="100" w:type="dxa"/>
              <w:bottom w:w="100" w:type="dxa"/>
              <w:right w:w="100" w:type="dxa"/>
            </w:tcMar>
          </w:tcPr>
          <w:p w14:paraId="2BE34A19" w14:textId="77777777" w:rsidR="00CD45BB" w:rsidRPr="003738AC" w:rsidRDefault="00CD45BB" w:rsidP="005E4F0F">
            <w:pPr>
              <w:widowControl w:val="0"/>
              <w:spacing w:line="240" w:lineRule="auto"/>
              <w:rPr>
                <w:rFonts w:ascii="Times New Roman" w:eastAsia="Times New Roman" w:hAnsi="Times New Roman" w:cs="Times New Roman"/>
                <w:b/>
                <w:i/>
              </w:rPr>
            </w:pPr>
          </w:p>
        </w:tc>
      </w:tr>
      <w:tr w:rsidR="00CD45BB" w:rsidRPr="003738AC" w14:paraId="517558D3" w14:textId="77777777" w:rsidTr="005E4F0F">
        <w:trPr>
          <w:trHeight w:val="407"/>
          <w:tblHeader/>
        </w:trPr>
        <w:tc>
          <w:tcPr>
            <w:tcW w:w="2735" w:type="dxa"/>
            <w:gridSpan w:val="2"/>
            <w:shd w:val="clear" w:color="auto" w:fill="auto"/>
            <w:tcMar>
              <w:top w:w="100" w:type="dxa"/>
              <w:left w:w="100" w:type="dxa"/>
              <w:bottom w:w="100" w:type="dxa"/>
              <w:right w:w="100" w:type="dxa"/>
            </w:tcMar>
          </w:tcPr>
          <w:p w14:paraId="5CB10601" w14:textId="77777777" w:rsidR="00CD45BB" w:rsidRPr="003738AC" w:rsidRDefault="00CD45BB" w:rsidP="005E4F0F">
            <w:pPr>
              <w:widowControl w:val="0"/>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Ente</w:t>
            </w:r>
          </w:p>
        </w:tc>
        <w:tc>
          <w:tcPr>
            <w:tcW w:w="6398" w:type="dxa"/>
            <w:gridSpan w:val="3"/>
            <w:shd w:val="clear" w:color="auto" w:fill="auto"/>
            <w:tcMar>
              <w:top w:w="100" w:type="dxa"/>
              <w:left w:w="100" w:type="dxa"/>
              <w:bottom w:w="100" w:type="dxa"/>
              <w:right w:w="100" w:type="dxa"/>
            </w:tcMar>
          </w:tcPr>
          <w:p w14:paraId="0E403D1E" w14:textId="77777777" w:rsidR="00CD45BB" w:rsidRPr="003738AC" w:rsidRDefault="00CD45BB" w:rsidP="005E4F0F">
            <w:pPr>
              <w:widowControl w:val="0"/>
              <w:spacing w:line="240" w:lineRule="auto"/>
              <w:rPr>
                <w:rFonts w:ascii="Times New Roman" w:eastAsia="Times New Roman" w:hAnsi="Times New Roman" w:cs="Times New Roman"/>
                <w:b/>
                <w:i/>
              </w:rPr>
            </w:pPr>
          </w:p>
        </w:tc>
      </w:tr>
      <w:tr w:rsidR="00CD45BB" w:rsidRPr="003738AC" w14:paraId="7CD85D94" w14:textId="77777777" w:rsidTr="005E4F0F">
        <w:trPr>
          <w:trHeight w:val="407"/>
          <w:tblHeader/>
        </w:trPr>
        <w:tc>
          <w:tcPr>
            <w:tcW w:w="2735" w:type="dxa"/>
            <w:gridSpan w:val="2"/>
            <w:shd w:val="clear" w:color="auto" w:fill="auto"/>
            <w:tcMar>
              <w:top w:w="100" w:type="dxa"/>
              <w:left w:w="100" w:type="dxa"/>
              <w:bottom w:w="100" w:type="dxa"/>
              <w:right w:w="100" w:type="dxa"/>
            </w:tcMar>
          </w:tcPr>
          <w:p w14:paraId="1DDD87F2" w14:textId="77777777" w:rsidR="00CD45BB" w:rsidRPr="003738AC" w:rsidRDefault="00CD45BB" w:rsidP="005E4F0F">
            <w:pPr>
              <w:widowControl w:val="0"/>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Titolo di studio (Facoltativo)</w:t>
            </w:r>
          </w:p>
        </w:tc>
        <w:tc>
          <w:tcPr>
            <w:tcW w:w="6398" w:type="dxa"/>
            <w:gridSpan w:val="3"/>
            <w:shd w:val="clear" w:color="auto" w:fill="auto"/>
            <w:tcMar>
              <w:top w:w="100" w:type="dxa"/>
              <w:left w:w="100" w:type="dxa"/>
              <w:bottom w:w="100" w:type="dxa"/>
              <w:right w:w="100" w:type="dxa"/>
            </w:tcMar>
          </w:tcPr>
          <w:p w14:paraId="56B51AF7" w14:textId="77777777" w:rsidR="00CD45BB" w:rsidRPr="003738AC" w:rsidRDefault="00CD45BB" w:rsidP="005E4F0F">
            <w:pPr>
              <w:widowControl w:val="0"/>
              <w:spacing w:line="240" w:lineRule="auto"/>
              <w:rPr>
                <w:rFonts w:ascii="Times New Roman" w:eastAsia="Times New Roman" w:hAnsi="Times New Roman" w:cs="Times New Roman"/>
                <w:b/>
                <w:i/>
              </w:rPr>
            </w:pPr>
          </w:p>
        </w:tc>
      </w:tr>
      <w:tr w:rsidR="00CD45BB" w:rsidRPr="003738AC" w14:paraId="53C72A22" w14:textId="77777777" w:rsidTr="005E4F0F">
        <w:trPr>
          <w:trHeight w:val="178"/>
          <w:tblHeader/>
        </w:trPr>
        <w:tc>
          <w:tcPr>
            <w:tcW w:w="9134" w:type="dxa"/>
            <w:gridSpan w:val="5"/>
            <w:shd w:val="clear" w:color="auto" w:fill="auto"/>
            <w:tcMar>
              <w:top w:w="100" w:type="dxa"/>
              <w:left w:w="100" w:type="dxa"/>
              <w:bottom w:w="100" w:type="dxa"/>
              <w:right w:w="100" w:type="dxa"/>
            </w:tcMar>
          </w:tcPr>
          <w:p w14:paraId="138AED88" w14:textId="77777777" w:rsidR="00CD45BB" w:rsidRPr="003738AC" w:rsidRDefault="00CD45BB" w:rsidP="005E4F0F">
            <w:pPr>
              <w:widowControl w:val="0"/>
              <w:spacing w:line="240" w:lineRule="auto"/>
              <w:rPr>
                <w:rFonts w:ascii="Times New Roman" w:eastAsia="Times New Roman" w:hAnsi="Times New Roman" w:cs="Times New Roman"/>
                <w:b/>
                <w:i/>
                <w:sz w:val="16"/>
                <w:szCs w:val="16"/>
              </w:rPr>
            </w:pPr>
          </w:p>
        </w:tc>
      </w:tr>
      <w:tr w:rsidR="00CD45BB" w:rsidRPr="003738AC" w14:paraId="201655E9" w14:textId="77777777" w:rsidTr="005E4F0F">
        <w:trPr>
          <w:trHeight w:val="838"/>
          <w:tblHeader/>
        </w:trPr>
        <w:tc>
          <w:tcPr>
            <w:tcW w:w="2735" w:type="dxa"/>
            <w:gridSpan w:val="2"/>
            <w:shd w:val="clear" w:color="auto" w:fill="auto"/>
            <w:tcMar>
              <w:top w:w="100" w:type="dxa"/>
              <w:left w:w="100" w:type="dxa"/>
              <w:bottom w:w="100" w:type="dxa"/>
              <w:right w:w="100" w:type="dxa"/>
            </w:tcMar>
            <w:vAlign w:val="center"/>
          </w:tcPr>
          <w:p w14:paraId="1AA84F3E"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 xml:space="preserve">Affiancamento </w:t>
            </w:r>
            <w:proofErr w:type="gramStart"/>
            <w:r w:rsidRPr="003738AC">
              <w:rPr>
                <w:rFonts w:ascii="Times New Roman" w:eastAsia="Times New Roman" w:hAnsi="Times New Roman" w:cs="Times New Roman"/>
                <w:b/>
                <w:i/>
              </w:rPr>
              <w:t>post formazione</w:t>
            </w:r>
            <w:proofErr w:type="gramEnd"/>
          </w:p>
        </w:tc>
        <w:tc>
          <w:tcPr>
            <w:tcW w:w="2963" w:type="dxa"/>
            <w:shd w:val="clear" w:color="auto" w:fill="auto"/>
            <w:tcMar>
              <w:top w:w="100" w:type="dxa"/>
              <w:left w:w="100" w:type="dxa"/>
              <w:bottom w:w="100" w:type="dxa"/>
              <w:right w:w="100" w:type="dxa"/>
            </w:tcMar>
            <w:vAlign w:val="center"/>
          </w:tcPr>
          <w:p w14:paraId="45F4BEC9" w14:textId="77777777" w:rsidR="00CD45BB" w:rsidRPr="003738AC" w:rsidRDefault="00CD45BB" w:rsidP="005E4F0F">
            <w:pP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 xml:space="preserve">Post Confronto </w:t>
            </w:r>
            <w:proofErr w:type="spellStart"/>
            <w:r w:rsidRPr="003738AC">
              <w:rPr>
                <w:rFonts w:ascii="Times New Roman" w:eastAsia="Times New Roman" w:hAnsi="Times New Roman" w:cs="Times New Roman"/>
                <w:b/>
                <w:i/>
              </w:rPr>
              <w:t>Interlaboratorio</w:t>
            </w:r>
            <w:proofErr w:type="spellEnd"/>
            <w:r w:rsidRPr="003738AC">
              <w:rPr>
                <w:rFonts w:ascii="Times New Roman" w:eastAsia="Times New Roman" w:hAnsi="Times New Roman" w:cs="Times New Roman"/>
                <w:b/>
                <w:i/>
              </w:rPr>
              <w:t xml:space="preserve"> Standard</w:t>
            </w:r>
          </w:p>
        </w:tc>
        <w:tc>
          <w:tcPr>
            <w:tcW w:w="3435" w:type="dxa"/>
            <w:gridSpan w:val="2"/>
            <w:shd w:val="clear" w:color="auto" w:fill="auto"/>
            <w:tcMar>
              <w:top w:w="100" w:type="dxa"/>
              <w:left w:w="100" w:type="dxa"/>
              <w:bottom w:w="100" w:type="dxa"/>
              <w:right w:w="100" w:type="dxa"/>
            </w:tcMar>
            <w:vAlign w:val="center"/>
          </w:tcPr>
          <w:p w14:paraId="594806E0" w14:textId="77777777" w:rsidR="00CD45BB" w:rsidRPr="003738AC" w:rsidRDefault="00CD45BB" w:rsidP="005E4F0F">
            <w:pP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 xml:space="preserve">Post Confronto </w:t>
            </w:r>
            <w:proofErr w:type="spellStart"/>
            <w:r w:rsidRPr="003738AC">
              <w:rPr>
                <w:rFonts w:ascii="Times New Roman" w:eastAsia="Times New Roman" w:hAnsi="Times New Roman" w:cs="Times New Roman"/>
                <w:b/>
                <w:i/>
              </w:rPr>
              <w:t>Interlaboratorio</w:t>
            </w:r>
            <w:proofErr w:type="spellEnd"/>
            <w:r w:rsidRPr="003738AC">
              <w:rPr>
                <w:rFonts w:ascii="Times New Roman" w:eastAsia="Times New Roman" w:hAnsi="Times New Roman" w:cs="Times New Roman"/>
                <w:b/>
                <w:i/>
              </w:rPr>
              <w:t xml:space="preserve">  </w:t>
            </w:r>
          </w:p>
          <w:p w14:paraId="3B3CA1C2" w14:textId="77777777" w:rsidR="00CD45BB" w:rsidRPr="003738AC" w:rsidRDefault="00CD45BB" w:rsidP="005E4F0F">
            <w:pP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Caso risultato non accettabile</w:t>
            </w:r>
          </w:p>
        </w:tc>
      </w:tr>
      <w:tr w:rsidR="00CD45BB" w:rsidRPr="003738AC" w14:paraId="0CE5FC43" w14:textId="77777777" w:rsidTr="005E4F0F">
        <w:trPr>
          <w:trHeight w:val="407"/>
          <w:tblHeader/>
        </w:trPr>
        <w:tc>
          <w:tcPr>
            <w:tcW w:w="2735" w:type="dxa"/>
            <w:gridSpan w:val="2"/>
            <w:tcMar>
              <w:top w:w="100" w:type="dxa"/>
              <w:left w:w="100" w:type="dxa"/>
              <w:bottom w:w="100" w:type="dxa"/>
              <w:right w:w="100" w:type="dxa"/>
            </w:tcMar>
            <w:vAlign w:val="center"/>
          </w:tcPr>
          <w:p w14:paraId="13EA9B99"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Segoe UI Emoji" w:eastAsia="Times New Roman" w:hAnsi="Segoe UI Emoji" w:cs="Segoe UI Emoji"/>
                <w:b/>
                <w:i/>
              </w:rPr>
              <w:t>⚪</w:t>
            </w:r>
          </w:p>
        </w:tc>
        <w:tc>
          <w:tcPr>
            <w:tcW w:w="2963" w:type="dxa"/>
            <w:tcMar>
              <w:top w:w="100" w:type="dxa"/>
              <w:left w:w="100" w:type="dxa"/>
              <w:bottom w:w="100" w:type="dxa"/>
              <w:right w:w="100" w:type="dxa"/>
            </w:tcMar>
            <w:vAlign w:val="center"/>
          </w:tcPr>
          <w:p w14:paraId="2A5FE8CB" w14:textId="77777777" w:rsidR="00CD45BB" w:rsidRPr="003738AC" w:rsidRDefault="00CD45BB" w:rsidP="005E4F0F">
            <w:pPr>
              <w:widowControl w:val="0"/>
              <w:spacing w:line="240" w:lineRule="auto"/>
              <w:jc w:val="center"/>
              <w:rPr>
                <w:rFonts w:ascii="Times New Roman" w:eastAsia="Times New Roman" w:hAnsi="Times New Roman" w:cs="Times New Roman"/>
                <w:b/>
                <w:i/>
              </w:rPr>
            </w:pPr>
            <w:r w:rsidRPr="003738AC">
              <w:rPr>
                <w:rFonts w:ascii="Segoe UI Emoji" w:eastAsia="Times New Roman" w:hAnsi="Segoe UI Emoji" w:cs="Segoe UI Emoji"/>
                <w:b/>
                <w:i/>
              </w:rPr>
              <w:t>⚪</w:t>
            </w:r>
          </w:p>
        </w:tc>
        <w:tc>
          <w:tcPr>
            <w:tcW w:w="3435" w:type="dxa"/>
            <w:gridSpan w:val="2"/>
            <w:tcMar>
              <w:top w:w="100" w:type="dxa"/>
              <w:left w:w="100" w:type="dxa"/>
              <w:bottom w:w="100" w:type="dxa"/>
              <w:right w:w="100" w:type="dxa"/>
            </w:tcMar>
            <w:vAlign w:val="center"/>
          </w:tcPr>
          <w:p w14:paraId="3C726DAB" w14:textId="77777777" w:rsidR="00CD45BB" w:rsidRPr="003738AC" w:rsidRDefault="00CD45BB" w:rsidP="005E4F0F">
            <w:pPr>
              <w:widowControl w:val="0"/>
              <w:spacing w:line="240" w:lineRule="auto"/>
              <w:jc w:val="center"/>
              <w:rPr>
                <w:rFonts w:ascii="Times New Roman" w:eastAsia="Times New Roman" w:hAnsi="Times New Roman" w:cs="Times New Roman"/>
                <w:b/>
                <w:i/>
              </w:rPr>
            </w:pPr>
            <w:r w:rsidRPr="003738AC">
              <w:rPr>
                <w:rFonts w:ascii="Segoe UI Emoji" w:eastAsia="Times New Roman" w:hAnsi="Segoe UI Emoji" w:cs="Segoe UI Emoji"/>
                <w:b/>
                <w:i/>
              </w:rPr>
              <w:t>⚪</w:t>
            </w:r>
          </w:p>
        </w:tc>
      </w:tr>
      <w:tr w:rsidR="00CD45BB" w:rsidRPr="003738AC" w14:paraId="48FFCDE0" w14:textId="77777777" w:rsidTr="005E4F0F">
        <w:trPr>
          <w:trHeight w:val="407"/>
        </w:trPr>
        <w:tc>
          <w:tcPr>
            <w:tcW w:w="2735" w:type="dxa"/>
            <w:gridSpan w:val="2"/>
            <w:shd w:val="clear" w:color="auto" w:fill="auto"/>
            <w:tcMar>
              <w:top w:w="100" w:type="dxa"/>
              <w:left w:w="100" w:type="dxa"/>
              <w:bottom w:w="100" w:type="dxa"/>
              <w:right w:w="100" w:type="dxa"/>
            </w:tcMar>
            <w:vAlign w:val="center"/>
          </w:tcPr>
          <w:p w14:paraId="6E0B4039"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Data Inizio Affiancamento</w:t>
            </w:r>
          </w:p>
        </w:tc>
        <w:tc>
          <w:tcPr>
            <w:tcW w:w="2963" w:type="dxa"/>
            <w:shd w:val="clear" w:color="auto" w:fill="auto"/>
            <w:tcMar>
              <w:top w:w="100" w:type="dxa"/>
              <w:left w:w="100" w:type="dxa"/>
              <w:bottom w:w="100" w:type="dxa"/>
              <w:right w:w="100" w:type="dxa"/>
            </w:tcMar>
            <w:vAlign w:val="center"/>
          </w:tcPr>
          <w:p w14:paraId="40ABB927" w14:textId="77777777" w:rsidR="00CD45BB" w:rsidRPr="003738AC" w:rsidRDefault="00CD45BB" w:rsidP="005E4F0F">
            <w:pPr>
              <w:widowControl w:val="0"/>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Data Fine Affiancamento</w:t>
            </w:r>
          </w:p>
        </w:tc>
        <w:tc>
          <w:tcPr>
            <w:tcW w:w="3435" w:type="dxa"/>
            <w:gridSpan w:val="2"/>
            <w:shd w:val="clear" w:color="auto" w:fill="auto"/>
            <w:tcMar>
              <w:top w:w="100" w:type="dxa"/>
              <w:left w:w="100" w:type="dxa"/>
              <w:bottom w:w="100" w:type="dxa"/>
              <w:right w:w="100" w:type="dxa"/>
            </w:tcMar>
            <w:vAlign w:val="center"/>
          </w:tcPr>
          <w:p w14:paraId="16EADD1F"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 xml:space="preserve">Durata periodo </w:t>
            </w:r>
          </w:p>
          <w:p w14:paraId="4B319A78"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(mesi o anni e ore)</w:t>
            </w:r>
          </w:p>
        </w:tc>
      </w:tr>
      <w:tr w:rsidR="00CD45BB" w:rsidRPr="003738AC" w14:paraId="69CC2333" w14:textId="77777777" w:rsidTr="005E4F0F">
        <w:trPr>
          <w:trHeight w:val="407"/>
        </w:trPr>
        <w:tc>
          <w:tcPr>
            <w:tcW w:w="2735" w:type="dxa"/>
            <w:gridSpan w:val="2"/>
            <w:shd w:val="clear" w:color="auto" w:fill="auto"/>
            <w:tcMar>
              <w:top w:w="100" w:type="dxa"/>
              <w:left w:w="100" w:type="dxa"/>
              <w:bottom w:w="100" w:type="dxa"/>
              <w:right w:w="100" w:type="dxa"/>
            </w:tcMar>
          </w:tcPr>
          <w:p w14:paraId="1889F3E0"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2963" w:type="dxa"/>
            <w:shd w:val="clear" w:color="auto" w:fill="auto"/>
            <w:tcMar>
              <w:top w:w="100" w:type="dxa"/>
              <w:left w:w="100" w:type="dxa"/>
              <w:bottom w:w="100" w:type="dxa"/>
              <w:right w:w="100" w:type="dxa"/>
            </w:tcMar>
          </w:tcPr>
          <w:p w14:paraId="7F5DA89F" w14:textId="77777777" w:rsidR="00CD45BB" w:rsidRPr="003738AC" w:rsidRDefault="00CD45BB" w:rsidP="005E4F0F">
            <w:pPr>
              <w:widowControl w:val="0"/>
              <w:spacing w:line="240" w:lineRule="auto"/>
              <w:jc w:val="center"/>
              <w:rPr>
                <w:rFonts w:ascii="Times New Roman" w:eastAsia="Times New Roman" w:hAnsi="Times New Roman" w:cs="Times New Roman"/>
                <w:b/>
                <w:i/>
              </w:rPr>
            </w:pPr>
          </w:p>
        </w:tc>
        <w:tc>
          <w:tcPr>
            <w:tcW w:w="3435" w:type="dxa"/>
            <w:gridSpan w:val="2"/>
            <w:shd w:val="clear" w:color="auto" w:fill="auto"/>
            <w:tcMar>
              <w:top w:w="100" w:type="dxa"/>
              <w:left w:w="100" w:type="dxa"/>
              <w:bottom w:w="100" w:type="dxa"/>
              <w:right w:w="100" w:type="dxa"/>
            </w:tcMar>
          </w:tcPr>
          <w:p w14:paraId="471ACA35"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r>
      <w:tr w:rsidR="00CD45BB" w:rsidRPr="003738AC" w14:paraId="2A3ABA96" w14:textId="77777777" w:rsidTr="005E4F0F">
        <w:trPr>
          <w:trHeight w:val="407"/>
        </w:trPr>
        <w:tc>
          <w:tcPr>
            <w:tcW w:w="2735" w:type="dxa"/>
            <w:gridSpan w:val="2"/>
            <w:shd w:val="clear" w:color="auto" w:fill="auto"/>
            <w:tcMar>
              <w:top w:w="100" w:type="dxa"/>
              <w:left w:w="100" w:type="dxa"/>
              <w:bottom w:w="100" w:type="dxa"/>
              <w:right w:w="100" w:type="dxa"/>
            </w:tcMar>
          </w:tcPr>
          <w:p w14:paraId="576F5476"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Argomenti trattati</w:t>
            </w:r>
          </w:p>
          <w:p w14:paraId="65081326" w14:textId="77777777" w:rsidR="00CD45BB" w:rsidRPr="003738AC" w:rsidRDefault="00CD45BB" w:rsidP="005E4F0F">
            <w:pPr>
              <w:spacing w:line="240" w:lineRule="auto"/>
              <w:jc w:val="both"/>
              <w:rPr>
                <w:rFonts w:ascii="Times New Roman" w:eastAsia="Times New Roman" w:hAnsi="Times New Roman" w:cs="Times New Roman"/>
                <w:b/>
                <w:i/>
              </w:rPr>
            </w:pPr>
            <w:r w:rsidRPr="003738AC">
              <w:rPr>
                <w:rFonts w:ascii="Times New Roman" w:eastAsia="Times New Roman" w:hAnsi="Times New Roman" w:cs="Times New Roman"/>
                <w:b/>
                <w:i/>
              </w:rPr>
              <w:t xml:space="preserve">(da compilare per </w:t>
            </w:r>
            <w:proofErr w:type="gramStart"/>
            <w:r w:rsidRPr="003738AC">
              <w:rPr>
                <w:rFonts w:ascii="Times New Roman" w:eastAsia="Times New Roman" w:hAnsi="Times New Roman" w:cs="Times New Roman"/>
                <w:b/>
                <w:i/>
              </w:rPr>
              <w:t>post formazione</w:t>
            </w:r>
            <w:proofErr w:type="gramEnd"/>
            <w:r w:rsidRPr="003738AC">
              <w:rPr>
                <w:rFonts w:ascii="Times New Roman" w:eastAsia="Times New Roman" w:hAnsi="Times New Roman" w:cs="Times New Roman"/>
                <w:b/>
                <w:i/>
              </w:rPr>
              <w:t xml:space="preserve"> e risultato non accettabile) </w:t>
            </w:r>
          </w:p>
        </w:tc>
        <w:tc>
          <w:tcPr>
            <w:tcW w:w="6398" w:type="dxa"/>
            <w:gridSpan w:val="3"/>
            <w:shd w:val="clear" w:color="auto" w:fill="auto"/>
            <w:tcMar>
              <w:top w:w="100" w:type="dxa"/>
              <w:left w:w="100" w:type="dxa"/>
              <w:bottom w:w="100" w:type="dxa"/>
              <w:right w:w="100" w:type="dxa"/>
            </w:tcMar>
          </w:tcPr>
          <w:p w14:paraId="01D3824F"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es. tassonomia, fasi metodi (campionamento, smistamento, riconoscimento)</w:t>
            </w:r>
          </w:p>
        </w:tc>
      </w:tr>
      <w:tr w:rsidR="00CD45BB" w:rsidRPr="003738AC" w14:paraId="7C2BF233" w14:textId="77777777" w:rsidTr="005E4F0F">
        <w:trPr>
          <w:trHeight w:val="407"/>
        </w:trPr>
        <w:tc>
          <w:tcPr>
            <w:tcW w:w="9134" w:type="dxa"/>
            <w:gridSpan w:val="5"/>
            <w:shd w:val="clear" w:color="auto" w:fill="auto"/>
            <w:tcMar>
              <w:top w:w="100" w:type="dxa"/>
              <w:left w:w="100" w:type="dxa"/>
              <w:bottom w:w="100" w:type="dxa"/>
              <w:right w:w="100" w:type="dxa"/>
            </w:tcMar>
          </w:tcPr>
          <w:p w14:paraId="2A14D494" w14:textId="77777777" w:rsidR="00CD45BB" w:rsidRPr="003738AC" w:rsidRDefault="00CD45BB" w:rsidP="005E4F0F">
            <w:pPr>
              <w:widowControl w:val="0"/>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1</w:t>
            </w:r>
          </w:p>
        </w:tc>
      </w:tr>
      <w:tr w:rsidR="00CD45BB" w:rsidRPr="003738AC" w14:paraId="0161DFB8" w14:textId="77777777" w:rsidTr="005E4F0F">
        <w:trPr>
          <w:trHeight w:val="407"/>
        </w:trPr>
        <w:tc>
          <w:tcPr>
            <w:tcW w:w="9134" w:type="dxa"/>
            <w:gridSpan w:val="5"/>
            <w:shd w:val="clear" w:color="auto" w:fill="auto"/>
            <w:tcMar>
              <w:top w:w="100" w:type="dxa"/>
              <w:left w:w="100" w:type="dxa"/>
              <w:bottom w:w="100" w:type="dxa"/>
              <w:right w:w="100" w:type="dxa"/>
            </w:tcMar>
          </w:tcPr>
          <w:p w14:paraId="3CF796D3"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2</w:t>
            </w:r>
          </w:p>
        </w:tc>
      </w:tr>
      <w:tr w:rsidR="00CD45BB" w:rsidRPr="003738AC" w14:paraId="291E5D0B" w14:textId="77777777" w:rsidTr="005E4F0F">
        <w:trPr>
          <w:trHeight w:val="407"/>
        </w:trPr>
        <w:tc>
          <w:tcPr>
            <w:tcW w:w="9134" w:type="dxa"/>
            <w:gridSpan w:val="5"/>
            <w:shd w:val="clear" w:color="auto" w:fill="auto"/>
            <w:tcMar>
              <w:top w:w="100" w:type="dxa"/>
              <w:left w:w="100" w:type="dxa"/>
              <w:bottom w:w="100" w:type="dxa"/>
              <w:right w:w="100" w:type="dxa"/>
            </w:tcMar>
          </w:tcPr>
          <w:p w14:paraId="22D038C3"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3</w:t>
            </w:r>
          </w:p>
        </w:tc>
      </w:tr>
      <w:tr w:rsidR="00CD45BB" w:rsidRPr="003738AC" w14:paraId="2CF4B98A" w14:textId="77777777" w:rsidTr="005E4F0F">
        <w:trPr>
          <w:trHeight w:val="407"/>
        </w:trPr>
        <w:tc>
          <w:tcPr>
            <w:tcW w:w="9134" w:type="dxa"/>
            <w:gridSpan w:val="5"/>
            <w:shd w:val="clear" w:color="auto" w:fill="auto"/>
            <w:tcMar>
              <w:top w:w="100" w:type="dxa"/>
              <w:left w:w="100" w:type="dxa"/>
              <w:bottom w:w="100" w:type="dxa"/>
              <w:right w:w="100" w:type="dxa"/>
            </w:tcMar>
          </w:tcPr>
          <w:p w14:paraId="0CE449ED"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4</w:t>
            </w:r>
          </w:p>
        </w:tc>
      </w:tr>
      <w:tr w:rsidR="00CD45BB" w:rsidRPr="003738AC" w14:paraId="6FBE62B8" w14:textId="77777777" w:rsidTr="005E4F0F">
        <w:trPr>
          <w:trHeight w:val="407"/>
        </w:trPr>
        <w:tc>
          <w:tcPr>
            <w:tcW w:w="9134" w:type="dxa"/>
            <w:gridSpan w:val="5"/>
            <w:shd w:val="clear" w:color="auto" w:fill="auto"/>
            <w:tcMar>
              <w:top w:w="100" w:type="dxa"/>
              <w:left w:w="100" w:type="dxa"/>
              <w:bottom w:w="100" w:type="dxa"/>
              <w:right w:w="100" w:type="dxa"/>
            </w:tcMar>
          </w:tcPr>
          <w:p w14:paraId="437EBA50"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t>….</w:t>
            </w:r>
          </w:p>
        </w:tc>
      </w:tr>
      <w:tr w:rsidR="00CD45BB" w:rsidRPr="003738AC" w14:paraId="6370C559" w14:textId="77777777" w:rsidTr="005E4F0F">
        <w:trPr>
          <w:trHeight w:val="407"/>
        </w:trPr>
        <w:tc>
          <w:tcPr>
            <w:tcW w:w="9134" w:type="dxa"/>
            <w:gridSpan w:val="5"/>
            <w:shd w:val="clear" w:color="auto" w:fill="auto"/>
            <w:tcMar>
              <w:top w:w="100" w:type="dxa"/>
              <w:left w:w="100" w:type="dxa"/>
              <w:bottom w:w="100" w:type="dxa"/>
              <w:right w:w="100" w:type="dxa"/>
            </w:tcMar>
          </w:tcPr>
          <w:p w14:paraId="75DE124B" w14:textId="77777777" w:rsidR="00CD45BB" w:rsidRPr="003738AC" w:rsidRDefault="00CD45BB" w:rsidP="005E4F0F">
            <w:pPr>
              <w:widowControl w:val="0"/>
              <w:pBdr>
                <w:top w:val="nil"/>
                <w:left w:val="nil"/>
                <w:bottom w:val="nil"/>
                <w:right w:val="nil"/>
                <w:between w:val="nil"/>
              </w:pBdr>
              <w:spacing w:line="240" w:lineRule="auto"/>
              <w:rPr>
                <w:rFonts w:ascii="Times New Roman" w:eastAsia="Times New Roman" w:hAnsi="Times New Roman" w:cs="Times New Roman"/>
                <w:b/>
                <w:i/>
              </w:rPr>
            </w:pPr>
            <w:r w:rsidRPr="003738AC">
              <w:rPr>
                <w:rFonts w:ascii="Times New Roman" w:eastAsia="Times New Roman" w:hAnsi="Times New Roman" w:cs="Times New Roman"/>
                <w:b/>
                <w:i/>
              </w:rPr>
              <w:lastRenderedPageBreak/>
              <w:t>Esiti prove di verifica</w:t>
            </w:r>
          </w:p>
        </w:tc>
      </w:tr>
      <w:tr w:rsidR="00CD45BB" w:rsidRPr="003738AC" w14:paraId="1F5CD177" w14:textId="77777777" w:rsidTr="005E4F0F">
        <w:trPr>
          <w:trHeight w:val="407"/>
        </w:trPr>
        <w:tc>
          <w:tcPr>
            <w:tcW w:w="911" w:type="dxa"/>
            <w:shd w:val="clear" w:color="auto" w:fill="auto"/>
            <w:tcMar>
              <w:top w:w="100" w:type="dxa"/>
              <w:left w:w="100" w:type="dxa"/>
              <w:bottom w:w="100" w:type="dxa"/>
              <w:right w:w="100" w:type="dxa"/>
            </w:tcMar>
            <w:vAlign w:val="center"/>
          </w:tcPr>
          <w:p w14:paraId="784FDC24"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n° prova</w:t>
            </w:r>
          </w:p>
        </w:tc>
        <w:tc>
          <w:tcPr>
            <w:tcW w:w="1823" w:type="dxa"/>
            <w:shd w:val="clear" w:color="auto" w:fill="auto"/>
            <w:tcMar>
              <w:top w:w="100" w:type="dxa"/>
              <w:left w:w="100" w:type="dxa"/>
              <w:bottom w:w="100" w:type="dxa"/>
              <w:right w:w="100" w:type="dxa"/>
            </w:tcMar>
            <w:vAlign w:val="center"/>
          </w:tcPr>
          <w:p w14:paraId="2ABD581A"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Data</w:t>
            </w:r>
          </w:p>
        </w:tc>
        <w:tc>
          <w:tcPr>
            <w:tcW w:w="2963" w:type="dxa"/>
            <w:shd w:val="clear" w:color="auto" w:fill="auto"/>
            <w:tcMar>
              <w:top w:w="100" w:type="dxa"/>
              <w:left w:w="100" w:type="dxa"/>
              <w:bottom w:w="100" w:type="dxa"/>
              <w:right w:w="100" w:type="dxa"/>
            </w:tcMar>
            <w:vAlign w:val="center"/>
          </w:tcPr>
          <w:p w14:paraId="3CE99D36"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Tipo di prova</w:t>
            </w:r>
          </w:p>
        </w:tc>
        <w:tc>
          <w:tcPr>
            <w:tcW w:w="1915" w:type="dxa"/>
            <w:shd w:val="clear" w:color="auto" w:fill="auto"/>
            <w:tcMar>
              <w:top w:w="100" w:type="dxa"/>
              <w:left w:w="100" w:type="dxa"/>
              <w:bottom w:w="100" w:type="dxa"/>
              <w:right w:w="100" w:type="dxa"/>
            </w:tcMar>
            <w:vAlign w:val="center"/>
          </w:tcPr>
          <w:p w14:paraId="6940EA32"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Punteggio</w:t>
            </w:r>
          </w:p>
        </w:tc>
        <w:tc>
          <w:tcPr>
            <w:tcW w:w="1519" w:type="dxa"/>
            <w:shd w:val="clear" w:color="auto" w:fill="auto"/>
            <w:tcMar>
              <w:top w:w="100" w:type="dxa"/>
              <w:left w:w="100" w:type="dxa"/>
              <w:bottom w:w="100" w:type="dxa"/>
              <w:right w:w="100" w:type="dxa"/>
            </w:tcMar>
            <w:vAlign w:val="center"/>
          </w:tcPr>
          <w:p w14:paraId="7A65683C"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r w:rsidRPr="003738AC">
              <w:rPr>
                <w:rFonts w:ascii="Times New Roman" w:eastAsia="Times New Roman" w:hAnsi="Times New Roman" w:cs="Times New Roman"/>
                <w:b/>
                <w:i/>
              </w:rPr>
              <w:t>Esito</w:t>
            </w:r>
          </w:p>
        </w:tc>
      </w:tr>
      <w:tr w:rsidR="00CD45BB" w:rsidRPr="003738AC" w14:paraId="0A2935E2" w14:textId="77777777" w:rsidTr="005E4F0F">
        <w:trPr>
          <w:trHeight w:val="407"/>
        </w:trPr>
        <w:tc>
          <w:tcPr>
            <w:tcW w:w="911" w:type="dxa"/>
            <w:shd w:val="clear" w:color="auto" w:fill="auto"/>
            <w:tcMar>
              <w:top w:w="100" w:type="dxa"/>
              <w:left w:w="100" w:type="dxa"/>
              <w:bottom w:w="100" w:type="dxa"/>
              <w:right w:w="100" w:type="dxa"/>
            </w:tcMar>
            <w:vAlign w:val="center"/>
          </w:tcPr>
          <w:p w14:paraId="46DC8BE3"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823" w:type="dxa"/>
            <w:shd w:val="clear" w:color="auto" w:fill="auto"/>
            <w:tcMar>
              <w:top w:w="100" w:type="dxa"/>
              <w:left w:w="100" w:type="dxa"/>
              <w:bottom w:w="100" w:type="dxa"/>
              <w:right w:w="100" w:type="dxa"/>
            </w:tcMar>
            <w:vAlign w:val="center"/>
          </w:tcPr>
          <w:p w14:paraId="15EF4C26"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2963" w:type="dxa"/>
            <w:shd w:val="clear" w:color="auto" w:fill="auto"/>
            <w:tcMar>
              <w:top w:w="100" w:type="dxa"/>
              <w:left w:w="100" w:type="dxa"/>
              <w:bottom w:w="100" w:type="dxa"/>
              <w:right w:w="100" w:type="dxa"/>
            </w:tcMar>
            <w:vAlign w:val="center"/>
          </w:tcPr>
          <w:p w14:paraId="184908A0"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915" w:type="dxa"/>
            <w:shd w:val="clear" w:color="auto" w:fill="auto"/>
            <w:tcMar>
              <w:top w:w="100" w:type="dxa"/>
              <w:left w:w="100" w:type="dxa"/>
              <w:bottom w:w="100" w:type="dxa"/>
              <w:right w:w="100" w:type="dxa"/>
            </w:tcMar>
            <w:vAlign w:val="center"/>
          </w:tcPr>
          <w:p w14:paraId="44DCAC27"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519" w:type="dxa"/>
            <w:shd w:val="clear" w:color="auto" w:fill="auto"/>
            <w:tcMar>
              <w:top w:w="100" w:type="dxa"/>
              <w:left w:w="100" w:type="dxa"/>
              <w:bottom w:w="100" w:type="dxa"/>
              <w:right w:w="100" w:type="dxa"/>
            </w:tcMar>
            <w:vAlign w:val="center"/>
          </w:tcPr>
          <w:p w14:paraId="60C53FB0"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r>
      <w:tr w:rsidR="00CD45BB" w:rsidRPr="003738AC" w14:paraId="28C2FB6D" w14:textId="77777777" w:rsidTr="005E4F0F">
        <w:trPr>
          <w:trHeight w:val="407"/>
        </w:trPr>
        <w:tc>
          <w:tcPr>
            <w:tcW w:w="911" w:type="dxa"/>
            <w:shd w:val="clear" w:color="auto" w:fill="auto"/>
            <w:tcMar>
              <w:top w:w="100" w:type="dxa"/>
              <w:left w:w="100" w:type="dxa"/>
              <w:bottom w:w="100" w:type="dxa"/>
              <w:right w:w="100" w:type="dxa"/>
            </w:tcMar>
            <w:vAlign w:val="center"/>
          </w:tcPr>
          <w:p w14:paraId="6A04C4A3"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823" w:type="dxa"/>
            <w:shd w:val="clear" w:color="auto" w:fill="auto"/>
            <w:tcMar>
              <w:top w:w="100" w:type="dxa"/>
              <w:left w:w="100" w:type="dxa"/>
              <w:bottom w:w="100" w:type="dxa"/>
              <w:right w:w="100" w:type="dxa"/>
            </w:tcMar>
            <w:vAlign w:val="center"/>
          </w:tcPr>
          <w:p w14:paraId="53F8A17E"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2963" w:type="dxa"/>
            <w:shd w:val="clear" w:color="auto" w:fill="auto"/>
            <w:tcMar>
              <w:top w:w="100" w:type="dxa"/>
              <w:left w:w="100" w:type="dxa"/>
              <w:bottom w:w="100" w:type="dxa"/>
              <w:right w:w="100" w:type="dxa"/>
            </w:tcMar>
            <w:vAlign w:val="center"/>
          </w:tcPr>
          <w:p w14:paraId="0458376B"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915" w:type="dxa"/>
            <w:shd w:val="clear" w:color="auto" w:fill="auto"/>
            <w:tcMar>
              <w:top w:w="100" w:type="dxa"/>
              <w:left w:w="100" w:type="dxa"/>
              <w:bottom w:w="100" w:type="dxa"/>
              <w:right w:w="100" w:type="dxa"/>
            </w:tcMar>
            <w:vAlign w:val="center"/>
          </w:tcPr>
          <w:p w14:paraId="4752B2C7"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519" w:type="dxa"/>
            <w:shd w:val="clear" w:color="auto" w:fill="auto"/>
            <w:tcMar>
              <w:top w:w="100" w:type="dxa"/>
              <w:left w:w="100" w:type="dxa"/>
              <w:bottom w:w="100" w:type="dxa"/>
              <w:right w:w="100" w:type="dxa"/>
            </w:tcMar>
            <w:vAlign w:val="center"/>
          </w:tcPr>
          <w:p w14:paraId="4AA14AE4"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r>
      <w:tr w:rsidR="00CD45BB" w:rsidRPr="003738AC" w14:paraId="38D7D39F" w14:textId="77777777" w:rsidTr="005E4F0F">
        <w:trPr>
          <w:trHeight w:val="407"/>
        </w:trPr>
        <w:tc>
          <w:tcPr>
            <w:tcW w:w="911" w:type="dxa"/>
            <w:shd w:val="clear" w:color="auto" w:fill="auto"/>
            <w:tcMar>
              <w:top w:w="100" w:type="dxa"/>
              <w:left w:w="100" w:type="dxa"/>
              <w:bottom w:w="100" w:type="dxa"/>
              <w:right w:w="100" w:type="dxa"/>
            </w:tcMar>
            <w:vAlign w:val="center"/>
          </w:tcPr>
          <w:p w14:paraId="5B343BF8"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823" w:type="dxa"/>
            <w:shd w:val="clear" w:color="auto" w:fill="auto"/>
            <w:tcMar>
              <w:top w:w="100" w:type="dxa"/>
              <w:left w:w="100" w:type="dxa"/>
              <w:bottom w:w="100" w:type="dxa"/>
              <w:right w:w="100" w:type="dxa"/>
            </w:tcMar>
            <w:vAlign w:val="center"/>
          </w:tcPr>
          <w:p w14:paraId="7DED7BD9"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2963" w:type="dxa"/>
            <w:shd w:val="clear" w:color="auto" w:fill="auto"/>
            <w:tcMar>
              <w:top w:w="100" w:type="dxa"/>
              <w:left w:w="100" w:type="dxa"/>
              <w:bottom w:w="100" w:type="dxa"/>
              <w:right w:w="100" w:type="dxa"/>
            </w:tcMar>
            <w:vAlign w:val="center"/>
          </w:tcPr>
          <w:p w14:paraId="1AB51D1C"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915" w:type="dxa"/>
            <w:shd w:val="clear" w:color="auto" w:fill="auto"/>
            <w:tcMar>
              <w:top w:w="100" w:type="dxa"/>
              <w:left w:w="100" w:type="dxa"/>
              <w:bottom w:w="100" w:type="dxa"/>
              <w:right w:w="100" w:type="dxa"/>
            </w:tcMar>
            <w:vAlign w:val="center"/>
          </w:tcPr>
          <w:p w14:paraId="312A7697"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519" w:type="dxa"/>
            <w:shd w:val="clear" w:color="auto" w:fill="auto"/>
            <w:tcMar>
              <w:top w:w="100" w:type="dxa"/>
              <w:left w:w="100" w:type="dxa"/>
              <w:bottom w:w="100" w:type="dxa"/>
              <w:right w:w="100" w:type="dxa"/>
            </w:tcMar>
            <w:vAlign w:val="center"/>
          </w:tcPr>
          <w:p w14:paraId="45145A45"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r>
      <w:tr w:rsidR="00CD45BB" w:rsidRPr="003738AC" w14:paraId="4F439164" w14:textId="77777777" w:rsidTr="005E4F0F">
        <w:trPr>
          <w:trHeight w:val="407"/>
        </w:trPr>
        <w:tc>
          <w:tcPr>
            <w:tcW w:w="911" w:type="dxa"/>
            <w:shd w:val="clear" w:color="auto" w:fill="auto"/>
            <w:tcMar>
              <w:top w:w="100" w:type="dxa"/>
              <w:left w:w="100" w:type="dxa"/>
              <w:bottom w:w="100" w:type="dxa"/>
              <w:right w:w="100" w:type="dxa"/>
            </w:tcMar>
            <w:vAlign w:val="center"/>
          </w:tcPr>
          <w:p w14:paraId="4ADE4A56"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823" w:type="dxa"/>
            <w:shd w:val="clear" w:color="auto" w:fill="auto"/>
            <w:tcMar>
              <w:top w:w="100" w:type="dxa"/>
              <w:left w:w="100" w:type="dxa"/>
              <w:bottom w:w="100" w:type="dxa"/>
              <w:right w:w="100" w:type="dxa"/>
            </w:tcMar>
            <w:vAlign w:val="center"/>
          </w:tcPr>
          <w:p w14:paraId="4CD69B56"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2963" w:type="dxa"/>
            <w:shd w:val="clear" w:color="auto" w:fill="auto"/>
            <w:tcMar>
              <w:top w:w="100" w:type="dxa"/>
              <w:left w:w="100" w:type="dxa"/>
              <w:bottom w:w="100" w:type="dxa"/>
              <w:right w:w="100" w:type="dxa"/>
            </w:tcMar>
            <w:vAlign w:val="center"/>
          </w:tcPr>
          <w:p w14:paraId="601200C4"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915" w:type="dxa"/>
            <w:shd w:val="clear" w:color="auto" w:fill="auto"/>
            <w:tcMar>
              <w:top w:w="100" w:type="dxa"/>
              <w:left w:w="100" w:type="dxa"/>
              <w:bottom w:w="100" w:type="dxa"/>
              <w:right w:w="100" w:type="dxa"/>
            </w:tcMar>
            <w:vAlign w:val="center"/>
          </w:tcPr>
          <w:p w14:paraId="2DB446D5"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c>
          <w:tcPr>
            <w:tcW w:w="1519" w:type="dxa"/>
            <w:shd w:val="clear" w:color="auto" w:fill="auto"/>
            <w:tcMar>
              <w:top w:w="100" w:type="dxa"/>
              <w:left w:w="100" w:type="dxa"/>
              <w:bottom w:w="100" w:type="dxa"/>
              <w:right w:w="100" w:type="dxa"/>
            </w:tcMar>
            <w:vAlign w:val="center"/>
          </w:tcPr>
          <w:p w14:paraId="780E14DE" w14:textId="77777777" w:rsidR="00CD45BB" w:rsidRPr="003738AC" w:rsidRDefault="00CD45BB" w:rsidP="005E4F0F">
            <w:pPr>
              <w:widowControl w:val="0"/>
              <w:pBdr>
                <w:top w:val="nil"/>
                <w:left w:val="nil"/>
                <w:bottom w:val="nil"/>
                <w:right w:val="nil"/>
                <w:between w:val="nil"/>
              </w:pBdr>
              <w:spacing w:line="240" w:lineRule="auto"/>
              <w:jc w:val="center"/>
              <w:rPr>
                <w:rFonts w:ascii="Times New Roman" w:eastAsia="Times New Roman" w:hAnsi="Times New Roman" w:cs="Times New Roman"/>
                <w:b/>
                <w:i/>
              </w:rPr>
            </w:pPr>
          </w:p>
        </w:tc>
      </w:tr>
    </w:tbl>
    <w:p w14:paraId="6E2D9632" w14:textId="77777777" w:rsidR="00CD45BB" w:rsidRDefault="00CD45BB" w:rsidP="00CD45BB">
      <w:pPr>
        <w:spacing w:after="0" w:line="240" w:lineRule="auto"/>
        <w:jc w:val="both"/>
        <w:rPr>
          <w:rFonts w:ascii="Times New Roman" w:eastAsia="Times" w:hAnsi="Times New Roman" w:cs="Times New Roman"/>
          <w:color w:val="000000"/>
          <w:lang w:eastAsia="it-IT"/>
        </w:rPr>
      </w:pPr>
    </w:p>
    <w:p w14:paraId="4D056792" w14:textId="5A2D003C" w:rsidR="00C06E8D" w:rsidRDefault="00C06E8D" w:rsidP="00D07DAC">
      <w:pPr>
        <w:spacing w:after="0" w:line="240" w:lineRule="auto"/>
        <w:jc w:val="both"/>
        <w:rPr>
          <w:ins w:id="130" w:author="Cristina Martone" w:date="2023-05-30T12:40:00Z"/>
          <w:rFonts w:ascii="Times New Roman" w:eastAsia="Times" w:hAnsi="Times New Roman" w:cs="Times New Roman"/>
          <w:color w:val="000000"/>
          <w:lang w:eastAsia="it-IT"/>
        </w:rPr>
      </w:pPr>
    </w:p>
    <w:p w14:paraId="786AC612" w14:textId="77777777" w:rsidR="00545BA3" w:rsidRDefault="00545BA3" w:rsidP="00D07DAC">
      <w:pPr>
        <w:spacing w:after="0" w:line="240" w:lineRule="auto"/>
        <w:jc w:val="both"/>
        <w:rPr>
          <w:ins w:id="131" w:author="Cristina Martone" w:date="2023-05-30T12:40:00Z"/>
          <w:rFonts w:ascii="Times New Roman" w:eastAsia="Times" w:hAnsi="Times New Roman" w:cs="Times New Roman"/>
          <w:color w:val="000000"/>
          <w:lang w:eastAsia="it-IT"/>
        </w:rPr>
      </w:pPr>
    </w:p>
    <w:p w14:paraId="09225E96" w14:textId="77777777" w:rsidR="00545BA3" w:rsidRDefault="00545BA3" w:rsidP="00D07DAC">
      <w:pPr>
        <w:spacing w:after="0" w:line="240" w:lineRule="auto"/>
        <w:jc w:val="both"/>
        <w:rPr>
          <w:rFonts w:ascii="Times New Roman" w:eastAsia="Times" w:hAnsi="Times New Roman" w:cs="Times New Roman"/>
          <w:color w:val="000000"/>
          <w:lang w:eastAsia="it-IT"/>
        </w:rPr>
      </w:pPr>
    </w:p>
    <w:p w14:paraId="79868A03" w14:textId="77777777" w:rsidR="00C040F8" w:rsidRPr="00A35784" w:rsidRDefault="00C040F8" w:rsidP="00D07DAC">
      <w:pPr>
        <w:spacing w:after="0" w:line="240" w:lineRule="auto"/>
        <w:jc w:val="both"/>
        <w:rPr>
          <w:rFonts w:ascii="Times New Roman" w:eastAsia="Times" w:hAnsi="Times New Roman" w:cs="Times New Roman"/>
          <w:color w:val="000000"/>
          <w:lang w:eastAsia="it-IT"/>
        </w:rPr>
      </w:pPr>
    </w:p>
    <w:p w14:paraId="29483D6D" w14:textId="1CA3361C" w:rsidR="00D07DAC" w:rsidRPr="00390C63" w:rsidRDefault="00390C63" w:rsidP="00324F0A">
      <w:pPr>
        <w:spacing w:after="120" w:line="280" w:lineRule="exact"/>
        <w:rPr>
          <w:rFonts w:ascii="Times New Roman" w:eastAsia="Times" w:hAnsi="Times New Roman" w:cs="Times New Roman"/>
          <w:b/>
          <w:color w:val="000000"/>
          <w:sz w:val="28"/>
          <w:szCs w:val="28"/>
          <w:lang w:eastAsia="it-IT"/>
        </w:rPr>
      </w:pPr>
      <w:r>
        <w:rPr>
          <w:rFonts w:ascii="Times New Roman" w:eastAsia="Times" w:hAnsi="Times New Roman" w:cs="Times New Roman"/>
          <w:b/>
          <w:color w:val="000000"/>
          <w:sz w:val="28"/>
          <w:szCs w:val="28"/>
          <w:lang w:eastAsia="it-IT"/>
        </w:rPr>
        <w:t xml:space="preserve">6.6 </w:t>
      </w:r>
      <w:commentRangeStart w:id="132"/>
      <w:commentRangeStart w:id="133"/>
      <w:r w:rsidR="00D07DAC" w:rsidRPr="00390C63">
        <w:rPr>
          <w:rFonts w:ascii="Times New Roman" w:eastAsia="Times" w:hAnsi="Times New Roman" w:cs="Times New Roman"/>
          <w:b/>
          <w:color w:val="000000"/>
          <w:sz w:val="28"/>
          <w:szCs w:val="28"/>
          <w:lang w:eastAsia="it-IT"/>
        </w:rPr>
        <w:t>Registro qualifica</w:t>
      </w:r>
      <w:commentRangeEnd w:id="132"/>
      <w:r w:rsidR="00A557DF">
        <w:rPr>
          <w:rStyle w:val="Rimandocommento"/>
          <w:rFonts w:ascii="Cambria" w:eastAsia="Times New Roman" w:hAnsi="Cambria" w:cs="Times New Roman"/>
          <w:lang w:val="en-US"/>
        </w:rPr>
        <w:commentReference w:id="132"/>
      </w:r>
      <w:commentRangeEnd w:id="133"/>
      <w:r w:rsidR="00A64534">
        <w:rPr>
          <w:rStyle w:val="Rimandocommento"/>
          <w:rFonts w:ascii="Cambria" w:eastAsia="Times New Roman" w:hAnsi="Cambria" w:cs="Times New Roman"/>
          <w:lang w:val="en-US"/>
        </w:rPr>
        <w:commentReference w:id="133"/>
      </w:r>
    </w:p>
    <w:p w14:paraId="5817880E" w14:textId="77777777" w:rsidR="00F0202C" w:rsidRDefault="00F0202C" w:rsidP="00F0202C">
      <w:pPr>
        <w:spacing w:after="0" w:line="240" w:lineRule="exact"/>
        <w:jc w:val="both"/>
        <w:rPr>
          <w:rFonts w:ascii="Times New Roman" w:eastAsia="Times" w:hAnsi="Times New Roman" w:cs="Times New Roman"/>
          <w:color w:val="000000"/>
          <w:lang w:eastAsia="it-IT"/>
        </w:rPr>
      </w:pPr>
    </w:p>
    <w:p w14:paraId="53694105" w14:textId="4F179E0F" w:rsidR="00D07DAC" w:rsidRPr="00A35784" w:rsidRDefault="00D07DAC" w:rsidP="00B904C1">
      <w:pPr>
        <w:spacing w:after="12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Deve essere previsto un registro del personale abilitato che andrà conservato per un idoneo periodo di tempo e in cui siano raccolte tutte le informazioni relative al processo di qualifica: moduli di richiesta qualifica, rapporti di valutazione (compresa la documentazione degli esami) e documentazione attestante la formazione documentata.</w:t>
      </w:r>
    </w:p>
    <w:p w14:paraId="07F033C6" w14:textId="77777777" w:rsidR="00D07DAC" w:rsidRPr="00A35784" w:rsidRDefault="00D07DAC" w:rsidP="00D07DAC">
      <w:pPr>
        <w:spacing w:after="120" w:line="240" w:lineRule="auto"/>
        <w:jc w:val="both"/>
        <w:rPr>
          <w:rFonts w:ascii="Times New Roman" w:eastAsia="Times" w:hAnsi="Times New Roman" w:cs="Times New Roman"/>
          <w:color w:val="000000"/>
          <w:lang w:eastAsia="it-IT"/>
        </w:rPr>
      </w:pPr>
    </w:p>
    <w:p w14:paraId="24FEF1B9" w14:textId="35AD085C" w:rsidR="00D07DAC" w:rsidRPr="0057039F"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val="it-IT" w:eastAsia="it-IT"/>
        </w:rPr>
      </w:pPr>
      <w:bookmarkStart w:id="134" w:name="_Toc63081341"/>
      <w:bookmarkStart w:id="135" w:name="_Toc71880559"/>
      <w:r w:rsidRPr="0057039F">
        <w:rPr>
          <w:rFonts w:ascii="Times New Roman" w:eastAsia="Times" w:hAnsi="Times New Roman"/>
          <w:b/>
          <w:color w:val="000000"/>
          <w:sz w:val="28"/>
          <w:szCs w:val="28"/>
          <w:lang w:val="it-IT" w:eastAsia="it-IT"/>
        </w:rPr>
        <w:lastRenderedPageBreak/>
        <w:t>SCHEMA PER LA QUALIFICA DI ESPERTI IN EQB</w:t>
      </w:r>
      <w:bookmarkEnd w:id="134"/>
      <w:bookmarkEnd w:id="135"/>
    </w:p>
    <w:p w14:paraId="638C01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32B206" w14:textId="40027BB2"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 ciascun EQB sono previste eventuali suddivisioni su diversi livelli a seconda del grado di qualifica che si vuole raggiungere, ad esempio: solo campionamento, campionamento e determinazione tassonomica</w:t>
      </w:r>
      <w:r w:rsidR="00947A7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solo determinazione, </w:t>
      </w:r>
      <w:commentRangeStart w:id="136"/>
      <w:commentRangeStart w:id="137"/>
      <w:r w:rsidRPr="00A35784">
        <w:rPr>
          <w:rFonts w:ascii="Times New Roman" w:eastAsia="Times" w:hAnsi="Times New Roman" w:cs="Times New Roman"/>
          <w:color w:val="000000"/>
          <w:lang w:eastAsia="it-IT"/>
        </w:rPr>
        <w:t>calcolo indice, valutazione dello stato di un ecosistema acquatico</w:t>
      </w:r>
      <w:commentRangeEnd w:id="136"/>
      <w:r w:rsidR="00C721D6">
        <w:rPr>
          <w:rStyle w:val="Rimandocommento"/>
          <w:rFonts w:ascii="Cambria" w:eastAsia="Times New Roman" w:hAnsi="Cambria" w:cs="Times New Roman"/>
          <w:lang w:val="en-US"/>
        </w:rPr>
        <w:commentReference w:id="136"/>
      </w:r>
      <w:commentRangeEnd w:id="137"/>
      <w:r w:rsidR="00DB0520">
        <w:rPr>
          <w:rStyle w:val="Rimandocommento"/>
          <w:rFonts w:ascii="Cambria" w:eastAsia="Times New Roman" w:hAnsi="Cambria" w:cs="Times New Roman"/>
          <w:lang w:val="en-US"/>
        </w:rPr>
        <w:commentReference w:id="137"/>
      </w:r>
      <w:r w:rsidRPr="00A35784">
        <w:rPr>
          <w:rFonts w:ascii="Times New Roman" w:eastAsia="Times" w:hAnsi="Times New Roman" w:cs="Times New Roman"/>
          <w:color w:val="000000"/>
          <w:lang w:eastAsia="it-IT"/>
        </w:rPr>
        <w:t xml:space="preserve">. </w:t>
      </w:r>
    </w:p>
    <w:p w14:paraId="6CE44A3F" w14:textId="002266F3"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 seguito sono riportati degli esempi schematici (che riassumono ciò che viene riportato nel testo della L</w:t>
      </w:r>
      <w:r w:rsidR="00454D66">
        <w:rPr>
          <w:rFonts w:ascii="Times New Roman" w:eastAsia="Times" w:hAnsi="Times New Roman" w:cs="Times New Roman"/>
          <w:color w:val="000000"/>
          <w:lang w:eastAsia="it-IT"/>
        </w:rPr>
        <w:t xml:space="preserve">inea </w:t>
      </w:r>
      <w:r w:rsidRPr="00A35784">
        <w:rPr>
          <w:rFonts w:ascii="Times New Roman" w:eastAsia="Times" w:hAnsi="Times New Roman" w:cs="Times New Roman"/>
          <w:color w:val="000000"/>
          <w:lang w:eastAsia="it-IT"/>
        </w:rPr>
        <w:t>G</w:t>
      </w:r>
      <w:r w:rsidR="00454D66">
        <w:rPr>
          <w:rFonts w:ascii="Times New Roman" w:eastAsia="Times" w:hAnsi="Times New Roman" w:cs="Times New Roman"/>
          <w:color w:val="000000"/>
          <w:lang w:eastAsia="it-IT"/>
        </w:rPr>
        <w:t>uida</w:t>
      </w:r>
      <w:r w:rsidRPr="00A35784">
        <w:rPr>
          <w:rFonts w:ascii="Times New Roman" w:eastAsia="Times" w:hAnsi="Times New Roman" w:cs="Times New Roman"/>
          <w:color w:val="000000"/>
          <w:lang w:eastAsia="it-IT"/>
        </w:rPr>
        <w:t>) dei diversi i</w:t>
      </w:r>
      <w:r w:rsidR="00947A7B">
        <w:rPr>
          <w:rFonts w:ascii="Times New Roman" w:eastAsia="Times" w:hAnsi="Times New Roman" w:cs="Times New Roman"/>
          <w:color w:val="000000"/>
          <w:lang w:eastAsia="it-IT"/>
        </w:rPr>
        <w:t xml:space="preserve">ter che gli operatori dovranno </w:t>
      </w:r>
      <w:r w:rsidR="009D1062" w:rsidRPr="00A35784">
        <w:rPr>
          <w:rFonts w:ascii="Times New Roman" w:eastAsia="Times" w:hAnsi="Times New Roman" w:cs="Times New Roman"/>
          <w:color w:val="000000"/>
          <w:lang w:eastAsia="it-IT"/>
        </w:rPr>
        <w:t>seguire</w:t>
      </w:r>
      <w:r w:rsidRPr="00A35784">
        <w:rPr>
          <w:rFonts w:ascii="Times New Roman" w:eastAsia="Times" w:hAnsi="Times New Roman" w:cs="Times New Roman"/>
          <w:color w:val="000000"/>
          <w:lang w:eastAsia="it-IT"/>
        </w:rPr>
        <w:t xml:space="preserve"> rispetto alla qualifica da raggiungere.</w:t>
      </w:r>
    </w:p>
    <w:p w14:paraId="0D014A53"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058D1A50" w14:textId="77777777" w:rsidR="00D07DAC" w:rsidRPr="00A35784" w:rsidRDefault="00D07DAC" w:rsidP="00B725D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Sono stabiliti per ciascun EQB:</w:t>
      </w:r>
    </w:p>
    <w:p w14:paraId="11371F78"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0ABEFF1C" w14:textId="3D9668C2"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Il campo di applicazione e la validità di qualifica</w:t>
      </w:r>
      <w:r w:rsidRPr="00A35784">
        <w:rPr>
          <w:rFonts w:ascii="Times New Roman" w:eastAsia="Times New Roman" w:hAnsi="Times New Roman" w:cs="Times New Roman"/>
        </w:rPr>
        <w:t>: EQB al quale si riferiscono e durata della qualifica</w:t>
      </w:r>
      <w:r w:rsidR="00635B92">
        <w:rPr>
          <w:rFonts w:ascii="Times New Roman" w:eastAsia="Times New Roman" w:hAnsi="Times New Roman" w:cs="Times New Roman"/>
        </w:rPr>
        <w:t>.</w:t>
      </w:r>
    </w:p>
    <w:p w14:paraId="5C4D97B5" w14:textId="77777777"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Le categorie di qualifica</w:t>
      </w:r>
      <w:r w:rsidRPr="00A35784">
        <w:rPr>
          <w:rFonts w:ascii="Times New Roman" w:eastAsia="Times New Roman" w:hAnsi="Times New Roman" w:cs="Times New Roman"/>
        </w:rPr>
        <w:t>: con esplicitati i codici identificativi della categoria e la tipologia di qualifica. I codici indicano l’EQB, la matrice e la categoria e, dove previsto, il livello di qualifica.</w:t>
      </w:r>
    </w:p>
    <w:p w14:paraId="27C1DFFC" w14:textId="33CB854F"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Il tipo di attività e i relativi compiti</w:t>
      </w:r>
      <w:r w:rsidRPr="00A35784">
        <w:rPr>
          <w:rFonts w:ascii="Times New Roman" w:eastAsia="Times New Roman" w:hAnsi="Times New Roman" w:cs="Times New Roman"/>
        </w:rPr>
        <w:t xml:space="preserve">: il tipo di attività che è possibile svolgere per la tipologia di qualifica associata e le mansioni per </w:t>
      </w:r>
      <w:r w:rsidR="00CD611E">
        <w:rPr>
          <w:rFonts w:ascii="Times New Roman" w:eastAsia="Times New Roman" w:hAnsi="Times New Roman" w:cs="Times New Roman"/>
        </w:rPr>
        <w:t>le</w:t>
      </w:r>
      <w:r w:rsidRPr="00A35784">
        <w:rPr>
          <w:rFonts w:ascii="Times New Roman" w:eastAsia="Times New Roman" w:hAnsi="Times New Roman" w:cs="Times New Roman"/>
        </w:rPr>
        <w:t xml:space="preserve"> quali l’operatore è qualificato</w:t>
      </w:r>
      <w:r w:rsidR="00635B92">
        <w:rPr>
          <w:rFonts w:ascii="Times New Roman" w:eastAsia="Times New Roman" w:hAnsi="Times New Roman" w:cs="Times New Roman"/>
        </w:rPr>
        <w:t>.</w:t>
      </w:r>
    </w:p>
    <w:p w14:paraId="53BA893B" w14:textId="2554B452"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r w:rsidRPr="00A35784">
        <w:rPr>
          <w:rFonts w:ascii="Times New Roman" w:eastAsia="Times New Roman" w:hAnsi="Times New Roman" w:cs="Times New Roman"/>
          <w:u w:val="single"/>
        </w:rPr>
        <w:t>Competenze richieste:</w:t>
      </w:r>
      <w:r w:rsidRPr="00A35784">
        <w:rPr>
          <w:rFonts w:ascii="Times New Roman" w:eastAsia="Times New Roman" w:hAnsi="Times New Roman" w:cs="Times New Roman"/>
        </w:rPr>
        <w:t xml:space="preserve"> le competenze associate alla tipologia di qualifica</w:t>
      </w:r>
      <w:r w:rsidR="00635B92">
        <w:rPr>
          <w:rFonts w:ascii="Times New Roman" w:eastAsia="Times New Roman" w:hAnsi="Times New Roman" w:cs="Times New Roman"/>
        </w:rPr>
        <w:t>.</w:t>
      </w:r>
    </w:p>
    <w:p w14:paraId="362F8F99" w14:textId="792C1399" w:rsidR="00D07DAC" w:rsidRPr="00A35784" w:rsidRDefault="00D07DAC" w:rsidP="008A786E">
      <w:pPr>
        <w:numPr>
          <w:ilvl w:val="0"/>
          <w:numId w:val="32"/>
        </w:numPr>
        <w:suppressAutoHyphens/>
        <w:spacing w:before="240" w:after="240" w:line="240" w:lineRule="exact"/>
        <w:ind w:left="714" w:hanging="357"/>
        <w:contextualSpacing/>
        <w:jc w:val="both"/>
        <w:rPr>
          <w:rFonts w:ascii="Times New Roman" w:eastAsia="Times New Roman" w:hAnsi="Times New Roman" w:cs="Times New Roman"/>
        </w:rPr>
      </w:pPr>
      <w:commentRangeStart w:id="138"/>
      <w:commentRangeStart w:id="139"/>
      <w:r w:rsidRPr="00A35784">
        <w:rPr>
          <w:rFonts w:ascii="Times New Roman" w:eastAsia="Times New Roman" w:hAnsi="Times New Roman" w:cs="Times New Roman"/>
          <w:u w:val="single"/>
        </w:rPr>
        <w:t>Requisiti di qualifica:</w:t>
      </w:r>
      <w:r w:rsidRPr="00A35784">
        <w:rPr>
          <w:rFonts w:ascii="Times New Roman" w:eastAsia="Times New Roman" w:hAnsi="Times New Roman" w:cs="Times New Roman"/>
        </w:rPr>
        <w:t xml:space="preserve"> vengono definite le competenze iniziali e finali per ciascuna categoria di qualifica (</w:t>
      </w:r>
      <w:r w:rsidR="00635B92" w:rsidRPr="00A35784">
        <w:rPr>
          <w:rFonts w:ascii="Times New Roman" w:eastAsia="Times" w:hAnsi="Times New Roman" w:cs="Times New Roman"/>
          <w:lang w:eastAsia="it-IT"/>
        </w:rPr>
        <w:t>BOX ESEMPLIFICATIVI</w:t>
      </w:r>
      <w:r w:rsidRPr="00A35784">
        <w:rPr>
          <w:rFonts w:ascii="Times New Roman" w:eastAsia="Times New Roman" w:hAnsi="Times New Roman" w:cs="Times New Roman"/>
        </w:rPr>
        <w:t xml:space="preserve"> e schemi)</w:t>
      </w:r>
      <w:r w:rsidR="00635B92">
        <w:rPr>
          <w:rFonts w:ascii="Times New Roman" w:eastAsia="Times New Roman" w:hAnsi="Times New Roman" w:cs="Times New Roman"/>
        </w:rPr>
        <w:t>.</w:t>
      </w:r>
      <w:commentRangeEnd w:id="138"/>
      <w:r w:rsidR="00745340">
        <w:rPr>
          <w:rStyle w:val="Rimandocommento"/>
          <w:rFonts w:ascii="Cambria" w:eastAsia="Times New Roman" w:hAnsi="Cambria" w:cs="Times New Roman"/>
          <w:lang w:val="en-US"/>
        </w:rPr>
        <w:commentReference w:id="138"/>
      </w:r>
      <w:commentRangeEnd w:id="139"/>
      <w:r w:rsidR="00E94AEB">
        <w:rPr>
          <w:rStyle w:val="Rimandocommento"/>
          <w:rFonts w:ascii="Cambria" w:eastAsia="Times New Roman" w:hAnsi="Cambria" w:cs="Times New Roman"/>
          <w:lang w:val="en-US"/>
        </w:rPr>
        <w:commentReference w:id="139"/>
      </w:r>
    </w:p>
    <w:p w14:paraId="59A4C1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9BE6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51F8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C66291" w14:textId="72BDA300" w:rsidR="00D07DAC" w:rsidRDefault="00D07DAC" w:rsidP="00D07DAC">
      <w:pPr>
        <w:spacing w:after="0" w:line="240" w:lineRule="auto"/>
        <w:rPr>
          <w:rFonts w:ascii="Times New Roman" w:eastAsia="Times" w:hAnsi="Times New Roman" w:cs="Times New Roman"/>
          <w:color w:val="000000"/>
          <w:lang w:eastAsia="it-IT"/>
        </w:rPr>
      </w:pPr>
    </w:p>
    <w:p w14:paraId="70233759" w14:textId="120F5762" w:rsidR="007A1FA9" w:rsidRDefault="007A1FA9" w:rsidP="00D07DAC">
      <w:pPr>
        <w:spacing w:after="0" w:line="240" w:lineRule="auto"/>
        <w:rPr>
          <w:rFonts w:ascii="Times New Roman" w:eastAsia="Times" w:hAnsi="Times New Roman" w:cs="Times New Roman"/>
          <w:color w:val="000000"/>
          <w:lang w:eastAsia="it-IT"/>
        </w:rPr>
      </w:pPr>
    </w:p>
    <w:p w14:paraId="7197FC6D" w14:textId="6EBBD9C8" w:rsidR="007A1FA9" w:rsidRDefault="007A1FA9" w:rsidP="00D07DAC">
      <w:pPr>
        <w:spacing w:after="0" w:line="240" w:lineRule="auto"/>
        <w:rPr>
          <w:rFonts w:ascii="Times New Roman" w:eastAsia="Times" w:hAnsi="Times New Roman" w:cs="Times New Roman"/>
          <w:color w:val="000000"/>
          <w:lang w:eastAsia="it-IT"/>
        </w:rPr>
      </w:pPr>
    </w:p>
    <w:p w14:paraId="379EB4FC" w14:textId="5E91ED9A" w:rsidR="007A1FA9" w:rsidRDefault="007A1FA9" w:rsidP="00D07DAC">
      <w:pPr>
        <w:spacing w:after="0" w:line="240" w:lineRule="auto"/>
        <w:rPr>
          <w:rFonts w:ascii="Times New Roman" w:eastAsia="Times" w:hAnsi="Times New Roman" w:cs="Times New Roman"/>
          <w:color w:val="000000"/>
          <w:lang w:eastAsia="it-IT"/>
        </w:rPr>
      </w:pPr>
    </w:p>
    <w:p w14:paraId="1F5526C8" w14:textId="20BD8779" w:rsidR="007A1FA9" w:rsidRDefault="007A1FA9" w:rsidP="00D07DAC">
      <w:pPr>
        <w:spacing w:after="0" w:line="240" w:lineRule="auto"/>
        <w:rPr>
          <w:rFonts w:ascii="Times New Roman" w:eastAsia="Times" w:hAnsi="Times New Roman" w:cs="Times New Roman"/>
          <w:color w:val="000000"/>
          <w:lang w:eastAsia="it-IT"/>
        </w:rPr>
      </w:pPr>
    </w:p>
    <w:p w14:paraId="2202E501" w14:textId="64182C1B" w:rsidR="007A1FA9" w:rsidRDefault="007A1FA9" w:rsidP="00D07DAC">
      <w:pPr>
        <w:spacing w:after="0" w:line="240" w:lineRule="auto"/>
        <w:rPr>
          <w:rFonts w:ascii="Times New Roman" w:eastAsia="Times" w:hAnsi="Times New Roman" w:cs="Times New Roman"/>
          <w:color w:val="000000"/>
          <w:lang w:eastAsia="it-IT"/>
        </w:rPr>
      </w:pPr>
    </w:p>
    <w:p w14:paraId="0E60F25C" w14:textId="383E7223" w:rsidR="007A1FA9" w:rsidRDefault="007A1FA9" w:rsidP="00D07DAC">
      <w:pPr>
        <w:spacing w:after="0" w:line="240" w:lineRule="auto"/>
        <w:rPr>
          <w:rFonts w:ascii="Times New Roman" w:eastAsia="Times" w:hAnsi="Times New Roman" w:cs="Times New Roman"/>
          <w:color w:val="000000"/>
          <w:lang w:eastAsia="it-IT"/>
        </w:rPr>
      </w:pPr>
    </w:p>
    <w:p w14:paraId="4EAD83D4" w14:textId="71A7310E" w:rsidR="007A1FA9" w:rsidRDefault="007A1FA9" w:rsidP="00D07DAC">
      <w:pPr>
        <w:spacing w:after="0" w:line="240" w:lineRule="auto"/>
        <w:rPr>
          <w:rFonts w:ascii="Times New Roman" w:eastAsia="Times" w:hAnsi="Times New Roman" w:cs="Times New Roman"/>
          <w:color w:val="000000"/>
          <w:lang w:eastAsia="it-IT"/>
        </w:rPr>
      </w:pPr>
    </w:p>
    <w:p w14:paraId="3611EC82" w14:textId="68AB0BF8" w:rsidR="007A1FA9" w:rsidRDefault="007A1FA9" w:rsidP="00D07DAC">
      <w:pPr>
        <w:spacing w:after="0" w:line="240" w:lineRule="auto"/>
        <w:rPr>
          <w:rFonts w:ascii="Times New Roman" w:eastAsia="Times" w:hAnsi="Times New Roman" w:cs="Times New Roman"/>
          <w:color w:val="000000"/>
          <w:lang w:eastAsia="it-IT"/>
        </w:rPr>
      </w:pPr>
    </w:p>
    <w:p w14:paraId="04F713A5" w14:textId="15B95FA9" w:rsidR="007A1FA9" w:rsidRDefault="007A1FA9" w:rsidP="00D07DAC">
      <w:pPr>
        <w:spacing w:after="0" w:line="240" w:lineRule="auto"/>
        <w:rPr>
          <w:rFonts w:ascii="Times New Roman" w:eastAsia="Times" w:hAnsi="Times New Roman" w:cs="Times New Roman"/>
          <w:color w:val="000000"/>
          <w:lang w:eastAsia="it-IT"/>
        </w:rPr>
      </w:pPr>
    </w:p>
    <w:p w14:paraId="03978B26" w14:textId="67C1DF7C" w:rsidR="007A1FA9" w:rsidRDefault="007A1FA9" w:rsidP="00D07DAC">
      <w:pPr>
        <w:spacing w:after="0" w:line="240" w:lineRule="auto"/>
        <w:rPr>
          <w:rFonts w:ascii="Times New Roman" w:eastAsia="Times" w:hAnsi="Times New Roman" w:cs="Times New Roman"/>
          <w:color w:val="000000"/>
          <w:lang w:eastAsia="it-IT"/>
        </w:rPr>
      </w:pPr>
    </w:p>
    <w:p w14:paraId="1C1112BB" w14:textId="77777777" w:rsidR="00D1692B" w:rsidRDefault="00D1692B" w:rsidP="00D07DAC">
      <w:pPr>
        <w:spacing w:after="0" w:line="240" w:lineRule="auto"/>
        <w:rPr>
          <w:rFonts w:ascii="Times New Roman" w:eastAsia="Times" w:hAnsi="Times New Roman" w:cs="Times New Roman"/>
          <w:color w:val="000000"/>
          <w:lang w:eastAsia="it-IT"/>
        </w:rPr>
      </w:pPr>
    </w:p>
    <w:p w14:paraId="0EF0C2FC" w14:textId="77777777" w:rsidR="00D1692B" w:rsidRDefault="00D1692B" w:rsidP="00D07DAC">
      <w:pPr>
        <w:spacing w:after="0" w:line="240" w:lineRule="auto"/>
        <w:rPr>
          <w:rFonts w:ascii="Times New Roman" w:eastAsia="Times" w:hAnsi="Times New Roman" w:cs="Times New Roman"/>
          <w:color w:val="000000"/>
          <w:lang w:eastAsia="it-IT"/>
        </w:rPr>
      </w:pPr>
    </w:p>
    <w:p w14:paraId="10147CC3" w14:textId="77777777" w:rsidR="00D1692B" w:rsidRDefault="00D1692B" w:rsidP="00D07DAC">
      <w:pPr>
        <w:spacing w:after="0" w:line="240" w:lineRule="auto"/>
        <w:rPr>
          <w:rFonts w:ascii="Times New Roman" w:eastAsia="Times" w:hAnsi="Times New Roman" w:cs="Times New Roman"/>
          <w:color w:val="000000"/>
          <w:lang w:eastAsia="it-IT"/>
        </w:rPr>
      </w:pPr>
    </w:p>
    <w:p w14:paraId="3F1019A0" w14:textId="77777777" w:rsidR="00D1692B" w:rsidRDefault="00D1692B" w:rsidP="00D07DAC">
      <w:pPr>
        <w:spacing w:after="0" w:line="240" w:lineRule="auto"/>
        <w:rPr>
          <w:rFonts w:ascii="Times New Roman" w:eastAsia="Times" w:hAnsi="Times New Roman" w:cs="Times New Roman"/>
          <w:color w:val="000000"/>
          <w:lang w:eastAsia="it-IT"/>
        </w:rPr>
      </w:pPr>
    </w:p>
    <w:p w14:paraId="03AF4BFA" w14:textId="77777777" w:rsidR="00D1692B" w:rsidRDefault="00D1692B" w:rsidP="00D07DAC">
      <w:pPr>
        <w:spacing w:after="0" w:line="240" w:lineRule="auto"/>
        <w:rPr>
          <w:rFonts w:ascii="Times New Roman" w:eastAsia="Times" w:hAnsi="Times New Roman" w:cs="Times New Roman"/>
          <w:color w:val="000000"/>
          <w:lang w:eastAsia="it-IT"/>
        </w:rPr>
      </w:pPr>
    </w:p>
    <w:p w14:paraId="4812660B" w14:textId="77777777" w:rsidR="00D1692B" w:rsidRDefault="00D1692B" w:rsidP="00D07DAC">
      <w:pPr>
        <w:spacing w:after="0" w:line="240" w:lineRule="auto"/>
        <w:rPr>
          <w:rFonts w:ascii="Times New Roman" w:eastAsia="Times" w:hAnsi="Times New Roman" w:cs="Times New Roman"/>
          <w:color w:val="000000"/>
          <w:lang w:eastAsia="it-IT"/>
        </w:rPr>
      </w:pPr>
    </w:p>
    <w:p w14:paraId="2C263084" w14:textId="77777777" w:rsidR="00D1692B" w:rsidRDefault="00D1692B" w:rsidP="00D07DAC">
      <w:pPr>
        <w:spacing w:after="0" w:line="240" w:lineRule="auto"/>
        <w:rPr>
          <w:rFonts w:ascii="Times New Roman" w:eastAsia="Times" w:hAnsi="Times New Roman" w:cs="Times New Roman"/>
          <w:color w:val="000000"/>
          <w:lang w:eastAsia="it-IT"/>
        </w:rPr>
      </w:pPr>
    </w:p>
    <w:p w14:paraId="671D45F0" w14:textId="77777777" w:rsidR="00D1692B" w:rsidRDefault="00D1692B" w:rsidP="00D07DAC">
      <w:pPr>
        <w:spacing w:after="0" w:line="240" w:lineRule="auto"/>
        <w:rPr>
          <w:rFonts w:ascii="Times New Roman" w:eastAsia="Times" w:hAnsi="Times New Roman" w:cs="Times New Roman"/>
          <w:color w:val="000000"/>
          <w:lang w:eastAsia="it-IT"/>
        </w:rPr>
      </w:pPr>
    </w:p>
    <w:p w14:paraId="14E373FA" w14:textId="77777777" w:rsidR="00D1692B" w:rsidRDefault="00D1692B" w:rsidP="00D07DAC">
      <w:pPr>
        <w:spacing w:after="0" w:line="240" w:lineRule="auto"/>
        <w:rPr>
          <w:rFonts w:ascii="Times New Roman" w:eastAsia="Times" w:hAnsi="Times New Roman" w:cs="Times New Roman"/>
          <w:color w:val="000000"/>
          <w:lang w:eastAsia="it-IT"/>
        </w:rPr>
      </w:pPr>
    </w:p>
    <w:p w14:paraId="3C986F20" w14:textId="77777777" w:rsidR="00D1692B" w:rsidRDefault="00D1692B" w:rsidP="00D07DAC">
      <w:pPr>
        <w:spacing w:after="0" w:line="240" w:lineRule="auto"/>
        <w:rPr>
          <w:rFonts w:ascii="Times New Roman" w:eastAsia="Times" w:hAnsi="Times New Roman" w:cs="Times New Roman"/>
          <w:color w:val="000000"/>
          <w:lang w:eastAsia="it-IT"/>
        </w:rPr>
      </w:pPr>
    </w:p>
    <w:p w14:paraId="1E93C5B9" w14:textId="77777777" w:rsidR="00D1692B" w:rsidRDefault="00D1692B" w:rsidP="00D07DAC">
      <w:pPr>
        <w:spacing w:after="0" w:line="240" w:lineRule="auto"/>
        <w:rPr>
          <w:rFonts w:ascii="Times New Roman" w:eastAsia="Times" w:hAnsi="Times New Roman" w:cs="Times New Roman"/>
          <w:color w:val="000000"/>
          <w:lang w:eastAsia="it-IT"/>
        </w:rPr>
      </w:pPr>
    </w:p>
    <w:p w14:paraId="4811AA28" w14:textId="77777777" w:rsidR="001D6CB1" w:rsidRDefault="001D6CB1" w:rsidP="00D07DAC">
      <w:pPr>
        <w:spacing w:after="0" w:line="240" w:lineRule="auto"/>
        <w:rPr>
          <w:rFonts w:ascii="Times New Roman" w:eastAsia="Times" w:hAnsi="Times New Roman" w:cs="Times New Roman"/>
          <w:color w:val="000000"/>
          <w:lang w:eastAsia="it-IT"/>
        </w:rPr>
      </w:pPr>
    </w:p>
    <w:p w14:paraId="62ED50C1" w14:textId="77777777" w:rsidR="001D6CB1" w:rsidRDefault="001D6CB1" w:rsidP="00D07DAC">
      <w:pPr>
        <w:spacing w:after="0" w:line="240" w:lineRule="auto"/>
        <w:rPr>
          <w:rFonts w:ascii="Times New Roman" w:eastAsia="Times" w:hAnsi="Times New Roman" w:cs="Times New Roman"/>
          <w:color w:val="000000"/>
          <w:lang w:eastAsia="it-IT"/>
        </w:rPr>
      </w:pPr>
    </w:p>
    <w:p w14:paraId="7766986B" w14:textId="77777777" w:rsidR="001D6CB1" w:rsidRDefault="001D6CB1" w:rsidP="00D07DAC">
      <w:pPr>
        <w:spacing w:after="0" w:line="240" w:lineRule="auto"/>
        <w:rPr>
          <w:rFonts w:ascii="Times New Roman" w:eastAsia="Times" w:hAnsi="Times New Roman" w:cs="Times New Roman"/>
          <w:color w:val="000000"/>
          <w:lang w:eastAsia="it-IT"/>
        </w:rPr>
      </w:pPr>
    </w:p>
    <w:p w14:paraId="3E41FBFD" w14:textId="77777777" w:rsidR="001D6CB1" w:rsidRDefault="001D6CB1" w:rsidP="00D07DAC">
      <w:pPr>
        <w:spacing w:after="0" w:line="240" w:lineRule="auto"/>
        <w:rPr>
          <w:rFonts w:ascii="Times New Roman" w:eastAsia="Times" w:hAnsi="Times New Roman" w:cs="Times New Roman"/>
          <w:color w:val="000000"/>
          <w:lang w:eastAsia="it-IT"/>
        </w:rPr>
      </w:pPr>
    </w:p>
    <w:p w14:paraId="4FAA3596" w14:textId="77777777" w:rsidR="001D6CB1" w:rsidRDefault="001D6CB1" w:rsidP="00D07DAC">
      <w:pPr>
        <w:spacing w:after="0" w:line="240" w:lineRule="auto"/>
        <w:rPr>
          <w:rFonts w:ascii="Times New Roman" w:eastAsia="Times" w:hAnsi="Times New Roman" w:cs="Times New Roman"/>
          <w:color w:val="000000"/>
          <w:lang w:eastAsia="it-IT"/>
        </w:rPr>
      </w:pPr>
    </w:p>
    <w:p w14:paraId="0067D548" w14:textId="77777777" w:rsidR="001D6CB1" w:rsidRDefault="001D6CB1" w:rsidP="00D07DAC">
      <w:pPr>
        <w:spacing w:after="0" w:line="240" w:lineRule="auto"/>
        <w:rPr>
          <w:rFonts w:ascii="Times New Roman" w:eastAsia="Times" w:hAnsi="Times New Roman" w:cs="Times New Roman"/>
          <w:color w:val="000000"/>
          <w:lang w:eastAsia="it-IT"/>
        </w:rPr>
      </w:pPr>
    </w:p>
    <w:p w14:paraId="080DCAA0" w14:textId="77777777" w:rsidR="001D6CB1" w:rsidRDefault="001D6CB1" w:rsidP="00D07DAC">
      <w:pPr>
        <w:spacing w:after="0" w:line="240" w:lineRule="auto"/>
        <w:rPr>
          <w:rFonts w:ascii="Times New Roman" w:eastAsia="Times" w:hAnsi="Times New Roman" w:cs="Times New Roman"/>
          <w:color w:val="000000"/>
          <w:lang w:eastAsia="it-IT"/>
        </w:rPr>
      </w:pPr>
    </w:p>
    <w:p w14:paraId="0B571A66" w14:textId="77777777" w:rsidR="001D6CB1" w:rsidRDefault="001D6CB1" w:rsidP="00D07DAC">
      <w:pPr>
        <w:spacing w:after="0" w:line="240" w:lineRule="auto"/>
        <w:rPr>
          <w:rFonts w:ascii="Times New Roman" w:eastAsia="Times" w:hAnsi="Times New Roman" w:cs="Times New Roman"/>
          <w:color w:val="000000"/>
          <w:lang w:eastAsia="it-IT"/>
        </w:rPr>
      </w:pPr>
    </w:p>
    <w:p w14:paraId="13A7781C" w14:textId="1AB77868" w:rsidR="007A1FA9" w:rsidRDefault="007A1FA9" w:rsidP="00D07DAC">
      <w:pPr>
        <w:spacing w:after="0" w:line="240" w:lineRule="auto"/>
        <w:rPr>
          <w:rFonts w:ascii="Times New Roman" w:eastAsia="Times" w:hAnsi="Times New Roman" w:cs="Times New Roman"/>
          <w:color w:val="000000"/>
          <w:lang w:eastAsia="it-IT"/>
        </w:rPr>
      </w:pPr>
    </w:p>
    <w:p w14:paraId="0B92E408" w14:textId="1D42CDDE" w:rsidR="007A1FA9" w:rsidRDefault="007A1FA9" w:rsidP="00D07DAC">
      <w:pPr>
        <w:spacing w:after="0" w:line="240" w:lineRule="auto"/>
        <w:rPr>
          <w:rFonts w:ascii="Times New Roman" w:eastAsia="Times" w:hAnsi="Times New Roman" w:cs="Times New Roman"/>
          <w:color w:val="000000"/>
          <w:lang w:eastAsia="it-IT"/>
        </w:rPr>
      </w:pPr>
    </w:p>
    <w:p w14:paraId="7E10201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DEAF9F" w14:textId="06058248"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140" w:name="_Toc63081342"/>
      <w:bookmarkStart w:id="141" w:name="_Toc71880560"/>
      <w:r w:rsidRPr="000D02C7">
        <w:rPr>
          <w:rFonts w:ascii="Times New Roman" w:eastAsia="Times" w:hAnsi="Times New Roman"/>
          <w:b/>
          <w:color w:val="000000"/>
          <w:sz w:val="28"/>
          <w:szCs w:val="28"/>
          <w:lang w:eastAsia="it-IT"/>
        </w:rPr>
        <w:lastRenderedPageBreak/>
        <w:t>ACQUE INTERNE</w:t>
      </w:r>
      <w:bookmarkEnd w:id="140"/>
      <w:bookmarkEnd w:id="141"/>
    </w:p>
    <w:p w14:paraId="6A04336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E353C61" w14:textId="77777777" w:rsidR="00D07DAC" w:rsidRPr="00A35784" w:rsidRDefault="00D07DAC" w:rsidP="00D07DAC">
      <w:pPr>
        <w:keepNext/>
        <w:spacing w:after="0" w:line="240" w:lineRule="exact"/>
        <w:jc w:val="both"/>
        <w:outlineLvl w:val="0"/>
        <w:rPr>
          <w:rFonts w:ascii="Times New Roman" w:eastAsia="Times" w:hAnsi="Times New Roman" w:cs="Times New Roman"/>
          <w:b/>
          <w:color w:val="000000"/>
          <w:lang w:eastAsia="it-IT"/>
        </w:rPr>
        <w:sectPr w:rsidR="00D07DAC" w:rsidRPr="00A35784" w:rsidSect="00D07DAC">
          <w:headerReference w:type="default" r:id="rId19"/>
          <w:footerReference w:type="even" r:id="rId20"/>
          <w:footerReference w:type="default" r:id="rId21"/>
          <w:footerReference w:type="first" r:id="rId22"/>
          <w:pgSz w:w="11906" w:h="16838"/>
          <w:pgMar w:top="1418" w:right="1418" w:bottom="851" w:left="1418" w:header="709" w:footer="709" w:gutter="0"/>
          <w:cols w:space="708"/>
          <w:titlePg/>
          <w:docGrid w:linePitch="326"/>
        </w:sectPr>
      </w:pPr>
    </w:p>
    <w:p w14:paraId="1B5A2B09"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bookmarkStart w:id="148" w:name="_Toc63081343"/>
      <w:r w:rsidRPr="00390C63">
        <w:rPr>
          <w:rFonts w:ascii="Times New Roman" w:eastAsia="Times" w:hAnsi="Times New Roman" w:cs="Times New Roman"/>
          <w:b/>
          <w:color w:val="000000"/>
          <w:sz w:val="28"/>
          <w:szCs w:val="28"/>
          <w:lang w:eastAsia="it-IT"/>
        </w:rPr>
        <w:lastRenderedPageBreak/>
        <w:t>8.1 FIUMI</w:t>
      </w:r>
      <w:bookmarkEnd w:id="148"/>
    </w:p>
    <w:p w14:paraId="6D31AA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76F17C" w14:textId="3446BECA" w:rsidR="00D07DAC" w:rsidRPr="00390C63" w:rsidRDefault="00D07DAC" w:rsidP="00390C63">
      <w:pPr>
        <w:keepNext/>
        <w:spacing w:after="0" w:line="240" w:lineRule="exact"/>
        <w:outlineLvl w:val="2"/>
        <w:rPr>
          <w:rFonts w:ascii="Times New Roman" w:eastAsia="Times" w:hAnsi="Times New Roman" w:cs="Times New Roman"/>
          <w:b/>
          <w:i/>
          <w:color w:val="000000"/>
          <w:sz w:val="24"/>
          <w:szCs w:val="24"/>
          <w:lang w:eastAsia="it-IT"/>
        </w:rPr>
      </w:pPr>
      <w:bookmarkStart w:id="149" w:name="_Toc63081344"/>
      <w:bookmarkStart w:id="150" w:name="_Toc71880561"/>
      <w:r w:rsidRPr="00390C63">
        <w:rPr>
          <w:rFonts w:ascii="Times New Roman" w:eastAsia="Times" w:hAnsi="Times New Roman" w:cs="Times New Roman"/>
          <w:b/>
          <w:i/>
          <w:color w:val="000000"/>
          <w:sz w:val="24"/>
          <w:szCs w:val="24"/>
          <w:lang w:eastAsia="it-IT"/>
        </w:rPr>
        <w:t xml:space="preserve">8.1.1 Schema di qualifica per il monitoraggio dell’EQB </w:t>
      </w:r>
      <w:proofErr w:type="spellStart"/>
      <w:r w:rsidRPr="00390C63">
        <w:rPr>
          <w:rFonts w:ascii="Times New Roman" w:eastAsia="Times" w:hAnsi="Times New Roman" w:cs="Times New Roman"/>
          <w:b/>
          <w:i/>
          <w:color w:val="000000"/>
          <w:sz w:val="24"/>
          <w:szCs w:val="24"/>
          <w:lang w:eastAsia="it-IT"/>
        </w:rPr>
        <w:t>Macroinvertebrati</w:t>
      </w:r>
      <w:proofErr w:type="spellEnd"/>
      <w:r w:rsidRPr="00390C63">
        <w:rPr>
          <w:rFonts w:ascii="Times New Roman" w:eastAsia="Times" w:hAnsi="Times New Roman" w:cs="Times New Roman"/>
          <w:b/>
          <w:i/>
          <w:color w:val="000000"/>
          <w:sz w:val="24"/>
          <w:szCs w:val="24"/>
          <w:lang w:eastAsia="it-IT"/>
        </w:rPr>
        <w:t xml:space="preserve"> bentonici</w:t>
      </w:r>
      <w:bookmarkEnd w:id="149"/>
      <w:r w:rsidR="007A44EC">
        <w:rPr>
          <w:rFonts w:ascii="Times New Roman" w:eastAsia="Times" w:hAnsi="Times New Roman" w:cs="Times New Roman"/>
          <w:b/>
          <w:i/>
          <w:color w:val="000000"/>
          <w:sz w:val="24"/>
          <w:szCs w:val="24"/>
          <w:lang w:eastAsia="it-IT"/>
        </w:rPr>
        <w:t xml:space="preserve"> </w:t>
      </w:r>
      <w:r w:rsidR="00746572">
        <w:rPr>
          <w:rFonts w:ascii="Times New Roman" w:eastAsia="Times" w:hAnsi="Times New Roman" w:cs="Times New Roman"/>
          <w:b/>
          <w:i/>
          <w:color w:val="000000"/>
          <w:sz w:val="24"/>
          <w:szCs w:val="24"/>
          <w:lang w:eastAsia="it-IT"/>
        </w:rPr>
        <w:t>f</w:t>
      </w:r>
      <w:r w:rsidR="007A44EC">
        <w:rPr>
          <w:rFonts w:ascii="Times New Roman" w:eastAsia="Times" w:hAnsi="Times New Roman" w:cs="Times New Roman"/>
          <w:b/>
          <w:i/>
          <w:color w:val="000000"/>
          <w:sz w:val="24"/>
          <w:szCs w:val="24"/>
          <w:lang w:eastAsia="it-IT"/>
        </w:rPr>
        <w:t xml:space="preserve">iumi </w:t>
      </w:r>
      <w:r w:rsidR="00746572">
        <w:rPr>
          <w:rFonts w:ascii="Times New Roman" w:eastAsia="Times" w:hAnsi="Times New Roman" w:cs="Times New Roman"/>
          <w:b/>
          <w:i/>
          <w:color w:val="000000"/>
          <w:sz w:val="24"/>
          <w:szCs w:val="24"/>
          <w:lang w:eastAsia="it-IT"/>
        </w:rPr>
        <w:t>g</w:t>
      </w:r>
      <w:r w:rsidR="007A44EC">
        <w:rPr>
          <w:rFonts w:ascii="Times New Roman" w:eastAsia="Times" w:hAnsi="Times New Roman" w:cs="Times New Roman"/>
          <w:b/>
          <w:i/>
          <w:color w:val="000000"/>
          <w:sz w:val="24"/>
          <w:szCs w:val="24"/>
          <w:lang w:eastAsia="it-IT"/>
        </w:rPr>
        <w:t>uadabili</w:t>
      </w:r>
      <w:bookmarkEnd w:id="150"/>
    </w:p>
    <w:p w14:paraId="5F1ADC1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47B3BF9"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6B8877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31A910" w14:textId="7890048D" w:rsidR="00D07DAC" w:rsidRPr="00A35784" w:rsidRDefault="00D07DAC" w:rsidP="00B725D0">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w:t>
      </w:r>
      <w:r w:rsidR="007A44EC">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ecosistemi fluviali guadabili</w:t>
      </w:r>
    </w:p>
    <w:p w14:paraId="5C2F9391" w14:textId="480B87F0" w:rsidR="00D07DAC" w:rsidRPr="00A35784" w:rsidRDefault="00D07DAC" w:rsidP="00B725D0">
      <w:pPr>
        <w:spacing w:after="0" w:line="240" w:lineRule="exact"/>
        <w:rPr>
          <w:rFonts w:ascii="Times New Roman" w:eastAsia="Times" w:hAnsi="Times New Roman" w:cs="Times New Roman"/>
          <w:color w:val="000000"/>
          <w:lang w:eastAsia="it-IT"/>
        </w:rPr>
      </w:pPr>
      <w:commentRangeStart w:id="151"/>
      <w:commentRangeStart w:id="152"/>
      <w:r w:rsidRPr="00A35784">
        <w:rPr>
          <w:rFonts w:ascii="Times New Roman" w:eastAsia="Times" w:hAnsi="Times New Roman" w:cs="Times New Roman"/>
          <w:color w:val="000000"/>
          <w:lang w:eastAsia="it-IT"/>
        </w:rPr>
        <w:t xml:space="preserve">Condizioni e limiti di validità: 3 anni </w:t>
      </w:r>
      <w:commentRangeEnd w:id="151"/>
      <w:r w:rsidR="00D2718D">
        <w:rPr>
          <w:rStyle w:val="Rimandocommento"/>
          <w:rFonts w:ascii="Cambria" w:eastAsia="Times New Roman" w:hAnsi="Cambria" w:cs="Times New Roman"/>
          <w:lang w:val="en-US"/>
        </w:rPr>
        <w:commentReference w:id="151"/>
      </w:r>
      <w:commentRangeEnd w:id="152"/>
      <w:r w:rsidR="007D2F0C">
        <w:rPr>
          <w:rStyle w:val="Rimandocommento"/>
          <w:rFonts w:ascii="Cambria" w:eastAsia="Times New Roman" w:hAnsi="Cambria" w:cs="Times New Roman"/>
          <w:lang w:val="en-US"/>
        </w:rPr>
        <w:commentReference w:id="152"/>
      </w:r>
    </w:p>
    <w:p w14:paraId="283D09D4"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p>
    <w:p w14:paraId="48AECFEC"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56B7CA1"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5"/>
        <w:gridCol w:w="7655"/>
      </w:tblGrid>
      <w:tr w:rsidR="00D07DAC" w:rsidRPr="00A35784" w14:paraId="628C8935" w14:textId="77777777" w:rsidTr="00D07DAC">
        <w:trPr>
          <w:trHeight w:val="776"/>
        </w:trPr>
        <w:tc>
          <w:tcPr>
            <w:tcW w:w="780" w:type="pct"/>
            <w:tcBorders>
              <w:top w:val="nil"/>
              <w:left w:val="nil"/>
              <w:bottom w:val="nil"/>
              <w:right w:val="nil"/>
            </w:tcBorders>
          </w:tcPr>
          <w:p w14:paraId="37991BE8"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0" w:type="pct"/>
            <w:tcBorders>
              <w:top w:val="nil"/>
              <w:left w:val="nil"/>
              <w:bottom w:val="nil"/>
              <w:right w:val="nil"/>
            </w:tcBorders>
          </w:tcPr>
          <w:p w14:paraId="07D07105" w14:textId="77777777" w:rsidR="00D07DAC" w:rsidRPr="00A35784" w:rsidRDefault="00D07DAC" w:rsidP="00B725D0">
            <w:pPr>
              <w:spacing w:after="0" w:line="240" w:lineRule="exact"/>
              <w:jc w:val="both"/>
              <w:rPr>
                <w:rFonts w:ascii="Times New Roman" w:eastAsia="Times" w:hAnsi="Times New Roman" w:cs="Times New Roman"/>
                <w:b/>
                <w:color w:val="000000"/>
                <w:lang w:eastAsia="it-IT"/>
              </w:rPr>
            </w:pPr>
            <w:commentRangeStart w:id="153"/>
            <w:commentRangeStart w:id="154"/>
            <w:r w:rsidRPr="00A35784">
              <w:rPr>
                <w:rFonts w:ascii="Times New Roman" w:eastAsia="Times" w:hAnsi="Times New Roman" w:cs="Times New Roman"/>
                <w:color w:val="000000"/>
                <w:lang w:eastAsia="it-IT"/>
              </w:rPr>
              <w:t xml:space="preserve">Esperti in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guadabili (Schema 1)</w:t>
            </w:r>
            <w:commentRangeEnd w:id="153"/>
            <w:r w:rsidR="00E04152">
              <w:rPr>
                <w:rStyle w:val="Rimandocommento"/>
                <w:rFonts w:ascii="Cambria" w:eastAsia="Times New Roman" w:hAnsi="Cambria" w:cs="Times New Roman"/>
                <w:lang w:val="en-US"/>
              </w:rPr>
              <w:commentReference w:id="153"/>
            </w:r>
            <w:commentRangeEnd w:id="154"/>
            <w:r w:rsidR="006D0513">
              <w:rPr>
                <w:rStyle w:val="Rimandocommento"/>
                <w:rFonts w:ascii="Cambria" w:eastAsia="Times New Roman" w:hAnsi="Cambria" w:cs="Times New Roman"/>
                <w:lang w:val="en-US"/>
              </w:rPr>
              <w:commentReference w:id="154"/>
            </w:r>
          </w:p>
        </w:tc>
      </w:tr>
      <w:tr w:rsidR="00D07DAC" w:rsidRPr="00A35784" w14:paraId="51709D32" w14:textId="77777777" w:rsidTr="00D07DAC">
        <w:trPr>
          <w:trHeight w:val="701"/>
        </w:trPr>
        <w:tc>
          <w:tcPr>
            <w:tcW w:w="780" w:type="pct"/>
            <w:tcBorders>
              <w:top w:val="nil"/>
              <w:left w:val="nil"/>
              <w:bottom w:val="nil"/>
              <w:right w:val="nil"/>
            </w:tcBorders>
          </w:tcPr>
          <w:p w14:paraId="44789F87"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0" w:type="pct"/>
            <w:tcBorders>
              <w:top w:val="nil"/>
              <w:left w:val="nil"/>
              <w:bottom w:val="nil"/>
              <w:right w:val="nil"/>
            </w:tcBorders>
          </w:tcPr>
          <w:p w14:paraId="628CDFBF" w14:textId="77777777" w:rsidR="00D07DAC" w:rsidRPr="00A35784" w:rsidRDefault="00D07DAC" w:rsidP="00B725D0">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Determinazione tassonomica, Conta e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guadabili (Schema 2)</w:t>
            </w:r>
          </w:p>
        </w:tc>
      </w:tr>
      <w:tr w:rsidR="00D07DAC" w:rsidRPr="00A35784" w14:paraId="1564D1F4" w14:textId="77777777" w:rsidTr="00D07DAC">
        <w:tc>
          <w:tcPr>
            <w:tcW w:w="780" w:type="pct"/>
            <w:tcBorders>
              <w:top w:val="nil"/>
              <w:left w:val="nil"/>
              <w:bottom w:val="nil"/>
              <w:right w:val="nil"/>
            </w:tcBorders>
          </w:tcPr>
          <w:p w14:paraId="684B55D6" w14:textId="77777777"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0" w:type="pct"/>
            <w:tcBorders>
              <w:top w:val="nil"/>
              <w:left w:val="nil"/>
              <w:bottom w:val="nil"/>
              <w:right w:val="nil"/>
            </w:tcBorders>
          </w:tcPr>
          <w:p w14:paraId="2D28E84E" w14:textId="0811C403" w:rsidR="00D07DAC" w:rsidRPr="00A35784" w:rsidRDefault="00D07DAC" w:rsidP="00B725D0">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w:t>
            </w:r>
            <w:proofErr w:type="spellStart"/>
            <w:r w:rsidRPr="00A35784">
              <w:rPr>
                <w:rFonts w:ascii="Times New Roman" w:eastAsia="Times" w:hAnsi="Times New Roman" w:cs="Times New Roman"/>
                <w:color w:val="000000"/>
                <w:lang w:eastAsia="it-IT"/>
              </w:rPr>
              <w:t>STAR_ICMi</w:t>
            </w:r>
            <w:proofErr w:type="spellEnd"/>
            <w:r w:rsidRPr="00A35784">
              <w:rPr>
                <w:rFonts w:ascii="Times New Roman" w:eastAsia="Times" w:hAnsi="Times New Roman" w:cs="Times New Roman"/>
                <w:color w:val="000000"/>
                <w:lang w:eastAsia="it-IT"/>
              </w:rPr>
              <w:t xml:space="preserve"> e Valutazione dello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w:t>
            </w:r>
            <w:r w:rsidR="007A44EC">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(Schema 3)</w:t>
            </w:r>
          </w:p>
        </w:tc>
      </w:tr>
    </w:tbl>
    <w:p w14:paraId="57D73A6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5000" w:type="pct"/>
        <w:tblLayout w:type="fixed"/>
        <w:tblLook w:val="00A0" w:firstRow="1" w:lastRow="0" w:firstColumn="1" w:lastColumn="0" w:noHBand="0" w:noVBand="0"/>
      </w:tblPr>
      <w:tblGrid>
        <w:gridCol w:w="1803"/>
        <w:gridCol w:w="5081"/>
        <w:gridCol w:w="2181"/>
      </w:tblGrid>
      <w:tr w:rsidR="00D07DAC" w:rsidRPr="00A35784" w14:paraId="528A8DDF" w14:textId="77777777" w:rsidTr="00635B9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6" w:type="dxa"/>
            <w:gridSpan w:val="3"/>
            <w:shd w:val="clear" w:color="auto" w:fill="92D050"/>
          </w:tcPr>
          <w:p w14:paraId="76E88D88" w14:textId="7C533894" w:rsidR="00D07DAC" w:rsidRPr="00A35784" w:rsidRDefault="00D07DAC" w:rsidP="00D07DAC">
            <w:pPr>
              <w:rPr>
                <w:rFonts w:ascii="Times New Roman" w:hAnsi="Times New Roman"/>
                <w:color w:val="000000"/>
                <w:sz w:val="22"/>
                <w:szCs w:val="22"/>
              </w:rPr>
            </w:pPr>
            <w:r w:rsidRPr="00A35784">
              <w:rPr>
                <w:rFonts w:ascii="Times New Roman" w:hAnsi="Times New Roman"/>
                <w:color w:val="000000"/>
                <w:sz w:val="22"/>
                <w:szCs w:val="22"/>
              </w:rPr>
              <w:t xml:space="preserve">Tabella </w:t>
            </w:r>
            <w:r w:rsidR="009D36CA">
              <w:rPr>
                <w:rFonts w:ascii="Times New Roman" w:hAnsi="Times New Roman"/>
                <w:color w:val="000000"/>
                <w:sz w:val="22"/>
                <w:szCs w:val="22"/>
              </w:rPr>
              <w:t>8.1</w:t>
            </w:r>
            <w:r w:rsidR="00C8639B">
              <w:rPr>
                <w:rFonts w:ascii="Times New Roman" w:hAnsi="Times New Roman"/>
                <w:color w:val="000000"/>
                <w:sz w:val="22"/>
                <w:szCs w:val="22"/>
              </w:rPr>
              <w:t>.1</w:t>
            </w:r>
            <w:r w:rsidRPr="00A35784">
              <w:rPr>
                <w:rFonts w:ascii="Times New Roman" w:hAnsi="Times New Roman"/>
                <w:color w:val="000000"/>
                <w:sz w:val="22"/>
                <w:szCs w:val="22"/>
              </w:rPr>
              <w:t xml:space="preserve"> Compilazione codici categorie</w:t>
            </w:r>
          </w:p>
        </w:tc>
      </w:tr>
      <w:tr w:rsidR="00D07DAC" w:rsidRPr="00AF2701" w14:paraId="2471ABD1"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3"/>
            <w:shd w:val="clear" w:color="auto" w:fill="EAF1DD"/>
          </w:tcPr>
          <w:p w14:paraId="28717A68" w14:textId="77777777" w:rsidR="00D07DAC" w:rsidRPr="00A35784" w:rsidRDefault="00D07DAC" w:rsidP="00D07DAC">
            <w:pPr>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MB-F-C, CD, IS</w:t>
            </w:r>
          </w:p>
        </w:tc>
      </w:tr>
      <w:tr w:rsidR="00D07DAC" w:rsidRPr="00A35784" w14:paraId="08A58A22"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37D94811"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EQB</w:t>
            </w:r>
          </w:p>
        </w:tc>
        <w:tc>
          <w:tcPr>
            <w:cnfStyle w:val="000010000000" w:firstRow="0" w:lastRow="0" w:firstColumn="0" w:lastColumn="0" w:oddVBand="1" w:evenVBand="0" w:oddHBand="0" w:evenHBand="0" w:firstRowFirstColumn="0" w:firstRowLastColumn="0" w:lastRowFirstColumn="0" w:lastRowLastColumn="0"/>
            <w:tcW w:w="5209" w:type="dxa"/>
          </w:tcPr>
          <w:p w14:paraId="25AE9788" w14:textId="77777777" w:rsidR="00D07DAC" w:rsidRPr="00A35784" w:rsidRDefault="00D07DAC" w:rsidP="00D07DAC">
            <w:pPr>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c>
          <w:tcPr>
            <w:tcW w:w="2232" w:type="dxa"/>
          </w:tcPr>
          <w:p w14:paraId="35F810B4"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34A17A41"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51B0EB6E"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Matrice</w:t>
            </w:r>
          </w:p>
        </w:tc>
        <w:tc>
          <w:tcPr>
            <w:cnfStyle w:val="000010000000" w:firstRow="0" w:lastRow="0" w:firstColumn="0" w:lastColumn="0" w:oddVBand="1" w:evenVBand="0" w:oddHBand="0" w:evenHBand="0" w:firstRowFirstColumn="0" w:firstRowLastColumn="0" w:lastRowFirstColumn="0" w:lastRowLastColumn="0"/>
            <w:tcW w:w="5209" w:type="dxa"/>
          </w:tcPr>
          <w:p w14:paraId="0B44B3D4"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Fiume</w:t>
            </w:r>
          </w:p>
        </w:tc>
        <w:tc>
          <w:tcPr>
            <w:tcW w:w="2232" w:type="dxa"/>
          </w:tcPr>
          <w:p w14:paraId="65B38FD3" w14:textId="77777777" w:rsidR="00D07DAC" w:rsidRPr="00A35784" w:rsidRDefault="00D07DAC" w:rsidP="00D07DA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22E27E42"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31DBD8F8"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Categoria</w:t>
            </w:r>
          </w:p>
        </w:tc>
        <w:tc>
          <w:tcPr>
            <w:cnfStyle w:val="000010000000" w:firstRow="0" w:lastRow="0" w:firstColumn="0" w:lastColumn="0" w:oddVBand="1" w:evenVBand="0" w:oddHBand="0" w:evenHBand="0" w:firstRowFirstColumn="0" w:firstRowLastColumn="0" w:lastRowFirstColumn="0" w:lastRowLastColumn="0"/>
            <w:tcW w:w="5209" w:type="dxa"/>
          </w:tcPr>
          <w:p w14:paraId="5A1F7543"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232" w:type="dxa"/>
          </w:tcPr>
          <w:p w14:paraId="03E27D03"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A8C84EB" w14:textId="77777777" w:rsidTr="0063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66127D38" w14:textId="77777777" w:rsidR="00D07DAC" w:rsidRPr="00A35784" w:rsidRDefault="00D07DAC" w:rsidP="00D07DAC">
            <w:pPr>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209" w:type="dxa"/>
          </w:tcPr>
          <w:p w14:paraId="6E5AC5FA"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Determinazione tassonomica, Conta e Campionamento</w:t>
            </w:r>
          </w:p>
        </w:tc>
        <w:tc>
          <w:tcPr>
            <w:tcW w:w="2232" w:type="dxa"/>
          </w:tcPr>
          <w:p w14:paraId="2B69F298" w14:textId="77777777" w:rsidR="00D07DAC" w:rsidRPr="00A35784" w:rsidRDefault="00D07DAC" w:rsidP="00D07DA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0ADFE2B1" w14:textId="77777777" w:rsidTr="00635B92">
        <w:tc>
          <w:tcPr>
            <w:cnfStyle w:val="001000000000" w:firstRow="0" w:lastRow="0" w:firstColumn="1" w:lastColumn="0" w:oddVBand="0" w:evenVBand="0" w:oddHBand="0" w:evenHBand="0" w:firstRowFirstColumn="0" w:firstRowLastColumn="0" w:lastRowFirstColumn="0" w:lastRowLastColumn="0"/>
            <w:tcW w:w="1845" w:type="dxa"/>
          </w:tcPr>
          <w:p w14:paraId="1BD3DABA" w14:textId="77777777" w:rsidR="00D07DAC" w:rsidRPr="00A35784" w:rsidRDefault="00D07DAC" w:rsidP="00D07DAC">
            <w:pPr>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209" w:type="dxa"/>
          </w:tcPr>
          <w:p w14:paraId="297AE39E"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2232" w:type="dxa"/>
          </w:tcPr>
          <w:p w14:paraId="6A7AFA44" w14:textId="77777777" w:rsidR="00D07DAC" w:rsidRPr="00A35784" w:rsidRDefault="00D07DAC" w:rsidP="00D07DA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A084790" w14:textId="77777777" w:rsidR="00D07DAC"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2AF8D755" w14:textId="77777777" w:rsidR="00635B92" w:rsidRPr="00A35784" w:rsidRDefault="00635B92" w:rsidP="00D07DAC">
      <w:pPr>
        <w:spacing w:after="0" w:line="240" w:lineRule="auto"/>
        <w:rPr>
          <w:rFonts w:ascii="Times New Roman" w:eastAsia="Times" w:hAnsi="Times New Roman" w:cs="Times New Roman"/>
          <w:color w:val="000000"/>
          <w:lang w:eastAsia="it-IT"/>
        </w:rPr>
      </w:pPr>
    </w:p>
    <w:p w14:paraId="3AAE400C"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49DBD2F1"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399"/>
        <w:gridCol w:w="7671"/>
      </w:tblGrid>
      <w:tr w:rsidR="00D07DAC" w:rsidRPr="00A35784" w14:paraId="63BD0E7C" w14:textId="77777777" w:rsidTr="00D07DAC">
        <w:trPr>
          <w:trHeight w:val="743"/>
        </w:trPr>
        <w:tc>
          <w:tcPr>
            <w:tcW w:w="771" w:type="pct"/>
          </w:tcPr>
          <w:p w14:paraId="11384570"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9" w:type="pct"/>
          </w:tcPr>
          <w:p w14:paraId="36CCA404"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Applicazione di metodiche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w:t>
            </w:r>
          </w:p>
        </w:tc>
      </w:tr>
      <w:tr w:rsidR="00D07DAC" w:rsidRPr="00A35784" w14:paraId="3A000B88" w14:textId="77777777" w:rsidTr="00D07DAC">
        <w:trPr>
          <w:trHeight w:val="925"/>
        </w:trPr>
        <w:tc>
          <w:tcPr>
            <w:tcW w:w="771" w:type="pct"/>
          </w:tcPr>
          <w:p w14:paraId="66E18D80"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9" w:type="pct"/>
          </w:tcPr>
          <w:p w14:paraId="75FE5B43" w14:textId="2769B05F"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Applicazione di metodiche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e relativa determinazione</w:t>
            </w:r>
            <w:r w:rsidR="00635B92">
              <w:rPr>
                <w:rFonts w:ascii="Times New Roman" w:eastAsia="Times" w:hAnsi="Times New Roman" w:cs="Times New Roman"/>
                <w:color w:val="000000"/>
                <w:lang w:eastAsia="it-IT"/>
              </w:rPr>
              <w:t xml:space="preserve"> tassonomica</w:t>
            </w:r>
            <w:r w:rsidRPr="00A35784">
              <w:rPr>
                <w:rFonts w:ascii="Times New Roman" w:eastAsia="Times" w:hAnsi="Times New Roman" w:cs="Times New Roman"/>
                <w:color w:val="000000"/>
                <w:lang w:eastAsia="it-IT"/>
              </w:rPr>
              <w:t xml:space="preserve"> e conta dei taxa raccolti funzionale alla definizione dello stato del corso d’acqua oggetto di monitoraggio.</w:t>
            </w:r>
          </w:p>
        </w:tc>
      </w:tr>
      <w:tr w:rsidR="00D07DAC" w:rsidRPr="00A35784" w14:paraId="34F4BD66" w14:textId="77777777" w:rsidTr="00D07DAC">
        <w:trPr>
          <w:trHeight w:val="972"/>
        </w:trPr>
        <w:tc>
          <w:tcPr>
            <w:tcW w:w="771" w:type="pct"/>
          </w:tcPr>
          <w:p w14:paraId="2EC7335A"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9" w:type="pct"/>
          </w:tcPr>
          <w:p w14:paraId="2B09E075"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w:t>
            </w:r>
            <w:proofErr w:type="spellStart"/>
            <w:r w:rsidRPr="00A35784">
              <w:rPr>
                <w:rFonts w:ascii="Times New Roman" w:eastAsia="Times" w:hAnsi="Times New Roman" w:cs="Times New Roman"/>
                <w:color w:val="000000"/>
                <w:lang w:eastAsia="it-IT"/>
              </w:rPr>
              <w:t>STAR_ICMi</w:t>
            </w:r>
            <w:proofErr w:type="spellEnd"/>
            <w:r w:rsidRPr="00A35784">
              <w:rPr>
                <w:rFonts w:ascii="Times New Roman" w:eastAsia="Times" w:hAnsi="Times New Roman" w:cs="Times New Roman"/>
                <w:color w:val="000000"/>
                <w:lang w:eastAsia="it-IT"/>
              </w:rPr>
              <w:t xml:space="preserve"> e Valutazione dello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corso d’acqua oggetto di monitoraggio.</w:t>
            </w:r>
          </w:p>
        </w:tc>
      </w:tr>
    </w:tbl>
    <w:p w14:paraId="2C12C42D" w14:textId="77777777" w:rsidR="00D07DAC" w:rsidRPr="00A35784" w:rsidRDefault="00D07DAC" w:rsidP="00B725D0">
      <w:pPr>
        <w:keepNext/>
        <w:spacing w:after="0" w:line="240" w:lineRule="exact"/>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6FCCF2F" w14:textId="77777777" w:rsidR="00D07DAC" w:rsidRPr="00A35784" w:rsidRDefault="00D07DAC" w:rsidP="00B725D0">
      <w:pPr>
        <w:spacing w:after="0" w:line="240" w:lineRule="exact"/>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399"/>
        <w:gridCol w:w="7671"/>
      </w:tblGrid>
      <w:tr w:rsidR="00D07DAC" w:rsidRPr="00A35784" w14:paraId="681F40A5" w14:textId="77777777" w:rsidTr="00D07DAC">
        <w:trPr>
          <w:trHeight w:val="701"/>
        </w:trPr>
        <w:tc>
          <w:tcPr>
            <w:tcW w:w="771" w:type="pct"/>
          </w:tcPr>
          <w:p w14:paraId="0BA519F1"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w:t>
            </w:r>
          </w:p>
        </w:tc>
        <w:tc>
          <w:tcPr>
            <w:tcW w:w="4229" w:type="pct"/>
          </w:tcPr>
          <w:p w14:paraId="57E0DA30"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w:t>
            </w:r>
          </w:p>
        </w:tc>
      </w:tr>
      <w:tr w:rsidR="00D07DAC" w:rsidRPr="00A35784" w14:paraId="3097FF1D" w14:textId="77777777" w:rsidTr="00D07DAC">
        <w:trPr>
          <w:trHeight w:val="714"/>
        </w:trPr>
        <w:tc>
          <w:tcPr>
            <w:tcW w:w="771" w:type="pct"/>
          </w:tcPr>
          <w:p w14:paraId="11FFF8A6"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MB-F-CD</w:t>
            </w:r>
          </w:p>
        </w:tc>
        <w:tc>
          <w:tcPr>
            <w:tcW w:w="4229" w:type="pct"/>
          </w:tcPr>
          <w:p w14:paraId="23F2B1B4" w14:textId="4ED211AE"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w:t>
            </w:r>
            <w:r w:rsidR="004250CA">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mediante determinazione tassonomica, conta e campionamento metodiche atte a valutare lo stato di un corso d’acqua.</w:t>
            </w:r>
          </w:p>
        </w:tc>
      </w:tr>
      <w:tr w:rsidR="00D07DAC" w:rsidRPr="00A35784" w14:paraId="45327B21" w14:textId="77777777" w:rsidTr="00D07DAC">
        <w:trPr>
          <w:trHeight w:val="1014"/>
        </w:trPr>
        <w:tc>
          <w:tcPr>
            <w:tcW w:w="771" w:type="pct"/>
          </w:tcPr>
          <w:p w14:paraId="5222C244" w14:textId="77777777" w:rsidR="00D07DAC" w:rsidRPr="00A35784" w:rsidRDefault="00D07DAC" w:rsidP="00B725D0">
            <w:pPr>
              <w:widowControl w:val="0"/>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MB-F-IS</w:t>
            </w:r>
          </w:p>
        </w:tc>
        <w:tc>
          <w:tcPr>
            <w:tcW w:w="4229" w:type="pct"/>
          </w:tcPr>
          <w:p w14:paraId="1A839687" w14:textId="77777777" w:rsidR="00D07DAC" w:rsidRPr="00A35784" w:rsidRDefault="00D07DAC" w:rsidP="00B725D0">
            <w:pPr>
              <w:widowControl w:val="0"/>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STAR_ICMi</w:t>
            </w:r>
            <w:proofErr w:type="spellEnd"/>
            <w:r w:rsidRPr="00A35784">
              <w:rPr>
                <w:rFonts w:ascii="Times New Roman" w:eastAsia="Times" w:hAnsi="Times New Roman" w:cs="Times New Roman"/>
                <w:color w:val="000000"/>
                <w:lang w:eastAsia="it-IT"/>
              </w:rPr>
              <w:t xml:space="preserve"> e valutare 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corso d’acqua oggetto di monitoraggio.</w:t>
            </w:r>
          </w:p>
        </w:tc>
      </w:tr>
    </w:tbl>
    <w:p w14:paraId="3CAA82C5"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sectPr w:rsidR="00D07DAC" w:rsidRPr="00A35784" w:rsidSect="00D07DAC">
          <w:headerReference w:type="first" r:id="rId23"/>
          <w:pgSz w:w="11906" w:h="16838"/>
          <w:pgMar w:top="1418" w:right="1418" w:bottom="851" w:left="1418" w:header="709" w:footer="709" w:gutter="0"/>
          <w:cols w:space="708"/>
          <w:titlePg/>
          <w:docGrid w:linePitch="326"/>
        </w:sectPr>
      </w:pPr>
    </w:p>
    <w:p w14:paraId="74679AFA"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Requisiti di qualifica</w:t>
      </w:r>
    </w:p>
    <w:p w14:paraId="45B159B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CC774F"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206" w:type="dxa"/>
        <w:tblLayout w:type="fixed"/>
        <w:tblLook w:val="00A0" w:firstRow="1" w:lastRow="0" w:firstColumn="1" w:lastColumn="0" w:noHBand="0" w:noVBand="0"/>
      </w:tblPr>
      <w:tblGrid>
        <w:gridCol w:w="9206"/>
      </w:tblGrid>
      <w:tr w:rsidR="00D07DAC" w:rsidRPr="00A35784" w14:paraId="2CA3316E" w14:textId="77777777" w:rsidTr="00D07DAC">
        <w:tc>
          <w:tcPr>
            <w:tcW w:w="9206" w:type="dxa"/>
          </w:tcPr>
          <w:tbl>
            <w:tblPr>
              <w:tblStyle w:val="Tabellagriglia4-colore31"/>
              <w:tblW w:w="8952" w:type="dxa"/>
              <w:tblLayout w:type="fixed"/>
              <w:tblLook w:val="0620" w:firstRow="1" w:lastRow="0" w:firstColumn="0" w:lastColumn="0" w:noHBand="1" w:noVBand="1"/>
            </w:tblPr>
            <w:tblGrid>
              <w:gridCol w:w="4380"/>
              <w:gridCol w:w="18"/>
              <w:gridCol w:w="13"/>
              <w:gridCol w:w="4541"/>
              <w:tblGridChange w:id="157">
                <w:tblGrid>
                  <w:gridCol w:w="10"/>
                  <w:gridCol w:w="4370"/>
                  <w:gridCol w:w="10"/>
                  <w:gridCol w:w="18"/>
                  <w:gridCol w:w="13"/>
                  <w:gridCol w:w="4531"/>
                  <w:gridCol w:w="10"/>
                </w:tblGrid>
              </w:tblGridChange>
            </w:tblGrid>
            <w:tr w:rsidR="00D07DAC" w:rsidRPr="00A35784" w14:paraId="7219793E" w14:textId="77777777" w:rsidTr="00D07DAC">
              <w:trPr>
                <w:cnfStyle w:val="100000000000" w:firstRow="1" w:lastRow="0" w:firstColumn="0" w:lastColumn="0" w:oddVBand="0" w:evenVBand="0" w:oddHBand="0" w:evenHBand="0" w:firstRowFirstColumn="0" w:firstRowLastColumn="0" w:lastRowFirstColumn="0" w:lastRowLastColumn="0"/>
                <w:trHeight w:val="496"/>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209EEC3" w14:textId="77777777" w:rsidR="00D07DAC" w:rsidRPr="00A35784" w:rsidRDefault="00D07DAC" w:rsidP="00D07DAC">
                  <w:pPr>
                    <w:widowControl w:val="0"/>
                    <w:jc w:val="both"/>
                    <w:rPr>
                      <w:rFonts w:ascii="Times New Roman" w:hAnsi="Times New Roman"/>
                      <w:color w:val="000000"/>
                      <w:sz w:val="22"/>
                      <w:szCs w:val="22"/>
                    </w:rPr>
                  </w:pPr>
                  <w:r w:rsidRPr="00A35784">
                    <w:rPr>
                      <w:rFonts w:ascii="Times New Roman" w:hAnsi="Times New Roman"/>
                      <w:color w:val="000000"/>
                      <w:sz w:val="22"/>
                      <w:szCs w:val="22"/>
                    </w:rPr>
                    <w:t>Schema 1</w:t>
                  </w:r>
                </w:p>
              </w:tc>
            </w:tr>
            <w:tr w:rsidR="00D07DAC" w:rsidRPr="00A35784" w14:paraId="68F21E03"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564D2786"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47D98BD"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2B764D3B"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2F12216C" w14:textId="77777777" w:rsidTr="00D07DAC">
              <w:trPr>
                <w:trHeight w:val="315"/>
              </w:trPr>
              <w:tc>
                <w:tcPr>
                  <w:tcW w:w="8952" w:type="dxa"/>
                  <w:gridSpan w:val="4"/>
                  <w:tcBorders>
                    <w:left w:val="double" w:sz="4" w:space="0" w:color="9BBB59"/>
                    <w:right w:val="double" w:sz="4" w:space="0" w:color="9BBB59"/>
                  </w:tcBorders>
                </w:tcPr>
                <w:p w14:paraId="11596F5E" w14:textId="415E5372"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52D8D7B4" w14:textId="77777777" w:rsidTr="00FD20E5">
              <w:trPr>
                <w:trHeight w:val="315"/>
              </w:trPr>
              <w:tc>
                <w:tcPr>
                  <w:tcW w:w="4411" w:type="dxa"/>
                  <w:gridSpan w:val="3"/>
                  <w:tcBorders>
                    <w:left w:val="double" w:sz="4" w:space="0" w:color="9BBB59"/>
                  </w:tcBorders>
                </w:tcPr>
                <w:p w14:paraId="6598EF85"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41" w:type="dxa"/>
                  <w:tcBorders>
                    <w:right w:val="double" w:sz="4" w:space="0" w:color="9BBB59"/>
                  </w:tcBorders>
                </w:tcPr>
                <w:p w14:paraId="37299F81"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2029DDC2" w14:textId="77777777" w:rsidTr="00FD20E5">
              <w:trPr>
                <w:trHeight w:val="1854"/>
              </w:trPr>
              <w:tc>
                <w:tcPr>
                  <w:tcW w:w="4411" w:type="dxa"/>
                  <w:gridSpan w:val="3"/>
                  <w:tcBorders>
                    <w:left w:val="double" w:sz="4" w:space="0" w:color="9BBB59"/>
                  </w:tcBorders>
                </w:tcPr>
                <w:p w14:paraId="7DAF8D59" w14:textId="77777777" w:rsidR="00856567" w:rsidRDefault="00D07DAC" w:rsidP="00B725D0">
                  <w:pPr>
                    <w:widowControl w:val="0"/>
                    <w:spacing w:line="240" w:lineRule="exact"/>
                    <w:jc w:val="both"/>
                    <w:rPr>
                      <w:ins w:id="158" w:author="Cristina Martone" w:date="2023-05-31T15:14:00Z"/>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p w14:paraId="63D7E4F0" w14:textId="452C0B3A" w:rsidR="00D07DAC" w:rsidRPr="00A35784" w:rsidRDefault="00856567" w:rsidP="00B725D0">
                  <w:pPr>
                    <w:widowControl w:val="0"/>
                    <w:spacing w:line="240" w:lineRule="exact"/>
                    <w:jc w:val="both"/>
                    <w:rPr>
                      <w:rFonts w:ascii="Times New Roman" w:hAnsi="Times New Roman"/>
                      <w:color w:val="000000"/>
                      <w:sz w:val="22"/>
                      <w:szCs w:val="22"/>
                    </w:rPr>
                  </w:pPr>
                  <w:ins w:id="159" w:author="Cristina Martone" w:date="2023-05-31T15:14:00Z">
                    <w:r>
                      <w:rPr>
                        <w:rFonts w:ascii="Times New Roman" w:hAnsi="Times New Roman"/>
                        <w:color w:val="000000"/>
                        <w:sz w:val="22"/>
                        <w:szCs w:val="22"/>
                      </w:rPr>
                      <w:t>NOTA</w:t>
                    </w:r>
                    <w:r w:rsidR="005C6D2D">
                      <w:rPr>
                        <w:rFonts w:ascii="Times New Roman" w:hAnsi="Times New Roman"/>
                        <w:color w:val="000000"/>
                        <w:sz w:val="22"/>
                        <w:szCs w:val="22"/>
                      </w:rPr>
                      <w:t xml:space="preserve">: per il </w:t>
                    </w:r>
                  </w:ins>
                  <w:ins w:id="160" w:author="Cristina Martone" w:date="2023-05-31T15:15:00Z">
                    <w:r w:rsidR="005C6D2D">
                      <w:rPr>
                        <w:rFonts w:ascii="Times New Roman" w:hAnsi="Times New Roman"/>
                        <w:color w:val="000000"/>
                        <w:sz w:val="22"/>
                        <w:szCs w:val="22"/>
                      </w:rPr>
                      <w:t xml:space="preserve">personale che non è in possesso dei suddetti titoli di studio è ritenuta valida </w:t>
                    </w:r>
                    <w:r w:rsidR="003438EC">
                      <w:rPr>
                        <w:rFonts w:ascii="Times New Roman" w:hAnsi="Times New Roman"/>
                        <w:color w:val="000000"/>
                        <w:sz w:val="22"/>
                        <w:szCs w:val="22"/>
                      </w:rPr>
                      <w:t>l’esperienza documentata sotto riportata.</w:t>
                    </w:r>
                  </w:ins>
                  <w:r w:rsidR="00D07DAC" w:rsidRPr="00A35784">
                    <w:rPr>
                      <w:rFonts w:ascii="Times New Roman" w:hAnsi="Times New Roman"/>
                      <w:color w:val="000000"/>
                      <w:sz w:val="22"/>
                      <w:szCs w:val="22"/>
                    </w:rPr>
                    <w:t xml:space="preserve"> </w:t>
                  </w:r>
                </w:p>
              </w:tc>
              <w:tc>
                <w:tcPr>
                  <w:tcW w:w="4541" w:type="dxa"/>
                  <w:tcBorders>
                    <w:right w:val="double" w:sz="4" w:space="0" w:color="9BBB59"/>
                  </w:tcBorders>
                </w:tcPr>
                <w:p w14:paraId="6C76AF2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230ED71F" w14:textId="77777777" w:rsidTr="00FD20E5">
              <w:trPr>
                <w:trHeight w:val="1129"/>
              </w:trPr>
              <w:tc>
                <w:tcPr>
                  <w:tcW w:w="4411" w:type="dxa"/>
                  <w:gridSpan w:val="3"/>
                  <w:tcBorders>
                    <w:left w:val="double" w:sz="4" w:space="0" w:color="9BBB59"/>
                  </w:tcBorders>
                </w:tcPr>
                <w:p w14:paraId="012D21B0" w14:textId="17FD0AE0"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(ML</w:t>
                  </w:r>
                  <w:r w:rsidR="00EE5924">
                    <w:rPr>
                      <w:rFonts w:ascii="Times New Roman" w:hAnsi="Times New Roman"/>
                      <w:color w:val="000000"/>
                      <w:sz w:val="22"/>
                      <w:szCs w:val="22"/>
                    </w:rPr>
                    <w:t>G</w:t>
                  </w:r>
                  <w:r w:rsidRPr="00A35784">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A35784">
                    <w:rPr>
                      <w:rFonts w:ascii="Times New Roman" w:hAnsi="Times New Roman"/>
                      <w:color w:val="000000"/>
                      <w:sz w:val="22"/>
                      <w:szCs w:val="22"/>
                    </w:rPr>
                    <w:t xml:space="preserve"> APAT, IRSA-CNR 29/2003 n. 9010 IBE)</w:t>
                  </w:r>
                </w:p>
              </w:tc>
              <w:tc>
                <w:tcPr>
                  <w:tcW w:w="4541" w:type="dxa"/>
                  <w:tcBorders>
                    <w:right w:val="double" w:sz="4" w:space="0" w:color="9BBB59"/>
                  </w:tcBorders>
                </w:tcPr>
                <w:p w14:paraId="3B7217F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A6BCE5C" w14:textId="77777777" w:rsidTr="00D07DAC">
              <w:trPr>
                <w:trHeight w:val="311"/>
              </w:trPr>
              <w:tc>
                <w:tcPr>
                  <w:tcW w:w="8952" w:type="dxa"/>
                  <w:gridSpan w:val="4"/>
                  <w:tcBorders>
                    <w:top w:val="double" w:sz="4" w:space="0" w:color="9BBB59"/>
                    <w:left w:val="double" w:sz="4" w:space="0" w:color="9BBB59"/>
                    <w:bottom w:val="double" w:sz="4" w:space="0" w:color="9BBB59"/>
                    <w:right w:val="double" w:sz="4" w:space="0" w:color="9BBB59"/>
                  </w:tcBorders>
                </w:tcPr>
                <w:p w14:paraId="0B5F8486" w14:textId="77777777" w:rsidR="00D07DAC" w:rsidRPr="00A35784" w:rsidRDefault="00D07DAC" w:rsidP="00D07DAC">
                  <w:pPr>
                    <w:widowControl w:val="0"/>
                    <w:jc w:val="center"/>
                    <w:rPr>
                      <w:rFonts w:ascii="Times New Roman" w:hAnsi="Times New Roman"/>
                      <w:b/>
                      <w:bCs/>
                      <w:i/>
                      <w:i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450353B6"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4D89CC7" w14:textId="77777777"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D07DAC" w:rsidRPr="00A35784" w14:paraId="7EA97204" w14:textId="77777777" w:rsidTr="00D07DAC">
              <w:trPr>
                <w:trHeight w:val="315"/>
              </w:trPr>
              <w:tc>
                <w:tcPr>
                  <w:tcW w:w="8952" w:type="dxa"/>
                  <w:gridSpan w:val="4"/>
                  <w:tcBorders>
                    <w:left w:val="double" w:sz="4" w:space="0" w:color="9BBB59"/>
                    <w:right w:val="double" w:sz="4" w:space="0" w:color="9BBB59"/>
                  </w:tcBorders>
                </w:tcPr>
                <w:p w14:paraId="2BAF49A8" w14:textId="64A1058A"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campionamento 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0FBAF8E0" w14:textId="77777777" w:rsidTr="00D07DAC">
              <w:trPr>
                <w:trHeight w:val="315"/>
              </w:trPr>
              <w:tc>
                <w:tcPr>
                  <w:tcW w:w="4380" w:type="dxa"/>
                  <w:tcBorders>
                    <w:left w:val="double" w:sz="4" w:space="0" w:color="9BBB59"/>
                  </w:tcBorders>
                </w:tcPr>
                <w:p w14:paraId="4588084D" w14:textId="77777777" w:rsidR="00D07DAC" w:rsidRPr="00B725D0" w:rsidRDefault="00D07DAC" w:rsidP="00D07DAC">
                  <w:pPr>
                    <w:widowControl w:val="0"/>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0EB34DC3" w14:textId="77777777" w:rsidR="00D07DAC" w:rsidRPr="00B725D0" w:rsidRDefault="00D07DAC" w:rsidP="00D07DAC">
                  <w:pPr>
                    <w:widowControl w:val="0"/>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528BC31A" w14:textId="77777777" w:rsidTr="00D07DAC">
              <w:trPr>
                <w:trHeight w:val="945"/>
              </w:trPr>
              <w:tc>
                <w:tcPr>
                  <w:tcW w:w="4380" w:type="dxa"/>
                  <w:tcBorders>
                    <w:left w:val="double" w:sz="4" w:space="0" w:color="9BBB59"/>
                  </w:tcBorders>
                </w:tcPr>
                <w:p w14:paraId="21AEB341" w14:textId="77777777" w:rsidR="0086426F"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3 anni in campionamento in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w:t>
                  </w:r>
                </w:p>
                <w:p w14:paraId="12EA6459" w14:textId="194231F8" w:rsidR="00D07DAC" w:rsidRPr="00B725D0" w:rsidRDefault="0086426F" w:rsidP="00B725D0">
                  <w:pPr>
                    <w:widowControl w:val="0"/>
                    <w:spacing w:line="240" w:lineRule="exact"/>
                    <w:jc w:val="both"/>
                    <w:rPr>
                      <w:rFonts w:ascii="Times New Roman" w:hAnsi="Times New Roman"/>
                      <w:color w:val="000000"/>
                      <w:sz w:val="22"/>
                      <w:szCs w:val="22"/>
                    </w:rPr>
                  </w:pPr>
                  <w:r>
                    <w:rPr>
                      <w:rFonts w:ascii="Times New Roman" w:hAnsi="Times New Roman"/>
                      <w:color w:val="000000"/>
                      <w:sz w:val="22"/>
                      <w:szCs w:val="22"/>
                    </w:rPr>
                    <w:t>oppure</w:t>
                  </w:r>
                  <w:r w:rsidR="00D07DAC" w:rsidRPr="00B725D0">
                    <w:rPr>
                      <w:rFonts w:ascii="Times New Roman" w:hAnsi="Times New Roman"/>
                      <w:color w:val="000000"/>
                      <w:sz w:val="22"/>
                      <w:szCs w:val="22"/>
                    </w:rPr>
                    <w:t xml:space="preserve"> </w:t>
                  </w:r>
                  <w:r w:rsidRPr="00B725D0">
                    <w:rPr>
                      <w:rFonts w:ascii="Times New Roman" w:hAnsi="Times New Roman"/>
                      <w:color w:val="000000"/>
                      <w:sz w:val="22"/>
                      <w:szCs w:val="22"/>
                    </w:rPr>
                    <w:t>ML</w:t>
                  </w:r>
                  <w:r>
                    <w:rPr>
                      <w:rFonts w:ascii="Times New Roman" w:hAnsi="Times New Roman"/>
                      <w:color w:val="000000"/>
                      <w:sz w:val="22"/>
                      <w:szCs w:val="22"/>
                    </w:rPr>
                    <w:t>G</w:t>
                  </w:r>
                  <w:r w:rsidRPr="00B725D0">
                    <w:rPr>
                      <w:rFonts w:ascii="Times New Roman" w:hAnsi="Times New Roman"/>
                      <w:color w:val="000000"/>
                      <w:sz w:val="22"/>
                      <w:szCs w:val="22"/>
                    </w:rPr>
                    <w:t xml:space="preserve"> ISPRA 111/2014 n.2010</w:t>
                  </w:r>
                  <w:r>
                    <w:rPr>
                      <w:rFonts w:ascii="Times New Roman" w:hAnsi="Times New Roman"/>
                      <w:color w:val="000000"/>
                      <w:sz w:val="22"/>
                      <w:szCs w:val="22"/>
                    </w:rPr>
                    <w:t xml:space="preserve"> e </w:t>
                  </w:r>
                  <w:r w:rsidR="00D07DAC" w:rsidRPr="00B725D0">
                    <w:rPr>
                      <w:rFonts w:ascii="Times New Roman" w:hAnsi="Times New Roman"/>
                      <w:color w:val="000000"/>
                      <w:sz w:val="22"/>
                      <w:szCs w:val="22"/>
                    </w:rPr>
                    <w:t>ML</w:t>
                  </w:r>
                  <w:r w:rsidR="00EE5924">
                    <w:rPr>
                      <w:rFonts w:ascii="Times New Roman" w:hAnsi="Times New Roman"/>
                      <w:color w:val="000000"/>
                      <w:sz w:val="22"/>
                      <w:szCs w:val="22"/>
                    </w:rPr>
                    <w:t>G</w:t>
                  </w:r>
                  <w:r w:rsidR="00D07DAC" w:rsidRPr="00B725D0">
                    <w:rPr>
                      <w:rFonts w:ascii="Times New Roman" w:hAnsi="Times New Roman"/>
                      <w:color w:val="000000"/>
                      <w:sz w:val="22"/>
                      <w:szCs w:val="22"/>
                    </w:rPr>
                    <w:t xml:space="preserve"> APAT, IRSA-CNR 29/2003 n. 9010 IBE)</w:t>
                  </w:r>
                </w:p>
              </w:tc>
              <w:tc>
                <w:tcPr>
                  <w:tcW w:w="4572" w:type="dxa"/>
                  <w:gridSpan w:val="3"/>
                  <w:tcBorders>
                    <w:right w:val="double" w:sz="4" w:space="0" w:color="9BBB59"/>
                  </w:tcBorders>
                </w:tcPr>
                <w:p w14:paraId="45185BEF"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3AA22578" w14:textId="77777777" w:rsidTr="00D07DAC">
              <w:trPr>
                <w:trHeight w:val="1197"/>
              </w:trPr>
              <w:tc>
                <w:tcPr>
                  <w:tcW w:w="4380" w:type="dxa"/>
                  <w:tcBorders>
                    <w:left w:val="double" w:sz="4" w:space="0" w:color="9BBB59"/>
                  </w:tcBorders>
                </w:tcPr>
                <w:p w14:paraId="56C8B022"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6C19F392" w14:textId="4B2E73B8"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Corso base di campionamento di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p>
              </w:tc>
            </w:tr>
            <w:tr w:rsidR="00D07DAC" w:rsidRPr="00A35784" w14:paraId="2067B13E" w14:textId="77777777" w:rsidTr="00D07DAC">
              <w:trPr>
                <w:trHeight w:val="718"/>
              </w:trPr>
              <w:tc>
                <w:tcPr>
                  <w:tcW w:w="4380" w:type="dxa"/>
                  <w:tcBorders>
                    <w:left w:val="double" w:sz="4" w:space="0" w:color="9BBB59"/>
                  </w:tcBorders>
                </w:tcPr>
                <w:p w14:paraId="79844921"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62F65D57" w14:textId="0878DABF" w:rsidR="00D07DAC" w:rsidRPr="00B725D0" w:rsidRDefault="00D07DAC" w:rsidP="00B725D0">
                  <w:pPr>
                    <w:widowControl w:val="0"/>
                    <w:spacing w:line="240" w:lineRule="exact"/>
                    <w:jc w:val="both"/>
                    <w:rPr>
                      <w:rFonts w:ascii="Times New Roman" w:hAnsi="Times New Roman"/>
                      <w:color w:val="000000"/>
                      <w:sz w:val="22"/>
                      <w:szCs w:val="22"/>
                    </w:rPr>
                  </w:pPr>
                  <w:commentRangeStart w:id="161"/>
                  <w:commentRangeStart w:id="162"/>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2</w:t>
                  </w:r>
                  <w:proofErr w:type="gramEnd"/>
                  <w:r w:rsidRPr="00B725D0">
                    <w:rPr>
                      <w:rFonts w:ascii="Times New Roman" w:hAnsi="Times New Roman"/>
                      <w:color w:val="000000"/>
                      <w:sz w:val="22"/>
                      <w:szCs w:val="22"/>
                    </w:rPr>
                    <w:t xml:space="preserve"> anni post</w:t>
                  </w:r>
                  <w:r w:rsidR="00EE5924">
                    <w:rPr>
                      <w:rFonts w:ascii="Times New Roman" w:hAnsi="Times New Roman"/>
                      <w:color w:val="000000"/>
                      <w:sz w:val="22"/>
                      <w:szCs w:val="22"/>
                    </w:rPr>
                    <w:t>-</w:t>
                  </w:r>
                  <w:r w:rsidRPr="00B725D0">
                    <w:rPr>
                      <w:rFonts w:ascii="Times New Roman" w:hAnsi="Times New Roman"/>
                      <w:color w:val="000000"/>
                      <w:sz w:val="22"/>
                      <w:szCs w:val="22"/>
                    </w:rPr>
                    <w:t xml:space="preserve"> formazione</w:t>
                  </w:r>
                  <w:commentRangeEnd w:id="161"/>
                  <w:r w:rsidR="00A565FB">
                    <w:rPr>
                      <w:rStyle w:val="Rimandocommento"/>
                      <w:rFonts w:ascii="Cambria" w:eastAsia="Times New Roman" w:hAnsi="Cambria"/>
                      <w:lang w:val="en-US" w:eastAsia="en-US"/>
                    </w:rPr>
                    <w:commentReference w:id="161"/>
                  </w:r>
                  <w:commentRangeEnd w:id="162"/>
                  <w:r w:rsidR="00133154">
                    <w:rPr>
                      <w:rStyle w:val="Rimandocommento"/>
                      <w:rFonts w:ascii="Cambria" w:eastAsia="Times New Roman" w:hAnsi="Cambria"/>
                      <w:lang w:val="en-US" w:eastAsia="en-US"/>
                    </w:rPr>
                    <w:commentReference w:id="162"/>
                  </w:r>
                </w:p>
              </w:tc>
            </w:tr>
            <w:tr w:rsidR="00D07DAC" w:rsidRPr="00A35784" w14:paraId="46339562" w14:textId="77777777" w:rsidTr="00D07DAC">
              <w:trPr>
                <w:trHeight w:val="391"/>
              </w:trPr>
              <w:tc>
                <w:tcPr>
                  <w:tcW w:w="8952" w:type="dxa"/>
                  <w:gridSpan w:val="4"/>
                  <w:tcBorders>
                    <w:left w:val="double" w:sz="4" w:space="0" w:color="9BBB59"/>
                    <w:right w:val="double" w:sz="4" w:space="0" w:color="9BBB59"/>
                  </w:tcBorders>
                  <w:shd w:val="clear" w:color="auto" w:fill="EAF1DD"/>
                </w:tcPr>
                <w:p w14:paraId="45075ACF" w14:textId="77777777" w:rsidR="00D07DAC" w:rsidRPr="00B725D0" w:rsidRDefault="00D07DAC" w:rsidP="00D07DAC">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D07DAC" w:rsidRPr="00A35784" w14:paraId="6ACFCD62" w14:textId="77777777" w:rsidTr="00D07DAC">
              <w:trPr>
                <w:trHeight w:val="481"/>
              </w:trPr>
              <w:tc>
                <w:tcPr>
                  <w:tcW w:w="8952" w:type="dxa"/>
                  <w:gridSpan w:val="4"/>
                  <w:tcBorders>
                    <w:left w:val="double" w:sz="4" w:space="0" w:color="9BBB59"/>
                    <w:bottom w:val="double" w:sz="4" w:space="0" w:color="9BBB59"/>
                    <w:right w:val="double" w:sz="4" w:space="0" w:color="9BBB59"/>
                  </w:tcBorders>
                </w:tcPr>
                <w:p w14:paraId="43F6B6CE"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Prova abilitativa campionamento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 (es ad osservazione diretta)</w:t>
                  </w:r>
                </w:p>
              </w:tc>
            </w:tr>
            <w:tr w:rsidR="00D07DAC" w:rsidRPr="00A35784" w14:paraId="4679896A" w14:textId="77777777" w:rsidTr="00D07DAC">
              <w:trPr>
                <w:trHeight w:val="72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41070C8E" w14:textId="0A8C9198"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Qualifica</w:t>
                  </w:r>
                  <w:r w:rsidR="007A44EC">
                    <w:rPr>
                      <w:rFonts w:ascii="Times New Roman" w:hAnsi="Times New Roman"/>
                      <w:b/>
                      <w:bCs/>
                      <w:color w:val="000000"/>
                      <w:sz w:val="22"/>
                      <w:szCs w:val="22"/>
                    </w:rPr>
                    <w:t xml:space="preserve"> di esperto</w:t>
                  </w:r>
                  <w:r w:rsidRPr="00B725D0">
                    <w:rPr>
                      <w:rFonts w:ascii="Times New Roman" w:hAnsi="Times New Roman"/>
                      <w:b/>
                      <w:bCs/>
                      <w:color w:val="000000"/>
                      <w:sz w:val="22"/>
                      <w:szCs w:val="22"/>
                    </w:rPr>
                    <w:t xml:space="preserve"> al campionamento dell’EQB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r w:rsidRPr="00B725D0">
                    <w:rPr>
                      <w:rFonts w:ascii="Times New Roman" w:hAnsi="Times New Roman"/>
                      <w:b/>
                      <w:bCs/>
                      <w:color w:val="000000"/>
                      <w:sz w:val="22"/>
                      <w:szCs w:val="22"/>
                    </w:rPr>
                    <w:t xml:space="preserve"> </w:t>
                  </w:r>
                  <w:r w:rsidRPr="00B725D0">
                    <w:rPr>
                      <w:rFonts w:ascii="Times New Roman" w:hAnsi="Times New Roman"/>
                      <w:b/>
                      <w:bCs/>
                      <w:color w:val="000000"/>
                      <w:sz w:val="22"/>
                      <w:szCs w:val="22"/>
                    </w:rPr>
                    <w:br/>
                    <w:t>(MB-F-C)</w:t>
                  </w:r>
                </w:p>
              </w:tc>
            </w:tr>
            <w:tr w:rsidR="00D07DAC" w:rsidRPr="00A35784" w14:paraId="7E26AEF5" w14:textId="77777777" w:rsidTr="00A565FB">
              <w:trPr>
                <w:trHeight w:val="151"/>
              </w:trPr>
              <w:tc>
                <w:tcPr>
                  <w:tcW w:w="0" w:type="dxa"/>
                  <w:gridSpan w:val="4"/>
                  <w:tcBorders>
                    <w:top w:val="double" w:sz="4" w:space="0" w:color="9BBB59"/>
                    <w:bottom w:val="double" w:sz="4" w:space="0" w:color="9BBB59"/>
                  </w:tcBorders>
                  <w:shd w:val="clear" w:color="auto" w:fill="FFFFFF" w:themeFill="background1"/>
                </w:tcPr>
                <w:p w14:paraId="3F997B94" w14:textId="77777777" w:rsidR="00D07DAC" w:rsidRPr="00B725D0" w:rsidRDefault="00D07DAC" w:rsidP="00D07DAC">
                  <w:pPr>
                    <w:widowControl w:val="0"/>
                    <w:jc w:val="both"/>
                    <w:rPr>
                      <w:rFonts w:ascii="Times New Roman" w:hAnsi="Times New Roman"/>
                      <w:b/>
                      <w:bCs/>
                      <w:color w:val="000000"/>
                      <w:sz w:val="22"/>
                      <w:szCs w:val="22"/>
                    </w:rPr>
                  </w:pPr>
                </w:p>
              </w:tc>
            </w:tr>
            <w:tr w:rsidR="00D07DAC" w:rsidRPr="00A35784" w14:paraId="00F0EFF3" w14:textId="77777777" w:rsidTr="00D07DAC">
              <w:trPr>
                <w:trHeight w:val="151"/>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D12F72C" w14:textId="77777777" w:rsidR="00D07DAC" w:rsidRPr="00B725D0" w:rsidRDefault="00D07DAC" w:rsidP="00D07DAC">
                  <w:pPr>
                    <w:widowControl w:val="0"/>
                    <w:jc w:val="both"/>
                    <w:rPr>
                      <w:rFonts w:ascii="Times New Roman" w:hAnsi="Times New Roman"/>
                      <w:b/>
                      <w:bCs/>
                      <w:color w:val="000000"/>
                      <w:sz w:val="22"/>
                      <w:szCs w:val="22"/>
                    </w:rPr>
                  </w:pPr>
                  <w:r w:rsidRPr="00B725D0">
                    <w:rPr>
                      <w:rFonts w:ascii="Times New Roman" w:hAnsi="Times New Roman"/>
                      <w:b/>
                      <w:bCs/>
                      <w:color w:val="000000"/>
                      <w:sz w:val="22"/>
                      <w:szCs w:val="22"/>
                    </w:rPr>
                    <w:t>Schema 2</w:t>
                  </w:r>
                </w:p>
                <w:p w14:paraId="4BA12ABA" w14:textId="77777777" w:rsidR="00D07DAC" w:rsidRPr="00B725D0" w:rsidRDefault="00D07DAC" w:rsidP="00D07DAC">
                  <w:pPr>
                    <w:widowControl w:val="0"/>
                    <w:jc w:val="both"/>
                    <w:rPr>
                      <w:rFonts w:ascii="Times New Roman" w:hAnsi="Times New Roman"/>
                      <w:b/>
                      <w:bCs/>
                      <w:color w:val="000000"/>
                      <w:sz w:val="22"/>
                      <w:szCs w:val="22"/>
                    </w:rPr>
                  </w:pPr>
                </w:p>
              </w:tc>
            </w:tr>
            <w:tr w:rsidR="00D07DAC" w:rsidRPr="00A35784" w14:paraId="34E82E0C" w14:textId="77777777" w:rsidTr="00D07DAC">
              <w:trPr>
                <w:trHeight w:val="387"/>
              </w:trPr>
              <w:tc>
                <w:tcPr>
                  <w:tcW w:w="8952" w:type="dxa"/>
                  <w:gridSpan w:val="4"/>
                  <w:tcBorders>
                    <w:top w:val="double" w:sz="4" w:space="0" w:color="9BBB59"/>
                    <w:left w:val="double" w:sz="4" w:space="0" w:color="9BBB59"/>
                    <w:bottom w:val="double" w:sz="4" w:space="0" w:color="9BBB59"/>
                    <w:right w:val="double" w:sz="4" w:space="0" w:color="9BBB59"/>
                  </w:tcBorders>
                </w:tcPr>
                <w:p w14:paraId="3631F09B"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1 - DEFINIZIONI DELLE COMPETENZE INIZIALI RICHIESTE</w:t>
                  </w:r>
                </w:p>
              </w:tc>
            </w:tr>
            <w:tr w:rsidR="00D07DAC" w:rsidRPr="00A35784" w14:paraId="5F6FE32D"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A3B4917"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D07DAC" w:rsidRPr="00A35784" w14:paraId="4262FCE4" w14:textId="77777777" w:rsidTr="00D07DAC">
              <w:trPr>
                <w:trHeight w:val="315"/>
              </w:trPr>
              <w:tc>
                <w:tcPr>
                  <w:tcW w:w="8952" w:type="dxa"/>
                  <w:gridSpan w:val="4"/>
                  <w:tcBorders>
                    <w:left w:val="double" w:sz="4" w:space="0" w:color="9BBB59"/>
                    <w:right w:val="double" w:sz="4" w:space="0" w:color="9BBB59"/>
                  </w:tcBorders>
                </w:tcPr>
                <w:p w14:paraId="626B1DCC" w14:textId="22432F4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campionamento e determinazione tassonomica 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 </w:t>
                  </w:r>
                  <w:r w:rsidR="00C3180A">
                    <w:rPr>
                      <w:rFonts w:ascii="Times New Roman" w:hAnsi="Times New Roman"/>
                      <w:b/>
                      <w:bCs/>
                      <w:color w:val="000000"/>
                      <w:sz w:val="22"/>
                      <w:szCs w:val="22"/>
                    </w:rPr>
                    <w:t>f</w:t>
                  </w:r>
                  <w:r w:rsidR="007A44EC">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sidR="007A44EC">
                    <w:rPr>
                      <w:rFonts w:ascii="Times New Roman" w:hAnsi="Times New Roman"/>
                      <w:b/>
                      <w:bCs/>
                      <w:color w:val="000000"/>
                      <w:sz w:val="22"/>
                      <w:szCs w:val="22"/>
                    </w:rPr>
                    <w:t>uadabili</w:t>
                  </w:r>
                </w:p>
              </w:tc>
            </w:tr>
            <w:tr w:rsidR="00D07DAC" w:rsidRPr="00A35784" w14:paraId="175C11D8" w14:textId="77777777" w:rsidTr="00D07DAC">
              <w:trPr>
                <w:trHeight w:val="315"/>
              </w:trPr>
              <w:tc>
                <w:tcPr>
                  <w:tcW w:w="4398" w:type="dxa"/>
                  <w:gridSpan w:val="2"/>
                  <w:tcBorders>
                    <w:left w:val="double" w:sz="4" w:space="0" w:color="9BBB59"/>
                  </w:tcBorders>
                </w:tcPr>
                <w:p w14:paraId="6A8C923D"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lastRenderedPageBreak/>
                    <w:t>1° Caso: personale con esperienza</w:t>
                  </w:r>
                </w:p>
              </w:tc>
              <w:tc>
                <w:tcPr>
                  <w:tcW w:w="4554" w:type="dxa"/>
                  <w:gridSpan w:val="2"/>
                  <w:tcBorders>
                    <w:right w:val="double" w:sz="4" w:space="0" w:color="9BBB59"/>
                  </w:tcBorders>
                </w:tcPr>
                <w:p w14:paraId="2DD31F14"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6B58F459" w14:textId="77777777" w:rsidTr="00D07DAC">
              <w:trPr>
                <w:trHeight w:val="1685"/>
              </w:trPr>
              <w:tc>
                <w:tcPr>
                  <w:tcW w:w="4398" w:type="dxa"/>
                  <w:gridSpan w:val="2"/>
                  <w:tcBorders>
                    <w:left w:val="double" w:sz="4" w:space="0" w:color="9BBB59"/>
                  </w:tcBorders>
                </w:tcPr>
                <w:p w14:paraId="3240F926" w14:textId="77777777" w:rsidR="00D07DAC" w:rsidRPr="00295C4A" w:rsidRDefault="00D07DAC" w:rsidP="00B725D0">
                  <w:pPr>
                    <w:widowControl w:val="0"/>
                    <w:spacing w:line="240" w:lineRule="exact"/>
                    <w:jc w:val="both"/>
                    <w:rPr>
                      <w:ins w:id="163" w:author="Cristina Martone" w:date="2023-05-31T15:17:00Z"/>
                      <w:rFonts w:ascii="Times New Roman" w:hAnsi="Times New Roman"/>
                      <w:color w:val="000000" w:themeColor="text1"/>
                      <w:sz w:val="22"/>
                      <w:szCs w:val="22"/>
                      <w:rPrChange w:id="164" w:author="Cristina Martone" w:date="2023-05-31T15:56:00Z">
                        <w:rPr>
                          <w:ins w:id="165" w:author="Cristina Martone" w:date="2023-05-31T15:17:00Z"/>
                          <w:rFonts w:ascii="Times New Roman" w:hAnsi="Times New Roman"/>
                          <w:color w:val="000000" w:themeColor="text1"/>
                        </w:rPr>
                      </w:rPrChange>
                    </w:rPr>
                  </w:pPr>
                  <w:commentRangeStart w:id="166"/>
                  <w:commentRangeStart w:id="167"/>
                  <w:r w:rsidRPr="00295C4A">
                    <w:rPr>
                      <w:rFonts w:ascii="Times New Roman" w:hAnsi="Times New Roman"/>
                      <w:color w:val="000000" w:themeColor="text1"/>
                    </w:rPr>
                    <w:t>Titolo di Studio: Diploma di Laurea magistrale/specialistica o vecchio ordinamento in Scienze Biologiche, Scienze Naturali, Scienze Agrarie, Scienze Forestali, Scienze Ambientali o equipollenti (Equipollenze ed equiparazioni tra titoli italiani, fonte MIUR)</w:t>
                  </w:r>
                  <w:commentRangeEnd w:id="166"/>
                  <w:r w:rsidRPr="00295C4A">
                    <w:rPr>
                      <w:rFonts w:ascii="Times New Roman" w:hAnsi="Times New Roman"/>
                      <w:rPrChange w:id="168" w:author="Cristina Martone" w:date="2023-05-31T15:56:00Z">
                        <w:rPr/>
                      </w:rPrChange>
                    </w:rPr>
                    <w:commentReference w:id="166"/>
                  </w:r>
                  <w:commentRangeEnd w:id="167"/>
                  <w:r w:rsidR="00333096" w:rsidRPr="00295C4A">
                    <w:rPr>
                      <w:rStyle w:val="Rimandocommento"/>
                      <w:rFonts w:ascii="Times New Roman" w:eastAsia="Times New Roman" w:hAnsi="Times New Roman"/>
                      <w:sz w:val="22"/>
                      <w:szCs w:val="22"/>
                      <w:lang w:val="en-US"/>
                      <w:rPrChange w:id="169" w:author="Cristina Martone" w:date="2023-05-31T15:56:00Z">
                        <w:rPr>
                          <w:rStyle w:val="Rimandocommento"/>
                          <w:rFonts w:ascii="Cambria" w:eastAsia="Times New Roman" w:hAnsi="Cambria"/>
                          <w:lang w:val="en-US"/>
                        </w:rPr>
                      </w:rPrChange>
                    </w:rPr>
                    <w:commentReference w:id="167"/>
                  </w:r>
                </w:p>
                <w:p w14:paraId="42253B33" w14:textId="04EC22B8" w:rsidR="004768D5" w:rsidRPr="00B725D0" w:rsidRDefault="00E4282A" w:rsidP="00B725D0">
                  <w:pPr>
                    <w:widowControl w:val="0"/>
                    <w:spacing w:line="240" w:lineRule="exact"/>
                    <w:jc w:val="both"/>
                    <w:rPr>
                      <w:rFonts w:ascii="Times New Roman" w:hAnsi="Times New Roman"/>
                      <w:color w:val="000000"/>
                      <w:sz w:val="22"/>
                      <w:szCs w:val="22"/>
                    </w:rPr>
                  </w:pPr>
                  <w:ins w:id="170" w:author="Cristina Martone" w:date="2023-05-31T15:17: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54" w:type="dxa"/>
                  <w:gridSpan w:val="2"/>
                  <w:tcBorders>
                    <w:right w:val="double" w:sz="4" w:space="0" w:color="9BBB59"/>
                  </w:tcBorders>
                </w:tcPr>
                <w:p w14:paraId="295CE20E" w14:textId="77777777" w:rsidR="00D07DAC" w:rsidRPr="00295C4A" w:rsidRDefault="00D07DAC" w:rsidP="00B725D0">
                  <w:pPr>
                    <w:widowControl w:val="0"/>
                    <w:spacing w:line="240" w:lineRule="exact"/>
                    <w:jc w:val="both"/>
                    <w:rPr>
                      <w:rFonts w:ascii="Times New Roman" w:hAnsi="Times New Roman"/>
                      <w:color w:val="000000"/>
                      <w:sz w:val="22"/>
                      <w:szCs w:val="22"/>
                    </w:rPr>
                  </w:pPr>
                  <w:r w:rsidRPr="00295C4A">
                    <w:rPr>
                      <w:rFonts w:ascii="Times New Roman" w:hAnsi="Times New Roman"/>
                      <w:color w:val="000000" w:themeColor="text1"/>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0A99A177" w14:textId="77777777" w:rsidTr="00D07DAC">
              <w:trPr>
                <w:trHeight w:val="1345"/>
              </w:trPr>
              <w:tc>
                <w:tcPr>
                  <w:tcW w:w="4398" w:type="dxa"/>
                  <w:gridSpan w:val="2"/>
                  <w:tcBorders>
                    <w:left w:val="double" w:sz="4" w:space="0" w:color="9BBB59"/>
                  </w:tcBorders>
                </w:tcPr>
                <w:p w14:paraId="1BC8F766" w14:textId="77777777" w:rsidR="001A27C2" w:rsidRPr="00466286" w:rsidRDefault="00D07DAC" w:rsidP="001A27C2">
                  <w:pPr>
                    <w:widowControl w:val="0"/>
                    <w:spacing w:line="240" w:lineRule="exact"/>
                    <w:jc w:val="both"/>
                    <w:rPr>
                      <w:rFonts w:ascii="Times New Roman" w:hAnsi="Times New Roman"/>
                      <w:color w:val="000000"/>
                      <w:sz w:val="22"/>
                      <w:szCs w:val="22"/>
                    </w:rPr>
                  </w:pPr>
                  <w:r w:rsidRPr="00466286">
                    <w:rPr>
                      <w:rFonts w:ascii="Times New Roman" w:hAnsi="Times New Roman"/>
                      <w:color w:val="000000" w:themeColor="text1"/>
                    </w:rPr>
                    <w:t xml:space="preserve">Esperienza documentata di almeno 3 anni in campionamento </w:t>
                  </w:r>
                  <w:r w:rsidR="001A27C2" w:rsidRPr="00466286">
                    <w:rPr>
                      <w:rFonts w:ascii="Times New Roman" w:hAnsi="Times New Roman"/>
                      <w:color w:val="000000"/>
                      <w:sz w:val="22"/>
                      <w:szCs w:val="22"/>
                    </w:rPr>
                    <w:t>(MLG ISPRA 111/2014 n.2010</w:t>
                  </w:r>
                </w:p>
                <w:p w14:paraId="4EA2DC30" w14:textId="55AB4A5C" w:rsidR="00D07DAC" w:rsidRPr="00B725D0" w:rsidRDefault="001A27C2" w:rsidP="001A27C2">
                  <w:pPr>
                    <w:widowControl w:val="0"/>
                    <w:spacing w:line="240" w:lineRule="exact"/>
                    <w:jc w:val="both"/>
                    <w:rPr>
                      <w:rFonts w:ascii="Times New Roman" w:hAnsi="Times New Roman"/>
                      <w:color w:val="000000"/>
                      <w:sz w:val="22"/>
                      <w:szCs w:val="22"/>
                    </w:rPr>
                  </w:pPr>
                  <w:r w:rsidRPr="00466286">
                    <w:rPr>
                      <w:rFonts w:ascii="Times New Roman" w:hAnsi="Times New Roman"/>
                      <w:color w:val="000000"/>
                      <w:sz w:val="22"/>
                      <w:szCs w:val="22"/>
                    </w:rPr>
                    <w:t>oppure MLG ISPRA 111/2014 n.2010 e MLG APAT, IRSA-CNR 29/2003 n. 9010 IBE)</w:t>
                  </w:r>
                  <w:ins w:id="171" w:author="Cristina Martone" w:date="2023-05-31T15:55:00Z">
                    <w:r w:rsidR="00FE1463" w:rsidRPr="00466286">
                      <w:rPr>
                        <w:rFonts w:ascii="Times New Roman" w:hAnsi="Times New Roman"/>
                        <w:color w:val="000000"/>
                        <w:sz w:val="22"/>
                        <w:szCs w:val="22"/>
                      </w:rPr>
                      <w:t xml:space="preserve"> </w:t>
                    </w:r>
                  </w:ins>
                  <w:r w:rsidR="00D07DAC" w:rsidRPr="00466286">
                    <w:rPr>
                      <w:rFonts w:ascii="Times New Roman" w:hAnsi="Times New Roman"/>
                      <w:color w:val="000000" w:themeColor="text1"/>
                    </w:rPr>
                    <w:t xml:space="preserve">e determinazione tassonomica </w:t>
                  </w:r>
                  <w:r w:rsidR="00555F43" w:rsidRPr="00466286">
                    <w:rPr>
                      <w:rFonts w:ascii="Times New Roman" w:hAnsi="Times New Roman"/>
                      <w:color w:val="000000" w:themeColor="text1"/>
                    </w:rPr>
                    <w:t xml:space="preserve">di </w:t>
                  </w:r>
                  <w:proofErr w:type="spellStart"/>
                  <w:r w:rsidR="00555F43" w:rsidRPr="00466286">
                    <w:rPr>
                      <w:rFonts w:ascii="Times New Roman" w:hAnsi="Times New Roman"/>
                      <w:color w:val="000000" w:themeColor="text1"/>
                    </w:rPr>
                    <w:t>m</w:t>
                  </w:r>
                  <w:r w:rsidR="00D07DAC" w:rsidRPr="00466286">
                    <w:rPr>
                      <w:rFonts w:ascii="Times New Roman" w:hAnsi="Times New Roman"/>
                      <w:color w:val="000000" w:themeColor="text1"/>
                    </w:rPr>
                    <w:t>acroinvertebrati</w:t>
                  </w:r>
                  <w:proofErr w:type="spellEnd"/>
                  <w:r w:rsidR="00D07DAC" w:rsidRPr="00466286">
                    <w:rPr>
                      <w:rFonts w:ascii="Times New Roman" w:hAnsi="Times New Roman"/>
                      <w:color w:val="000000" w:themeColor="text1"/>
                    </w:rPr>
                    <w:t xml:space="preserve"> bentonici.</w:t>
                  </w:r>
                </w:p>
              </w:tc>
              <w:tc>
                <w:tcPr>
                  <w:tcW w:w="4554" w:type="dxa"/>
                  <w:gridSpan w:val="2"/>
                  <w:tcBorders>
                    <w:right w:val="double" w:sz="4" w:space="0" w:color="9BBB59"/>
                  </w:tcBorders>
                </w:tcPr>
                <w:p w14:paraId="58E5FFF8"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5DF3DF82"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42D419F0" w14:textId="77777777" w:rsidR="00D07DAC" w:rsidRPr="00B725D0" w:rsidRDefault="00D07DAC" w:rsidP="00B725D0">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2 - DEFINIZIONI DELLE COMPETENZE FINALI RICHIESTE</w:t>
                  </w:r>
                </w:p>
              </w:tc>
            </w:tr>
            <w:tr w:rsidR="00D07DAC" w:rsidRPr="00A35784" w14:paraId="737256E1"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6FD25777" w14:textId="680482B3" w:rsidR="00D07DAC" w:rsidRPr="00B725D0" w:rsidRDefault="00D07DAC" w:rsidP="00B725D0">
                  <w:pPr>
                    <w:widowControl w:val="0"/>
                    <w:spacing w:line="240" w:lineRule="exact"/>
                    <w:jc w:val="center"/>
                    <w:rPr>
                      <w:rFonts w:ascii="Times New Roman" w:hAnsi="Times New Roman"/>
                      <w:b/>
                      <w:bCs/>
                      <w:color w:val="000000"/>
                      <w:sz w:val="22"/>
                      <w:szCs w:val="22"/>
                    </w:rPr>
                  </w:pPr>
                  <w:r w:rsidRPr="00A565FB">
                    <w:rPr>
                      <w:rFonts w:ascii="Times New Roman" w:hAnsi="Times New Roman"/>
                      <w:b/>
                      <w:color w:val="000000" w:themeColor="text1"/>
                    </w:rPr>
                    <w:t xml:space="preserve">Esperti campionamento e determinazione tassonomica EQB </w:t>
                  </w:r>
                  <w:proofErr w:type="spellStart"/>
                  <w:r w:rsidRPr="00A565FB">
                    <w:rPr>
                      <w:rFonts w:ascii="Times New Roman" w:hAnsi="Times New Roman"/>
                      <w:b/>
                      <w:color w:val="000000" w:themeColor="text1"/>
                    </w:rPr>
                    <w:t>Macroinvertebrati</w:t>
                  </w:r>
                  <w:proofErr w:type="spellEnd"/>
                  <w:r w:rsidRPr="00A565FB">
                    <w:rPr>
                      <w:rFonts w:ascii="Times New Roman" w:hAnsi="Times New Roman"/>
                      <w:b/>
                      <w:color w:val="000000" w:themeColor="text1"/>
                    </w:rPr>
                    <w:t xml:space="preserve"> bentonici </w:t>
                  </w:r>
                  <w:r w:rsidR="00C3180A" w:rsidRPr="00A565FB">
                    <w:rPr>
                      <w:rFonts w:ascii="Times New Roman" w:hAnsi="Times New Roman"/>
                      <w:b/>
                      <w:color w:val="000000" w:themeColor="text1"/>
                    </w:rPr>
                    <w:t>f</w:t>
                  </w:r>
                  <w:r w:rsidR="007A44EC" w:rsidRPr="00A565FB">
                    <w:rPr>
                      <w:rFonts w:ascii="Times New Roman" w:hAnsi="Times New Roman"/>
                      <w:b/>
                      <w:color w:val="000000" w:themeColor="text1"/>
                    </w:rPr>
                    <w:t xml:space="preserve">iumi </w:t>
                  </w:r>
                  <w:r w:rsidR="00C3180A" w:rsidRPr="00A565FB">
                    <w:rPr>
                      <w:rFonts w:ascii="Times New Roman" w:hAnsi="Times New Roman"/>
                      <w:b/>
                      <w:color w:val="000000" w:themeColor="text1"/>
                    </w:rPr>
                    <w:t>g</w:t>
                  </w:r>
                  <w:r w:rsidR="007A44EC" w:rsidRPr="00A565FB">
                    <w:rPr>
                      <w:rFonts w:ascii="Times New Roman" w:hAnsi="Times New Roman"/>
                      <w:b/>
                      <w:color w:val="000000" w:themeColor="text1"/>
                    </w:rPr>
                    <w:t>uadabili</w:t>
                  </w:r>
                </w:p>
              </w:tc>
            </w:tr>
            <w:tr w:rsidR="00D07DAC" w:rsidRPr="00A35784" w14:paraId="56A60447" w14:textId="77777777" w:rsidTr="00D07DAC">
              <w:trPr>
                <w:trHeight w:val="315"/>
              </w:trPr>
              <w:tc>
                <w:tcPr>
                  <w:tcW w:w="4380" w:type="dxa"/>
                  <w:tcBorders>
                    <w:left w:val="double" w:sz="4" w:space="0" w:color="9BBB59"/>
                  </w:tcBorders>
                </w:tcPr>
                <w:p w14:paraId="047BF040"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21BC7A21" w14:textId="77777777" w:rsidR="00D07DAC" w:rsidRPr="00B725D0" w:rsidRDefault="00D07DAC" w:rsidP="00B725D0">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D07DAC" w:rsidRPr="00A35784" w14:paraId="6FCE9B98" w14:textId="77777777" w:rsidTr="00D07DAC">
              <w:trPr>
                <w:trHeight w:val="1418"/>
              </w:trPr>
              <w:tc>
                <w:tcPr>
                  <w:tcW w:w="4380" w:type="dxa"/>
                  <w:tcBorders>
                    <w:left w:val="double" w:sz="4" w:space="0" w:color="9BBB59"/>
                  </w:tcBorders>
                </w:tcPr>
                <w:p w14:paraId="04899637" w14:textId="77777777" w:rsidR="001A27C2" w:rsidRDefault="00D07DAC" w:rsidP="001A27C2">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3 anni in campionamento </w:t>
                  </w:r>
                  <w:r w:rsidR="001A27C2" w:rsidRPr="00B725D0">
                    <w:rPr>
                      <w:rFonts w:ascii="Times New Roman" w:hAnsi="Times New Roman"/>
                      <w:color w:val="000000"/>
                      <w:sz w:val="22"/>
                      <w:szCs w:val="22"/>
                    </w:rPr>
                    <w:t>(ML</w:t>
                  </w:r>
                  <w:r w:rsidR="001A27C2">
                    <w:rPr>
                      <w:rFonts w:ascii="Times New Roman" w:hAnsi="Times New Roman"/>
                      <w:color w:val="000000"/>
                      <w:sz w:val="22"/>
                      <w:szCs w:val="22"/>
                    </w:rPr>
                    <w:t>G</w:t>
                  </w:r>
                  <w:r w:rsidR="001A27C2" w:rsidRPr="00B725D0">
                    <w:rPr>
                      <w:rFonts w:ascii="Times New Roman" w:hAnsi="Times New Roman"/>
                      <w:color w:val="000000"/>
                      <w:sz w:val="22"/>
                      <w:szCs w:val="22"/>
                    </w:rPr>
                    <w:t xml:space="preserve"> ISPRA 111/2014 n.2010</w:t>
                  </w:r>
                </w:p>
                <w:p w14:paraId="39FEEBCA" w14:textId="06A4B6F3" w:rsidR="00D07DAC" w:rsidRPr="00B725D0" w:rsidRDefault="001A27C2" w:rsidP="001A27C2">
                  <w:pPr>
                    <w:widowControl w:val="0"/>
                    <w:spacing w:line="240" w:lineRule="exact"/>
                    <w:jc w:val="both"/>
                    <w:rPr>
                      <w:rFonts w:ascii="Times New Roman" w:hAnsi="Times New Roman"/>
                      <w:color w:val="000000"/>
                      <w:sz w:val="22"/>
                      <w:szCs w:val="22"/>
                    </w:rPr>
                  </w:pPr>
                  <w:r>
                    <w:rPr>
                      <w:rFonts w:ascii="Times New Roman" w:hAnsi="Times New Roman"/>
                      <w:color w:val="000000"/>
                      <w:sz w:val="22"/>
                      <w:szCs w:val="22"/>
                    </w:rPr>
                    <w:t>oppure</w:t>
                  </w:r>
                  <w:r w:rsidRPr="00B725D0">
                    <w:rPr>
                      <w:rFonts w:ascii="Times New Roman" w:hAnsi="Times New Roman"/>
                      <w:color w:val="000000"/>
                      <w:sz w:val="22"/>
                      <w:szCs w:val="22"/>
                    </w:rPr>
                    <w:t xml:space="preserve"> ML</w:t>
                  </w:r>
                  <w:r>
                    <w:rPr>
                      <w:rFonts w:ascii="Times New Roman" w:hAnsi="Times New Roman"/>
                      <w:color w:val="000000"/>
                      <w:sz w:val="22"/>
                      <w:szCs w:val="22"/>
                    </w:rPr>
                    <w:t>G</w:t>
                  </w:r>
                  <w:r w:rsidRPr="00B725D0">
                    <w:rPr>
                      <w:rFonts w:ascii="Times New Roman" w:hAnsi="Times New Roman"/>
                      <w:color w:val="000000"/>
                      <w:sz w:val="22"/>
                      <w:szCs w:val="22"/>
                    </w:rPr>
                    <w:t xml:space="preserve"> ISPRA 111/2014 n.2010</w:t>
                  </w:r>
                  <w:r>
                    <w:rPr>
                      <w:rFonts w:ascii="Times New Roman" w:hAnsi="Times New Roman"/>
                      <w:color w:val="000000"/>
                      <w:sz w:val="22"/>
                      <w:szCs w:val="22"/>
                    </w:rPr>
                    <w:t xml:space="preserve"> e </w:t>
                  </w:r>
                  <w:r w:rsidRPr="00B725D0">
                    <w:rPr>
                      <w:rFonts w:ascii="Times New Roman" w:hAnsi="Times New Roman"/>
                      <w:color w:val="000000"/>
                      <w:sz w:val="22"/>
                      <w:szCs w:val="22"/>
                    </w:rPr>
                    <w:t>ML</w:t>
                  </w:r>
                  <w:r>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r w:rsidR="00D07DAC" w:rsidRPr="00B725D0">
                    <w:rPr>
                      <w:rFonts w:ascii="Times New Roman" w:hAnsi="Times New Roman"/>
                      <w:color w:val="000000"/>
                      <w:sz w:val="22"/>
                      <w:szCs w:val="22"/>
                    </w:rPr>
                    <w:t xml:space="preserve"> e determinazione </w:t>
                  </w:r>
                  <w:r w:rsidR="00D07DAC" w:rsidRPr="00B725D0">
                    <w:rPr>
                      <w:rFonts w:ascii="Times New Roman" w:hAnsi="Times New Roman"/>
                      <w:bCs/>
                      <w:color w:val="000000"/>
                      <w:sz w:val="22"/>
                      <w:szCs w:val="22"/>
                    </w:rPr>
                    <w:t>tassonomica</w:t>
                  </w:r>
                  <w:r w:rsidR="00D07DAC" w:rsidRPr="00B725D0">
                    <w:rPr>
                      <w:rFonts w:ascii="Times New Roman" w:hAnsi="Times New Roman"/>
                      <w:color w:val="000000"/>
                      <w:sz w:val="22"/>
                      <w:szCs w:val="22"/>
                    </w:rPr>
                    <w:t xml:space="preserve"> di </w:t>
                  </w:r>
                  <w:proofErr w:type="spellStart"/>
                  <w:r w:rsidR="00D07DAC" w:rsidRPr="00B725D0">
                    <w:rPr>
                      <w:rFonts w:ascii="Times New Roman" w:hAnsi="Times New Roman"/>
                      <w:color w:val="000000"/>
                      <w:sz w:val="22"/>
                      <w:szCs w:val="22"/>
                    </w:rPr>
                    <w:t>macroinvertebrati</w:t>
                  </w:r>
                  <w:proofErr w:type="spellEnd"/>
                  <w:r w:rsidR="00D07DAC" w:rsidRPr="00B725D0">
                    <w:rPr>
                      <w:rFonts w:ascii="Times New Roman" w:hAnsi="Times New Roman"/>
                      <w:color w:val="000000"/>
                      <w:sz w:val="22"/>
                      <w:szCs w:val="22"/>
                    </w:rPr>
                    <w:t xml:space="preserve"> bentonici</w:t>
                  </w:r>
                </w:p>
              </w:tc>
              <w:tc>
                <w:tcPr>
                  <w:tcW w:w="4572" w:type="dxa"/>
                  <w:gridSpan w:val="3"/>
                  <w:tcBorders>
                    <w:right w:val="double" w:sz="4" w:space="0" w:color="9BBB59"/>
                  </w:tcBorders>
                </w:tcPr>
                <w:p w14:paraId="03A86F9D" w14:textId="77777777" w:rsidR="00D07DAC" w:rsidRPr="00B725D0" w:rsidRDefault="00D07DAC"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Neolaureati o neofiti</w:t>
                  </w:r>
                </w:p>
              </w:tc>
            </w:tr>
            <w:tr w:rsidR="00D07DAC" w:rsidRPr="00A35784" w14:paraId="16CDFD06" w14:textId="77777777" w:rsidTr="00D07DAC">
              <w:trPr>
                <w:trHeight w:val="546"/>
              </w:trPr>
              <w:tc>
                <w:tcPr>
                  <w:tcW w:w="4380" w:type="dxa"/>
                  <w:vMerge w:val="restart"/>
                  <w:tcBorders>
                    <w:left w:val="double" w:sz="4" w:space="0" w:color="9BBB59"/>
                  </w:tcBorders>
                </w:tcPr>
                <w:p w14:paraId="643413F2" w14:textId="77777777" w:rsidR="00D07DAC" w:rsidRPr="00B725D0" w:rsidRDefault="00D07DAC" w:rsidP="00B725D0">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3CEE2353" w14:textId="2897C422" w:rsidR="00D07DAC" w:rsidRPr="00B725D0" w:rsidRDefault="00555F43"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Corso base di campionamento di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ISPRA 111/2014 n.2010 e ML</w:t>
                  </w:r>
                  <w:r w:rsidR="00EE5924">
                    <w:rPr>
                      <w:rFonts w:ascii="Times New Roman" w:hAnsi="Times New Roman"/>
                      <w:color w:val="000000"/>
                      <w:sz w:val="22"/>
                      <w:szCs w:val="22"/>
                    </w:rPr>
                    <w:t>G</w:t>
                  </w:r>
                  <w:r w:rsidRPr="00B725D0">
                    <w:rPr>
                      <w:rFonts w:ascii="Times New Roman" w:hAnsi="Times New Roman"/>
                      <w:color w:val="000000"/>
                      <w:sz w:val="22"/>
                      <w:szCs w:val="22"/>
                    </w:rPr>
                    <w:t xml:space="preserve"> APAT, IRSA-CNR 29/2003 n. 9010 IBE)</w:t>
                  </w:r>
                </w:p>
              </w:tc>
            </w:tr>
            <w:tr w:rsidR="00555F43" w:rsidRPr="00A35784" w14:paraId="438715D1" w14:textId="77777777" w:rsidTr="2FAD8B51">
              <w:tblPrEx>
                <w:tblW w:w="8952" w:type="dxa"/>
                <w:tblLayout w:type="fixed"/>
                <w:tblLook w:val="0620" w:firstRow="1" w:lastRow="0" w:firstColumn="0" w:lastColumn="0" w:noHBand="1" w:noVBand="1"/>
                <w:tblPrExChange w:id="172" w:author="PIETRO GENONI" w:date="2021-06-08T11:35:00Z">
                  <w:tblPrEx>
                    <w:tblW w:w="8952" w:type="dxa"/>
                    <w:tblLayout w:type="fixed"/>
                    <w:tblLook w:val="0620" w:firstRow="1" w:lastRow="0" w:firstColumn="0" w:lastColumn="0" w:noHBand="1" w:noVBand="1"/>
                  </w:tblPrEx>
                </w:tblPrExChange>
              </w:tblPrEx>
              <w:trPr>
                <w:trHeight w:val="633"/>
                <w:trPrChange w:id="173" w:author="PIETRO GENONI" w:date="2021-06-08T11:35:00Z">
                  <w:trPr>
                    <w:gridAfter w:val="0"/>
                    <w:trHeight w:val="633"/>
                  </w:trPr>
                </w:trPrChange>
              </w:trPr>
              <w:tc>
                <w:tcPr>
                  <w:tcW w:w="0" w:type="dxa"/>
                  <w:vMerge/>
                  <w:tcPrChange w:id="174" w:author="PIETRO GENONI" w:date="2021-06-08T11:35:00Z">
                    <w:tcPr>
                      <w:tcW w:w="4380" w:type="dxa"/>
                      <w:gridSpan w:val="2"/>
                      <w:vMerge/>
                      <w:tcBorders>
                        <w:left w:val="double" w:sz="4" w:space="0" w:color="9BBB59"/>
                      </w:tcBorders>
                    </w:tcPr>
                  </w:tcPrChange>
                </w:tcPr>
                <w:p w14:paraId="777088CC" w14:textId="77777777" w:rsidR="00555F43" w:rsidRPr="00B725D0" w:rsidRDefault="00555F43" w:rsidP="00555F43">
                  <w:pPr>
                    <w:widowControl w:val="0"/>
                    <w:spacing w:line="240" w:lineRule="exact"/>
                    <w:jc w:val="both"/>
                    <w:rPr>
                      <w:rFonts w:ascii="Times New Roman" w:hAnsi="Times New Roman"/>
                      <w:color w:val="000000"/>
                      <w:sz w:val="22"/>
                      <w:szCs w:val="22"/>
                    </w:rPr>
                  </w:pPr>
                </w:p>
              </w:tc>
              <w:tc>
                <w:tcPr>
                  <w:tcW w:w="0" w:type="dxa"/>
                  <w:gridSpan w:val="3"/>
                  <w:tcBorders>
                    <w:right w:val="double" w:sz="4" w:space="0" w:color="9BBB59"/>
                  </w:tcBorders>
                  <w:tcPrChange w:id="175" w:author="PIETRO GENONI" w:date="2021-06-08T11:35:00Z">
                    <w:tcPr>
                      <w:tcW w:w="4572" w:type="dxa"/>
                      <w:gridSpan w:val="4"/>
                      <w:tcBorders>
                        <w:right w:val="double" w:sz="4" w:space="0" w:color="9BBB59"/>
                      </w:tcBorders>
                    </w:tcPr>
                  </w:tcPrChange>
                </w:tcPr>
                <w:p w14:paraId="333CEE19" w14:textId="7AD25AAB"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Corso base di tassonomia di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w:t>
                  </w:r>
                </w:p>
              </w:tc>
            </w:tr>
            <w:tr w:rsidR="00555F43" w:rsidRPr="00A35784" w14:paraId="3769B8DD" w14:textId="77777777" w:rsidTr="00D07DAC">
              <w:trPr>
                <w:trHeight w:val="315"/>
              </w:trPr>
              <w:tc>
                <w:tcPr>
                  <w:tcW w:w="4380" w:type="dxa"/>
                  <w:tcBorders>
                    <w:left w:val="double" w:sz="4" w:space="0" w:color="9BBB59"/>
                  </w:tcBorders>
                </w:tcPr>
                <w:p w14:paraId="305CB982" w14:textId="77777777" w:rsidR="00555F43" w:rsidRPr="00B725D0" w:rsidRDefault="00555F43" w:rsidP="00555F43">
                  <w:pPr>
                    <w:widowControl w:val="0"/>
                    <w:spacing w:line="240" w:lineRule="exact"/>
                    <w:jc w:val="both"/>
                    <w:rPr>
                      <w:rFonts w:ascii="Times New Roman" w:hAnsi="Times New Roman"/>
                      <w:color w:val="000000"/>
                      <w:sz w:val="22"/>
                      <w:szCs w:val="22"/>
                    </w:rPr>
                  </w:pPr>
                </w:p>
              </w:tc>
              <w:tc>
                <w:tcPr>
                  <w:tcW w:w="4572" w:type="dxa"/>
                  <w:gridSpan w:val="3"/>
                  <w:tcBorders>
                    <w:right w:val="double" w:sz="4" w:space="0" w:color="9BBB59"/>
                  </w:tcBorders>
                </w:tcPr>
                <w:p w14:paraId="70458E1C" w14:textId="7163842D"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2</w:t>
                  </w:r>
                  <w:proofErr w:type="gramEnd"/>
                  <w:r w:rsidRPr="00B725D0">
                    <w:rPr>
                      <w:rFonts w:ascii="Times New Roman" w:hAnsi="Times New Roman"/>
                      <w:color w:val="000000"/>
                      <w:sz w:val="22"/>
                      <w:szCs w:val="22"/>
                    </w:rPr>
                    <w:t xml:space="preserve"> anni post</w:t>
                  </w:r>
                  <w:r w:rsidR="00A550CC">
                    <w:rPr>
                      <w:rFonts w:ascii="Times New Roman" w:hAnsi="Times New Roman"/>
                      <w:color w:val="000000"/>
                      <w:sz w:val="22"/>
                      <w:szCs w:val="22"/>
                    </w:rPr>
                    <w:t>-</w:t>
                  </w:r>
                  <w:r w:rsidRPr="00B725D0">
                    <w:rPr>
                      <w:rFonts w:ascii="Times New Roman" w:hAnsi="Times New Roman"/>
                      <w:color w:val="000000"/>
                      <w:sz w:val="22"/>
                      <w:szCs w:val="22"/>
                    </w:rPr>
                    <w:t xml:space="preserve"> </w:t>
                  </w:r>
                  <w:commentRangeStart w:id="176"/>
                  <w:commentRangeStart w:id="177"/>
                  <w:r w:rsidRPr="00B725D0">
                    <w:rPr>
                      <w:rFonts w:ascii="Times New Roman" w:hAnsi="Times New Roman"/>
                      <w:color w:val="000000"/>
                      <w:sz w:val="22"/>
                      <w:szCs w:val="22"/>
                    </w:rPr>
                    <w:t>formazione</w:t>
                  </w:r>
                  <w:commentRangeEnd w:id="176"/>
                  <w:r w:rsidR="00A565FB">
                    <w:rPr>
                      <w:rStyle w:val="Rimandocommento"/>
                      <w:rFonts w:ascii="Cambria" w:eastAsia="Times New Roman" w:hAnsi="Cambria"/>
                      <w:lang w:val="en-US" w:eastAsia="en-US"/>
                    </w:rPr>
                    <w:commentReference w:id="176"/>
                  </w:r>
                  <w:commentRangeEnd w:id="177"/>
                  <w:r w:rsidR="00613CA7">
                    <w:rPr>
                      <w:rStyle w:val="Rimandocommento"/>
                      <w:rFonts w:ascii="Cambria" w:eastAsia="Times New Roman" w:hAnsi="Cambria"/>
                      <w:lang w:val="en-US" w:eastAsia="en-US"/>
                    </w:rPr>
                    <w:commentReference w:id="177"/>
                  </w:r>
                </w:p>
              </w:tc>
            </w:tr>
            <w:tr w:rsidR="00555F43" w:rsidRPr="00A35784" w14:paraId="258220E2" w14:textId="77777777" w:rsidTr="00D07DAC">
              <w:trPr>
                <w:trHeight w:val="293"/>
              </w:trPr>
              <w:tc>
                <w:tcPr>
                  <w:tcW w:w="8952" w:type="dxa"/>
                  <w:gridSpan w:val="4"/>
                  <w:tcBorders>
                    <w:left w:val="double" w:sz="4" w:space="0" w:color="9BBB59"/>
                    <w:right w:val="double" w:sz="4" w:space="0" w:color="9BBB59"/>
                  </w:tcBorders>
                </w:tcPr>
                <w:p w14:paraId="6DE5D751" w14:textId="77777777" w:rsidR="00555F43" w:rsidRPr="00B725D0" w:rsidRDefault="00555F43" w:rsidP="00555F43">
                  <w:pPr>
                    <w:widowControl w:val="0"/>
                    <w:spacing w:line="240" w:lineRule="exact"/>
                    <w:jc w:val="center"/>
                    <w:rPr>
                      <w:rFonts w:ascii="Times New Roman" w:hAnsi="Times New Roman"/>
                      <w:color w:val="000000"/>
                      <w:sz w:val="22"/>
                      <w:szCs w:val="22"/>
                    </w:rPr>
                  </w:pPr>
                  <w:r w:rsidRPr="00B725D0">
                    <w:rPr>
                      <w:rFonts w:ascii="Times New Roman" w:hAnsi="Times New Roman"/>
                      <w:color w:val="000000"/>
                      <w:sz w:val="22"/>
                      <w:szCs w:val="22"/>
                    </w:rPr>
                    <w:t>Eventuali corsi avanzati di approfondimento (es tassonomia)</w:t>
                  </w:r>
                </w:p>
              </w:tc>
            </w:tr>
            <w:tr w:rsidR="00555F43" w:rsidRPr="00A35784" w14:paraId="4D471F6E" w14:textId="77777777" w:rsidTr="00D07DAC">
              <w:trPr>
                <w:trHeight w:val="315"/>
              </w:trPr>
              <w:tc>
                <w:tcPr>
                  <w:tcW w:w="8952" w:type="dxa"/>
                  <w:gridSpan w:val="4"/>
                  <w:tcBorders>
                    <w:left w:val="double" w:sz="4" w:space="0" w:color="9BBB59"/>
                    <w:right w:val="double" w:sz="4" w:space="0" w:color="9BBB59"/>
                  </w:tcBorders>
                  <w:shd w:val="clear" w:color="auto" w:fill="EAF1DD"/>
                </w:tcPr>
                <w:p w14:paraId="0C344BA8" w14:textId="77777777" w:rsidR="00555F43" w:rsidRPr="00B725D0" w:rsidRDefault="00555F43" w:rsidP="00555F43">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555F43" w:rsidRPr="00A35784" w14:paraId="22A6DA0E" w14:textId="77777777" w:rsidTr="00D07DAC">
              <w:trPr>
                <w:trHeight w:val="390"/>
              </w:trPr>
              <w:tc>
                <w:tcPr>
                  <w:tcW w:w="8952" w:type="dxa"/>
                  <w:gridSpan w:val="4"/>
                  <w:tcBorders>
                    <w:left w:val="double" w:sz="4" w:space="0" w:color="9BBB59"/>
                    <w:right w:val="double" w:sz="4" w:space="0" w:color="9BBB59"/>
                  </w:tcBorders>
                </w:tcPr>
                <w:p w14:paraId="3C8DB007"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Prova abilitativa campionamento (es ad osservazione diretta)</w:t>
                  </w:r>
                </w:p>
              </w:tc>
            </w:tr>
            <w:tr w:rsidR="00555F43" w:rsidRPr="00A35784" w14:paraId="2FB17E77" w14:textId="77777777" w:rsidTr="00D07DAC">
              <w:trPr>
                <w:trHeight w:val="410"/>
              </w:trPr>
              <w:tc>
                <w:tcPr>
                  <w:tcW w:w="8952" w:type="dxa"/>
                  <w:gridSpan w:val="4"/>
                  <w:tcBorders>
                    <w:left w:val="double" w:sz="4" w:space="0" w:color="9BBB59"/>
                    <w:bottom w:val="double" w:sz="4" w:space="0" w:color="9BBB59"/>
                    <w:right w:val="double" w:sz="4" w:space="0" w:color="9BBB59"/>
                  </w:tcBorders>
                </w:tcPr>
                <w:p w14:paraId="760818EF"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Partecipazione a confronti </w:t>
                  </w:r>
                  <w:proofErr w:type="spellStart"/>
                  <w:r w:rsidRPr="00B725D0">
                    <w:rPr>
                      <w:rFonts w:ascii="Times New Roman" w:hAnsi="Times New Roman"/>
                      <w:color w:val="000000"/>
                      <w:sz w:val="22"/>
                      <w:szCs w:val="22"/>
                    </w:rPr>
                    <w:t>interlaboratorio</w:t>
                  </w:r>
                  <w:proofErr w:type="spellEnd"/>
                  <w:r w:rsidRPr="00B725D0">
                    <w:rPr>
                      <w:rFonts w:ascii="Times New Roman" w:hAnsi="Times New Roman"/>
                      <w:color w:val="000000"/>
                      <w:sz w:val="22"/>
                      <w:szCs w:val="22"/>
                    </w:rPr>
                    <w:t xml:space="preserve">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w:t>
                  </w:r>
                </w:p>
              </w:tc>
            </w:tr>
            <w:tr w:rsidR="00555F43" w:rsidRPr="00A35784" w14:paraId="7CD9BB86" w14:textId="77777777" w:rsidTr="00D07DAC">
              <w:trPr>
                <w:trHeight w:val="694"/>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474D5599" w14:textId="305E980B" w:rsidR="00555F43" w:rsidRPr="00B725D0" w:rsidRDefault="00555F43" w:rsidP="00555F43">
                  <w:pPr>
                    <w:widowControl w:val="0"/>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Qualifica </w:t>
                  </w:r>
                  <w:r>
                    <w:rPr>
                      <w:rFonts w:ascii="Times New Roman" w:hAnsi="Times New Roman"/>
                      <w:b/>
                      <w:bCs/>
                      <w:color w:val="000000"/>
                      <w:sz w:val="22"/>
                      <w:szCs w:val="22"/>
                    </w:rPr>
                    <w:t xml:space="preserve">di esperto </w:t>
                  </w:r>
                  <w:r w:rsidRPr="00B725D0">
                    <w:rPr>
                      <w:rFonts w:ascii="Times New Roman" w:hAnsi="Times New Roman"/>
                      <w:b/>
                      <w:bCs/>
                      <w:color w:val="000000"/>
                      <w:sz w:val="22"/>
                      <w:szCs w:val="22"/>
                    </w:rPr>
                    <w:t xml:space="preserve">al campionamento e </w:t>
                  </w:r>
                  <w:r w:rsidRPr="00B725D0">
                    <w:rPr>
                      <w:rFonts w:ascii="Times New Roman" w:hAnsi="Times New Roman"/>
                      <w:b/>
                      <w:color w:val="000000"/>
                      <w:sz w:val="22"/>
                      <w:szCs w:val="22"/>
                    </w:rPr>
                    <w:t xml:space="preserve">determinazione </w:t>
                  </w:r>
                  <w:r w:rsidRPr="00B725D0">
                    <w:rPr>
                      <w:rFonts w:ascii="Times New Roman" w:hAnsi="Times New Roman"/>
                      <w:b/>
                      <w:bCs/>
                      <w:color w:val="000000"/>
                      <w:sz w:val="22"/>
                      <w:szCs w:val="22"/>
                    </w:rPr>
                    <w:t xml:space="preserve">tassonomica dell’EQB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 </w:t>
                  </w:r>
                  <w:r w:rsidR="00C3180A">
                    <w:rPr>
                      <w:rFonts w:ascii="Times New Roman" w:hAnsi="Times New Roman"/>
                      <w:b/>
                      <w:bCs/>
                      <w:color w:val="000000"/>
                      <w:sz w:val="22"/>
                      <w:szCs w:val="22"/>
                    </w:rPr>
                    <w:t>f</w:t>
                  </w:r>
                  <w:r>
                    <w:rPr>
                      <w:rFonts w:ascii="Times New Roman" w:hAnsi="Times New Roman"/>
                      <w:b/>
                      <w:bCs/>
                      <w:color w:val="000000"/>
                      <w:sz w:val="22"/>
                      <w:szCs w:val="22"/>
                    </w:rPr>
                    <w:t xml:space="preserve">iumi </w:t>
                  </w:r>
                  <w:r w:rsidR="00C3180A">
                    <w:rPr>
                      <w:rFonts w:ascii="Times New Roman" w:hAnsi="Times New Roman"/>
                      <w:b/>
                      <w:bCs/>
                      <w:color w:val="000000"/>
                      <w:sz w:val="22"/>
                      <w:szCs w:val="22"/>
                    </w:rPr>
                    <w:t>g</w:t>
                  </w:r>
                  <w:r>
                    <w:rPr>
                      <w:rFonts w:ascii="Times New Roman" w:hAnsi="Times New Roman"/>
                      <w:b/>
                      <w:bCs/>
                      <w:color w:val="000000"/>
                      <w:sz w:val="22"/>
                      <w:szCs w:val="22"/>
                    </w:rPr>
                    <w:t>uadabili</w:t>
                  </w:r>
                  <w:r w:rsidRPr="00B725D0">
                    <w:rPr>
                      <w:rFonts w:ascii="Times New Roman" w:hAnsi="Times New Roman"/>
                      <w:b/>
                      <w:bCs/>
                      <w:color w:val="000000"/>
                      <w:sz w:val="22"/>
                      <w:szCs w:val="22"/>
                    </w:rPr>
                    <w:t xml:space="preserve"> </w:t>
                  </w:r>
                  <w:r w:rsidRPr="00B725D0">
                    <w:rPr>
                      <w:rFonts w:ascii="Times New Roman" w:hAnsi="Times New Roman"/>
                      <w:b/>
                      <w:bCs/>
                      <w:color w:val="000000"/>
                      <w:sz w:val="22"/>
                      <w:szCs w:val="22"/>
                    </w:rPr>
                    <w:br/>
                    <w:t>(MB-F-CD)</w:t>
                  </w:r>
                </w:p>
              </w:tc>
            </w:tr>
            <w:tr w:rsidR="00555F43" w:rsidRPr="00A35784" w14:paraId="7C0CA948" w14:textId="77777777" w:rsidTr="00D07DAC">
              <w:trPr>
                <w:trHeight w:val="315"/>
              </w:trPr>
              <w:tc>
                <w:tcPr>
                  <w:tcW w:w="8952" w:type="dxa"/>
                  <w:gridSpan w:val="4"/>
                  <w:tcBorders>
                    <w:top w:val="double" w:sz="4" w:space="0" w:color="9BBB59"/>
                    <w:bottom w:val="double" w:sz="4" w:space="0" w:color="9BBB59"/>
                  </w:tcBorders>
                </w:tcPr>
                <w:p w14:paraId="47FC07EE" w14:textId="77777777" w:rsidR="00555F43" w:rsidRPr="00B725D0" w:rsidRDefault="00555F43" w:rsidP="00555F43">
                  <w:pPr>
                    <w:widowControl w:val="0"/>
                    <w:jc w:val="both"/>
                    <w:rPr>
                      <w:rFonts w:ascii="Times New Roman" w:hAnsi="Times New Roman"/>
                      <w:b/>
                      <w:bCs/>
                      <w:color w:val="000000"/>
                      <w:sz w:val="22"/>
                      <w:szCs w:val="22"/>
                    </w:rPr>
                  </w:pPr>
                </w:p>
                <w:p w14:paraId="2AC8FFDE" w14:textId="77777777" w:rsidR="00555F43" w:rsidRPr="00B725D0" w:rsidRDefault="00555F43" w:rsidP="00555F43">
                  <w:pPr>
                    <w:widowControl w:val="0"/>
                    <w:jc w:val="both"/>
                    <w:rPr>
                      <w:rFonts w:ascii="Times New Roman" w:hAnsi="Times New Roman"/>
                      <w:b/>
                      <w:bCs/>
                      <w:color w:val="000000"/>
                      <w:sz w:val="22"/>
                      <w:szCs w:val="22"/>
                    </w:rPr>
                  </w:pPr>
                </w:p>
              </w:tc>
            </w:tr>
            <w:tr w:rsidR="00555F43" w:rsidRPr="00A35784" w14:paraId="6657596B"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0CC733DC" w14:textId="77777777" w:rsidR="00555F43" w:rsidRPr="00B725D0" w:rsidRDefault="00555F43" w:rsidP="00555F43">
                  <w:pPr>
                    <w:widowControl w:val="0"/>
                    <w:jc w:val="both"/>
                    <w:rPr>
                      <w:rFonts w:ascii="Times New Roman" w:hAnsi="Times New Roman"/>
                      <w:b/>
                      <w:bCs/>
                      <w:color w:val="000000"/>
                      <w:sz w:val="22"/>
                      <w:szCs w:val="22"/>
                    </w:rPr>
                  </w:pPr>
                  <w:r w:rsidRPr="00B725D0">
                    <w:rPr>
                      <w:rFonts w:ascii="Times New Roman" w:hAnsi="Times New Roman"/>
                      <w:b/>
                      <w:bCs/>
                      <w:color w:val="000000"/>
                      <w:sz w:val="22"/>
                      <w:szCs w:val="22"/>
                    </w:rPr>
                    <w:t>Schema 3</w:t>
                  </w:r>
                </w:p>
                <w:p w14:paraId="511D2669" w14:textId="77777777" w:rsidR="00555F43" w:rsidRPr="00B725D0" w:rsidRDefault="00555F43" w:rsidP="00555F43">
                  <w:pPr>
                    <w:widowControl w:val="0"/>
                    <w:jc w:val="both"/>
                    <w:rPr>
                      <w:rFonts w:ascii="Times New Roman" w:hAnsi="Times New Roman"/>
                      <w:b/>
                      <w:bCs/>
                      <w:color w:val="000000"/>
                      <w:sz w:val="22"/>
                      <w:szCs w:val="22"/>
                    </w:rPr>
                  </w:pPr>
                </w:p>
              </w:tc>
            </w:tr>
            <w:tr w:rsidR="00555F43" w:rsidRPr="00A35784" w14:paraId="7D7EC725" w14:textId="77777777" w:rsidTr="00D07DAC">
              <w:trPr>
                <w:trHeight w:val="262"/>
              </w:trPr>
              <w:tc>
                <w:tcPr>
                  <w:tcW w:w="8952" w:type="dxa"/>
                  <w:gridSpan w:val="4"/>
                  <w:tcBorders>
                    <w:top w:val="double" w:sz="4" w:space="0" w:color="9BBB59"/>
                    <w:left w:val="double" w:sz="4" w:space="0" w:color="9BBB59"/>
                    <w:bottom w:val="double" w:sz="4" w:space="0" w:color="9BBB59"/>
                    <w:right w:val="double" w:sz="4" w:space="0" w:color="9BBB59"/>
                  </w:tcBorders>
                </w:tcPr>
                <w:p w14:paraId="400E3E74"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1 - DEFINIZIONI DELLE COMPETENZE INIZIALI RICHIESTE</w:t>
                  </w:r>
                </w:p>
              </w:tc>
            </w:tr>
            <w:tr w:rsidR="00555F43" w:rsidRPr="00A35784" w14:paraId="4DD0B47A"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03AAE2F0"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555F43" w:rsidRPr="00A35784" w14:paraId="115D1FF8" w14:textId="77777777" w:rsidTr="00D07DAC">
              <w:trPr>
                <w:trHeight w:val="315"/>
              </w:trPr>
              <w:tc>
                <w:tcPr>
                  <w:tcW w:w="8952" w:type="dxa"/>
                  <w:gridSpan w:val="4"/>
                  <w:tcBorders>
                    <w:left w:val="double" w:sz="4" w:space="0" w:color="9BBB59"/>
                    <w:right w:val="double" w:sz="4" w:space="0" w:color="9BBB59"/>
                  </w:tcBorders>
                </w:tcPr>
                <w:p w14:paraId="5AA89B5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calcolo Indice </w:t>
                  </w:r>
                  <w:proofErr w:type="spellStart"/>
                  <w:r w:rsidRPr="00B725D0">
                    <w:rPr>
                      <w:rFonts w:ascii="Times New Roman" w:hAnsi="Times New Roman"/>
                      <w:b/>
                      <w:bCs/>
                      <w:color w:val="000000"/>
                      <w:sz w:val="22"/>
                      <w:szCs w:val="22"/>
                    </w:rPr>
                    <w:t>STAR_ICMi</w:t>
                  </w:r>
                  <w:proofErr w:type="spellEnd"/>
                  <w:r w:rsidRPr="00B725D0">
                    <w:rPr>
                      <w:rFonts w:ascii="Times New Roman" w:hAnsi="Times New Roman"/>
                      <w:b/>
                      <w:bCs/>
                      <w:color w:val="000000"/>
                      <w:sz w:val="22"/>
                      <w:szCs w:val="22"/>
                    </w:rPr>
                    <w:t xml:space="preserve"> e Valutazione dello stato di un ecosistema acquatico in riferimento all’EQB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w:t>
                  </w:r>
                </w:p>
              </w:tc>
            </w:tr>
            <w:tr w:rsidR="00555F43" w:rsidRPr="00A35784" w14:paraId="77526A98" w14:textId="77777777" w:rsidTr="00D07DAC">
              <w:trPr>
                <w:trHeight w:val="315"/>
              </w:trPr>
              <w:tc>
                <w:tcPr>
                  <w:tcW w:w="4380" w:type="dxa"/>
                  <w:tcBorders>
                    <w:left w:val="double" w:sz="4" w:space="0" w:color="9BBB59"/>
                  </w:tcBorders>
                </w:tcPr>
                <w:p w14:paraId="3CA03720"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696F8BC8"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555F43" w:rsidRPr="00A35784" w14:paraId="6B00DEE0" w14:textId="77777777" w:rsidTr="00D07DAC">
              <w:trPr>
                <w:trHeight w:val="1544"/>
              </w:trPr>
              <w:tc>
                <w:tcPr>
                  <w:tcW w:w="4380" w:type="dxa"/>
                  <w:tcBorders>
                    <w:left w:val="double" w:sz="4" w:space="0" w:color="9BBB59"/>
                  </w:tcBorders>
                </w:tcPr>
                <w:p w14:paraId="2FD03B7C"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lastRenderedPageBreak/>
                    <w:t>Titolo di Studio: Diploma di scuola medio superiore o Laurea scientifica</w:t>
                  </w:r>
                </w:p>
              </w:tc>
              <w:tc>
                <w:tcPr>
                  <w:tcW w:w="4572" w:type="dxa"/>
                  <w:gridSpan w:val="3"/>
                  <w:tcBorders>
                    <w:right w:val="double" w:sz="4" w:space="0" w:color="9BBB59"/>
                  </w:tcBorders>
                </w:tcPr>
                <w:p w14:paraId="6286DE09" w14:textId="0DBB88DB"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Titolo di Studio: </w:t>
                  </w:r>
                  <w:r w:rsidRPr="00A35784">
                    <w:rPr>
                      <w:rFonts w:ascii="Times New Roman" w:hAnsi="Times New Roman"/>
                      <w:color w:val="000000"/>
                      <w:sz w:val="22"/>
                      <w:szCs w:val="22"/>
                    </w:rPr>
                    <w:t>Diploma di Laurea triennale, magistrale/specialistica o vecchio ordinamento in Scienze Biologiche, Scienze Naturali, Scienze Agrarie, Scienze Forestali, Scienze Ambientali o equipollenti (Equipollenze ed equiparazioni tra titoli italiani, fonte MIUR)</w:t>
                  </w:r>
                </w:p>
              </w:tc>
            </w:tr>
            <w:tr w:rsidR="00555F43" w:rsidRPr="00A35784" w14:paraId="56DA58A1" w14:textId="77777777" w:rsidTr="00D07DAC">
              <w:trPr>
                <w:trHeight w:val="818"/>
              </w:trPr>
              <w:tc>
                <w:tcPr>
                  <w:tcW w:w="4380" w:type="dxa"/>
                  <w:tcBorders>
                    <w:left w:val="double" w:sz="4" w:space="0" w:color="9BBB59"/>
                  </w:tcBorders>
                </w:tcPr>
                <w:p w14:paraId="1B732EE3" w14:textId="77777777" w:rsidR="00555F43" w:rsidRPr="00B73D0A" w:rsidRDefault="00555F43" w:rsidP="00555F43">
                  <w:pPr>
                    <w:widowControl w:val="0"/>
                    <w:spacing w:line="240" w:lineRule="exact"/>
                    <w:jc w:val="both"/>
                    <w:rPr>
                      <w:rFonts w:ascii="Times New Roman" w:hAnsi="Times New Roman"/>
                      <w:color w:val="000000"/>
                      <w:sz w:val="22"/>
                      <w:szCs w:val="22"/>
                    </w:rPr>
                  </w:pPr>
                  <w:r w:rsidRPr="00B73D0A">
                    <w:rPr>
                      <w:rFonts w:ascii="Times New Roman" w:hAnsi="Times New Roman"/>
                      <w:color w:val="000000" w:themeColor="text1"/>
                    </w:rPr>
                    <w:t xml:space="preserve">Esperienza documentata di almeno </w:t>
                  </w:r>
                  <w:proofErr w:type="gramStart"/>
                  <w:r w:rsidRPr="00B73D0A">
                    <w:rPr>
                      <w:rFonts w:ascii="Times New Roman" w:hAnsi="Times New Roman"/>
                      <w:color w:val="000000" w:themeColor="text1"/>
                    </w:rPr>
                    <w:t>6</w:t>
                  </w:r>
                  <w:proofErr w:type="gramEnd"/>
                  <w:r w:rsidRPr="00B73D0A">
                    <w:rPr>
                      <w:rFonts w:ascii="Times New Roman" w:hAnsi="Times New Roman"/>
                      <w:color w:val="000000" w:themeColor="text1"/>
                    </w:rPr>
                    <w:t xml:space="preserve"> anni in calcolo indice EQB </w:t>
                  </w:r>
                  <w:proofErr w:type="spellStart"/>
                  <w:r w:rsidRPr="00B73D0A">
                    <w:rPr>
                      <w:rFonts w:ascii="Times New Roman" w:hAnsi="Times New Roman"/>
                      <w:color w:val="000000" w:themeColor="text1"/>
                    </w:rPr>
                    <w:t>Macroinvertebrati</w:t>
                  </w:r>
                  <w:proofErr w:type="spellEnd"/>
                  <w:r w:rsidRPr="00B73D0A">
                    <w:rPr>
                      <w:rFonts w:ascii="Times New Roman" w:hAnsi="Times New Roman"/>
                      <w:color w:val="000000" w:themeColor="text1"/>
                    </w:rPr>
                    <w:t xml:space="preserve"> bentonici</w:t>
                  </w:r>
                </w:p>
              </w:tc>
              <w:tc>
                <w:tcPr>
                  <w:tcW w:w="4572" w:type="dxa"/>
                  <w:gridSpan w:val="3"/>
                  <w:tcBorders>
                    <w:right w:val="double" w:sz="4" w:space="0" w:color="9BBB59"/>
                  </w:tcBorders>
                </w:tcPr>
                <w:p w14:paraId="2CDA8984" w14:textId="77777777" w:rsidR="00555F43" w:rsidRPr="00B725D0" w:rsidRDefault="00555F43" w:rsidP="00555F43">
                  <w:pPr>
                    <w:widowControl w:val="0"/>
                    <w:spacing w:line="240" w:lineRule="exact"/>
                    <w:jc w:val="both"/>
                    <w:rPr>
                      <w:rFonts w:ascii="Times New Roman" w:hAnsi="Times New Roman"/>
                      <w:color w:val="000000"/>
                      <w:sz w:val="22"/>
                      <w:szCs w:val="22"/>
                    </w:rPr>
                  </w:pPr>
                  <w:commentRangeStart w:id="178"/>
                  <w:commentRangeStart w:id="179"/>
                  <w:r w:rsidRPr="00B725D0">
                    <w:rPr>
                      <w:rFonts w:ascii="Times New Roman" w:hAnsi="Times New Roman"/>
                      <w:color w:val="000000"/>
                      <w:sz w:val="22"/>
                      <w:szCs w:val="22"/>
                    </w:rPr>
                    <w:t xml:space="preserve">Esperienza documentata di almeno </w:t>
                  </w:r>
                  <w:proofErr w:type="gramStart"/>
                  <w:r w:rsidRPr="00B725D0">
                    <w:rPr>
                      <w:rFonts w:ascii="Times New Roman" w:hAnsi="Times New Roman"/>
                      <w:color w:val="000000"/>
                      <w:sz w:val="22"/>
                      <w:szCs w:val="22"/>
                    </w:rPr>
                    <w:t>3</w:t>
                  </w:r>
                  <w:proofErr w:type="gramEnd"/>
                  <w:r w:rsidRPr="00B725D0">
                    <w:rPr>
                      <w:rFonts w:ascii="Times New Roman" w:hAnsi="Times New Roman"/>
                      <w:color w:val="000000"/>
                      <w:sz w:val="22"/>
                      <w:szCs w:val="22"/>
                    </w:rPr>
                    <w:t xml:space="preserve"> anni in Calcolo indice EQB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w:t>
                  </w:r>
                  <w:commentRangeEnd w:id="178"/>
                  <w:r w:rsidR="002A02AA">
                    <w:rPr>
                      <w:rStyle w:val="Rimandocommento"/>
                      <w:rFonts w:ascii="Cambria" w:eastAsia="Times New Roman" w:hAnsi="Cambria"/>
                      <w:lang w:val="en-US" w:eastAsia="en-US"/>
                    </w:rPr>
                    <w:commentReference w:id="178"/>
                  </w:r>
                  <w:commentRangeEnd w:id="179"/>
                  <w:r w:rsidR="00B416C5">
                    <w:rPr>
                      <w:rStyle w:val="Rimandocommento"/>
                      <w:rFonts w:ascii="Cambria" w:eastAsia="Times New Roman" w:hAnsi="Cambria"/>
                      <w:lang w:val="en-US" w:eastAsia="en-US"/>
                    </w:rPr>
                    <w:commentReference w:id="179"/>
                  </w:r>
                </w:p>
              </w:tc>
            </w:tr>
            <w:tr w:rsidR="00555F43" w:rsidRPr="00A35784" w14:paraId="03ABF3EE"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118703D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BOX 2 - DEFINIZIONI DELLE COMPETENZE FINALI RICHIESTE</w:t>
                  </w:r>
                </w:p>
              </w:tc>
            </w:tr>
            <w:tr w:rsidR="00555F43" w:rsidRPr="00A35784" w14:paraId="4A1EE6B0"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76B99F3D"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REQUISITI</w:t>
                  </w:r>
                </w:p>
              </w:tc>
            </w:tr>
            <w:tr w:rsidR="00555F43" w:rsidRPr="00A35784" w14:paraId="67D6E49E" w14:textId="77777777" w:rsidTr="00D07DAC">
              <w:trPr>
                <w:trHeight w:val="315"/>
              </w:trPr>
              <w:tc>
                <w:tcPr>
                  <w:tcW w:w="8952" w:type="dxa"/>
                  <w:gridSpan w:val="4"/>
                  <w:tcBorders>
                    <w:left w:val="double" w:sz="4" w:space="0" w:color="9BBB59"/>
                    <w:right w:val="double" w:sz="4" w:space="0" w:color="9BBB59"/>
                  </w:tcBorders>
                </w:tcPr>
                <w:p w14:paraId="1E84CDC6"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Esperti calcolo indice </w:t>
                  </w:r>
                  <w:proofErr w:type="spellStart"/>
                  <w:r w:rsidRPr="00B725D0">
                    <w:rPr>
                      <w:rFonts w:ascii="Times New Roman" w:hAnsi="Times New Roman"/>
                      <w:b/>
                      <w:bCs/>
                      <w:color w:val="000000"/>
                      <w:sz w:val="22"/>
                      <w:szCs w:val="22"/>
                    </w:rPr>
                    <w:t>STAR_ICMi</w:t>
                  </w:r>
                  <w:proofErr w:type="spellEnd"/>
                  <w:r w:rsidRPr="00B725D0">
                    <w:rPr>
                      <w:rFonts w:ascii="Times New Roman" w:hAnsi="Times New Roman"/>
                      <w:b/>
                      <w:bCs/>
                      <w:color w:val="000000"/>
                      <w:sz w:val="22"/>
                      <w:szCs w:val="22"/>
                    </w:rPr>
                    <w:t xml:space="preserve"> e Valutazione dello stato di un ecosistema acquatico in riferimento all’EQB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w:t>
                  </w:r>
                </w:p>
              </w:tc>
            </w:tr>
            <w:tr w:rsidR="00555F43" w:rsidRPr="00A35784" w14:paraId="0DBFC6B0" w14:textId="77777777" w:rsidTr="00D07DAC">
              <w:trPr>
                <w:trHeight w:val="315"/>
              </w:trPr>
              <w:tc>
                <w:tcPr>
                  <w:tcW w:w="4380" w:type="dxa"/>
                  <w:tcBorders>
                    <w:left w:val="double" w:sz="4" w:space="0" w:color="9BBB59"/>
                  </w:tcBorders>
                </w:tcPr>
                <w:p w14:paraId="3A0D6A60"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1° Caso: personale con esperienza</w:t>
                  </w:r>
                </w:p>
              </w:tc>
              <w:tc>
                <w:tcPr>
                  <w:tcW w:w="4572" w:type="dxa"/>
                  <w:gridSpan w:val="3"/>
                  <w:tcBorders>
                    <w:right w:val="double" w:sz="4" w:space="0" w:color="9BBB59"/>
                  </w:tcBorders>
                </w:tcPr>
                <w:p w14:paraId="2FB6AAB6" w14:textId="77777777" w:rsidR="00555F43" w:rsidRPr="00B725D0" w:rsidRDefault="00555F43" w:rsidP="00555F43">
                  <w:pPr>
                    <w:widowControl w:val="0"/>
                    <w:spacing w:line="240" w:lineRule="exact"/>
                    <w:jc w:val="center"/>
                    <w:rPr>
                      <w:rFonts w:ascii="Times New Roman" w:hAnsi="Times New Roman"/>
                      <w:b/>
                      <w:bCs/>
                      <w:i/>
                      <w:color w:val="000000"/>
                      <w:sz w:val="22"/>
                      <w:szCs w:val="22"/>
                    </w:rPr>
                  </w:pPr>
                  <w:r w:rsidRPr="00B725D0">
                    <w:rPr>
                      <w:rFonts w:ascii="Times New Roman" w:hAnsi="Times New Roman"/>
                      <w:b/>
                      <w:bCs/>
                      <w:i/>
                      <w:color w:val="000000"/>
                      <w:sz w:val="22"/>
                      <w:szCs w:val="22"/>
                    </w:rPr>
                    <w:t>2° Caso: neolaureati/neofiti</w:t>
                  </w:r>
                </w:p>
              </w:tc>
            </w:tr>
            <w:tr w:rsidR="00555F43" w:rsidRPr="00A35784" w14:paraId="0BE10395" w14:textId="77777777" w:rsidTr="00D07DAC">
              <w:trPr>
                <w:trHeight w:val="774"/>
              </w:trPr>
              <w:tc>
                <w:tcPr>
                  <w:tcW w:w="4380" w:type="dxa"/>
                  <w:tcBorders>
                    <w:left w:val="double" w:sz="4" w:space="0" w:color="9BBB59"/>
                  </w:tcBorders>
                </w:tcPr>
                <w:p w14:paraId="1135F4C1"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w:t>
                  </w:r>
                  <w:proofErr w:type="gramStart"/>
                  <w:r w:rsidRPr="00B725D0">
                    <w:rPr>
                      <w:rFonts w:ascii="Times New Roman" w:hAnsi="Times New Roman"/>
                      <w:color w:val="000000"/>
                      <w:sz w:val="22"/>
                      <w:szCs w:val="22"/>
                    </w:rPr>
                    <w:t>6</w:t>
                  </w:r>
                  <w:proofErr w:type="gramEnd"/>
                  <w:r w:rsidRPr="00B725D0">
                    <w:rPr>
                      <w:rFonts w:ascii="Times New Roman" w:hAnsi="Times New Roman"/>
                      <w:color w:val="000000"/>
                      <w:sz w:val="22"/>
                      <w:szCs w:val="22"/>
                    </w:rPr>
                    <w:t xml:space="preserve"> anni in calcolo indice EQB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w:t>
                  </w:r>
                </w:p>
              </w:tc>
              <w:tc>
                <w:tcPr>
                  <w:tcW w:w="4572" w:type="dxa"/>
                  <w:gridSpan w:val="3"/>
                  <w:tcBorders>
                    <w:right w:val="double" w:sz="4" w:space="0" w:color="9BBB59"/>
                  </w:tcBorders>
                </w:tcPr>
                <w:p w14:paraId="5DFB4709"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Con esperienza documentata di almeno </w:t>
                  </w:r>
                  <w:proofErr w:type="gramStart"/>
                  <w:r w:rsidRPr="00B725D0">
                    <w:rPr>
                      <w:rFonts w:ascii="Times New Roman" w:hAnsi="Times New Roman"/>
                      <w:color w:val="000000"/>
                      <w:sz w:val="22"/>
                      <w:szCs w:val="22"/>
                    </w:rPr>
                    <w:t>3</w:t>
                  </w:r>
                  <w:proofErr w:type="gramEnd"/>
                  <w:r w:rsidRPr="00B725D0">
                    <w:rPr>
                      <w:rFonts w:ascii="Times New Roman" w:hAnsi="Times New Roman"/>
                      <w:color w:val="000000"/>
                      <w:sz w:val="22"/>
                      <w:szCs w:val="22"/>
                    </w:rPr>
                    <w:t xml:space="preserve"> anni in Calcolo indice EQB </w:t>
                  </w:r>
                  <w:proofErr w:type="spellStart"/>
                  <w:r w:rsidRPr="00B725D0">
                    <w:rPr>
                      <w:rFonts w:ascii="Times New Roman" w:hAnsi="Times New Roman"/>
                      <w:color w:val="000000"/>
                      <w:sz w:val="22"/>
                      <w:szCs w:val="22"/>
                    </w:rPr>
                    <w:t>Macroinvertebrati</w:t>
                  </w:r>
                  <w:proofErr w:type="spellEnd"/>
                  <w:r w:rsidRPr="00B725D0">
                    <w:rPr>
                      <w:rFonts w:ascii="Times New Roman" w:hAnsi="Times New Roman"/>
                      <w:color w:val="000000"/>
                      <w:sz w:val="22"/>
                      <w:szCs w:val="22"/>
                    </w:rPr>
                    <w:t xml:space="preserve"> bentonici</w:t>
                  </w:r>
                </w:p>
              </w:tc>
            </w:tr>
            <w:tr w:rsidR="00555F43" w:rsidRPr="00A35784" w14:paraId="5A0EEEE0" w14:textId="77777777" w:rsidTr="00D07DAC">
              <w:trPr>
                <w:trHeight w:val="313"/>
              </w:trPr>
              <w:tc>
                <w:tcPr>
                  <w:tcW w:w="8952" w:type="dxa"/>
                  <w:gridSpan w:val="4"/>
                  <w:tcBorders>
                    <w:left w:val="double" w:sz="4" w:space="0" w:color="9BBB59"/>
                    <w:right w:val="double" w:sz="4" w:space="0" w:color="9BBB59"/>
                  </w:tcBorders>
                </w:tcPr>
                <w:p w14:paraId="52532067" w14:textId="77777777" w:rsidR="00555F43" w:rsidRPr="00B725D0" w:rsidRDefault="00555F43" w:rsidP="00555F43">
                  <w:pPr>
                    <w:widowControl w:val="0"/>
                    <w:spacing w:line="240" w:lineRule="exact"/>
                    <w:jc w:val="center"/>
                    <w:rPr>
                      <w:rFonts w:ascii="Times New Roman" w:hAnsi="Times New Roman"/>
                      <w:color w:val="000000"/>
                      <w:sz w:val="22"/>
                      <w:szCs w:val="22"/>
                    </w:rPr>
                  </w:pPr>
                  <w:r w:rsidRPr="00B725D0">
                    <w:rPr>
                      <w:rFonts w:ascii="Times New Roman" w:hAnsi="Times New Roman"/>
                      <w:color w:val="000000"/>
                      <w:sz w:val="22"/>
                      <w:szCs w:val="22"/>
                    </w:rPr>
                    <w:t>Eventuali corsi avanzati di approfondimento</w:t>
                  </w:r>
                </w:p>
              </w:tc>
            </w:tr>
            <w:tr w:rsidR="00555F43" w:rsidRPr="00A35784" w14:paraId="2E9E717F" w14:textId="77777777" w:rsidTr="00D07DAC">
              <w:trPr>
                <w:trHeight w:val="315"/>
              </w:trPr>
              <w:tc>
                <w:tcPr>
                  <w:tcW w:w="8952" w:type="dxa"/>
                  <w:gridSpan w:val="4"/>
                  <w:tcBorders>
                    <w:left w:val="double" w:sz="4" w:space="0" w:color="9BBB59"/>
                    <w:right w:val="double" w:sz="4" w:space="0" w:color="9BBB59"/>
                  </w:tcBorders>
                  <w:shd w:val="clear" w:color="auto" w:fill="EAF1DD"/>
                </w:tcPr>
                <w:p w14:paraId="09EEF0F4" w14:textId="7777777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Metodo per la valutazione della qualifica</w:t>
                  </w:r>
                </w:p>
              </w:tc>
            </w:tr>
            <w:tr w:rsidR="00555F43" w:rsidRPr="00A35784" w14:paraId="10B96442" w14:textId="77777777" w:rsidTr="00D07DAC">
              <w:trPr>
                <w:trHeight w:val="355"/>
              </w:trPr>
              <w:tc>
                <w:tcPr>
                  <w:tcW w:w="8952" w:type="dxa"/>
                  <w:gridSpan w:val="4"/>
                  <w:tcBorders>
                    <w:left w:val="double" w:sz="4" w:space="0" w:color="9BBB59"/>
                    <w:bottom w:val="double" w:sz="4" w:space="0" w:color="9BBB59"/>
                    <w:right w:val="double" w:sz="4" w:space="0" w:color="9BBB59"/>
                  </w:tcBorders>
                </w:tcPr>
                <w:p w14:paraId="0F74D91A" w14:textId="77777777" w:rsidR="00555F43" w:rsidRPr="00B725D0" w:rsidRDefault="00555F43" w:rsidP="00555F43">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Prova abilitativa calcolo indice e valutazione dello stato di un ecosistema acquatico</w:t>
                  </w:r>
                </w:p>
              </w:tc>
            </w:tr>
            <w:tr w:rsidR="00555F43" w:rsidRPr="00A35784" w14:paraId="6B2BBB46" w14:textId="77777777" w:rsidTr="00D07DAC">
              <w:trPr>
                <w:trHeight w:val="78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3347F917" w14:textId="669FDFB7" w:rsidR="00555F43" w:rsidRPr="00B725D0" w:rsidRDefault="00555F43" w:rsidP="00555F43">
                  <w:pPr>
                    <w:widowControl w:val="0"/>
                    <w:spacing w:line="240" w:lineRule="exact"/>
                    <w:jc w:val="center"/>
                    <w:rPr>
                      <w:rFonts w:ascii="Times New Roman" w:hAnsi="Times New Roman"/>
                      <w:b/>
                      <w:bCs/>
                      <w:color w:val="000000"/>
                      <w:sz w:val="22"/>
                      <w:szCs w:val="22"/>
                    </w:rPr>
                  </w:pPr>
                  <w:r w:rsidRPr="00B725D0">
                    <w:rPr>
                      <w:rFonts w:ascii="Times New Roman" w:hAnsi="Times New Roman"/>
                      <w:b/>
                      <w:bCs/>
                      <w:color w:val="000000"/>
                      <w:sz w:val="22"/>
                      <w:szCs w:val="22"/>
                    </w:rPr>
                    <w:t xml:space="preserve">Qualifica </w:t>
                  </w:r>
                  <w:r>
                    <w:rPr>
                      <w:rFonts w:ascii="Times New Roman" w:hAnsi="Times New Roman"/>
                      <w:b/>
                      <w:bCs/>
                      <w:color w:val="000000"/>
                      <w:sz w:val="22"/>
                      <w:szCs w:val="22"/>
                    </w:rPr>
                    <w:t xml:space="preserve">di esperto </w:t>
                  </w:r>
                  <w:r w:rsidRPr="00B725D0">
                    <w:rPr>
                      <w:rFonts w:ascii="Times New Roman" w:hAnsi="Times New Roman"/>
                      <w:b/>
                      <w:bCs/>
                      <w:color w:val="000000"/>
                      <w:sz w:val="22"/>
                      <w:szCs w:val="22"/>
                    </w:rPr>
                    <w:t xml:space="preserve">al calcolo indice e valutazione dello stato di un ecosistema acquatico in riferimento all’EQB </w:t>
                  </w:r>
                  <w:proofErr w:type="spellStart"/>
                  <w:r w:rsidRPr="00B725D0">
                    <w:rPr>
                      <w:rFonts w:ascii="Times New Roman" w:hAnsi="Times New Roman"/>
                      <w:b/>
                      <w:bCs/>
                      <w:color w:val="000000"/>
                      <w:sz w:val="22"/>
                      <w:szCs w:val="22"/>
                    </w:rPr>
                    <w:t>Macroinvertebrati</w:t>
                  </w:r>
                  <w:proofErr w:type="spellEnd"/>
                  <w:r w:rsidRPr="00B725D0">
                    <w:rPr>
                      <w:rFonts w:ascii="Times New Roman" w:hAnsi="Times New Roman"/>
                      <w:b/>
                      <w:bCs/>
                      <w:color w:val="000000"/>
                      <w:sz w:val="22"/>
                      <w:szCs w:val="22"/>
                    </w:rPr>
                    <w:t xml:space="preserve"> bentonici </w:t>
                  </w:r>
                  <w:r w:rsidRPr="00B725D0">
                    <w:rPr>
                      <w:rFonts w:ascii="Times New Roman" w:hAnsi="Times New Roman"/>
                      <w:b/>
                      <w:bCs/>
                      <w:color w:val="000000"/>
                      <w:sz w:val="22"/>
                      <w:szCs w:val="22"/>
                    </w:rPr>
                    <w:br/>
                    <w:t>(MB-F-IS)</w:t>
                  </w:r>
                </w:p>
              </w:tc>
            </w:tr>
          </w:tbl>
          <w:p w14:paraId="07BC570E"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p>
          <w:p w14:paraId="5F6479D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0BAC1A4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7832E3"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7245114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B55A7D"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Agostini, D. Lucchini, P. Genoni, C. Martone,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xml:space="preserve"> (2017) – Qualità del dato nel monitoraggio biologico: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delle acque superficiali interne. MLG 153/ 2017, Ispra</w:t>
      </w:r>
    </w:p>
    <w:p w14:paraId="6E5D4B25"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0C18AD33"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APAT - IRSA/CNR Manuali e Linee Guida 29, 2003, Metodi analitici per le acque 9010.</w:t>
      </w:r>
      <w:r w:rsidRPr="00A35784">
        <w:rPr>
          <w:rFonts w:ascii="Times New Roman" w:eastAsia="Times" w:hAnsi="Times New Roman" w:cs="Times New Roman"/>
          <w:color w:val="000000"/>
          <w:lang w:eastAsia="it-IT"/>
        </w:rPr>
        <w:br/>
        <w:t>Indice biotico esteso (I.B.E.), ISBN: 88-448-0083-7</w:t>
      </w:r>
    </w:p>
    <w:p w14:paraId="29B94097" w14:textId="0DFE042A"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b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sidR="00861D39">
        <w:rPr>
          <w:rFonts w:ascii="Times New Roman" w:eastAsia="Times" w:hAnsi="Times New Roman" w:cs="Times New Roman"/>
          <w:color w:val="000000"/>
          <w:lang w:eastAsia="it-IT"/>
        </w:rPr>
        <w:t xml:space="preserve"> Protocollo 2010.</w:t>
      </w:r>
    </w:p>
    <w:p w14:paraId="42EFAA23"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F5ECCEA"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2E822C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E8BB444"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08F6B8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91DA156" w14:textId="056A30F5"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OSSERVAZIONE DIRETTA EQB </w:t>
      </w:r>
      <w:proofErr w:type="spellStart"/>
      <w:r w:rsidRPr="00A35784">
        <w:rPr>
          <w:rFonts w:ascii="Times New Roman" w:eastAsia="Times" w:hAnsi="Times New Roman" w:cs="Times New Roman"/>
          <w:b/>
          <w:color w:val="000000"/>
          <w:lang w:eastAsia="it-IT"/>
        </w:rPr>
        <w:t>Macroinvertebrati</w:t>
      </w:r>
      <w:proofErr w:type="spellEnd"/>
      <w:r w:rsidRPr="00A35784">
        <w:rPr>
          <w:rFonts w:ascii="Times New Roman" w:eastAsia="Times" w:hAnsi="Times New Roman" w:cs="Times New Roman"/>
          <w:b/>
          <w:color w:val="000000"/>
          <w:lang w:eastAsia="it-IT"/>
        </w:rPr>
        <w:t xml:space="preserve"> Bentonici </w:t>
      </w:r>
      <w:r w:rsidR="00C3180A">
        <w:rPr>
          <w:rFonts w:ascii="Times New Roman" w:eastAsia="Times" w:hAnsi="Times New Roman" w:cs="Times New Roman"/>
          <w:b/>
          <w:color w:val="000000"/>
          <w:lang w:eastAsia="it-IT"/>
        </w:rPr>
        <w:t>f</w:t>
      </w:r>
      <w:r w:rsidR="007A44EC">
        <w:rPr>
          <w:rFonts w:ascii="Times New Roman" w:eastAsia="Times" w:hAnsi="Times New Roman" w:cs="Times New Roman"/>
          <w:b/>
          <w:color w:val="000000"/>
          <w:lang w:eastAsia="it-IT"/>
        </w:rPr>
        <w:t xml:space="preserve">iumi </w:t>
      </w:r>
      <w:r w:rsidR="00C3180A">
        <w:rPr>
          <w:rFonts w:ascii="Times New Roman" w:eastAsia="Times" w:hAnsi="Times New Roman" w:cs="Times New Roman"/>
          <w:b/>
          <w:color w:val="000000"/>
          <w:lang w:eastAsia="it-IT"/>
        </w:rPr>
        <w:t>g</w:t>
      </w:r>
      <w:r w:rsidR="007A44EC">
        <w:rPr>
          <w:rFonts w:ascii="Times New Roman" w:eastAsia="Times" w:hAnsi="Times New Roman" w:cs="Times New Roman"/>
          <w:b/>
          <w:color w:val="000000"/>
          <w:lang w:eastAsia="it-IT"/>
        </w:rPr>
        <w:t>uadabili</w:t>
      </w:r>
    </w:p>
    <w:p w14:paraId="00C36B63"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63FB7447" w14:textId="1AE06C2F" w:rsidR="00D07DAC" w:rsidRPr="00A35784" w:rsidRDefault="00D07DAC" w:rsidP="00635B92">
      <w:pPr>
        <w:numPr>
          <w:ilvl w:val="0"/>
          <w:numId w:val="51"/>
        </w:numPr>
        <w:spacing w:after="200" w:line="252" w:lineRule="auto"/>
        <w:contextualSpacing/>
        <w:jc w:val="both"/>
        <w:rPr>
          <w:rFonts w:ascii="Times New Roman" w:eastAsia="Times New Roman" w:hAnsi="Times New Roman" w:cs="Times New Roman"/>
          <w:b/>
        </w:rPr>
      </w:pPr>
      <w:r w:rsidRPr="00A35784">
        <w:rPr>
          <w:rFonts w:ascii="Times New Roman" w:eastAsia="Times New Roman" w:hAnsi="Times New Roman" w:cs="Times New Roman"/>
          <w:b/>
        </w:rPr>
        <w:t>Prova di c</w:t>
      </w:r>
      <w:r w:rsidR="00635B92">
        <w:rPr>
          <w:rFonts w:ascii="Times New Roman" w:eastAsia="Times New Roman" w:hAnsi="Times New Roman" w:cs="Times New Roman"/>
          <w:b/>
        </w:rPr>
        <w:t xml:space="preserve">ampionamento </w:t>
      </w:r>
      <w:proofErr w:type="spellStart"/>
      <w:r w:rsidR="009D1062">
        <w:rPr>
          <w:rFonts w:ascii="Times New Roman" w:eastAsia="Times New Roman" w:hAnsi="Times New Roman" w:cs="Times New Roman"/>
          <w:b/>
        </w:rPr>
        <w:t>multihabitat</w:t>
      </w:r>
      <w:proofErr w:type="spellEnd"/>
      <w:r w:rsidR="00635B92">
        <w:rPr>
          <w:rFonts w:ascii="Times New Roman" w:eastAsia="Times New Roman" w:hAnsi="Times New Roman" w:cs="Times New Roman"/>
          <w:b/>
        </w:rPr>
        <w:t xml:space="preserve"> </w:t>
      </w:r>
      <w:r w:rsidR="009D1062">
        <w:rPr>
          <w:rFonts w:ascii="Times New Roman" w:eastAsia="Times New Roman" w:hAnsi="Times New Roman" w:cs="Times New Roman"/>
          <w:b/>
        </w:rPr>
        <w:t>pro</w:t>
      </w:r>
      <w:r w:rsidR="009D1062" w:rsidRPr="00A35784">
        <w:rPr>
          <w:rFonts w:ascii="Times New Roman" w:eastAsia="Times New Roman" w:hAnsi="Times New Roman" w:cs="Times New Roman"/>
          <w:b/>
        </w:rPr>
        <w:t>porzionale</w:t>
      </w:r>
      <w:r w:rsidR="009D1062" w:rsidDel="009D1062">
        <w:rPr>
          <w:rFonts w:ascii="Times New Roman" w:eastAsia="Times New Roman" w:hAnsi="Times New Roman" w:cs="Times New Roman"/>
          <w:b/>
        </w:rPr>
        <w:t xml:space="preserve"> </w:t>
      </w:r>
      <w:r w:rsidRPr="00A35784">
        <w:rPr>
          <w:rFonts w:ascii="Times New Roman" w:eastAsia="Times New Roman" w:hAnsi="Times New Roman" w:cs="Times New Roman"/>
          <w:b/>
        </w:rPr>
        <w:t>quantitativo (ML</w:t>
      </w:r>
      <w:r w:rsidR="00EE5924">
        <w:rPr>
          <w:rFonts w:ascii="Times New Roman" w:eastAsia="Times New Roman" w:hAnsi="Times New Roman" w:cs="Times New Roman"/>
          <w:b/>
        </w:rPr>
        <w:t>G</w:t>
      </w:r>
      <w:r w:rsidRPr="00A35784">
        <w:rPr>
          <w:rFonts w:ascii="Times New Roman" w:eastAsia="Times New Roman" w:hAnsi="Times New Roman" w:cs="Times New Roman"/>
          <w:b/>
        </w:rPr>
        <w:t xml:space="preserve"> ISPRA 111/2014 n.2010)</w:t>
      </w:r>
    </w:p>
    <w:p w14:paraId="40A8B44A"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231960C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A2DA0F" w14:textId="77777777" w:rsidR="00D07DAC" w:rsidRPr="00A35784" w:rsidRDefault="00D07DAC" w:rsidP="008A786E">
      <w:pPr>
        <w:numPr>
          <w:ilvl w:val="0"/>
          <w:numId w:val="34"/>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45943F86"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Riconoscimento </w:t>
      </w:r>
      <w:proofErr w:type="spellStart"/>
      <w:r w:rsidRPr="00A35784">
        <w:rPr>
          <w:rFonts w:ascii="Times New Roman" w:eastAsia="Times" w:hAnsi="Times New Roman" w:cs="Times New Roman"/>
          <w:color w:val="000000"/>
          <w:lang w:eastAsia="it-IT"/>
        </w:rPr>
        <w:t>Mesohabitat</w:t>
      </w:r>
      <w:proofErr w:type="spellEnd"/>
      <w:r w:rsidRPr="00A35784">
        <w:rPr>
          <w:rFonts w:ascii="Times New Roman" w:eastAsia="Times" w:hAnsi="Times New Roman" w:cs="Times New Roman"/>
          <w:color w:val="000000"/>
          <w:lang w:eastAsia="it-IT"/>
        </w:rPr>
        <w:t xml:space="preserve"> di campionamento (Pool, </w:t>
      </w:r>
      <w:proofErr w:type="spellStart"/>
      <w:r w:rsidRPr="00A35784">
        <w:rPr>
          <w:rFonts w:ascii="Times New Roman" w:eastAsia="Times" w:hAnsi="Times New Roman" w:cs="Times New Roman"/>
          <w:color w:val="000000"/>
          <w:lang w:eastAsia="it-IT"/>
        </w:rPr>
        <w:t>Riffle</w:t>
      </w:r>
      <w:proofErr w:type="spellEnd"/>
      <w:r w:rsidRPr="00A35784">
        <w:rPr>
          <w:rFonts w:ascii="Times New Roman" w:eastAsia="Times" w:hAnsi="Times New Roman" w:cs="Times New Roman"/>
          <w:color w:val="000000"/>
          <w:lang w:eastAsia="it-IT"/>
        </w:rPr>
        <w:t xml:space="preserve"> e Generico)</w:t>
      </w:r>
    </w:p>
    <w:p w14:paraId="6355DBDB" w14:textId="1E5658FB"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Riconoscimento Microhabitat più rappresentativi (Minerali e Biotici) e assegnazione di percentuale di presenza (&gt; 10%) nel </w:t>
      </w:r>
      <w:proofErr w:type="spellStart"/>
      <w:r w:rsidRPr="00A35784">
        <w:rPr>
          <w:rFonts w:ascii="Times New Roman" w:eastAsia="Times" w:hAnsi="Times New Roman" w:cs="Times New Roman"/>
          <w:color w:val="000000"/>
          <w:lang w:eastAsia="it-IT"/>
        </w:rPr>
        <w:t>mesohabitat</w:t>
      </w:r>
      <w:proofErr w:type="spellEnd"/>
      <w:r w:rsidRPr="00A35784">
        <w:rPr>
          <w:rFonts w:ascii="Times New Roman" w:eastAsia="Times" w:hAnsi="Times New Roman" w:cs="Times New Roman"/>
          <w:color w:val="000000"/>
          <w:lang w:eastAsia="it-IT"/>
        </w:rPr>
        <w:t xml:space="preserve"> da campionare</w:t>
      </w:r>
    </w:p>
    <w:p w14:paraId="6FE05B2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Flussi (SM, NP, RP, UW, UP, BW CH, FF, CF)</w:t>
      </w:r>
    </w:p>
    <w:p w14:paraId="0D155437"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Ampiezza dell’alveo</w:t>
      </w:r>
    </w:p>
    <w:p w14:paraId="064C774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Lunghezza del tratto di </w:t>
      </w:r>
      <w:proofErr w:type="spellStart"/>
      <w:r w:rsidRPr="00A35784">
        <w:rPr>
          <w:rFonts w:ascii="Times New Roman" w:eastAsia="Times" w:hAnsi="Times New Roman" w:cs="Times New Roman"/>
          <w:color w:val="000000"/>
          <w:lang w:eastAsia="it-IT"/>
        </w:rPr>
        <w:t>Mesohabitat</w:t>
      </w:r>
      <w:proofErr w:type="spellEnd"/>
      <w:r w:rsidRPr="00A35784">
        <w:rPr>
          <w:rFonts w:ascii="Times New Roman" w:eastAsia="Times" w:hAnsi="Times New Roman" w:cs="Times New Roman"/>
          <w:color w:val="000000"/>
          <w:lang w:eastAsia="it-IT"/>
        </w:rPr>
        <w:t xml:space="preserve"> campionato</w:t>
      </w:r>
    </w:p>
    <w:p w14:paraId="3E87D813"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(Min, </w:t>
      </w:r>
      <w:proofErr w:type="spellStart"/>
      <w:r w:rsidRPr="00A35784">
        <w:rPr>
          <w:rFonts w:ascii="Times New Roman" w:eastAsia="Times" w:hAnsi="Times New Roman" w:cs="Times New Roman"/>
          <w:color w:val="000000"/>
          <w:lang w:eastAsia="it-IT"/>
        </w:rPr>
        <w:t>Med</w:t>
      </w:r>
      <w:proofErr w:type="spellEnd"/>
      <w:r w:rsidRPr="00A35784">
        <w:rPr>
          <w:rFonts w:ascii="Times New Roman" w:eastAsia="Times" w:hAnsi="Times New Roman" w:cs="Times New Roman"/>
          <w:color w:val="000000"/>
          <w:lang w:eastAsia="it-IT"/>
        </w:rPr>
        <w:t>, Max)</w:t>
      </w:r>
    </w:p>
    <w:p w14:paraId="7C79141C"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4C0573C0"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allocazione repliche di campionamento </w:t>
      </w:r>
    </w:p>
    <w:p w14:paraId="0836771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Aree calpestate</w:t>
      </w:r>
    </w:p>
    <w:p w14:paraId="2C82E414"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Percorsi seguiti</w:t>
      </w:r>
    </w:p>
    <w:p w14:paraId="34749461"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776D2128"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309DE628"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349352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2C8BE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4E35C4" w14:textId="2EA3002C" w:rsidR="00D07DAC" w:rsidRPr="00A35784" w:rsidRDefault="00D07DAC" w:rsidP="008A786E">
      <w:pPr>
        <w:numPr>
          <w:ilvl w:val="0"/>
          <w:numId w:val="51"/>
        </w:numPr>
        <w:spacing w:after="200" w:line="252" w:lineRule="auto"/>
        <w:contextualSpacing/>
        <w:rPr>
          <w:rFonts w:ascii="Times New Roman" w:eastAsia="Times New Roman" w:hAnsi="Times New Roman" w:cs="Times New Roman"/>
          <w:b/>
        </w:rPr>
      </w:pPr>
      <w:r w:rsidRPr="00A35784">
        <w:rPr>
          <w:rFonts w:ascii="Times New Roman" w:eastAsia="Times New Roman" w:hAnsi="Times New Roman" w:cs="Times New Roman"/>
          <w:b/>
        </w:rPr>
        <w:t>Prova di campionamento Transetto (ML</w:t>
      </w:r>
      <w:r w:rsidR="00EE5924">
        <w:rPr>
          <w:rFonts w:ascii="Times New Roman" w:eastAsia="Times New Roman" w:hAnsi="Times New Roman" w:cs="Times New Roman"/>
          <w:b/>
        </w:rPr>
        <w:t>G</w:t>
      </w:r>
      <w:r w:rsidRPr="00A35784">
        <w:rPr>
          <w:rFonts w:ascii="Times New Roman" w:eastAsia="Times New Roman" w:hAnsi="Times New Roman" w:cs="Times New Roman"/>
          <w:b/>
        </w:rPr>
        <w:t xml:space="preserve"> APAT, IRSA-CNR 29/2003 n. 9010)</w:t>
      </w:r>
    </w:p>
    <w:p w14:paraId="65717D1D"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Nelle schede deve essere prevista la valutazione e l’espressione di un giudizio mediante punteggio dei seguenti argomenti </w:t>
      </w:r>
    </w:p>
    <w:p w14:paraId="4DD9A45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837407"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1B070E2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Microhabitat rappresentativi della tipologia fluviale (possibilmente lungo un transetto da sponda a sponda)</w:t>
      </w:r>
    </w:p>
    <w:p w14:paraId="78B5DCCE"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Granulometria substrati nell’alveo bagnato (ordine di prevalenza): roccia, massi, ciottoli, ghiaia, sabbia, limo</w:t>
      </w:r>
    </w:p>
    <w:p w14:paraId="73E4BC5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Larghezza dell’alveo bagnato (m) rispetto all’alveo di piena (m) (0-1%, 1-10%, 10-20%, 20-30%, 30-40%, 40-50%, 50-60%, 60-70%, 70-80%, 90-100%)</w:t>
      </w:r>
    </w:p>
    <w:p w14:paraId="291AA9BB"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Velocità media della corrente (impercettibile o molto lenta, lenta, media e laminare, media e con limitata turbolenza, elevata e quasi laminare, elevata e turbolenta, molto elevata e turbolenta)</w:t>
      </w:r>
    </w:p>
    <w:p w14:paraId="7EEE271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Profondità media e max dell’acqua (cm)</w:t>
      </w:r>
    </w:p>
    <w:p w14:paraId="115EE4D1"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07CEDC9"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esecuzione del transetto </w:t>
      </w:r>
    </w:p>
    <w:p w14:paraId="53BAF2EA"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Aree calpestate (in fase di sopralluogo)</w:t>
      </w:r>
    </w:p>
    <w:p w14:paraId="4605CC02" w14:textId="77777777" w:rsidR="00D07DAC" w:rsidRPr="00A35784" w:rsidRDefault="00D07DAC" w:rsidP="008A786E">
      <w:pPr>
        <w:numPr>
          <w:ilvl w:val="1"/>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Percorsi seguiti (in fase di sopralluogo)</w:t>
      </w:r>
    </w:p>
    <w:p w14:paraId="6770353A"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Abilità nel movimento in acqua durante il campionamento</w:t>
      </w:r>
    </w:p>
    <w:p w14:paraId="56B6DD5E" w14:textId="77777777" w:rsidR="00D07DAC" w:rsidRPr="00A35784" w:rsidRDefault="00D07DAC" w:rsidP="008A786E">
      <w:pPr>
        <w:numPr>
          <w:ilvl w:val="0"/>
          <w:numId w:val="33"/>
        </w:num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0573D2F"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Ambienti in cui è possibile applicare l’indice</w:t>
      </w:r>
      <w:r w:rsidRPr="00A35784">
        <w:rPr>
          <w:rFonts w:ascii="Times New Roman" w:eastAsia="Times" w:hAnsi="Times New Roman" w:cs="Times New Roman"/>
          <w:b/>
          <w:color w:val="000000"/>
          <w:lang w:eastAsia="it-IT"/>
        </w:rPr>
        <w:br w:type="page"/>
      </w:r>
    </w:p>
    <w:p w14:paraId="6DD30C56" w14:textId="77777777"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180" w:name="_Toc63081345"/>
      <w:bookmarkStart w:id="181" w:name="_Toc71880562"/>
      <w:r w:rsidRPr="0098766B">
        <w:rPr>
          <w:rFonts w:ascii="Times New Roman" w:eastAsia="Times" w:hAnsi="Times New Roman" w:cs="Times New Roman"/>
          <w:b/>
          <w:i/>
          <w:color w:val="000000"/>
          <w:sz w:val="24"/>
          <w:szCs w:val="24"/>
          <w:lang w:eastAsia="it-IT"/>
        </w:rPr>
        <w:lastRenderedPageBreak/>
        <w:t xml:space="preserve">8.1.2 Schema di qualifica per il monitoraggio dell’EQB </w:t>
      </w:r>
      <w:proofErr w:type="spellStart"/>
      <w:r w:rsidRPr="0098766B">
        <w:rPr>
          <w:rFonts w:ascii="Times New Roman" w:eastAsia="Times" w:hAnsi="Times New Roman" w:cs="Times New Roman"/>
          <w:b/>
          <w:i/>
          <w:color w:val="000000"/>
          <w:sz w:val="24"/>
          <w:szCs w:val="24"/>
          <w:lang w:eastAsia="it-IT"/>
        </w:rPr>
        <w:t>Macroinvertebrati</w:t>
      </w:r>
      <w:proofErr w:type="spellEnd"/>
      <w:r w:rsidRPr="0098766B">
        <w:rPr>
          <w:rFonts w:ascii="Times New Roman" w:eastAsia="Times" w:hAnsi="Times New Roman" w:cs="Times New Roman"/>
          <w:b/>
          <w:i/>
          <w:color w:val="000000"/>
          <w:sz w:val="24"/>
          <w:szCs w:val="24"/>
          <w:lang w:eastAsia="it-IT"/>
        </w:rPr>
        <w:t xml:space="preserve"> bentonici Fiumi Non Guadabili</w:t>
      </w:r>
      <w:bookmarkEnd w:id="180"/>
      <w:bookmarkEnd w:id="181"/>
    </w:p>
    <w:p w14:paraId="548D3E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99F8BF9"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08C99C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9908FE1" w14:textId="77777777" w:rsidR="00D07DAC" w:rsidRPr="00A35784" w:rsidRDefault="00D07DAC" w:rsidP="00D07DAC">
      <w:pPr>
        <w:spacing w:after="0" w:line="240" w:lineRule="auto"/>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non guadabili</w:t>
      </w:r>
    </w:p>
    <w:p w14:paraId="79EC81CD"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Condizioni e limiti di validità: 3 anni (su tutti)</w:t>
      </w:r>
    </w:p>
    <w:p w14:paraId="013C983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A89B33"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B56BA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67"/>
        <w:gridCol w:w="7303"/>
      </w:tblGrid>
      <w:tr w:rsidR="00D07DAC" w:rsidRPr="00A35784" w14:paraId="6C633A81" w14:textId="77777777" w:rsidTr="00D07DAC">
        <w:trPr>
          <w:trHeight w:val="776"/>
        </w:trPr>
        <w:tc>
          <w:tcPr>
            <w:tcW w:w="974" w:type="pct"/>
            <w:tcBorders>
              <w:top w:val="nil"/>
              <w:left w:val="nil"/>
              <w:bottom w:val="nil"/>
              <w:right w:val="nil"/>
            </w:tcBorders>
          </w:tcPr>
          <w:p w14:paraId="094B6C45"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Borders>
              <w:top w:val="nil"/>
              <w:left w:val="nil"/>
              <w:bottom w:val="nil"/>
              <w:right w:val="nil"/>
            </w:tcBorders>
          </w:tcPr>
          <w:p w14:paraId="2D8542DF"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non guadabili (Schema 1)</w:t>
            </w:r>
          </w:p>
        </w:tc>
      </w:tr>
      <w:tr w:rsidR="00D07DAC" w:rsidRPr="00A35784" w14:paraId="439B9A19" w14:textId="77777777" w:rsidTr="00D07DAC">
        <w:trPr>
          <w:trHeight w:val="701"/>
        </w:trPr>
        <w:tc>
          <w:tcPr>
            <w:tcW w:w="974" w:type="pct"/>
            <w:tcBorders>
              <w:top w:val="nil"/>
              <w:left w:val="nil"/>
              <w:bottom w:val="nil"/>
              <w:right w:val="nil"/>
            </w:tcBorders>
          </w:tcPr>
          <w:p w14:paraId="35C84A5E"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Borders>
              <w:top w:val="nil"/>
              <w:left w:val="nil"/>
              <w:bottom w:val="nil"/>
              <w:right w:val="nil"/>
            </w:tcBorders>
          </w:tcPr>
          <w:p w14:paraId="5FD9DA61"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Determinazione tassonomica, Conta e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non guadabili (Schema 2)</w:t>
            </w:r>
          </w:p>
        </w:tc>
      </w:tr>
      <w:tr w:rsidR="00D07DAC" w:rsidRPr="00A35784" w14:paraId="6123C293" w14:textId="77777777" w:rsidTr="00D07DAC">
        <w:tc>
          <w:tcPr>
            <w:tcW w:w="974" w:type="pct"/>
            <w:tcBorders>
              <w:top w:val="nil"/>
              <w:left w:val="nil"/>
              <w:bottom w:val="nil"/>
              <w:right w:val="nil"/>
            </w:tcBorders>
          </w:tcPr>
          <w:p w14:paraId="43738946"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Borders>
              <w:top w:val="nil"/>
              <w:left w:val="nil"/>
              <w:bottom w:val="nil"/>
              <w:right w:val="nil"/>
            </w:tcBorders>
          </w:tcPr>
          <w:p w14:paraId="42661440" w14:textId="77777777" w:rsidR="00D07DAC" w:rsidRPr="00A35784" w:rsidRDefault="00D07DAC" w:rsidP="00D07DAC">
            <w:pPr>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Esperti calcolo Indice </w:t>
            </w:r>
            <w:proofErr w:type="spellStart"/>
            <w:r w:rsidRPr="00A35784">
              <w:rPr>
                <w:rFonts w:ascii="Times New Roman" w:eastAsia="Times" w:hAnsi="Times New Roman" w:cs="Times New Roman"/>
                <w:color w:val="000000"/>
                <w:lang w:eastAsia="it-IT"/>
              </w:rPr>
              <w:t>Multimetrico</w:t>
            </w:r>
            <w:proofErr w:type="spellEnd"/>
            <w:r w:rsidRPr="00A35784">
              <w:rPr>
                <w:rFonts w:ascii="Times New Roman" w:eastAsia="Times" w:hAnsi="Times New Roman" w:cs="Times New Roman"/>
                <w:color w:val="000000"/>
                <w:lang w:eastAsia="it-IT"/>
              </w:rPr>
              <w:t xml:space="preserve"> Substrati Artificiali ISA e Valutazione dello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(Schema 3)</w:t>
            </w:r>
          </w:p>
        </w:tc>
      </w:tr>
    </w:tbl>
    <w:p w14:paraId="33EC6DC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5000" w:type="pct"/>
        <w:tblLayout w:type="fixed"/>
        <w:tblLook w:val="00A0" w:firstRow="1" w:lastRow="0" w:firstColumn="1" w:lastColumn="0" w:noHBand="0" w:noVBand="0"/>
      </w:tblPr>
      <w:tblGrid>
        <w:gridCol w:w="1803"/>
        <w:gridCol w:w="4943"/>
        <w:gridCol w:w="2319"/>
      </w:tblGrid>
      <w:tr w:rsidR="00D07DAC" w:rsidRPr="00A35784" w14:paraId="48F7218C" w14:textId="77777777" w:rsidTr="00B226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6" w:type="dxa"/>
            <w:gridSpan w:val="3"/>
            <w:shd w:val="clear" w:color="auto" w:fill="92D050"/>
          </w:tcPr>
          <w:p w14:paraId="103B2B41" w14:textId="57C54D2F" w:rsidR="00D07DAC" w:rsidRPr="00A35784" w:rsidRDefault="00D07DAC" w:rsidP="00B725D0">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proofErr w:type="gramStart"/>
            <w:r w:rsidR="00C8639B">
              <w:rPr>
                <w:rFonts w:ascii="Times New Roman" w:hAnsi="Times New Roman"/>
                <w:color w:val="000000"/>
                <w:sz w:val="22"/>
                <w:szCs w:val="22"/>
              </w:rPr>
              <w:t>8.1.2</w:t>
            </w:r>
            <w:r w:rsidRPr="00A35784">
              <w:rPr>
                <w:rFonts w:ascii="Times New Roman" w:hAnsi="Times New Roman"/>
                <w:color w:val="000000"/>
                <w:sz w:val="22"/>
                <w:szCs w:val="22"/>
              </w:rPr>
              <w:t xml:space="preserve">  Compilazione</w:t>
            </w:r>
            <w:proofErr w:type="gramEnd"/>
            <w:r w:rsidRPr="00A35784">
              <w:rPr>
                <w:rFonts w:ascii="Times New Roman" w:hAnsi="Times New Roman"/>
                <w:color w:val="000000"/>
                <w:sz w:val="22"/>
                <w:szCs w:val="22"/>
              </w:rPr>
              <w:t xml:space="preserve"> codici categorie</w:t>
            </w:r>
          </w:p>
        </w:tc>
      </w:tr>
      <w:tr w:rsidR="00D07DAC" w:rsidRPr="00AF2701" w14:paraId="58F08A75"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3"/>
            <w:shd w:val="clear" w:color="auto" w:fill="EAF1DD"/>
          </w:tcPr>
          <w:p w14:paraId="4BCED5E5" w14:textId="77777777" w:rsidR="00D07DAC" w:rsidRPr="00A35784" w:rsidRDefault="00D07DAC" w:rsidP="00B725D0">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MB-F-C, CD, IS</w:t>
            </w:r>
          </w:p>
        </w:tc>
      </w:tr>
      <w:tr w:rsidR="00D07DAC" w:rsidRPr="00A35784" w14:paraId="3EDC2E7B"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1EFC834C"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EQB</w:t>
            </w:r>
          </w:p>
        </w:tc>
        <w:tc>
          <w:tcPr>
            <w:cnfStyle w:val="000010000000" w:firstRow="0" w:lastRow="0" w:firstColumn="0" w:lastColumn="0" w:oddVBand="1" w:evenVBand="0" w:oddHBand="0" w:evenHBand="0" w:firstRowFirstColumn="0" w:firstRowLastColumn="0" w:lastRowFirstColumn="0" w:lastRowLastColumn="0"/>
            <w:tcW w:w="5067" w:type="dxa"/>
          </w:tcPr>
          <w:p w14:paraId="5845B773" w14:textId="77777777" w:rsidR="00D07DAC" w:rsidRPr="00A35784" w:rsidRDefault="00D07DAC" w:rsidP="00B725D0">
            <w:pPr>
              <w:spacing w:line="240" w:lineRule="exact"/>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c>
          <w:tcPr>
            <w:tcW w:w="2374" w:type="dxa"/>
          </w:tcPr>
          <w:p w14:paraId="059BA381"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7AA2BBB3"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1FEFFB61"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Matrice</w:t>
            </w:r>
          </w:p>
        </w:tc>
        <w:tc>
          <w:tcPr>
            <w:cnfStyle w:val="000010000000" w:firstRow="0" w:lastRow="0" w:firstColumn="0" w:lastColumn="0" w:oddVBand="1" w:evenVBand="0" w:oddHBand="0" w:evenHBand="0" w:firstRowFirstColumn="0" w:firstRowLastColumn="0" w:lastRowFirstColumn="0" w:lastRowLastColumn="0"/>
            <w:tcW w:w="5067" w:type="dxa"/>
          </w:tcPr>
          <w:p w14:paraId="548B71C8"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Fiume</w:t>
            </w:r>
          </w:p>
        </w:tc>
        <w:tc>
          <w:tcPr>
            <w:tcW w:w="2374" w:type="dxa"/>
          </w:tcPr>
          <w:p w14:paraId="0498F2AE"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5EDF7384"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5007AE99"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51C20510"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Non Guadabile</w:t>
            </w:r>
          </w:p>
        </w:tc>
        <w:tc>
          <w:tcPr>
            <w:tcW w:w="2374" w:type="dxa"/>
          </w:tcPr>
          <w:p w14:paraId="1B491CB8"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NG</w:t>
            </w:r>
          </w:p>
        </w:tc>
      </w:tr>
      <w:tr w:rsidR="00D07DAC" w:rsidRPr="00A35784" w14:paraId="090D178D"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3D5F8364"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Categoria</w:t>
            </w:r>
          </w:p>
        </w:tc>
        <w:tc>
          <w:tcPr>
            <w:cnfStyle w:val="000010000000" w:firstRow="0" w:lastRow="0" w:firstColumn="0" w:lastColumn="0" w:oddVBand="1" w:evenVBand="0" w:oddHBand="0" w:evenHBand="0" w:firstRowFirstColumn="0" w:firstRowLastColumn="0" w:lastRowFirstColumn="0" w:lastRowLastColumn="0"/>
            <w:tcW w:w="5067" w:type="dxa"/>
          </w:tcPr>
          <w:p w14:paraId="14407783"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374" w:type="dxa"/>
          </w:tcPr>
          <w:p w14:paraId="08358A73"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35736C2" w14:textId="77777777" w:rsidTr="00B22652">
        <w:tc>
          <w:tcPr>
            <w:cnfStyle w:val="001000000000" w:firstRow="0" w:lastRow="0" w:firstColumn="1" w:lastColumn="0" w:oddVBand="0" w:evenVBand="0" w:oddHBand="0" w:evenHBand="0" w:firstRowFirstColumn="0" w:firstRowLastColumn="0" w:lastRowFirstColumn="0" w:lastRowLastColumn="0"/>
            <w:tcW w:w="1845" w:type="dxa"/>
          </w:tcPr>
          <w:p w14:paraId="564D316C"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6A6DD4B9" w14:textId="77777777" w:rsidR="00D07DAC" w:rsidRPr="00A35784" w:rsidRDefault="00D07DAC" w:rsidP="00067F42">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Determinazione tassonomica, Conta e Campionamento</w:t>
            </w:r>
          </w:p>
        </w:tc>
        <w:tc>
          <w:tcPr>
            <w:tcW w:w="2374" w:type="dxa"/>
          </w:tcPr>
          <w:p w14:paraId="1286AAE8" w14:textId="77777777" w:rsidR="00D07DAC" w:rsidRPr="00A35784" w:rsidRDefault="00D07DAC" w:rsidP="00B725D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02E5DD53" w14:textId="77777777" w:rsidTr="00B226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5" w:type="dxa"/>
          </w:tcPr>
          <w:p w14:paraId="53DC9E52" w14:textId="77777777" w:rsidR="00D07DAC" w:rsidRPr="00A35784" w:rsidRDefault="00D07DAC" w:rsidP="00B725D0">
            <w:pPr>
              <w:spacing w:line="240" w:lineRule="exact"/>
              <w:jc w:val="both"/>
              <w:rPr>
                <w:rFonts w:ascii="Times New Roman" w:hAnsi="Times New Roman"/>
                <w:color w:val="000000"/>
                <w:sz w:val="22"/>
                <w:szCs w:val="22"/>
              </w:rPr>
            </w:pPr>
          </w:p>
        </w:tc>
        <w:tc>
          <w:tcPr>
            <w:cnfStyle w:val="000010000000" w:firstRow="0" w:lastRow="0" w:firstColumn="0" w:lastColumn="0" w:oddVBand="1" w:evenVBand="0" w:oddHBand="0" w:evenHBand="0" w:firstRowFirstColumn="0" w:firstRowLastColumn="0" w:lastRowFirstColumn="0" w:lastRowLastColumn="0"/>
            <w:tcW w:w="5067" w:type="dxa"/>
          </w:tcPr>
          <w:p w14:paraId="51B29491" w14:textId="77777777" w:rsidR="00D07DAC" w:rsidRPr="00A35784" w:rsidRDefault="00D07DAC" w:rsidP="00B725D0">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2374" w:type="dxa"/>
          </w:tcPr>
          <w:p w14:paraId="4AFA6447" w14:textId="77777777" w:rsidR="00D07DAC" w:rsidRPr="00A35784" w:rsidRDefault="00D07DAC" w:rsidP="00B725D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7687159" w14:textId="77777777" w:rsidR="00D07DAC" w:rsidRDefault="00D07DAC" w:rsidP="00D07DAC">
      <w:pPr>
        <w:spacing w:after="0" w:line="240" w:lineRule="auto"/>
        <w:rPr>
          <w:rFonts w:ascii="Times New Roman" w:eastAsia="Times" w:hAnsi="Times New Roman" w:cs="Times New Roman"/>
          <w:color w:val="000000"/>
          <w:lang w:eastAsia="it-IT"/>
        </w:rPr>
      </w:pPr>
    </w:p>
    <w:p w14:paraId="4932733C" w14:textId="77777777" w:rsidR="00B22652" w:rsidRPr="00A35784" w:rsidRDefault="00B22652" w:rsidP="00D07DAC">
      <w:pPr>
        <w:spacing w:after="0" w:line="240" w:lineRule="auto"/>
        <w:rPr>
          <w:rFonts w:ascii="Times New Roman" w:eastAsia="Times" w:hAnsi="Times New Roman" w:cs="Times New Roman"/>
          <w:color w:val="000000"/>
          <w:lang w:eastAsia="it-IT"/>
        </w:rPr>
      </w:pPr>
    </w:p>
    <w:p w14:paraId="0CD14605"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5377DA6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767"/>
        <w:gridCol w:w="7303"/>
      </w:tblGrid>
      <w:tr w:rsidR="00D07DAC" w:rsidRPr="00A35784" w14:paraId="24EB676A" w14:textId="77777777" w:rsidTr="007A44EC">
        <w:trPr>
          <w:trHeight w:val="504"/>
        </w:trPr>
        <w:tc>
          <w:tcPr>
            <w:tcW w:w="974" w:type="pct"/>
          </w:tcPr>
          <w:p w14:paraId="380257D1"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Pr>
          <w:p w14:paraId="4CEFC1D2"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Applicazione di metodiche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non guadabili.</w:t>
            </w:r>
          </w:p>
        </w:tc>
      </w:tr>
      <w:tr w:rsidR="00D07DAC" w:rsidRPr="00A35784" w14:paraId="4E16EA82" w14:textId="77777777" w:rsidTr="00D07DAC">
        <w:trPr>
          <w:trHeight w:val="925"/>
        </w:trPr>
        <w:tc>
          <w:tcPr>
            <w:tcW w:w="974" w:type="pct"/>
          </w:tcPr>
          <w:p w14:paraId="75EB03F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Pr>
          <w:p w14:paraId="5404900B"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Applicazione di metodiche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ecosistemi fluviali non guadabili e relativa determinazione tassonomica e conta dei taxa raccolti funzionale alla definizione dello stato del corso d’acqua oggetto di monitoraggio.</w:t>
            </w:r>
          </w:p>
        </w:tc>
      </w:tr>
      <w:tr w:rsidR="00D07DAC" w:rsidRPr="00A35784" w14:paraId="1A8002F8" w14:textId="77777777" w:rsidTr="00D07DAC">
        <w:trPr>
          <w:trHeight w:val="972"/>
        </w:trPr>
        <w:tc>
          <w:tcPr>
            <w:tcW w:w="974" w:type="pct"/>
          </w:tcPr>
          <w:p w14:paraId="602F685F"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Pr>
          <w:p w14:paraId="15C3FAFA" w14:textId="77777777" w:rsidR="00D07DAC" w:rsidRPr="00A35784" w:rsidRDefault="00D07DAC" w:rsidP="00D07DAC">
            <w:pPr>
              <w:widowControl w:val="0"/>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Calcolo Indice </w:t>
            </w:r>
            <w:proofErr w:type="spellStart"/>
            <w:r w:rsidRPr="00A35784">
              <w:rPr>
                <w:rFonts w:ascii="Times New Roman" w:eastAsia="Times" w:hAnsi="Times New Roman" w:cs="Times New Roman"/>
                <w:color w:val="000000"/>
                <w:lang w:eastAsia="it-IT"/>
              </w:rPr>
              <w:t>Multimetrico</w:t>
            </w:r>
            <w:proofErr w:type="spellEnd"/>
            <w:r w:rsidRPr="00A35784">
              <w:rPr>
                <w:rFonts w:ascii="Times New Roman" w:eastAsia="Times" w:hAnsi="Times New Roman" w:cs="Times New Roman"/>
                <w:color w:val="000000"/>
                <w:lang w:eastAsia="it-IT"/>
              </w:rPr>
              <w:t xml:space="preserve"> Substrati Artificiali ISA e Valutazione dello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corso d’acqua oggetto di monitoraggio.</w:t>
            </w:r>
          </w:p>
        </w:tc>
      </w:tr>
    </w:tbl>
    <w:p w14:paraId="3BFE95C6" w14:textId="48A578CA" w:rsidR="00D07DAC" w:rsidRPr="00A35784" w:rsidRDefault="00D07DAC" w:rsidP="00AD7B18">
      <w:pPr>
        <w:keepNext/>
        <w:tabs>
          <w:tab w:val="left" w:pos="8389"/>
        </w:tabs>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r w:rsidR="00634B5E">
        <w:rPr>
          <w:rFonts w:ascii="Times New Roman" w:eastAsia="Times" w:hAnsi="Times New Roman" w:cs="Times New Roman"/>
          <w:b/>
          <w:i/>
          <w:color w:val="000000"/>
          <w:lang w:eastAsia="it-IT"/>
        </w:rPr>
        <w:tab/>
      </w:r>
    </w:p>
    <w:p w14:paraId="30C490D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0A0" w:firstRow="1" w:lastRow="0" w:firstColumn="1" w:lastColumn="0" w:noHBand="0" w:noVBand="0"/>
      </w:tblPr>
      <w:tblGrid>
        <w:gridCol w:w="1767"/>
        <w:gridCol w:w="7303"/>
      </w:tblGrid>
      <w:tr w:rsidR="00D07DAC" w:rsidRPr="00A35784" w14:paraId="56559A09" w14:textId="77777777" w:rsidTr="007A44EC">
        <w:trPr>
          <w:trHeight w:val="476"/>
        </w:trPr>
        <w:tc>
          <w:tcPr>
            <w:tcW w:w="974" w:type="pct"/>
          </w:tcPr>
          <w:p w14:paraId="7FF46B21"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MB-F-NG-C</w:t>
            </w:r>
          </w:p>
        </w:tc>
        <w:tc>
          <w:tcPr>
            <w:tcW w:w="4026" w:type="pct"/>
          </w:tcPr>
          <w:p w14:paraId="5EBEBC95"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non guadabile.</w:t>
            </w:r>
          </w:p>
        </w:tc>
      </w:tr>
      <w:tr w:rsidR="00D07DAC" w:rsidRPr="00A35784" w14:paraId="7820743A" w14:textId="77777777" w:rsidTr="00D07DAC">
        <w:trPr>
          <w:trHeight w:val="714"/>
        </w:trPr>
        <w:tc>
          <w:tcPr>
            <w:tcW w:w="974" w:type="pct"/>
          </w:tcPr>
          <w:p w14:paraId="2D03396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–CD</w:t>
            </w:r>
          </w:p>
        </w:tc>
        <w:tc>
          <w:tcPr>
            <w:tcW w:w="4026" w:type="pct"/>
          </w:tcPr>
          <w:p w14:paraId="6FBE71CB" w14:textId="3FAC44A4"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w:t>
            </w:r>
            <w:r w:rsidR="004250CA">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mediante determinazione tassonomica, conta e campionamento metodiche atte a valutare lo stato di un corso d’acqua non guadabile.</w:t>
            </w:r>
          </w:p>
        </w:tc>
      </w:tr>
      <w:tr w:rsidR="00D07DAC" w:rsidRPr="00A35784" w14:paraId="51D19371" w14:textId="77777777" w:rsidTr="00D07DAC">
        <w:trPr>
          <w:trHeight w:val="1014"/>
        </w:trPr>
        <w:tc>
          <w:tcPr>
            <w:tcW w:w="974" w:type="pct"/>
          </w:tcPr>
          <w:p w14:paraId="1017BC1A" w14:textId="77777777" w:rsidR="00D07DAC" w:rsidRPr="00A35784" w:rsidRDefault="00D07DAC" w:rsidP="00D07DAC">
            <w:pPr>
              <w:widowControl w:val="0"/>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MB-F-NG -IS</w:t>
            </w:r>
          </w:p>
        </w:tc>
        <w:tc>
          <w:tcPr>
            <w:tcW w:w="4026" w:type="pct"/>
          </w:tcPr>
          <w:p w14:paraId="7997DBA0" w14:textId="77777777" w:rsidR="00D07DAC" w:rsidRPr="00A35784" w:rsidRDefault="00D07DAC" w:rsidP="00D07DAC">
            <w:pPr>
              <w:widowControl w:val="0"/>
              <w:spacing w:after="0" w:line="240" w:lineRule="auto"/>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Multimetrico</w:t>
            </w:r>
            <w:proofErr w:type="spellEnd"/>
            <w:r w:rsidRPr="00A35784">
              <w:rPr>
                <w:rFonts w:ascii="Times New Roman" w:eastAsia="Times" w:hAnsi="Times New Roman" w:cs="Times New Roman"/>
                <w:color w:val="000000"/>
                <w:lang w:eastAsia="it-IT"/>
              </w:rPr>
              <w:t xml:space="preserve"> Substrati Artificiali ISA e valutare 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corso d’acqua oggetto di monitoraggio.</w:t>
            </w:r>
          </w:p>
        </w:tc>
      </w:tr>
    </w:tbl>
    <w:p w14:paraId="70123BE0"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sectPr w:rsidR="00D07DAC" w:rsidRPr="00A35784" w:rsidSect="00D07DAC">
          <w:headerReference w:type="first" r:id="rId24"/>
          <w:pgSz w:w="11906" w:h="16838"/>
          <w:pgMar w:top="1418" w:right="1418" w:bottom="851" w:left="1418" w:header="709" w:footer="709" w:gutter="0"/>
          <w:cols w:space="708"/>
          <w:titlePg/>
          <w:docGrid w:linePitch="326"/>
        </w:sectPr>
      </w:pPr>
    </w:p>
    <w:p w14:paraId="068FFAD0"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Requisiti di qualifica</w:t>
      </w:r>
    </w:p>
    <w:p w14:paraId="5C95A9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962B3C"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206" w:type="dxa"/>
        <w:tblLayout w:type="fixed"/>
        <w:tblLook w:val="00A0" w:firstRow="1" w:lastRow="0" w:firstColumn="1" w:lastColumn="0" w:noHBand="0" w:noVBand="0"/>
      </w:tblPr>
      <w:tblGrid>
        <w:gridCol w:w="9206"/>
      </w:tblGrid>
      <w:tr w:rsidR="00D07DAC" w:rsidRPr="00A35784" w14:paraId="069A48F5" w14:textId="77777777" w:rsidTr="00D07DAC">
        <w:tc>
          <w:tcPr>
            <w:tcW w:w="9206" w:type="dxa"/>
          </w:tcPr>
          <w:tbl>
            <w:tblPr>
              <w:tblStyle w:val="Tabellagriglia4-colore31"/>
              <w:tblW w:w="8952" w:type="dxa"/>
              <w:tblLayout w:type="fixed"/>
              <w:tblLook w:val="0620" w:firstRow="1" w:lastRow="0" w:firstColumn="0" w:lastColumn="0" w:noHBand="1" w:noVBand="1"/>
            </w:tblPr>
            <w:tblGrid>
              <w:gridCol w:w="4265"/>
              <w:gridCol w:w="115"/>
              <w:gridCol w:w="18"/>
              <w:gridCol w:w="4554"/>
            </w:tblGrid>
            <w:tr w:rsidR="00D07DAC" w:rsidRPr="00A35784" w14:paraId="30D82C98" w14:textId="77777777" w:rsidTr="00D07DAC">
              <w:trPr>
                <w:cnfStyle w:val="100000000000" w:firstRow="1" w:lastRow="0" w:firstColumn="0" w:lastColumn="0" w:oddVBand="0" w:evenVBand="0" w:oddHBand="0" w:evenHBand="0" w:firstRowFirstColumn="0" w:firstRowLastColumn="0" w:lastRowFirstColumn="0" w:lastRowLastColumn="0"/>
                <w:trHeight w:val="496"/>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400592A9"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Schema 1</w:t>
                  </w:r>
                </w:p>
              </w:tc>
            </w:tr>
            <w:tr w:rsidR="00D07DAC" w:rsidRPr="00A35784" w14:paraId="07147A83"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70339CD5"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75DF427"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37ACB30E"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5DC6E773" w14:textId="77777777" w:rsidTr="00D07DAC">
              <w:trPr>
                <w:trHeight w:val="315"/>
              </w:trPr>
              <w:tc>
                <w:tcPr>
                  <w:tcW w:w="8952" w:type="dxa"/>
                  <w:gridSpan w:val="4"/>
                  <w:tcBorders>
                    <w:left w:val="double" w:sz="4" w:space="0" w:color="9BBB59"/>
                    <w:right w:val="double" w:sz="4" w:space="0" w:color="9BBB59"/>
                  </w:tcBorders>
                </w:tcPr>
                <w:p w14:paraId="6A6C74BA" w14:textId="0631DF0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w:t>
                  </w:r>
                  <w:r w:rsidRPr="00A35784">
                    <w:rPr>
                      <w:rFonts w:ascii="Times New Roman" w:hAnsi="Times New Roman"/>
                      <w:b/>
                      <w:bCs/>
                      <w:color w:val="000000"/>
                      <w:sz w:val="22"/>
                      <w:szCs w:val="22"/>
                    </w:rPr>
                    <w:t xml:space="preserve"> </w:t>
                  </w:r>
                  <w:r w:rsidR="007A44EC">
                    <w:rPr>
                      <w:rFonts w:ascii="Times New Roman" w:hAnsi="Times New Roman"/>
                      <w:b/>
                      <w:bCs/>
                      <w:color w:val="000000"/>
                      <w:sz w:val="22"/>
                      <w:szCs w:val="22"/>
                    </w:rPr>
                    <w:t>N</w:t>
                  </w:r>
                  <w:r w:rsidRPr="00A35784">
                    <w:rPr>
                      <w:rFonts w:ascii="Times New Roman" w:hAnsi="Times New Roman"/>
                      <w:b/>
                      <w:bCs/>
                      <w:color w:val="000000"/>
                      <w:sz w:val="22"/>
                      <w:szCs w:val="22"/>
                    </w:rPr>
                    <w:t xml:space="preserve">on </w:t>
                  </w:r>
                  <w:r w:rsidR="007A44EC">
                    <w:rPr>
                      <w:rFonts w:ascii="Times New Roman" w:hAnsi="Times New Roman"/>
                      <w:b/>
                      <w:bCs/>
                      <w:color w:val="000000"/>
                      <w:sz w:val="22"/>
                      <w:szCs w:val="22"/>
                    </w:rPr>
                    <w:t>G</w:t>
                  </w:r>
                  <w:r w:rsidRPr="00A35784">
                    <w:rPr>
                      <w:rFonts w:ascii="Times New Roman" w:hAnsi="Times New Roman"/>
                      <w:b/>
                      <w:bCs/>
                      <w:color w:val="000000"/>
                      <w:sz w:val="22"/>
                      <w:szCs w:val="22"/>
                    </w:rPr>
                    <w:t>uadabili</w:t>
                  </w:r>
                </w:p>
              </w:tc>
            </w:tr>
            <w:tr w:rsidR="00D07DAC" w:rsidRPr="00A35784" w14:paraId="2B8691D3" w14:textId="77777777" w:rsidTr="00D07DAC">
              <w:trPr>
                <w:trHeight w:val="315"/>
              </w:trPr>
              <w:tc>
                <w:tcPr>
                  <w:tcW w:w="4265" w:type="dxa"/>
                  <w:tcBorders>
                    <w:left w:val="double" w:sz="4" w:space="0" w:color="9BBB59"/>
                  </w:tcBorders>
                </w:tcPr>
                <w:p w14:paraId="32AA057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687" w:type="dxa"/>
                  <w:gridSpan w:val="3"/>
                  <w:tcBorders>
                    <w:right w:val="double" w:sz="4" w:space="0" w:color="9BBB59"/>
                  </w:tcBorders>
                </w:tcPr>
                <w:p w14:paraId="3FA156AA"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088D8C33" w14:textId="77777777" w:rsidTr="00D07DAC">
              <w:trPr>
                <w:trHeight w:val="1854"/>
              </w:trPr>
              <w:tc>
                <w:tcPr>
                  <w:tcW w:w="4265" w:type="dxa"/>
                  <w:tcBorders>
                    <w:left w:val="double" w:sz="4" w:space="0" w:color="9BBB59"/>
                  </w:tcBorders>
                </w:tcPr>
                <w:p w14:paraId="52A484FE" w14:textId="77777777" w:rsidR="00D07DAC" w:rsidRDefault="00D07DAC" w:rsidP="00B725D0">
                  <w:pPr>
                    <w:widowControl w:val="0"/>
                    <w:spacing w:line="240" w:lineRule="exact"/>
                    <w:jc w:val="both"/>
                    <w:rPr>
                      <w:ins w:id="184" w:author="Cristina Martone" w:date="2023-05-31T15:22:00Z"/>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64950BDD" w14:textId="4A7424E1" w:rsidR="00B73D0A" w:rsidRPr="00A35784" w:rsidRDefault="00B73D0A" w:rsidP="00B725D0">
                  <w:pPr>
                    <w:widowControl w:val="0"/>
                    <w:spacing w:line="240" w:lineRule="exact"/>
                    <w:jc w:val="both"/>
                    <w:rPr>
                      <w:rFonts w:ascii="Times New Roman" w:hAnsi="Times New Roman"/>
                      <w:color w:val="000000"/>
                      <w:sz w:val="22"/>
                      <w:szCs w:val="22"/>
                    </w:rPr>
                  </w:pPr>
                  <w:ins w:id="185" w:author="Cristina Martone" w:date="2023-05-31T15:22: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687" w:type="dxa"/>
                  <w:gridSpan w:val="3"/>
                  <w:tcBorders>
                    <w:right w:val="double" w:sz="4" w:space="0" w:color="9BBB59"/>
                  </w:tcBorders>
                </w:tcPr>
                <w:p w14:paraId="44F510AD"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43FED0A7" w14:textId="77777777" w:rsidTr="00D07DAC">
              <w:trPr>
                <w:trHeight w:val="945"/>
              </w:trPr>
              <w:tc>
                <w:tcPr>
                  <w:tcW w:w="4265" w:type="dxa"/>
                  <w:tcBorders>
                    <w:left w:val="double" w:sz="4" w:space="0" w:color="9BBB59"/>
                  </w:tcBorders>
                </w:tcPr>
                <w:p w14:paraId="394841B7" w14:textId="77777777" w:rsidR="00D07DAC" w:rsidRPr="00A35784" w:rsidRDefault="00D07DAC" w:rsidP="00B725D0">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documentata di almeno 3 anni in campionamento con l’ausilio di Substrati Artificiali (Notiziario dei Metodi Analitici IRSA-CNR, 2007 vol. 1: 69-93)</w:t>
                  </w:r>
                </w:p>
              </w:tc>
              <w:tc>
                <w:tcPr>
                  <w:tcW w:w="4687" w:type="dxa"/>
                  <w:gridSpan w:val="3"/>
                  <w:tcBorders>
                    <w:right w:val="double" w:sz="4" w:space="0" w:color="9BBB59"/>
                  </w:tcBorders>
                </w:tcPr>
                <w:p w14:paraId="240DE45F"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6CD1F0A" w14:textId="77777777" w:rsidTr="00D07DAC">
              <w:trPr>
                <w:trHeight w:val="311"/>
              </w:trPr>
              <w:tc>
                <w:tcPr>
                  <w:tcW w:w="8952" w:type="dxa"/>
                  <w:gridSpan w:val="4"/>
                  <w:tcBorders>
                    <w:top w:val="double" w:sz="4" w:space="0" w:color="9BBB59"/>
                    <w:left w:val="double" w:sz="4" w:space="0" w:color="9BBB59"/>
                    <w:bottom w:val="double" w:sz="4" w:space="0" w:color="9BBB59"/>
                    <w:right w:val="double" w:sz="4" w:space="0" w:color="9BBB59"/>
                  </w:tcBorders>
                </w:tcPr>
                <w:p w14:paraId="21975CBA" w14:textId="77777777" w:rsidR="00D07DAC" w:rsidRPr="00A35784" w:rsidRDefault="00D07DAC" w:rsidP="00B725D0">
                  <w:pPr>
                    <w:widowControl w:val="0"/>
                    <w:spacing w:line="240" w:lineRule="exact"/>
                    <w:jc w:val="center"/>
                    <w:rPr>
                      <w:rFonts w:ascii="Times New Roman" w:hAnsi="Times New Roman"/>
                      <w:b/>
                      <w:bCs/>
                      <w:i/>
                      <w:i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3A7B489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462CA9C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7E15960D" w14:textId="77777777" w:rsidTr="00D07DAC">
              <w:trPr>
                <w:trHeight w:val="315"/>
              </w:trPr>
              <w:tc>
                <w:tcPr>
                  <w:tcW w:w="8952" w:type="dxa"/>
                  <w:gridSpan w:val="4"/>
                  <w:tcBorders>
                    <w:left w:val="double" w:sz="4" w:space="0" w:color="9BBB59"/>
                    <w:right w:val="double" w:sz="4" w:space="0" w:color="9BBB59"/>
                  </w:tcBorders>
                </w:tcPr>
                <w:p w14:paraId="269D5D6B" w14:textId="2049849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 Non Guadabili</w:t>
                  </w:r>
                </w:p>
              </w:tc>
            </w:tr>
            <w:tr w:rsidR="00D07DAC" w:rsidRPr="00A35784" w14:paraId="109E1B6E" w14:textId="77777777" w:rsidTr="00D07DAC">
              <w:trPr>
                <w:trHeight w:val="315"/>
              </w:trPr>
              <w:tc>
                <w:tcPr>
                  <w:tcW w:w="4380" w:type="dxa"/>
                  <w:gridSpan w:val="2"/>
                  <w:tcBorders>
                    <w:left w:val="double" w:sz="4" w:space="0" w:color="9BBB59"/>
                  </w:tcBorders>
                </w:tcPr>
                <w:p w14:paraId="1D2A7C2B"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01EA327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CA9100B" w14:textId="77777777" w:rsidTr="00D07DAC">
              <w:trPr>
                <w:trHeight w:val="945"/>
              </w:trPr>
              <w:tc>
                <w:tcPr>
                  <w:tcW w:w="4380" w:type="dxa"/>
                  <w:gridSpan w:val="2"/>
                  <w:tcBorders>
                    <w:left w:val="double" w:sz="4" w:space="0" w:color="9BBB59"/>
                  </w:tcBorders>
                </w:tcPr>
                <w:p w14:paraId="1C8F008A"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3 anni in campionamento in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con l’ausilio di Substrati Artificiali (Notiziario dei Metodi Analitici IRSA-CNR, 2007 vol. 1: 69-93)</w:t>
                  </w:r>
                </w:p>
              </w:tc>
              <w:tc>
                <w:tcPr>
                  <w:tcW w:w="4572" w:type="dxa"/>
                  <w:gridSpan w:val="2"/>
                  <w:tcBorders>
                    <w:right w:val="double" w:sz="4" w:space="0" w:color="9BBB59"/>
                  </w:tcBorders>
                </w:tcPr>
                <w:p w14:paraId="351473BE"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ECC3A3A" w14:textId="77777777" w:rsidTr="00D07DAC">
              <w:trPr>
                <w:trHeight w:val="630"/>
              </w:trPr>
              <w:tc>
                <w:tcPr>
                  <w:tcW w:w="4380" w:type="dxa"/>
                  <w:gridSpan w:val="2"/>
                  <w:tcBorders>
                    <w:left w:val="double" w:sz="4" w:space="0" w:color="9BBB59"/>
                  </w:tcBorders>
                </w:tcPr>
                <w:p w14:paraId="2CD975E6"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2D8CD4C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con l’ausilio di Substrati Artificiali (Notiziario dei Metodi Analitici IRSA-CNR, 2007 vol. 1: 69-93)</w:t>
                  </w:r>
                </w:p>
              </w:tc>
            </w:tr>
            <w:tr w:rsidR="00D07DAC" w:rsidRPr="00A35784" w14:paraId="442DA1F6" w14:textId="77777777" w:rsidTr="00D07DAC">
              <w:trPr>
                <w:trHeight w:val="298"/>
              </w:trPr>
              <w:tc>
                <w:tcPr>
                  <w:tcW w:w="4380" w:type="dxa"/>
                  <w:gridSpan w:val="2"/>
                  <w:tcBorders>
                    <w:left w:val="double" w:sz="4" w:space="0" w:color="9BBB59"/>
                  </w:tcBorders>
                </w:tcPr>
                <w:p w14:paraId="4BE28BAD"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4D154610"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3696A90D" w14:textId="77777777" w:rsidTr="00D07DAC">
              <w:trPr>
                <w:trHeight w:val="391"/>
              </w:trPr>
              <w:tc>
                <w:tcPr>
                  <w:tcW w:w="8952" w:type="dxa"/>
                  <w:gridSpan w:val="4"/>
                  <w:tcBorders>
                    <w:left w:val="double" w:sz="4" w:space="0" w:color="9BBB59"/>
                    <w:right w:val="double" w:sz="4" w:space="0" w:color="9BBB59"/>
                  </w:tcBorders>
                  <w:shd w:val="clear" w:color="auto" w:fill="EAF1DD"/>
                </w:tcPr>
                <w:p w14:paraId="25AB4584"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Metodo per la valutazione della qualifica</w:t>
                  </w:r>
                </w:p>
              </w:tc>
            </w:tr>
            <w:tr w:rsidR="00D07DAC" w:rsidRPr="00A35784" w14:paraId="50DA0779" w14:textId="77777777" w:rsidTr="00D07DAC">
              <w:trPr>
                <w:trHeight w:val="481"/>
              </w:trPr>
              <w:tc>
                <w:tcPr>
                  <w:tcW w:w="8952" w:type="dxa"/>
                  <w:gridSpan w:val="4"/>
                  <w:tcBorders>
                    <w:left w:val="double" w:sz="4" w:space="0" w:color="9BBB59"/>
                    <w:bottom w:val="double" w:sz="4" w:space="0" w:color="9BBB59"/>
                    <w:right w:val="double" w:sz="4" w:space="0" w:color="9BBB59"/>
                  </w:tcBorders>
                </w:tcPr>
                <w:p w14:paraId="4CE0383B"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campionamento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con Substrati Artificiali (es ad osservazione diretta)</w:t>
                  </w:r>
                </w:p>
              </w:tc>
            </w:tr>
            <w:tr w:rsidR="00D07DAC" w:rsidRPr="00A35784" w14:paraId="3C7E9576" w14:textId="77777777" w:rsidTr="00D07DAC">
              <w:trPr>
                <w:trHeight w:val="72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75D9734" w14:textId="25BFE6FC"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 xml:space="preserve">al campionamento dell’EQB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 Non G</w:t>
                  </w:r>
                  <w:r w:rsidRPr="00A35784">
                    <w:rPr>
                      <w:rFonts w:ascii="Times New Roman" w:hAnsi="Times New Roman"/>
                      <w:b/>
                      <w:bCs/>
                      <w:color w:val="000000"/>
                      <w:sz w:val="22"/>
                      <w:szCs w:val="22"/>
                    </w:rPr>
                    <w:t xml:space="preserve">uadabili </w:t>
                  </w:r>
                  <w:r w:rsidRPr="00A35784">
                    <w:rPr>
                      <w:rFonts w:ascii="Times New Roman" w:hAnsi="Times New Roman"/>
                      <w:b/>
                      <w:bCs/>
                      <w:color w:val="000000"/>
                      <w:sz w:val="22"/>
                      <w:szCs w:val="22"/>
                    </w:rPr>
                    <w:br/>
                    <w:t>(MB-F-NG-C)</w:t>
                  </w:r>
                </w:p>
              </w:tc>
            </w:tr>
            <w:tr w:rsidR="00D07DAC" w:rsidRPr="00A35784" w14:paraId="18BCD9FE" w14:textId="77777777" w:rsidTr="00D07DAC">
              <w:trPr>
                <w:trHeight w:val="151"/>
              </w:trPr>
              <w:tc>
                <w:tcPr>
                  <w:tcW w:w="8952" w:type="dxa"/>
                  <w:gridSpan w:val="4"/>
                  <w:tcBorders>
                    <w:top w:val="double" w:sz="4" w:space="0" w:color="9BBB59"/>
                    <w:bottom w:val="double" w:sz="4" w:space="0" w:color="9BBB59"/>
                  </w:tcBorders>
                  <w:shd w:val="clear" w:color="auto" w:fill="FFFFFF"/>
                </w:tcPr>
                <w:p w14:paraId="5F389519"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143753FF" w14:textId="77777777" w:rsidTr="00D07DAC">
              <w:trPr>
                <w:trHeight w:val="151"/>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2003AD0F" w14:textId="77777777" w:rsidR="00D07DAC" w:rsidRPr="00A35784" w:rsidRDefault="00D07DAC" w:rsidP="00D07DAC">
                  <w:pPr>
                    <w:widowControl w:val="0"/>
                    <w:jc w:val="both"/>
                    <w:rPr>
                      <w:rFonts w:ascii="Times New Roman" w:hAnsi="Times New Roman"/>
                      <w:b/>
                      <w:bCs/>
                      <w:color w:val="000000"/>
                      <w:sz w:val="22"/>
                      <w:szCs w:val="22"/>
                    </w:rPr>
                  </w:pPr>
                  <w:r w:rsidRPr="00A35784">
                    <w:rPr>
                      <w:rFonts w:ascii="Times New Roman" w:hAnsi="Times New Roman"/>
                      <w:b/>
                      <w:bCs/>
                      <w:color w:val="000000"/>
                      <w:sz w:val="22"/>
                      <w:szCs w:val="22"/>
                    </w:rPr>
                    <w:t>Schema 2</w:t>
                  </w:r>
                </w:p>
                <w:p w14:paraId="4812CC60"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31FD4072" w14:textId="77777777" w:rsidTr="00D07DAC">
              <w:trPr>
                <w:trHeight w:val="387"/>
              </w:trPr>
              <w:tc>
                <w:tcPr>
                  <w:tcW w:w="8952" w:type="dxa"/>
                  <w:gridSpan w:val="4"/>
                  <w:tcBorders>
                    <w:top w:val="double" w:sz="4" w:space="0" w:color="9BBB59"/>
                    <w:left w:val="double" w:sz="4" w:space="0" w:color="9BBB59"/>
                    <w:bottom w:val="double" w:sz="4" w:space="0" w:color="9BBB59"/>
                    <w:right w:val="double" w:sz="4" w:space="0" w:color="9BBB59"/>
                  </w:tcBorders>
                </w:tcPr>
                <w:p w14:paraId="299E1E4D"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5F005CDA"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5B9E3266"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3E471863" w14:textId="77777777" w:rsidTr="00D07DAC">
              <w:trPr>
                <w:trHeight w:val="315"/>
              </w:trPr>
              <w:tc>
                <w:tcPr>
                  <w:tcW w:w="8952" w:type="dxa"/>
                  <w:gridSpan w:val="4"/>
                  <w:tcBorders>
                    <w:left w:val="double" w:sz="4" w:space="0" w:color="9BBB59"/>
                    <w:right w:val="double" w:sz="4" w:space="0" w:color="9BBB59"/>
                  </w:tcBorders>
                </w:tcPr>
                <w:p w14:paraId="2BF70352" w14:textId="11D2AA16"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 determinazione tassonomica 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 Non Guadabili</w:t>
                  </w:r>
                </w:p>
              </w:tc>
            </w:tr>
            <w:tr w:rsidR="00D07DAC" w:rsidRPr="00A35784" w14:paraId="2ED6FC15" w14:textId="77777777" w:rsidTr="00D07DAC">
              <w:trPr>
                <w:trHeight w:val="315"/>
              </w:trPr>
              <w:tc>
                <w:tcPr>
                  <w:tcW w:w="4398" w:type="dxa"/>
                  <w:gridSpan w:val="3"/>
                  <w:tcBorders>
                    <w:left w:val="double" w:sz="4" w:space="0" w:color="9BBB59"/>
                  </w:tcBorders>
                </w:tcPr>
                <w:p w14:paraId="487F5F4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54" w:type="dxa"/>
                  <w:tcBorders>
                    <w:right w:val="double" w:sz="4" w:space="0" w:color="9BBB59"/>
                  </w:tcBorders>
                </w:tcPr>
                <w:p w14:paraId="59766A40"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2A048B62" w14:textId="77777777" w:rsidTr="00D07DAC">
              <w:trPr>
                <w:trHeight w:val="1685"/>
              </w:trPr>
              <w:tc>
                <w:tcPr>
                  <w:tcW w:w="4398" w:type="dxa"/>
                  <w:gridSpan w:val="3"/>
                  <w:tcBorders>
                    <w:left w:val="double" w:sz="4" w:space="0" w:color="9BBB59"/>
                  </w:tcBorders>
                </w:tcPr>
                <w:p w14:paraId="0E3E936B" w14:textId="77777777" w:rsidR="00D07DAC" w:rsidRDefault="00D07DAC" w:rsidP="00B725D0">
                  <w:pPr>
                    <w:widowControl w:val="0"/>
                    <w:spacing w:line="240" w:lineRule="exact"/>
                    <w:jc w:val="both"/>
                    <w:rPr>
                      <w:ins w:id="186" w:author="Cristina Martone" w:date="2023-05-31T15:23:00Z"/>
                      <w:rFonts w:ascii="Times New Roman" w:hAnsi="Times New Roman"/>
                      <w:color w:val="000000"/>
                      <w:sz w:val="22"/>
                      <w:szCs w:val="22"/>
                    </w:rPr>
                  </w:pPr>
                  <w:r w:rsidRPr="00A35784">
                    <w:rPr>
                      <w:rFonts w:ascii="Times New Roman" w:hAnsi="Times New Roman"/>
                      <w:color w:val="000000"/>
                      <w:sz w:val="22"/>
                      <w:szCs w:val="22"/>
                    </w:rPr>
                    <w:lastRenderedPageBreak/>
                    <w:t>Titolo di Studio: Diploma di Laurea magistrale/specialistica o vecchio ordinamento in Scienze Biologiche, Scienze Naturali, Scienze Agrarie, Scienze Forestali, Scienze Ambientali o equipollenti (Equipollenze ed equiparazioni tra titoli italiani, fonte MIUR)</w:t>
                  </w:r>
                </w:p>
                <w:p w14:paraId="08917B83" w14:textId="09DE050F" w:rsidR="00B73D0A" w:rsidRPr="00A35784" w:rsidRDefault="00B73D0A" w:rsidP="00B73D0A">
                  <w:pPr>
                    <w:widowControl w:val="0"/>
                    <w:spacing w:line="240" w:lineRule="exact"/>
                    <w:jc w:val="both"/>
                    <w:rPr>
                      <w:rFonts w:ascii="Times New Roman" w:hAnsi="Times New Roman"/>
                      <w:color w:val="000000"/>
                      <w:sz w:val="22"/>
                      <w:szCs w:val="22"/>
                    </w:rPr>
                  </w:pPr>
                  <w:ins w:id="187" w:author="Cristina Martone" w:date="2023-05-31T15:23: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54" w:type="dxa"/>
                  <w:tcBorders>
                    <w:right w:val="double" w:sz="4" w:space="0" w:color="9BBB59"/>
                  </w:tcBorders>
                </w:tcPr>
                <w:p w14:paraId="503C07D0"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5008807" w14:textId="77777777" w:rsidTr="00D07DAC">
              <w:trPr>
                <w:trHeight w:val="1345"/>
              </w:trPr>
              <w:tc>
                <w:tcPr>
                  <w:tcW w:w="4398" w:type="dxa"/>
                  <w:gridSpan w:val="3"/>
                  <w:tcBorders>
                    <w:left w:val="double" w:sz="4" w:space="0" w:color="9BBB59"/>
                  </w:tcBorders>
                </w:tcPr>
                <w:p w14:paraId="0B63F9C2"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3 anni in campionamento in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con l’ausilio di Substrati Artificiali (Notiziario dei Metodi Analitici IRSA-CNR, 2007 vol. 1: 69-93) e determinazione tassonomica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c>
                <w:tcPr>
                  <w:tcW w:w="4554" w:type="dxa"/>
                  <w:tcBorders>
                    <w:right w:val="double" w:sz="4" w:space="0" w:color="9BBB59"/>
                  </w:tcBorders>
                </w:tcPr>
                <w:p w14:paraId="15714213"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7DFC5A0"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706F4610"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42486CF4"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5EAD8807" w14:textId="491239D1"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campionamento e determinazione tassonomica 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 Non Guadabili</w:t>
                  </w:r>
                </w:p>
              </w:tc>
            </w:tr>
            <w:tr w:rsidR="00D07DAC" w:rsidRPr="00A35784" w14:paraId="13392652" w14:textId="77777777" w:rsidTr="00D07DAC">
              <w:trPr>
                <w:trHeight w:val="315"/>
              </w:trPr>
              <w:tc>
                <w:tcPr>
                  <w:tcW w:w="4380" w:type="dxa"/>
                  <w:gridSpan w:val="2"/>
                  <w:tcBorders>
                    <w:left w:val="double" w:sz="4" w:space="0" w:color="9BBB59"/>
                  </w:tcBorders>
                </w:tcPr>
                <w:p w14:paraId="6F88A282"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67CF3535"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1DADF09" w14:textId="77777777" w:rsidTr="00D07DAC">
              <w:trPr>
                <w:trHeight w:val="945"/>
              </w:trPr>
              <w:tc>
                <w:tcPr>
                  <w:tcW w:w="4380" w:type="dxa"/>
                  <w:gridSpan w:val="2"/>
                  <w:tcBorders>
                    <w:left w:val="double" w:sz="4" w:space="0" w:color="9BBB59"/>
                  </w:tcBorders>
                </w:tcPr>
                <w:p w14:paraId="127FD921"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3 anni in campionamento in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con l’ausilio di Substrati Artificiali (Notiziario dei Metodi Analitici IRSA-CNR, 2007 vol. 1: 69-93)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c>
                <w:tcPr>
                  <w:tcW w:w="4572" w:type="dxa"/>
                  <w:gridSpan w:val="2"/>
                  <w:tcBorders>
                    <w:right w:val="double" w:sz="4" w:space="0" w:color="9BBB59"/>
                  </w:tcBorders>
                </w:tcPr>
                <w:p w14:paraId="4DB98973"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279CCC3" w14:textId="77777777" w:rsidTr="00D07DAC">
              <w:trPr>
                <w:trHeight w:val="1543"/>
              </w:trPr>
              <w:tc>
                <w:tcPr>
                  <w:tcW w:w="4380" w:type="dxa"/>
                  <w:gridSpan w:val="2"/>
                  <w:tcBorders>
                    <w:left w:val="double" w:sz="4" w:space="0" w:color="9BBB59"/>
                  </w:tcBorders>
                </w:tcPr>
                <w:p w14:paraId="24AB4971"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5D21DDD1" w14:textId="77478AF1" w:rsidR="009469ED" w:rsidRDefault="009469ED" w:rsidP="008A786E">
                  <w:pPr>
                    <w:widowControl w:val="0"/>
                    <w:numPr>
                      <w:ilvl w:val="0"/>
                      <w:numId w:val="50"/>
                    </w:numPr>
                    <w:spacing w:after="200" w:line="240" w:lineRule="exact"/>
                    <w:contextualSpacing/>
                    <w:jc w:val="both"/>
                    <w:rPr>
                      <w:rFonts w:ascii="Times New Roman" w:eastAsia="Times New Roman" w:hAnsi="Times New Roman"/>
                      <w:sz w:val="22"/>
                      <w:szCs w:val="22"/>
                    </w:rPr>
                  </w:pPr>
                  <w:r w:rsidRPr="009469ED">
                    <w:rPr>
                      <w:rFonts w:ascii="Times New Roman" w:eastAsia="Times New Roman" w:hAnsi="Times New Roman"/>
                      <w:sz w:val="22"/>
                      <w:szCs w:val="22"/>
                    </w:rPr>
                    <w:t xml:space="preserve">Corso base di campionamento di </w:t>
                  </w:r>
                  <w:proofErr w:type="spellStart"/>
                  <w:r w:rsidRPr="009469ED">
                    <w:rPr>
                      <w:rFonts w:ascii="Times New Roman" w:eastAsia="Times New Roman" w:hAnsi="Times New Roman"/>
                      <w:sz w:val="22"/>
                      <w:szCs w:val="22"/>
                    </w:rPr>
                    <w:t>macroinvertebrati</w:t>
                  </w:r>
                  <w:proofErr w:type="spellEnd"/>
                  <w:r w:rsidRPr="009469ED">
                    <w:rPr>
                      <w:rFonts w:ascii="Times New Roman" w:eastAsia="Times New Roman" w:hAnsi="Times New Roman"/>
                      <w:sz w:val="22"/>
                      <w:szCs w:val="22"/>
                    </w:rPr>
                    <w:t xml:space="preserve"> bentonici (Notiziario dei Metodi Analitici IRSA-CNR, 2007 vol. 1: 69-93)</w:t>
                  </w:r>
                </w:p>
                <w:p w14:paraId="5A2D407A" w14:textId="6D75D965" w:rsidR="00D07DAC" w:rsidRPr="00A35784" w:rsidRDefault="00D07DAC" w:rsidP="008A786E">
                  <w:pPr>
                    <w:widowControl w:val="0"/>
                    <w:numPr>
                      <w:ilvl w:val="0"/>
                      <w:numId w:val="50"/>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Corso base di tassonomia di </w:t>
                  </w:r>
                  <w:proofErr w:type="spellStart"/>
                  <w:r w:rsidRPr="00A35784">
                    <w:rPr>
                      <w:rFonts w:ascii="Times New Roman" w:eastAsia="Times New Roman" w:hAnsi="Times New Roman"/>
                      <w:sz w:val="22"/>
                      <w:szCs w:val="22"/>
                    </w:rPr>
                    <w:t>macroinvertebrati</w:t>
                  </w:r>
                  <w:proofErr w:type="spellEnd"/>
                  <w:r w:rsidRPr="00A35784">
                    <w:rPr>
                      <w:rFonts w:ascii="Times New Roman" w:eastAsia="Times New Roman" w:hAnsi="Times New Roman"/>
                      <w:sz w:val="22"/>
                      <w:szCs w:val="22"/>
                    </w:rPr>
                    <w:t xml:space="preserve"> bentonici</w:t>
                  </w:r>
                </w:p>
                <w:p w14:paraId="0BC7FE77" w14:textId="1140F0A5" w:rsidR="00D07DAC" w:rsidRPr="009469ED" w:rsidRDefault="00D07DAC" w:rsidP="009469ED">
                  <w:pPr>
                    <w:widowControl w:val="0"/>
                    <w:numPr>
                      <w:ilvl w:val="0"/>
                      <w:numId w:val="50"/>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avanzato di tassonomia Efemerotteri (Unità Operazionali)</w:t>
                  </w:r>
                </w:p>
              </w:tc>
            </w:tr>
            <w:tr w:rsidR="00D07DAC" w:rsidRPr="00A35784" w14:paraId="617A87DD" w14:textId="77777777" w:rsidTr="00D07DAC">
              <w:trPr>
                <w:trHeight w:val="315"/>
              </w:trPr>
              <w:tc>
                <w:tcPr>
                  <w:tcW w:w="4380" w:type="dxa"/>
                  <w:gridSpan w:val="2"/>
                  <w:tcBorders>
                    <w:left w:val="double" w:sz="4" w:space="0" w:color="9BBB59"/>
                  </w:tcBorders>
                </w:tcPr>
                <w:p w14:paraId="65B10AC9" w14:textId="77777777" w:rsidR="00D07DAC" w:rsidRPr="00A35784" w:rsidRDefault="00D07DAC" w:rsidP="00B725D0">
                  <w:pPr>
                    <w:widowControl w:val="0"/>
                    <w:spacing w:line="240" w:lineRule="exact"/>
                    <w:jc w:val="both"/>
                    <w:rPr>
                      <w:rFonts w:ascii="Times New Roman" w:hAnsi="Times New Roman"/>
                      <w:color w:val="000000"/>
                      <w:sz w:val="22"/>
                      <w:szCs w:val="22"/>
                    </w:rPr>
                  </w:pPr>
                </w:p>
              </w:tc>
              <w:tc>
                <w:tcPr>
                  <w:tcW w:w="4572" w:type="dxa"/>
                  <w:gridSpan w:val="2"/>
                  <w:tcBorders>
                    <w:right w:val="double" w:sz="4" w:space="0" w:color="9BBB59"/>
                  </w:tcBorders>
                </w:tcPr>
                <w:p w14:paraId="53F7B8D4" w14:textId="519916A4"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9469ED">
                    <w:rPr>
                      <w:rFonts w:ascii="Times New Roman" w:hAnsi="Times New Roman"/>
                      <w:color w:val="000000"/>
                      <w:sz w:val="22"/>
                      <w:szCs w:val="22"/>
                    </w:rPr>
                    <w:t xml:space="preserve"> post-formazione</w:t>
                  </w:r>
                </w:p>
              </w:tc>
            </w:tr>
            <w:tr w:rsidR="009469ED" w:rsidRPr="00A35784" w14:paraId="1198C3E9" w14:textId="77777777" w:rsidTr="00B7758B">
              <w:trPr>
                <w:trHeight w:val="315"/>
              </w:trPr>
              <w:tc>
                <w:tcPr>
                  <w:tcW w:w="8952" w:type="dxa"/>
                  <w:gridSpan w:val="4"/>
                  <w:tcBorders>
                    <w:left w:val="double" w:sz="4" w:space="0" w:color="9BBB59"/>
                    <w:right w:val="double" w:sz="4" w:space="0" w:color="9BBB59"/>
                  </w:tcBorders>
                </w:tcPr>
                <w:p w14:paraId="05907302" w14:textId="79E45EB5" w:rsidR="009469ED" w:rsidRPr="00A35784" w:rsidRDefault="009469ED"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Eventuali corsi avanzati di approfondimento (es tassonomia)</w:t>
                  </w:r>
                </w:p>
              </w:tc>
            </w:tr>
            <w:tr w:rsidR="00D07DAC" w:rsidRPr="00A35784" w14:paraId="218C2584" w14:textId="77777777" w:rsidTr="00D07DAC">
              <w:trPr>
                <w:trHeight w:val="315"/>
              </w:trPr>
              <w:tc>
                <w:tcPr>
                  <w:tcW w:w="8952" w:type="dxa"/>
                  <w:gridSpan w:val="4"/>
                  <w:tcBorders>
                    <w:left w:val="double" w:sz="4" w:space="0" w:color="9BBB59"/>
                    <w:right w:val="double" w:sz="4" w:space="0" w:color="9BBB59"/>
                  </w:tcBorders>
                  <w:shd w:val="clear" w:color="auto" w:fill="EAF1DD"/>
                </w:tcPr>
                <w:p w14:paraId="2CA06D41" w14:textId="77777777" w:rsidR="00D07DAC" w:rsidRPr="00A35784" w:rsidRDefault="00D07DAC" w:rsidP="00B725D0">
                  <w:pPr>
                    <w:widowControl w:val="0"/>
                    <w:spacing w:line="240" w:lineRule="exact"/>
                    <w:jc w:val="center"/>
                    <w:rPr>
                      <w:rFonts w:ascii="Times New Roman" w:hAnsi="Times New Roman"/>
                      <w:b/>
                      <w:bCs/>
                      <w:color w:val="000000"/>
                      <w:sz w:val="22"/>
                      <w:szCs w:val="22"/>
                    </w:rPr>
                  </w:pPr>
                  <w:commentRangeStart w:id="188"/>
                  <w:commentRangeStart w:id="189"/>
                  <w:r w:rsidRPr="00A35784">
                    <w:rPr>
                      <w:rFonts w:ascii="Times New Roman" w:hAnsi="Times New Roman"/>
                      <w:b/>
                      <w:bCs/>
                      <w:color w:val="000000"/>
                      <w:sz w:val="22"/>
                      <w:szCs w:val="22"/>
                    </w:rPr>
                    <w:t>Metodo per la valutazione della qualifica</w:t>
                  </w:r>
                  <w:commentRangeEnd w:id="188"/>
                  <w:r w:rsidR="002A02AA">
                    <w:rPr>
                      <w:rStyle w:val="Rimandocommento"/>
                      <w:rFonts w:ascii="Cambria" w:eastAsia="Times New Roman" w:hAnsi="Cambria"/>
                      <w:lang w:val="en-US" w:eastAsia="en-US"/>
                    </w:rPr>
                    <w:commentReference w:id="188"/>
                  </w:r>
                  <w:commentRangeEnd w:id="189"/>
                  <w:r w:rsidR="005E4443">
                    <w:rPr>
                      <w:rStyle w:val="Rimandocommento"/>
                      <w:rFonts w:ascii="Cambria" w:eastAsia="Times New Roman" w:hAnsi="Cambria"/>
                      <w:lang w:val="en-US" w:eastAsia="en-US"/>
                    </w:rPr>
                    <w:commentReference w:id="189"/>
                  </w:r>
                </w:p>
              </w:tc>
            </w:tr>
            <w:tr w:rsidR="00D07DAC" w:rsidRPr="00CD2A04" w14:paraId="330FD7EB" w14:textId="77777777" w:rsidTr="00D07DAC">
              <w:trPr>
                <w:trHeight w:val="390"/>
              </w:trPr>
              <w:tc>
                <w:tcPr>
                  <w:tcW w:w="8952" w:type="dxa"/>
                  <w:gridSpan w:val="4"/>
                  <w:tcBorders>
                    <w:left w:val="double" w:sz="4" w:space="0" w:color="9BBB59"/>
                    <w:right w:val="double" w:sz="4" w:space="0" w:color="9BBB59"/>
                  </w:tcBorders>
                </w:tcPr>
                <w:p w14:paraId="1887F6B2" w14:textId="2F0D08D9" w:rsidR="00D07DAC" w:rsidRPr="00CD2A04" w:rsidRDefault="002946D5" w:rsidP="002946D5">
                  <w:pPr>
                    <w:widowControl w:val="0"/>
                    <w:spacing w:line="240" w:lineRule="exact"/>
                    <w:jc w:val="both"/>
                    <w:rPr>
                      <w:rFonts w:ascii="Times New Roman" w:hAnsi="Times New Roman"/>
                      <w:color w:val="000000"/>
                      <w:sz w:val="22"/>
                      <w:szCs w:val="22"/>
                      <w:rPrChange w:id="190" w:author="Cristina Martone" w:date="2023-05-31T16:12:00Z">
                        <w:rPr/>
                      </w:rPrChange>
                    </w:rPr>
                  </w:pPr>
                  <w:ins w:id="191" w:author="Cristina Martone" w:date="2023-02-15T16:22:00Z">
                    <w:r w:rsidRPr="00CD2A04">
                      <w:rPr>
                        <w:rFonts w:ascii="Times New Roman" w:hAnsi="Times New Roman"/>
                        <w:color w:val="000000"/>
                      </w:rPr>
                      <w:t>1.</w:t>
                    </w:r>
                  </w:ins>
                  <w:ins w:id="192" w:author="Cristina Martone" w:date="2023-02-15T16:23:00Z">
                    <w:r w:rsidRPr="00CD2A04">
                      <w:rPr>
                        <w:rFonts w:ascii="Times New Roman" w:hAnsi="Times New Roman"/>
                        <w:color w:val="000000"/>
                      </w:rPr>
                      <w:t xml:space="preserve"> </w:t>
                    </w:r>
                  </w:ins>
                  <w:r w:rsidR="00D07DAC" w:rsidRPr="00CD2A04">
                    <w:rPr>
                      <w:rFonts w:ascii="Times New Roman" w:hAnsi="Times New Roman"/>
                      <w:color w:val="000000"/>
                      <w:rPrChange w:id="193" w:author="Cristina Martone" w:date="2023-05-31T16:12:00Z">
                        <w:rPr/>
                      </w:rPrChange>
                    </w:rPr>
                    <w:t>Prova abilitativa campionamento con l’ausilio di Substrati Artificiali (es ad osservazione diretta)</w:t>
                  </w:r>
                </w:p>
              </w:tc>
            </w:tr>
            <w:tr w:rsidR="00D07DAC" w:rsidRPr="00A35784" w14:paraId="4C0BB587" w14:textId="77777777" w:rsidTr="00D07DAC">
              <w:trPr>
                <w:trHeight w:val="390"/>
              </w:trPr>
              <w:tc>
                <w:tcPr>
                  <w:tcW w:w="8952" w:type="dxa"/>
                  <w:gridSpan w:val="4"/>
                  <w:tcBorders>
                    <w:left w:val="double" w:sz="4" w:space="0" w:color="9BBB59"/>
                    <w:right w:val="double" w:sz="4" w:space="0" w:color="9BBB59"/>
                  </w:tcBorders>
                </w:tcPr>
                <w:p w14:paraId="01DB1044" w14:textId="4B542A4A" w:rsidR="00D07DAC" w:rsidRPr="00A35784" w:rsidRDefault="002946D5" w:rsidP="00B725D0">
                  <w:pPr>
                    <w:widowControl w:val="0"/>
                    <w:spacing w:line="240" w:lineRule="exact"/>
                    <w:jc w:val="both"/>
                    <w:rPr>
                      <w:rFonts w:ascii="Times New Roman" w:hAnsi="Times New Roman"/>
                      <w:color w:val="000000"/>
                      <w:sz w:val="22"/>
                      <w:szCs w:val="22"/>
                    </w:rPr>
                  </w:pPr>
                  <w:ins w:id="194" w:author="Cristina Martone" w:date="2023-02-15T16:22:00Z">
                    <w:r>
                      <w:rPr>
                        <w:rFonts w:ascii="Times New Roman" w:hAnsi="Times New Roman"/>
                        <w:color w:val="000000"/>
                        <w:sz w:val="22"/>
                        <w:szCs w:val="22"/>
                      </w:rPr>
                      <w:t>2.</w:t>
                    </w:r>
                  </w:ins>
                  <w:ins w:id="195" w:author="Cristina Martone" w:date="2023-02-15T16:23:00Z">
                    <w:r>
                      <w:rPr>
                        <w:rFonts w:ascii="Times New Roman" w:hAnsi="Times New Roman"/>
                        <w:color w:val="000000"/>
                        <w:sz w:val="22"/>
                        <w:szCs w:val="22"/>
                      </w:rPr>
                      <w:t xml:space="preserve"> </w:t>
                    </w:r>
                  </w:ins>
                  <w:r w:rsidR="00D07DAC" w:rsidRPr="00A35784">
                    <w:rPr>
                      <w:rFonts w:ascii="Times New Roman" w:hAnsi="Times New Roman"/>
                      <w:color w:val="000000"/>
                      <w:sz w:val="22"/>
                      <w:szCs w:val="22"/>
                    </w:rPr>
                    <w:t xml:space="preserve">Partecipazione a confronti </w:t>
                  </w:r>
                  <w:proofErr w:type="spellStart"/>
                  <w:r w:rsidR="00D07DAC" w:rsidRPr="00A35784">
                    <w:rPr>
                      <w:rFonts w:ascii="Times New Roman" w:hAnsi="Times New Roman"/>
                      <w:color w:val="000000"/>
                      <w:sz w:val="22"/>
                      <w:szCs w:val="22"/>
                    </w:rPr>
                    <w:t>interlaboratorio</w:t>
                  </w:r>
                  <w:proofErr w:type="spellEnd"/>
                  <w:r w:rsidR="00D07DAC" w:rsidRPr="00A35784">
                    <w:rPr>
                      <w:rFonts w:ascii="Times New Roman" w:hAnsi="Times New Roman"/>
                      <w:color w:val="000000"/>
                      <w:sz w:val="22"/>
                      <w:szCs w:val="22"/>
                    </w:rPr>
                    <w:t xml:space="preserve"> </w:t>
                  </w:r>
                  <w:r w:rsidR="006912F4">
                    <w:rPr>
                      <w:rFonts w:ascii="Times New Roman" w:hAnsi="Times New Roman"/>
                      <w:color w:val="000000"/>
                      <w:sz w:val="22"/>
                      <w:szCs w:val="22"/>
                    </w:rPr>
                    <w:t>con</w:t>
                  </w:r>
                  <w:r w:rsidR="00D07DAC" w:rsidRPr="00A35784">
                    <w:rPr>
                      <w:rFonts w:ascii="Times New Roman" w:hAnsi="Times New Roman"/>
                      <w:color w:val="000000"/>
                      <w:sz w:val="22"/>
                      <w:szCs w:val="22"/>
                    </w:rPr>
                    <w:t xml:space="preserve"> riconoscimento Unità Operazionali Efemerotteri</w:t>
                  </w:r>
                </w:p>
              </w:tc>
            </w:tr>
            <w:tr w:rsidR="00D07DAC" w:rsidRPr="00A35784" w14:paraId="44508407" w14:textId="77777777" w:rsidTr="00D07DAC">
              <w:trPr>
                <w:trHeight w:val="410"/>
              </w:trPr>
              <w:tc>
                <w:tcPr>
                  <w:tcW w:w="8952" w:type="dxa"/>
                  <w:gridSpan w:val="4"/>
                  <w:tcBorders>
                    <w:left w:val="double" w:sz="4" w:space="0" w:color="9BBB59"/>
                    <w:bottom w:val="double" w:sz="4" w:space="0" w:color="9BBB59"/>
                    <w:right w:val="double" w:sz="4" w:space="0" w:color="9BBB59"/>
                  </w:tcBorders>
                </w:tcPr>
                <w:p w14:paraId="783FD80E" w14:textId="06AB4663" w:rsidR="00D07DAC" w:rsidRPr="00A35784" w:rsidRDefault="002946D5" w:rsidP="00B725D0">
                  <w:pPr>
                    <w:widowControl w:val="0"/>
                    <w:spacing w:line="240" w:lineRule="exact"/>
                    <w:jc w:val="both"/>
                    <w:rPr>
                      <w:rFonts w:ascii="Times New Roman" w:hAnsi="Times New Roman"/>
                      <w:color w:val="000000"/>
                      <w:sz w:val="22"/>
                      <w:szCs w:val="22"/>
                    </w:rPr>
                  </w:pPr>
                  <w:ins w:id="196" w:author="Cristina Martone" w:date="2023-02-15T16:23:00Z">
                    <w:r>
                      <w:rPr>
                        <w:rFonts w:ascii="Times New Roman" w:hAnsi="Times New Roman"/>
                        <w:color w:val="000000"/>
                        <w:sz w:val="22"/>
                        <w:szCs w:val="22"/>
                      </w:rPr>
                      <w:t xml:space="preserve">3. </w:t>
                    </w:r>
                  </w:ins>
                  <w:r w:rsidR="00D07DAC" w:rsidRPr="00A35784">
                    <w:rPr>
                      <w:rFonts w:ascii="Times New Roman" w:hAnsi="Times New Roman"/>
                      <w:color w:val="000000"/>
                      <w:sz w:val="22"/>
                      <w:szCs w:val="22"/>
                    </w:rPr>
                    <w:t xml:space="preserve">Partecipazione a confronti </w:t>
                  </w:r>
                  <w:proofErr w:type="spellStart"/>
                  <w:r w:rsidR="00D07DAC" w:rsidRPr="00A35784">
                    <w:rPr>
                      <w:rFonts w:ascii="Times New Roman" w:hAnsi="Times New Roman"/>
                      <w:color w:val="000000"/>
                      <w:sz w:val="22"/>
                      <w:szCs w:val="22"/>
                    </w:rPr>
                    <w:t>interlaboratorio</w:t>
                  </w:r>
                  <w:proofErr w:type="spellEnd"/>
                  <w:r w:rsidR="00D07DAC" w:rsidRPr="00A35784">
                    <w:rPr>
                      <w:rFonts w:ascii="Times New Roman" w:hAnsi="Times New Roman"/>
                      <w:color w:val="000000"/>
                      <w:sz w:val="22"/>
                      <w:szCs w:val="22"/>
                    </w:rPr>
                    <w:t xml:space="preserve"> </w:t>
                  </w:r>
                  <w:proofErr w:type="spellStart"/>
                  <w:r w:rsidR="00D07DAC" w:rsidRPr="00A35784">
                    <w:rPr>
                      <w:rFonts w:ascii="Times New Roman" w:hAnsi="Times New Roman"/>
                      <w:color w:val="000000"/>
                      <w:sz w:val="22"/>
                      <w:szCs w:val="22"/>
                    </w:rPr>
                    <w:t>Macroinvertebrati</w:t>
                  </w:r>
                  <w:proofErr w:type="spellEnd"/>
                  <w:r w:rsidR="00D07DAC" w:rsidRPr="00A35784">
                    <w:rPr>
                      <w:rFonts w:ascii="Times New Roman" w:hAnsi="Times New Roman"/>
                      <w:color w:val="000000"/>
                      <w:sz w:val="22"/>
                      <w:szCs w:val="22"/>
                    </w:rPr>
                    <w:t xml:space="preserve"> bentonici</w:t>
                  </w:r>
                </w:p>
              </w:tc>
            </w:tr>
            <w:tr w:rsidR="00D07DAC" w:rsidRPr="00A35784" w14:paraId="0DE6CB13" w14:textId="77777777" w:rsidTr="00D07DAC">
              <w:trPr>
                <w:trHeight w:val="694"/>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FE5CC98" w14:textId="32D3A82F"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 xml:space="preserve">al campionamento e determinazione tassonomica dell’EQB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007A44EC">
                    <w:rPr>
                      <w:rFonts w:ascii="Times New Roman" w:hAnsi="Times New Roman"/>
                      <w:b/>
                      <w:bCs/>
                      <w:color w:val="000000"/>
                      <w:sz w:val="22"/>
                      <w:szCs w:val="22"/>
                    </w:rPr>
                    <w:t>Fiumi</w:t>
                  </w:r>
                  <w:r w:rsidRPr="00A35784">
                    <w:rPr>
                      <w:rFonts w:ascii="Times New Roman" w:hAnsi="Times New Roman"/>
                      <w:b/>
                      <w:bCs/>
                      <w:color w:val="000000"/>
                      <w:sz w:val="22"/>
                      <w:szCs w:val="22"/>
                    </w:rPr>
                    <w:t xml:space="preserve"> </w:t>
                  </w:r>
                  <w:r w:rsidR="00F25602">
                    <w:rPr>
                      <w:rFonts w:ascii="Times New Roman" w:hAnsi="Times New Roman"/>
                      <w:b/>
                      <w:bCs/>
                      <w:color w:val="000000"/>
                      <w:sz w:val="22"/>
                      <w:szCs w:val="22"/>
                    </w:rPr>
                    <w:t>N</w:t>
                  </w:r>
                  <w:r w:rsidRPr="00A35784">
                    <w:rPr>
                      <w:rFonts w:ascii="Times New Roman" w:hAnsi="Times New Roman"/>
                      <w:b/>
                      <w:bCs/>
                      <w:color w:val="000000"/>
                      <w:sz w:val="22"/>
                      <w:szCs w:val="22"/>
                    </w:rPr>
                    <w:t xml:space="preserve">on </w:t>
                  </w:r>
                  <w:r w:rsidR="00F25602">
                    <w:rPr>
                      <w:rFonts w:ascii="Times New Roman" w:hAnsi="Times New Roman"/>
                      <w:b/>
                      <w:bCs/>
                      <w:color w:val="000000"/>
                      <w:sz w:val="22"/>
                      <w:szCs w:val="22"/>
                    </w:rPr>
                    <w:t>G</w:t>
                  </w:r>
                  <w:r w:rsidRPr="00A35784">
                    <w:rPr>
                      <w:rFonts w:ascii="Times New Roman" w:hAnsi="Times New Roman"/>
                      <w:b/>
                      <w:bCs/>
                      <w:color w:val="000000"/>
                      <w:sz w:val="22"/>
                      <w:szCs w:val="22"/>
                    </w:rPr>
                    <w:t xml:space="preserve">uadabili </w:t>
                  </w:r>
                  <w:r w:rsidRPr="00A35784">
                    <w:rPr>
                      <w:rFonts w:ascii="Times New Roman" w:hAnsi="Times New Roman"/>
                      <w:b/>
                      <w:bCs/>
                      <w:color w:val="000000"/>
                      <w:sz w:val="22"/>
                      <w:szCs w:val="22"/>
                    </w:rPr>
                    <w:br/>
                    <w:t>(MB-F-NG-CD)</w:t>
                  </w:r>
                </w:p>
              </w:tc>
            </w:tr>
            <w:tr w:rsidR="00D07DAC" w:rsidRPr="00A35784" w14:paraId="4F7E3ACF" w14:textId="77777777" w:rsidTr="00D07DAC">
              <w:trPr>
                <w:trHeight w:val="315"/>
              </w:trPr>
              <w:tc>
                <w:tcPr>
                  <w:tcW w:w="8952" w:type="dxa"/>
                  <w:gridSpan w:val="4"/>
                  <w:tcBorders>
                    <w:top w:val="double" w:sz="4" w:space="0" w:color="9BBB59"/>
                    <w:bottom w:val="double" w:sz="4" w:space="0" w:color="9BBB59"/>
                  </w:tcBorders>
                </w:tcPr>
                <w:p w14:paraId="6A0941EF" w14:textId="77777777" w:rsidR="00D07DAC" w:rsidRPr="00A35784" w:rsidRDefault="00D07DAC" w:rsidP="00D07DAC">
                  <w:pPr>
                    <w:widowControl w:val="0"/>
                    <w:jc w:val="both"/>
                    <w:rPr>
                      <w:rFonts w:ascii="Times New Roman" w:hAnsi="Times New Roman"/>
                      <w:b/>
                      <w:bCs/>
                      <w:color w:val="000000"/>
                      <w:sz w:val="22"/>
                      <w:szCs w:val="22"/>
                    </w:rPr>
                  </w:pPr>
                </w:p>
                <w:p w14:paraId="00336A36"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1812F2C4"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92D050"/>
                </w:tcPr>
                <w:p w14:paraId="38A302F3" w14:textId="77777777" w:rsidR="00D07DAC" w:rsidRPr="00A35784" w:rsidRDefault="00D07DAC" w:rsidP="00D07DAC">
                  <w:pPr>
                    <w:widowControl w:val="0"/>
                    <w:jc w:val="both"/>
                    <w:rPr>
                      <w:rFonts w:ascii="Times New Roman" w:hAnsi="Times New Roman"/>
                      <w:b/>
                      <w:bCs/>
                      <w:color w:val="000000"/>
                      <w:sz w:val="22"/>
                      <w:szCs w:val="22"/>
                    </w:rPr>
                  </w:pPr>
                  <w:r w:rsidRPr="00A35784">
                    <w:rPr>
                      <w:rFonts w:ascii="Times New Roman" w:hAnsi="Times New Roman"/>
                      <w:b/>
                      <w:bCs/>
                      <w:color w:val="000000"/>
                      <w:sz w:val="22"/>
                      <w:szCs w:val="22"/>
                    </w:rPr>
                    <w:t>Schema 3</w:t>
                  </w:r>
                </w:p>
                <w:p w14:paraId="60B4EDC8" w14:textId="77777777" w:rsidR="00D07DAC" w:rsidRPr="00A35784" w:rsidRDefault="00D07DAC" w:rsidP="00D07DAC">
                  <w:pPr>
                    <w:widowControl w:val="0"/>
                    <w:jc w:val="both"/>
                    <w:rPr>
                      <w:rFonts w:ascii="Times New Roman" w:hAnsi="Times New Roman"/>
                      <w:b/>
                      <w:bCs/>
                      <w:color w:val="000000"/>
                      <w:sz w:val="22"/>
                      <w:szCs w:val="22"/>
                    </w:rPr>
                  </w:pPr>
                </w:p>
              </w:tc>
            </w:tr>
            <w:tr w:rsidR="00D07DAC" w:rsidRPr="00A35784" w14:paraId="2BFB55FC" w14:textId="77777777" w:rsidTr="00D07DAC">
              <w:trPr>
                <w:trHeight w:val="262"/>
              </w:trPr>
              <w:tc>
                <w:tcPr>
                  <w:tcW w:w="8952" w:type="dxa"/>
                  <w:gridSpan w:val="4"/>
                  <w:tcBorders>
                    <w:top w:val="double" w:sz="4" w:space="0" w:color="9BBB59"/>
                    <w:left w:val="double" w:sz="4" w:space="0" w:color="9BBB59"/>
                    <w:bottom w:val="double" w:sz="4" w:space="0" w:color="9BBB59"/>
                    <w:right w:val="double" w:sz="4" w:space="0" w:color="9BBB59"/>
                  </w:tcBorders>
                </w:tcPr>
                <w:p w14:paraId="29F80C44"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1 - DEFINIZIONI DELLE COMPETENZE INIZIALI RICHIESTE</w:t>
                  </w:r>
                </w:p>
              </w:tc>
            </w:tr>
            <w:tr w:rsidR="00D07DAC" w:rsidRPr="00A35784" w14:paraId="7ED8452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641E70B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14DB06B5" w14:textId="77777777" w:rsidTr="00D07DAC">
              <w:trPr>
                <w:trHeight w:val="315"/>
              </w:trPr>
              <w:tc>
                <w:tcPr>
                  <w:tcW w:w="8952" w:type="dxa"/>
                  <w:gridSpan w:val="4"/>
                  <w:tcBorders>
                    <w:left w:val="double" w:sz="4" w:space="0" w:color="9BBB59"/>
                    <w:right w:val="double" w:sz="4" w:space="0" w:color="9BBB59"/>
                  </w:tcBorders>
                </w:tcPr>
                <w:p w14:paraId="49E29781" w14:textId="77777777" w:rsidR="00D07DAC" w:rsidRPr="00A35784" w:rsidRDefault="00D07DAC" w:rsidP="00B725D0">
                  <w:pPr>
                    <w:widowControl w:val="0"/>
                    <w:spacing w:line="240" w:lineRule="exact"/>
                    <w:jc w:val="center"/>
                    <w:rPr>
                      <w:rFonts w:ascii="Times New Roman" w:eastAsia="Times New Roman" w:hAnsi="Times New Roman"/>
                      <w:b/>
                      <w:bCs/>
                      <w:color w:val="000000"/>
                      <w:sz w:val="22"/>
                      <w:szCs w:val="22"/>
                    </w:rPr>
                  </w:pPr>
                  <w:r w:rsidRPr="00A35784">
                    <w:rPr>
                      <w:rFonts w:ascii="Times New Roman" w:hAnsi="Times New Roman"/>
                      <w:b/>
                      <w:bCs/>
                      <w:color w:val="000000"/>
                      <w:sz w:val="22"/>
                      <w:szCs w:val="22"/>
                    </w:rPr>
                    <w:t xml:space="preserve">Esperti calcolo Indice </w:t>
                  </w:r>
                  <w:proofErr w:type="spellStart"/>
                  <w:r w:rsidRPr="00A35784">
                    <w:rPr>
                      <w:rFonts w:ascii="Times New Roman" w:hAnsi="Times New Roman"/>
                      <w:b/>
                      <w:bCs/>
                      <w:color w:val="000000"/>
                      <w:sz w:val="22"/>
                      <w:szCs w:val="22"/>
                    </w:rPr>
                    <w:t>Multimetrico</w:t>
                  </w:r>
                  <w:proofErr w:type="spellEnd"/>
                  <w:r w:rsidRPr="00A35784">
                    <w:rPr>
                      <w:rFonts w:ascii="Times New Roman" w:hAnsi="Times New Roman"/>
                      <w:b/>
                      <w:bCs/>
                      <w:color w:val="000000"/>
                      <w:sz w:val="22"/>
                      <w:szCs w:val="22"/>
                    </w:rPr>
                    <w:t xml:space="preserve"> Substrati Artificiali ISA e Valutazione dello stato di un ecosistema acquatico in riferimento all’EQB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w:t>
                  </w:r>
                </w:p>
              </w:tc>
            </w:tr>
            <w:tr w:rsidR="00D07DAC" w:rsidRPr="00A35784" w14:paraId="49788401" w14:textId="77777777" w:rsidTr="00D07DAC">
              <w:trPr>
                <w:trHeight w:val="315"/>
              </w:trPr>
              <w:tc>
                <w:tcPr>
                  <w:tcW w:w="4380" w:type="dxa"/>
                  <w:gridSpan w:val="2"/>
                  <w:tcBorders>
                    <w:left w:val="double" w:sz="4" w:space="0" w:color="9BBB59"/>
                  </w:tcBorders>
                </w:tcPr>
                <w:p w14:paraId="319D153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72448393"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C5F34A5" w14:textId="77777777" w:rsidTr="00D07DAC">
              <w:trPr>
                <w:trHeight w:val="1544"/>
              </w:trPr>
              <w:tc>
                <w:tcPr>
                  <w:tcW w:w="4380" w:type="dxa"/>
                  <w:gridSpan w:val="2"/>
                  <w:tcBorders>
                    <w:left w:val="double" w:sz="4" w:space="0" w:color="9BBB59"/>
                  </w:tcBorders>
                </w:tcPr>
                <w:p w14:paraId="2F6CFFE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Titolo di Studio: Diploma di scuola medio superiore o Laurea scientifica</w:t>
                  </w:r>
                </w:p>
              </w:tc>
              <w:tc>
                <w:tcPr>
                  <w:tcW w:w="4572" w:type="dxa"/>
                  <w:gridSpan w:val="2"/>
                  <w:tcBorders>
                    <w:right w:val="double" w:sz="4" w:space="0" w:color="9BBB59"/>
                  </w:tcBorders>
                </w:tcPr>
                <w:p w14:paraId="03A1AC64" w14:textId="24FEC6ED" w:rsidR="00D07DAC" w:rsidRPr="00A35784" w:rsidRDefault="00906B76" w:rsidP="00B725D0">
                  <w:pPr>
                    <w:widowControl w:val="0"/>
                    <w:spacing w:line="240" w:lineRule="exact"/>
                    <w:jc w:val="both"/>
                    <w:rPr>
                      <w:rFonts w:ascii="Times New Roman" w:hAnsi="Times New Roman"/>
                      <w:color w:val="000000"/>
                      <w:sz w:val="22"/>
                      <w:szCs w:val="22"/>
                    </w:rPr>
                  </w:pPr>
                  <w:r w:rsidRPr="00B725D0">
                    <w:rPr>
                      <w:rFonts w:ascii="Times New Roman" w:hAnsi="Times New Roman"/>
                      <w:color w:val="000000"/>
                      <w:sz w:val="22"/>
                      <w:szCs w:val="22"/>
                    </w:rPr>
                    <w:t xml:space="preserve">Titolo di Studio: </w:t>
                  </w:r>
                  <w:r w:rsidRPr="00A35784">
                    <w:rPr>
                      <w:rFonts w:ascii="Times New Roman" w:hAnsi="Times New Roman"/>
                      <w:color w:val="000000"/>
                      <w:sz w:val="22"/>
                      <w:szCs w:val="22"/>
                    </w:rPr>
                    <w:t>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638FE8E" w14:textId="77777777" w:rsidTr="00D07DAC">
              <w:trPr>
                <w:trHeight w:val="818"/>
              </w:trPr>
              <w:tc>
                <w:tcPr>
                  <w:tcW w:w="4380" w:type="dxa"/>
                  <w:gridSpan w:val="2"/>
                  <w:tcBorders>
                    <w:left w:val="double" w:sz="4" w:space="0" w:color="9BBB59"/>
                  </w:tcBorders>
                </w:tcPr>
                <w:p w14:paraId="1B738040" w14:textId="77777777" w:rsidR="00D07DAC" w:rsidRPr="00A35784" w:rsidRDefault="00D07DAC" w:rsidP="00D4146C">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 in calcolo indice ISA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fiumi non guadabili</w:t>
                  </w:r>
                </w:p>
              </w:tc>
              <w:tc>
                <w:tcPr>
                  <w:tcW w:w="4572" w:type="dxa"/>
                  <w:gridSpan w:val="2"/>
                  <w:tcBorders>
                    <w:right w:val="double" w:sz="4" w:space="0" w:color="9BBB59"/>
                  </w:tcBorders>
                </w:tcPr>
                <w:p w14:paraId="390BD6B7" w14:textId="77777777" w:rsidR="00D07DAC" w:rsidRPr="00A35784" w:rsidRDefault="00D07DAC" w:rsidP="00D4146C">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ISA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fiumi non guadabili</w:t>
                  </w:r>
                </w:p>
              </w:tc>
            </w:tr>
            <w:tr w:rsidR="00D07DAC" w:rsidRPr="00A35784" w14:paraId="08C9A1AE" w14:textId="77777777" w:rsidTr="00D07DAC">
              <w:trPr>
                <w:trHeight w:val="315"/>
              </w:trPr>
              <w:tc>
                <w:tcPr>
                  <w:tcW w:w="8952" w:type="dxa"/>
                  <w:gridSpan w:val="4"/>
                  <w:tcBorders>
                    <w:top w:val="double" w:sz="4" w:space="0" w:color="9BBB59"/>
                    <w:left w:val="double" w:sz="4" w:space="0" w:color="9BBB59"/>
                    <w:bottom w:val="double" w:sz="4" w:space="0" w:color="9BBB59"/>
                    <w:right w:val="double" w:sz="4" w:space="0" w:color="9BBB59"/>
                  </w:tcBorders>
                </w:tcPr>
                <w:p w14:paraId="238A396C"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BOX 2 - DEFINIZIONI DELLE COMPETENZE FINALI RICHIESTE</w:t>
                  </w:r>
                </w:p>
              </w:tc>
            </w:tr>
            <w:tr w:rsidR="00D07DAC" w:rsidRPr="00A35784" w14:paraId="1A7D0C3C" w14:textId="77777777" w:rsidTr="00D07DAC">
              <w:trPr>
                <w:trHeight w:val="315"/>
              </w:trPr>
              <w:tc>
                <w:tcPr>
                  <w:tcW w:w="8952" w:type="dxa"/>
                  <w:gridSpan w:val="4"/>
                  <w:tcBorders>
                    <w:top w:val="double" w:sz="4" w:space="0" w:color="9BBB59"/>
                    <w:left w:val="double" w:sz="4" w:space="0" w:color="9BBB59"/>
                    <w:right w:val="double" w:sz="4" w:space="0" w:color="9BBB59"/>
                  </w:tcBorders>
                </w:tcPr>
                <w:p w14:paraId="3A4C4197"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REQUISITI</w:t>
                  </w:r>
                </w:p>
              </w:tc>
            </w:tr>
            <w:tr w:rsidR="00D07DAC" w:rsidRPr="00A35784" w14:paraId="3C43485C" w14:textId="77777777" w:rsidTr="00D07DAC">
              <w:trPr>
                <w:trHeight w:val="315"/>
              </w:trPr>
              <w:tc>
                <w:tcPr>
                  <w:tcW w:w="8952" w:type="dxa"/>
                  <w:gridSpan w:val="4"/>
                  <w:tcBorders>
                    <w:left w:val="double" w:sz="4" w:space="0" w:color="9BBB59"/>
                    <w:right w:val="double" w:sz="4" w:space="0" w:color="9BBB59"/>
                  </w:tcBorders>
                </w:tcPr>
                <w:p w14:paraId="4A4B0D1F"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Esperti calcolo Indice </w:t>
                  </w:r>
                  <w:proofErr w:type="spellStart"/>
                  <w:r w:rsidRPr="00A35784">
                    <w:rPr>
                      <w:rFonts w:ascii="Times New Roman" w:hAnsi="Times New Roman"/>
                      <w:b/>
                      <w:bCs/>
                      <w:color w:val="000000"/>
                      <w:sz w:val="22"/>
                      <w:szCs w:val="22"/>
                    </w:rPr>
                    <w:t>Multimetrico</w:t>
                  </w:r>
                  <w:proofErr w:type="spellEnd"/>
                  <w:r w:rsidRPr="00A35784">
                    <w:rPr>
                      <w:rFonts w:ascii="Times New Roman" w:hAnsi="Times New Roman"/>
                      <w:b/>
                      <w:bCs/>
                      <w:color w:val="000000"/>
                      <w:sz w:val="22"/>
                      <w:szCs w:val="22"/>
                    </w:rPr>
                    <w:t xml:space="preserve"> Substrati Artificiali ISA e Valutazione dello stato di un ecosistema acquatico in riferimento all’EQB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w:t>
                  </w:r>
                </w:p>
              </w:tc>
            </w:tr>
            <w:tr w:rsidR="00D07DAC" w:rsidRPr="00A35784" w14:paraId="486FA042" w14:textId="77777777" w:rsidTr="00D07DAC">
              <w:trPr>
                <w:trHeight w:val="315"/>
              </w:trPr>
              <w:tc>
                <w:tcPr>
                  <w:tcW w:w="4380" w:type="dxa"/>
                  <w:gridSpan w:val="2"/>
                  <w:tcBorders>
                    <w:left w:val="double" w:sz="4" w:space="0" w:color="9BBB59"/>
                  </w:tcBorders>
                </w:tcPr>
                <w:p w14:paraId="7C3BD30D"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1° Caso: personale con esperienza</w:t>
                  </w:r>
                </w:p>
              </w:tc>
              <w:tc>
                <w:tcPr>
                  <w:tcW w:w="4572" w:type="dxa"/>
                  <w:gridSpan w:val="2"/>
                  <w:tcBorders>
                    <w:right w:val="double" w:sz="4" w:space="0" w:color="9BBB59"/>
                  </w:tcBorders>
                </w:tcPr>
                <w:p w14:paraId="1E1C8D90" w14:textId="77777777" w:rsidR="00D07DAC" w:rsidRPr="00A35784" w:rsidRDefault="00D07DAC" w:rsidP="00B725D0">
                  <w:pPr>
                    <w:widowControl w:val="0"/>
                    <w:spacing w:line="240" w:lineRule="exact"/>
                    <w:jc w:val="center"/>
                    <w:rPr>
                      <w:rFonts w:ascii="Times New Roman" w:hAnsi="Times New Roman"/>
                      <w:b/>
                      <w:bCs/>
                      <w:i/>
                      <w:color w:val="000000"/>
                      <w:sz w:val="22"/>
                      <w:szCs w:val="22"/>
                    </w:rPr>
                  </w:pPr>
                  <w:r w:rsidRPr="00A35784">
                    <w:rPr>
                      <w:rFonts w:ascii="Times New Roman" w:hAnsi="Times New Roman"/>
                      <w:b/>
                      <w:bCs/>
                      <w:i/>
                      <w:color w:val="000000"/>
                      <w:sz w:val="22"/>
                      <w:szCs w:val="22"/>
                    </w:rPr>
                    <w:t>2° Caso: neolaureati/neofiti</w:t>
                  </w:r>
                </w:p>
              </w:tc>
            </w:tr>
            <w:tr w:rsidR="00D07DAC" w:rsidRPr="00A35784" w14:paraId="64AA24C8" w14:textId="77777777" w:rsidTr="00D07DAC">
              <w:trPr>
                <w:trHeight w:val="774"/>
              </w:trPr>
              <w:tc>
                <w:tcPr>
                  <w:tcW w:w="4380" w:type="dxa"/>
                  <w:gridSpan w:val="2"/>
                  <w:tcBorders>
                    <w:left w:val="double" w:sz="4" w:space="0" w:color="9BBB59"/>
                  </w:tcBorders>
                </w:tcPr>
                <w:p w14:paraId="7D63E0BC" w14:textId="77777777" w:rsidR="00D07DAC" w:rsidRPr="00A35784" w:rsidRDefault="00D07DAC" w:rsidP="00B725D0">
                  <w:pPr>
                    <w:widowControl w:val="0"/>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 in calcolo indice ISA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fiumi non guadabili</w:t>
                  </w:r>
                </w:p>
              </w:tc>
              <w:tc>
                <w:tcPr>
                  <w:tcW w:w="4572" w:type="dxa"/>
                  <w:gridSpan w:val="2"/>
                  <w:tcBorders>
                    <w:right w:val="double" w:sz="4" w:space="0" w:color="9BBB59"/>
                  </w:tcBorders>
                </w:tcPr>
                <w:p w14:paraId="7BB1878D" w14:textId="77777777" w:rsidR="00D07DAC" w:rsidRPr="00A35784" w:rsidRDefault="00D07DAC" w:rsidP="00B725D0">
                  <w:pPr>
                    <w:widowControl w:val="0"/>
                    <w:spacing w:line="240" w:lineRule="exact"/>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ISA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fiumi non guadabili</w:t>
                  </w:r>
                </w:p>
              </w:tc>
            </w:tr>
            <w:tr w:rsidR="00D07DAC" w:rsidRPr="00A35784" w14:paraId="5885967A" w14:textId="77777777" w:rsidTr="00D07DAC">
              <w:trPr>
                <w:trHeight w:val="313"/>
              </w:trPr>
              <w:tc>
                <w:tcPr>
                  <w:tcW w:w="8952" w:type="dxa"/>
                  <w:gridSpan w:val="4"/>
                  <w:tcBorders>
                    <w:left w:val="double" w:sz="4" w:space="0" w:color="9BBB59"/>
                    <w:right w:val="double" w:sz="4" w:space="0" w:color="9BBB59"/>
                  </w:tcBorders>
                </w:tcPr>
                <w:p w14:paraId="6E51F088" w14:textId="77777777" w:rsidR="00D07DAC" w:rsidRPr="00A35784" w:rsidRDefault="00D07DAC" w:rsidP="00B725D0">
                  <w:pPr>
                    <w:widowControl w:val="0"/>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2278EF41" w14:textId="77777777" w:rsidTr="00D07DAC">
              <w:trPr>
                <w:trHeight w:val="315"/>
              </w:trPr>
              <w:tc>
                <w:tcPr>
                  <w:tcW w:w="8952" w:type="dxa"/>
                  <w:gridSpan w:val="4"/>
                  <w:tcBorders>
                    <w:left w:val="double" w:sz="4" w:space="0" w:color="9BBB59"/>
                    <w:right w:val="double" w:sz="4" w:space="0" w:color="9BBB59"/>
                  </w:tcBorders>
                  <w:shd w:val="clear" w:color="auto" w:fill="EAF1DD"/>
                </w:tcPr>
                <w:p w14:paraId="17EAB6F1" w14:textId="77777777"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Metodo per la valutazione della qualifica</w:t>
                  </w:r>
                </w:p>
              </w:tc>
            </w:tr>
            <w:tr w:rsidR="00D07DAC" w:rsidRPr="00A35784" w14:paraId="734CA20A" w14:textId="77777777" w:rsidTr="00D07DAC">
              <w:trPr>
                <w:trHeight w:val="355"/>
              </w:trPr>
              <w:tc>
                <w:tcPr>
                  <w:tcW w:w="8952" w:type="dxa"/>
                  <w:gridSpan w:val="4"/>
                  <w:tcBorders>
                    <w:left w:val="double" w:sz="4" w:space="0" w:color="9BBB59"/>
                    <w:bottom w:val="double" w:sz="4" w:space="0" w:color="9BBB59"/>
                    <w:right w:val="double" w:sz="4" w:space="0" w:color="9BBB59"/>
                  </w:tcBorders>
                </w:tcPr>
                <w:p w14:paraId="147F50D4" w14:textId="77777777" w:rsidR="00D07DAC" w:rsidRPr="00A35784" w:rsidRDefault="00D07DAC" w:rsidP="00B725D0">
                  <w:pPr>
                    <w:widowControl w:val="0"/>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0D7DCA99" w14:textId="77777777" w:rsidTr="00D07DAC">
              <w:trPr>
                <w:trHeight w:val="780"/>
              </w:trPr>
              <w:tc>
                <w:tcPr>
                  <w:tcW w:w="8952" w:type="dxa"/>
                  <w:gridSpan w:val="4"/>
                  <w:tcBorders>
                    <w:top w:val="double" w:sz="4" w:space="0" w:color="9BBB59"/>
                    <w:left w:val="double" w:sz="4" w:space="0" w:color="9BBB59"/>
                    <w:bottom w:val="double" w:sz="4" w:space="0" w:color="9BBB59"/>
                    <w:right w:val="double" w:sz="4" w:space="0" w:color="9BBB59"/>
                  </w:tcBorders>
                  <w:shd w:val="clear" w:color="auto" w:fill="D6E3BC"/>
                </w:tcPr>
                <w:p w14:paraId="5DF14F58" w14:textId="6E5768FD" w:rsidR="00D07DAC" w:rsidRPr="00A35784" w:rsidRDefault="00D07DAC" w:rsidP="00B725D0">
                  <w:pPr>
                    <w:widowControl w:val="0"/>
                    <w:spacing w:line="240" w:lineRule="exact"/>
                    <w:jc w:val="center"/>
                    <w:rPr>
                      <w:rFonts w:ascii="Times New Roman" w:hAnsi="Times New Roman"/>
                      <w:b/>
                      <w:bCs/>
                      <w:color w:val="000000"/>
                      <w:sz w:val="22"/>
                      <w:szCs w:val="22"/>
                    </w:rPr>
                  </w:pPr>
                  <w:r w:rsidRPr="00A35784">
                    <w:rPr>
                      <w:rFonts w:ascii="Times New Roman" w:hAnsi="Times New Roman"/>
                      <w:b/>
                      <w:bCs/>
                      <w:color w:val="000000"/>
                      <w:sz w:val="22"/>
                      <w:szCs w:val="22"/>
                    </w:rPr>
                    <w:t xml:space="preserve">Qualifica </w:t>
                  </w:r>
                  <w:r w:rsidR="00F25602">
                    <w:rPr>
                      <w:rFonts w:ascii="Times New Roman" w:hAnsi="Times New Roman"/>
                      <w:b/>
                      <w:bCs/>
                      <w:color w:val="000000"/>
                      <w:sz w:val="22"/>
                      <w:szCs w:val="22"/>
                    </w:rPr>
                    <w:t xml:space="preserve">di esperto </w:t>
                  </w:r>
                  <w:r w:rsidRPr="00A35784">
                    <w:rPr>
                      <w:rFonts w:ascii="Times New Roman" w:hAnsi="Times New Roman"/>
                      <w:b/>
                      <w:bCs/>
                      <w:color w:val="000000"/>
                      <w:sz w:val="22"/>
                      <w:szCs w:val="22"/>
                    </w:rPr>
                    <w:t>al calcolo indice</w:t>
                  </w:r>
                  <w:r w:rsidRPr="00A35784">
                    <w:rPr>
                      <w:rFonts w:ascii="Times New Roman" w:hAnsi="Times New Roman"/>
                      <w:color w:val="000000"/>
                      <w:sz w:val="22"/>
                      <w:szCs w:val="22"/>
                    </w:rPr>
                    <w:t xml:space="preserve"> </w:t>
                  </w:r>
                  <w:proofErr w:type="spellStart"/>
                  <w:r w:rsidRPr="00A35784">
                    <w:rPr>
                      <w:rFonts w:ascii="Times New Roman" w:hAnsi="Times New Roman"/>
                      <w:b/>
                      <w:bCs/>
                      <w:color w:val="000000"/>
                      <w:sz w:val="22"/>
                      <w:szCs w:val="22"/>
                    </w:rPr>
                    <w:t>Multimetrico</w:t>
                  </w:r>
                  <w:proofErr w:type="spellEnd"/>
                  <w:r w:rsidRPr="00A35784">
                    <w:rPr>
                      <w:rFonts w:ascii="Times New Roman" w:hAnsi="Times New Roman"/>
                      <w:b/>
                      <w:bCs/>
                      <w:color w:val="000000"/>
                      <w:sz w:val="22"/>
                      <w:szCs w:val="22"/>
                    </w:rPr>
                    <w:t xml:space="preserve"> Substrati Artificiali ISA e valutazione dello stato di un ecosistema acquatico in riferimento all’EQB </w:t>
                  </w:r>
                  <w:proofErr w:type="spellStart"/>
                  <w:r w:rsidRPr="00A35784">
                    <w:rPr>
                      <w:rFonts w:ascii="Times New Roman" w:hAnsi="Times New Roman"/>
                      <w:b/>
                      <w:bCs/>
                      <w:color w:val="000000"/>
                      <w:sz w:val="22"/>
                      <w:szCs w:val="22"/>
                    </w:rPr>
                    <w:t>Macroinvertebrati</w:t>
                  </w:r>
                  <w:proofErr w:type="spellEnd"/>
                  <w:r w:rsidRPr="00A35784">
                    <w:rPr>
                      <w:rFonts w:ascii="Times New Roman" w:hAnsi="Times New Roman"/>
                      <w:b/>
                      <w:bCs/>
                      <w:color w:val="000000"/>
                      <w:sz w:val="22"/>
                      <w:szCs w:val="22"/>
                    </w:rPr>
                    <w:t xml:space="preserve"> bentonici </w:t>
                  </w:r>
                  <w:r w:rsidRPr="00A35784">
                    <w:rPr>
                      <w:rFonts w:ascii="Times New Roman" w:hAnsi="Times New Roman"/>
                      <w:b/>
                      <w:bCs/>
                      <w:color w:val="000000"/>
                      <w:sz w:val="22"/>
                      <w:szCs w:val="22"/>
                    </w:rPr>
                    <w:br/>
                    <w:t>(MB-F-NG-IS)</w:t>
                  </w:r>
                </w:p>
              </w:tc>
            </w:tr>
          </w:tbl>
          <w:p w14:paraId="2DD20B14" w14:textId="77777777" w:rsidR="00D07DAC" w:rsidRPr="00A35784" w:rsidRDefault="00D07DAC" w:rsidP="00D07DAC">
            <w:pPr>
              <w:widowControl w:val="0"/>
              <w:spacing w:after="0" w:line="240" w:lineRule="auto"/>
              <w:jc w:val="both"/>
              <w:rPr>
                <w:rFonts w:ascii="Times New Roman" w:eastAsia="Times" w:hAnsi="Times New Roman" w:cs="Times New Roman"/>
                <w:b/>
                <w:color w:val="000000"/>
                <w:lang w:eastAsia="it-IT"/>
              </w:rPr>
            </w:pPr>
          </w:p>
          <w:p w14:paraId="6DFFBA4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67ED8896"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E9DDB6E" w14:textId="77777777" w:rsidR="00D07DAC" w:rsidRPr="00A35784" w:rsidRDefault="00D07DAC" w:rsidP="00D07DAC">
      <w:pPr>
        <w:keepNext/>
        <w:spacing w:after="0" w:line="240" w:lineRule="auto"/>
        <w:ind w:left="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28F7C4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448D53D"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Agostini, D. Lucchini, P. Genoni, C. Martone,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xml:space="preserve"> (2017) – Qualità del dato nel monitoraggio biologico: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delle acque superficiali interne. MLG 153/ 2017, Ispra</w:t>
      </w:r>
    </w:p>
    <w:p w14:paraId="39295569"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p>
    <w:p w14:paraId="01BE653B" w14:textId="77777777" w:rsidR="00D07DAC" w:rsidRPr="00A35784" w:rsidRDefault="00D07DAC" w:rsidP="00B725D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Buffagni A., Moruzzi E., Belfiore C., Bordin F., Cambiaghi M., Erba S., Galbiati L., Pagnotta R., 2007.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acquatici e Direttiva 2000/60/EC (WFD) - Parte D. Metodo di campionamento per i fiumi non guadabili. Notiziario dei Metodi Analitici IRSA-CNR, 1: 69-93</w:t>
      </w:r>
    </w:p>
    <w:p w14:paraId="003E31E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6D0BFC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7FE84576"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CBDB5BC"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64F19622"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23196FF8"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1E939DD" w14:textId="0702C259" w:rsidR="00D07DAC" w:rsidRPr="00A35784" w:rsidRDefault="00D07DAC" w:rsidP="00B725D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OSSERVAZIONE DIRETTA EQB </w:t>
      </w:r>
      <w:proofErr w:type="spellStart"/>
      <w:r w:rsidRPr="00A35784">
        <w:rPr>
          <w:rFonts w:ascii="Times New Roman" w:eastAsia="Times" w:hAnsi="Times New Roman" w:cs="Times New Roman"/>
          <w:b/>
          <w:color w:val="000000"/>
          <w:lang w:eastAsia="it-IT"/>
        </w:rPr>
        <w:t>Macroinvertebrati</w:t>
      </w:r>
      <w:proofErr w:type="spellEnd"/>
      <w:r w:rsidRPr="00A35784">
        <w:rPr>
          <w:rFonts w:ascii="Times New Roman" w:eastAsia="Times" w:hAnsi="Times New Roman" w:cs="Times New Roman"/>
          <w:b/>
          <w:color w:val="000000"/>
          <w:lang w:eastAsia="it-IT"/>
        </w:rPr>
        <w:t xml:space="preserve"> Bentonici </w:t>
      </w:r>
      <w:r w:rsidR="00F25602">
        <w:rPr>
          <w:rFonts w:ascii="Times New Roman" w:eastAsia="Times" w:hAnsi="Times New Roman" w:cs="Times New Roman"/>
          <w:b/>
          <w:color w:val="000000"/>
          <w:lang w:eastAsia="it-IT"/>
        </w:rPr>
        <w:t>Fiumi</w:t>
      </w:r>
      <w:r w:rsidRPr="00A35784">
        <w:rPr>
          <w:rFonts w:ascii="Times New Roman" w:eastAsia="Times" w:hAnsi="Times New Roman" w:cs="Times New Roman"/>
          <w:b/>
          <w:color w:val="000000"/>
          <w:lang w:eastAsia="it-IT"/>
        </w:rPr>
        <w:t xml:space="preserve"> Non Guadabili</w:t>
      </w:r>
    </w:p>
    <w:p w14:paraId="0B5D92AE" w14:textId="77777777" w:rsidR="00D07DAC" w:rsidRPr="00A35784" w:rsidRDefault="00D07DAC" w:rsidP="00B725D0">
      <w:pPr>
        <w:spacing w:after="0" w:line="240" w:lineRule="exact"/>
        <w:rPr>
          <w:rFonts w:ascii="Times New Roman" w:eastAsia="Times" w:hAnsi="Times New Roman" w:cs="Times New Roman"/>
          <w:b/>
          <w:color w:val="000000"/>
          <w:lang w:eastAsia="it-IT"/>
        </w:rPr>
      </w:pPr>
    </w:p>
    <w:p w14:paraId="1FD0C3F3"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di campionamento quantitativo con l’ausilio di Substrati Artificiali (Notiziario dei Metodi Analitici IRSA-CNR, 2007 vol. 1: 69-93)</w:t>
      </w:r>
    </w:p>
    <w:p w14:paraId="26FA1799" w14:textId="77777777" w:rsidR="00D07DAC" w:rsidRPr="00A35784" w:rsidRDefault="00D07DAC" w:rsidP="00B725D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636805A6" w14:textId="77777777" w:rsidR="00D07DAC" w:rsidRPr="00A35784" w:rsidRDefault="00D07DAC" w:rsidP="00B725D0">
      <w:pPr>
        <w:spacing w:after="0" w:line="240" w:lineRule="exact"/>
        <w:rPr>
          <w:rFonts w:ascii="Times New Roman" w:eastAsia="Times" w:hAnsi="Times New Roman" w:cs="Times New Roman"/>
          <w:color w:val="000000"/>
          <w:lang w:eastAsia="it-IT"/>
        </w:rPr>
      </w:pPr>
    </w:p>
    <w:p w14:paraId="28AD8C92" w14:textId="77777777" w:rsidR="00D07DAC" w:rsidRPr="00A35784" w:rsidRDefault="00D07DAC" w:rsidP="008A786E">
      <w:pPr>
        <w:numPr>
          <w:ilvl w:val="0"/>
          <w:numId w:val="34"/>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24F679A8"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 di campionamento</w:t>
      </w:r>
    </w:p>
    <w:p w14:paraId="1EA5F9D9" w14:textId="0FE69100"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Tipo di flusso e velocità cor</w:t>
      </w:r>
      <w:r w:rsidR="00F25602">
        <w:rPr>
          <w:rFonts w:ascii="Times New Roman" w:eastAsia="Times" w:hAnsi="Times New Roman" w:cs="Times New Roman"/>
          <w:color w:val="000000"/>
          <w:lang w:eastAsia="it-IT"/>
        </w:rPr>
        <w:t>r</w:t>
      </w:r>
      <w:r w:rsidRPr="00A35784">
        <w:rPr>
          <w:rFonts w:ascii="Times New Roman" w:eastAsia="Times" w:hAnsi="Times New Roman" w:cs="Times New Roman"/>
          <w:color w:val="000000"/>
          <w:lang w:eastAsia="it-IT"/>
        </w:rPr>
        <w:t>ente</w:t>
      </w:r>
    </w:p>
    <w:p w14:paraId="606ECF2C"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Ampiezza dell’alveo</w:t>
      </w:r>
    </w:p>
    <w:p w14:paraId="160EC6E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w:t>
      </w:r>
    </w:p>
    <w:p w14:paraId="4FF1E97B"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E96F1CC"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Composizione del singolo Substrato artificiale </w:t>
      </w:r>
    </w:p>
    <w:p w14:paraId="4FC6D7F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Assemblaggio dell’Unità di campionamento</w:t>
      </w:r>
    </w:p>
    <w:p w14:paraId="1A588CD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w:t>
      </w:r>
    </w:p>
    <w:p w14:paraId="52206AC6"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recupero dei gruppi </w:t>
      </w:r>
    </w:p>
    <w:p w14:paraId="40AD1721"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Trattamento e analisi del campione</w:t>
      </w:r>
    </w:p>
    <w:p w14:paraId="4B5D27BA"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FC9E32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0F1B84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A4602D" w14:textId="4355BE5F" w:rsidR="00D07DAC" w:rsidRPr="00A35784" w:rsidRDefault="001C1E5F" w:rsidP="00D07DAC">
      <w:pPr>
        <w:spacing w:after="0" w:line="240" w:lineRule="auto"/>
        <w:rPr>
          <w:rFonts w:ascii="Times New Roman" w:eastAsia="Times" w:hAnsi="Times New Roman" w:cs="Times New Roman"/>
          <w:color w:val="000000"/>
          <w:lang w:eastAsia="it-IT"/>
        </w:rPr>
      </w:pPr>
      <w:r>
        <w:rPr>
          <w:rFonts w:ascii="Times New Roman" w:eastAsia="Times" w:hAnsi="Times New Roman" w:cs="Times New Roman"/>
          <w:color w:val="000000"/>
          <w:lang w:eastAsia="it-IT"/>
        </w:rPr>
        <w:t xml:space="preserve">                                                                                                                                                                                                                                                                                                                                                                          </w:t>
      </w:r>
    </w:p>
    <w:p w14:paraId="160A6635" w14:textId="5D0ED0FB" w:rsidR="00D07DAC" w:rsidRDefault="00D07DAC" w:rsidP="00D07DAC">
      <w:pPr>
        <w:spacing w:after="0" w:line="240" w:lineRule="auto"/>
        <w:rPr>
          <w:rFonts w:ascii="Times New Roman" w:eastAsia="Times" w:hAnsi="Times New Roman" w:cs="Times New Roman"/>
          <w:b/>
          <w:color w:val="000000"/>
          <w:lang w:eastAsia="it-IT"/>
        </w:rPr>
      </w:pPr>
    </w:p>
    <w:p w14:paraId="1C74194F" w14:textId="4D647C1F" w:rsidR="002F2254" w:rsidRDefault="002F2254" w:rsidP="00D07DAC">
      <w:pPr>
        <w:spacing w:after="0" w:line="240" w:lineRule="auto"/>
        <w:rPr>
          <w:rFonts w:ascii="Times New Roman" w:eastAsia="Times" w:hAnsi="Times New Roman" w:cs="Times New Roman"/>
          <w:b/>
          <w:color w:val="000000"/>
          <w:lang w:eastAsia="it-IT"/>
        </w:rPr>
      </w:pPr>
    </w:p>
    <w:p w14:paraId="22FA7E97" w14:textId="5FA0BF72" w:rsidR="002F2254" w:rsidRDefault="002F2254" w:rsidP="00D07DAC">
      <w:pPr>
        <w:spacing w:after="0" w:line="240" w:lineRule="auto"/>
        <w:rPr>
          <w:rFonts w:ascii="Times New Roman" w:eastAsia="Times" w:hAnsi="Times New Roman" w:cs="Times New Roman"/>
          <w:b/>
          <w:color w:val="000000"/>
          <w:lang w:eastAsia="it-IT"/>
        </w:rPr>
      </w:pPr>
    </w:p>
    <w:p w14:paraId="34DD6775" w14:textId="07B19604" w:rsidR="002F2254" w:rsidRDefault="002F2254" w:rsidP="00D07DAC">
      <w:pPr>
        <w:spacing w:after="0" w:line="240" w:lineRule="auto"/>
        <w:rPr>
          <w:rFonts w:ascii="Times New Roman" w:eastAsia="Times" w:hAnsi="Times New Roman" w:cs="Times New Roman"/>
          <w:b/>
          <w:color w:val="000000"/>
          <w:lang w:eastAsia="it-IT"/>
        </w:rPr>
      </w:pPr>
    </w:p>
    <w:p w14:paraId="42D4C216" w14:textId="6C0D3E65" w:rsidR="002F2254" w:rsidRDefault="002F2254" w:rsidP="00D07DAC">
      <w:pPr>
        <w:spacing w:after="0" w:line="240" w:lineRule="auto"/>
        <w:rPr>
          <w:rFonts w:ascii="Times New Roman" w:eastAsia="Times" w:hAnsi="Times New Roman" w:cs="Times New Roman"/>
          <w:b/>
          <w:color w:val="000000"/>
          <w:lang w:eastAsia="it-IT"/>
        </w:rPr>
      </w:pPr>
    </w:p>
    <w:p w14:paraId="531F89B9" w14:textId="09AA101E" w:rsidR="002F2254" w:rsidRDefault="002F2254" w:rsidP="00D07DAC">
      <w:pPr>
        <w:spacing w:after="0" w:line="240" w:lineRule="auto"/>
        <w:rPr>
          <w:rFonts w:ascii="Times New Roman" w:eastAsia="Times" w:hAnsi="Times New Roman" w:cs="Times New Roman"/>
          <w:b/>
          <w:color w:val="000000"/>
          <w:lang w:eastAsia="it-IT"/>
        </w:rPr>
      </w:pPr>
    </w:p>
    <w:p w14:paraId="5C38F1E3" w14:textId="191794AE" w:rsidR="002F2254" w:rsidRDefault="002F2254" w:rsidP="00D07DAC">
      <w:pPr>
        <w:spacing w:after="0" w:line="240" w:lineRule="auto"/>
        <w:rPr>
          <w:rFonts w:ascii="Times New Roman" w:eastAsia="Times" w:hAnsi="Times New Roman" w:cs="Times New Roman"/>
          <w:b/>
          <w:color w:val="000000"/>
          <w:lang w:eastAsia="it-IT"/>
        </w:rPr>
      </w:pPr>
    </w:p>
    <w:p w14:paraId="38AF84D8" w14:textId="3469722C" w:rsidR="002F2254" w:rsidRDefault="002F2254" w:rsidP="00D07DAC">
      <w:pPr>
        <w:spacing w:after="0" w:line="240" w:lineRule="auto"/>
        <w:rPr>
          <w:rFonts w:ascii="Times New Roman" w:eastAsia="Times" w:hAnsi="Times New Roman" w:cs="Times New Roman"/>
          <w:b/>
          <w:color w:val="000000"/>
          <w:lang w:eastAsia="it-IT"/>
        </w:rPr>
      </w:pPr>
    </w:p>
    <w:p w14:paraId="4C4DE2DE" w14:textId="77CBBDBA" w:rsidR="002F2254" w:rsidRDefault="002F2254" w:rsidP="00D07DAC">
      <w:pPr>
        <w:spacing w:after="0" w:line="240" w:lineRule="auto"/>
        <w:rPr>
          <w:rFonts w:ascii="Times New Roman" w:eastAsia="Times" w:hAnsi="Times New Roman" w:cs="Times New Roman"/>
          <w:b/>
          <w:color w:val="000000"/>
          <w:lang w:eastAsia="it-IT"/>
        </w:rPr>
      </w:pPr>
    </w:p>
    <w:p w14:paraId="5E3A78F6" w14:textId="119CCC8D" w:rsidR="002F2254" w:rsidRDefault="002F2254" w:rsidP="00D07DAC">
      <w:pPr>
        <w:spacing w:after="0" w:line="240" w:lineRule="auto"/>
        <w:rPr>
          <w:rFonts w:ascii="Times New Roman" w:eastAsia="Times" w:hAnsi="Times New Roman" w:cs="Times New Roman"/>
          <w:b/>
          <w:color w:val="000000"/>
          <w:lang w:eastAsia="it-IT"/>
        </w:rPr>
      </w:pPr>
    </w:p>
    <w:p w14:paraId="475FE7A2" w14:textId="79809ED5" w:rsidR="002F2254" w:rsidRDefault="002F2254" w:rsidP="00D07DAC">
      <w:pPr>
        <w:spacing w:after="0" w:line="240" w:lineRule="auto"/>
        <w:rPr>
          <w:rFonts w:ascii="Times New Roman" w:eastAsia="Times" w:hAnsi="Times New Roman" w:cs="Times New Roman"/>
          <w:b/>
          <w:color w:val="000000"/>
          <w:lang w:eastAsia="it-IT"/>
        </w:rPr>
      </w:pPr>
    </w:p>
    <w:p w14:paraId="565A53E7" w14:textId="278D8AAA" w:rsidR="002F2254" w:rsidRDefault="002F2254" w:rsidP="00D07DAC">
      <w:pPr>
        <w:spacing w:after="0" w:line="240" w:lineRule="auto"/>
        <w:rPr>
          <w:rFonts w:ascii="Times New Roman" w:eastAsia="Times" w:hAnsi="Times New Roman" w:cs="Times New Roman"/>
          <w:b/>
          <w:color w:val="000000"/>
          <w:lang w:eastAsia="it-IT"/>
        </w:rPr>
      </w:pPr>
    </w:p>
    <w:p w14:paraId="7C0D6C87" w14:textId="1C664C9A" w:rsidR="002F2254" w:rsidRDefault="002F2254" w:rsidP="00D07DAC">
      <w:pPr>
        <w:spacing w:after="0" w:line="240" w:lineRule="auto"/>
        <w:rPr>
          <w:rFonts w:ascii="Times New Roman" w:eastAsia="Times" w:hAnsi="Times New Roman" w:cs="Times New Roman"/>
          <w:b/>
          <w:color w:val="000000"/>
          <w:lang w:eastAsia="it-IT"/>
        </w:rPr>
      </w:pPr>
    </w:p>
    <w:p w14:paraId="1B957BA0" w14:textId="4D8F0101" w:rsidR="002F2254" w:rsidRDefault="002F2254" w:rsidP="00D07DAC">
      <w:pPr>
        <w:spacing w:after="0" w:line="240" w:lineRule="auto"/>
        <w:rPr>
          <w:rFonts w:ascii="Times New Roman" w:eastAsia="Times" w:hAnsi="Times New Roman" w:cs="Times New Roman"/>
          <w:b/>
          <w:color w:val="000000"/>
          <w:lang w:eastAsia="it-IT"/>
        </w:rPr>
      </w:pPr>
    </w:p>
    <w:p w14:paraId="02265424" w14:textId="69D3281B" w:rsidR="002F2254" w:rsidRDefault="002F2254" w:rsidP="00D07DAC">
      <w:pPr>
        <w:spacing w:after="0" w:line="240" w:lineRule="auto"/>
        <w:rPr>
          <w:rFonts w:ascii="Times New Roman" w:eastAsia="Times" w:hAnsi="Times New Roman" w:cs="Times New Roman"/>
          <w:b/>
          <w:color w:val="000000"/>
          <w:lang w:eastAsia="it-IT"/>
        </w:rPr>
      </w:pPr>
    </w:p>
    <w:p w14:paraId="64B67F2E" w14:textId="6CB1A84E" w:rsidR="002F2254" w:rsidRDefault="002F2254" w:rsidP="00D07DAC">
      <w:pPr>
        <w:spacing w:after="0" w:line="240" w:lineRule="auto"/>
        <w:rPr>
          <w:rFonts w:ascii="Times New Roman" w:eastAsia="Times" w:hAnsi="Times New Roman" w:cs="Times New Roman"/>
          <w:b/>
          <w:color w:val="000000"/>
          <w:lang w:eastAsia="it-IT"/>
        </w:rPr>
      </w:pPr>
    </w:p>
    <w:p w14:paraId="7692B158" w14:textId="2CD9E52B" w:rsidR="002F2254" w:rsidRDefault="002F2254" w:rsidP="00D07DAC">
      <w:pPr>
        <w:spacing w:after="0" w:line="240" w:lineRule="auto"/>
        <w:rPr>
          <w:rFonts w:ascii="Times New Roman" w:eastAsia="Times" w:hAnsi="Times New Roman" w:cs="Times New Roman"/>
          <w:b/>
          <w:color w:val="000000"/>
          <w:lang w:eastAsia="it-IT"/>
        </w:rPr>
      </w:pPr>
    </w:p>
    <w:p w14:paraId="3E3961F0" w14:textId="13BD29BE" w:rsidR="002F2254" w:rsidRDefault="002F2254" w:rsidP="00D07DAC">
      <w:pPr>
        <w:spacing w:after="0" w:line="240" w:lineRule="auto"/>
        <w:rPr>
          <w:rFonts w:ascii="Times New Roman" w:eastAsia="Times" w:hAnsi="Times New Roman" w:cs="Times New Roman"/>
          <w:b/>
          <w:color w:val="000000"/>
          <w:lang w:eastAsia="it-IT"/>
        </w:rPr>
      </w:pPr>
    </w:p>
    <w:p w14:paraId="5AF718FE" w14:textId="5C62BAB5" w:rsidR="002F2254" w:rsidRDefault="002F2254" w:rsidP="00D07DAC">
      <w:pPr>
        <w:spacing w:after="0" w:line="240" w:lineRule="auto"/>
        <w:rPr>
          <w:rFonts w:ascii="Times New Roman" w:eastAsia="Times" w:hAnsi="Times New Roman" w:cs="Times New Roman"/>
          <w:b/>
          <w:color w:val="000000"/>
          <w:lang w:eastAsia="it-IT"/>
        </w:rPr>
      </w:pPr>
    </w:p>
    <w:p w14:paraId="52A1970E" w14:textId="034EA468" w:rsidR="002F2254" w:rsidRDefault="002F2254" w:rsidP="00D07DAC">
      <w:pPr>
        <w:spacing w:after="0" w:line="240" w:lineRule="auto"/>
        <w:rPr>
          <w:rFonts w:ascii="Times New Roman" w:eastAsia="Times" w:hAnsi="Times New Roman" w:cs="Times New Roman"/>
          <w:b/>
          <w:color w:val="000000"/>
          <w:lang w:eastAsia="it-IT"/>
        </w:rPr>
      </w:pPr>
    </w:p>
    <w:p w14:paraId="7B05E7DB" w14:textId="155876EC" w:rsidR="002F2254" w:rsidRDefault="002F2254" w:rsidP="00D07DAC">
      <w:pPr>
        <w:spacing w:after="0" w:line="240" w:lineRule="auto"/>
        <w:rPr>
          <w:rFonts w:ascii="Times New Roman" w:eastAsia="Times" w:hAnsi="Times New Roman" w:cs="Times New Roman"/>
          <w:b/>
          <w:color w:val="000000"/>
          <w:lang w:eastAsia="it-IT"/>
        </w:rPr>
      </w:pPr>
    </w:p>
    <w:p w14:paraId="7DD6F859" w14:textId="7634092B" w:rsidR="002F2254" w:rsidRDefault="002F2254" w:rsidP="00D07DAC">
      <w:pPr>
        <w:spacing w:after="0" w:line="240" w:lineRule="auto"/>
        <w:rPr>
          <w:rFonts w:ascii="Times New Roman" w:eastAsia="Times" w:hAnsi="Times New Roman" w:cs="Times New Roman"/>
          <w:b/>
          <w:color w:val="000000"/>
          <w:lang w:eastAsia="it-IT"/>
        </w:rPr>
      </w:pPr>
    </w:p>
    <w:p w14:paraId="4550BB05" w14:textId="12BA81D2" w:rsidR="002F2254" w:rsidRDefault="002F2254" w:rsidP="00D07DAC">
      <w:pPr>
        <w:spacing w:after="0" w:line="240" w:lineRule="auto"/>
        <w:rPr>
          <w:rFonts w:ascii="Times New Roman" w:eastAsia="Times" w:hAnsi="Times New Roman" w:cs="Times New Roman"/>
          <w:b/>
          <w:color w:val="000000"/>
          <w:lang w:eastAsia="it-IT"/>
        </w:rPr>
      </w:pPr>
    </w:p>
    <w:p w14:paraId="18130A6A" w14:textId="2AFDBC85" w:rsidR="002F2254" w:rsidRDefault="002F2254" w:rsidP="00D07DAC">
      <w:pPr>
        <w:spacing w:after="0" w:line="240" w:lineRule="auto"/>
        <w:rPr>
          <w:rFonts w:ascii="Times New Roman" w:eastAsia="Times" w:hAnsi="Times New Roman" w:cs="Times New Roman"/>
          <w:b/>
          <w:color w:val="000000"/>
          <w:lang w:eastAsia="it-IT"/>
        </w:rPr>
      </w:pPr>
    </w:p>
    <w:p w14:paraId="6336144E" w14:textId="006F1F82" w:rsidR="002F2254" w:rsidRDefault="002F2254" w:rsidP="00D07DAC">
      <w:pPr>
        <w:spacing w:after="0" w:line="240" w:lineRule="auto"/>
        <w:rPr>
          <w:rFonts w:ascii="Times New Roman" w:eastAsia="Times" w:hAnsi="Times New Roman" w:cs="Times New Roman"/>
          <w:b/>
          <w:color w:val="000000"/>
          <w:lang w:eastAsia="it-IT"/>
        </w:rPr>
      </w:pPr>
    </w:p>
    <w:p w14:paraId="42187D64" w14:textId="20B48DCE" w:rsidR="002F2254" w:rsidRDefault="002F2254" w:rsidP="00D07DAC">
      <w:pPr>
        <w:spacing w:after="0" w:line="240" w:lineRule="auto"/>
        <w:rPr>
          <w:rFonts w:ascii="Times New Roman" w:eastAsia="Times" w:hAnsi="Times New Roman" w:cs="Times New Roman"/>
          <w:b/>
          <w:color w:val="000000"/>
          <w:lang w:eastAsia="it-IT"/>
        </w:rPr>
      </w:pPr>
    </w:p>
    <w:p w14:paraId="49B0C9F6" w14:textId="0F82934C" w:rsidR="002F2254" w:rsidRDefault="002F2254" w:rsidP="00D07DAC">
      <w:pPr>
        <w:spacing w:after="0" w:line="240" w:lineRule="auto"/>
        <w:rPr>
          <w:rFonts w:ascii="Times New Roman" w:eastAsia="Times" w:hAnsi="Times New Roman" w:cs="Times New Roman"/>
          <w:b/>
          <w:color w:val="000000"/>
          <w:lang w:eastAsia="it-IT"/>
        </w:rPr>
      </w:pPr>
    </w:p>
    <w:p w14:paraId="1F598521" w14:textId="05952FB9" w:rsidR="002F2254" w:rsidRDefault="002F2254" w:rsidP="00D07DAC">
      <w:pPr>
        <w:spacing w:after="0" w:line="240" w:lineRule="auto"/>
        <w:rPr>
          <w:rFonts w:ascii="Times New Roman" w:eastAsia="Times" w:hAnsi="Times New Roman" w:cs="Times New Roman"/>
          <w:b/>
          <w:color w:val="000000"/>
          <w:lang w:eastAsia="it-IT"/>
        </w:rPr>
      </w:pPr>
    </w:p>
    <w:p w14:paraId="47548454" w14:textId="77777777" w:rsidR="002F2254" w:rsidRDefault="002F2254" w:rsidP="00D07DAC">
      <w:pPr>
        <w:spacing w:after="0" w:line="240" w:lineRule="auto"/>
        <w:rPr>
          <w:rFonts w:ascii="Times New Roman" w:eastAsia="Times" w:hAnsi="Times New Roman" w:cs="Times New Roman"/>
          <w:b/>
          <w:color w:val="000000"/>
          <w:lang w:eastAsia="it-IT"/>
        </w:rPr>
      </w:pPr>
    </w:p>
    <w:p w14:paraId="0AE8AA47" w14:textId="261EEA11" w:rsidR="002F2254" w:rsidRDefault="002F2254" w:rsidP="00D07DAC">
      <w:pPr>
        <w:spacing w:after="0" w:line="240" w:lineRule="auto"/>
        <w:rPr>
          <w:rFonts w:ascii="Times New Roman" w:eastAsia="Times" w:hAnsi="Times New Roman" w:cs="Times New Roman"/>
          <w:b/>
          <w:color w:val="000000"/>
          <w:lang w:eastAsia="it-IT"/>
        </w:rPr>
      </w:pPr>
    </w:p>
    <w:p w14:paraId="0B0663AC" w14:textId="35AA4CF2" w:rsidR="002F2254" w:rsidRDefault="002F2254" w:rsidP="00D07DAC">
      <w:pPr>
        <w:spacing w:after="0" w:line="240" w:lineRule="auto"/>
        <w:rPr>
          <w:rFonts w:ascii="Times New Roman" w:eastAsia="Times" w:hAnsi="Times New Roman" w:cs="Times New Roman"/>
          <w:b/>
          <w:color w:val="000000"/>
          <w:lang w:eastAsia="it-IT"/>
        </w:rPr>
      </w:pPr>
    </w:p>
    <w:p w14:paraId="6156BFF8" w14:textId="3919A129" w:rsidR="002F2254" w:rsidRDefault="002F2254" w:rsidP="00D07DAC">
      <w:pPr>
        <w:spacing w:after="0" w:line="240" w:lineRule="auto"/>
        <w:rPr>
          <w:rFonts w:ascii="Times New Roman" w:eastAsia="Times" w:hAnsi="Times New Roman" w:cs="Times New Roman"/>
          <w:b/>
          <w:color w:val="000000"/>
          <w:lang w:eastAsia="it-IT"/>
        </w:rPr>
      </w:pPr>
    </w:p>
    <w:p w14:paraId="27486BB3" w14:textId="29C1099D" w:rsidR="002F2254" w:rsidRDefault="002F2254" w:rsidP="00D07DAC">
      <w:pPr>
        <w:spacing w:after="0" w:line="240" w:lineRule="auto"/>
        <w:rPr>
          <w:rFonts w:ascii="Times New Roman" w:eastAsia="Times" w:hAnsi="Times New Roman" w:cs="Times New Roman"/>
          <w:b/>
          <w:color w:val="000000"/>
          <w:lang w:eastAsia="it-IT"/>
        </w:rPr>
      </w:pPr>
    </w:p>
    <w:p w14:paraId="6D9A9649" w14:textId="7569127E" w:rsidR="002F2254" w:rsidRDefault="002F2254" w:rsidP="00D07DAC">
      <w:pPr>
        <w:spacing w:after="0" w:line="240" w:lineRule="auto"/>
        <w:rPr>
          <w:rFonts w:ascii="Times New Roman" w:eastAsia="Times" w:hAnsi="Times New Roman" w:cs="Times New Roman"/>
          <w:b/>
          <w:color w:val="000000"/>
          <w:lang w:eastAsia="it-IT"/>
        </w:rPr>
      </w:pPr>
    </w:p>
    <w:p w14:paraId="5AF7738B" w14:textId="480FFCD3" w:rsidR="002F2254" w:rsidRDefault="002F2254" w:rsidP="00D07DAC">
      <w:pPr>
        <w:spacing w:after="0" w:line="240" w:lineRule="auto"/>
        <w:rPr>
          <w:rFonts w:ascii="Times New Roman" w:eastAsia="Times" w:hAnsi="Times New Roman" w:cs="Times New Roman"/>
          <w:b/>
          <w:color w:val="000000"/>
          <w:lang w:eastAsia="it-IT"/>
        </w:rPr>
      </w:pPr>
    </w:p>
    <w:p w14:paraId="2862FD60" w14:textId="0E4939E5" w:rsidR="002F2254" w:rsidRDefault="002F2254" w:rsidP="00D07DAC">
      <w:pPr>
        <w:spacing w:after="0" w:line="240" w:lineRule="auto"/>
        <w:rPr>
          <w:rFonts w:ascii="Times New Roman" w:eastAsia="Times" w:hAnsi="Times New Roman" w:cs="Times New Roman"/>
          <w:b/>
          <w:color w:val="000000"/>
          <w:lang w:eastAsia="it-IT"/>
        </w:rPr>
      </w:pPr>
    </w:p>
    <w:p w14:paraId="2A3EC98E" w14:textId="3B1C8B1A" w:rsidR="002F2254" w:rsidRDefault="002F2254" w:rsidP="00D07DAC">
      <w:pPr>
        <w:spacing w:after="0" w:line="240" w:lineRule="auto"/>
        <w:rPr>
          <w:rFonts w:ascii="Times New Roman" w:eastAsia="Times" w:hAnsi="Times New Roman" w:cs="Times New Roman"/>
          <w:b/>
          <w:color w:val="000000"/>
          <w:lang w:eastAsia="it-IT"/>
        </w:rPr>
      </w:pPr>
    </w:p>
    <w:p w14:paraId="5111445A" w14:textId="11ABF636" w:rsidR="002F2254" w:rsidRDefault="002F2254" w:rsidP="00D07DAC">
      <w:pPr>
        <w:spacing w:after="0" w:line="240" w:lineRule="auto"/>
        <w:rPr>
          <w:rFonts w:ascii="Times New Roman" w:eastAsia="Times" w:hAnsi="Times New Roman" w:cs="Times New Roman"/>
          <w:b/>
          <w:color w:val="000000"/>
          <w:lang w:eastAsia="it-IT"/>
        </w:rPr>
      </w:pPr>
    </w:p>
    <w:p w14:paraId="0D112054" w14:textId="0F2587D6" w:rsidR="002F2254" w:rsidRDefault="002F2254" w:rsidP="00D07DAC">
      <w:pPr>
        <w:spacing w:after="0" w:line="240" w:lineRule="auto"/>
        <w:rPr>
          <w:rFonts w:ascii="Times New Roman" w:eastAsia="Times" w:hAnsi="Times New Roman" w:cs="Times New Roman"/>
          <w:b/>
          <w:color w:val="000000"/>
          <w:lang w:eastAsia="it-IT"/>
        </w:rPr>
      </w:pPr>
    </w:p>
    <w:p w14:paraId="2DD8C415" w14:textId="23BCFD4E" w:rsidR="002F2254" w:rsidRDefault="002F2254" w:rsidP="00D07DAC">
      <w:pPr>
        <w:spacing w:after="0" w:line="240" w:lineRule="auto"/>
        <w:rPr>
          <w:rFonts w:ascii="Times New Roman" w:eastAsia="Times" w:hAnsi="Times New Roman" w:cs="Times New Roman"/>
          <w:b/>
          <w:color w:val="000000"/>
          <w:lang w:eastAsia="it-IT"/>
        </w:rPr>
      </w:pPr>
    </w:p>
    <w:p w14:paraId="244E5881" w14:textId="1AE25D68" w:rsidR="002F2254" w:rsidRDefault="002F2254" w:rsidP="00D07DAC">
      <w:pPr>
        <w:spacing w:after="0" w:line="240" w:lineRule="auto"/>
        <w:rPr>
          <w:rFonts w:ascii="Times New Roman" w:eastAsia="Times" w:hAnsi="Times New Roman" w:cs="Times New Roman"/>
          <w:b/>
          <w:color w:val="000000"/>
          <w:lang w:eastAsia="it-IT"/>
        </w:rPr>
      </w:pPr>
    </w:p>
    <w:p w14:paraId="79262F53" w14:textId="23EA29FE" w:rsidR="002F2254" w:rsidRDefault="002F2254" w:rsidP="00D07DAC">
      <w:pPr>
        <w:spacing w:after="0" w:line="240" w:lineRule="auto"/>
        <w:rPr>
          <w:rFonts w:ascii="Times New Roman" w:eastAsia="Times" w:hAnsi="Times New Roman" w:cs="Times New Roman"/>
          <w:b/>
          <w:color w:val="000000"/>
          <w:lang w:eastAsia="it-IT"/>
        </w:rPr>
      </w:pPr>
    </w:p>
    <w:p w14:paraId="6959CA3D" w14:textId="555E5864" w:rsidR="002F2254" w:rsidRDefault="002F2254" w:rsidP="00D07DAC">
      <w:pPr>
        <w:spacing w:after="0" w:line="240" w:lineRule="auto"/>
        <w:rPr>
          <w:rFonts w:ascii="Times New Roman" w:eastAsia="Times" w:hAnsi="Times New Roman" w:cs="Times New Roman"/>
          <w:b/>
          <w:color w:val="000000"/>
          <w:lang w:eastAsia="it-IT"/>
        </w:rPr>
      </w:pPr>
    </w:p>
    <w:p w14:paraId="1F71D55D" w14:textId="4DBCA0AE" w:rsidR="002F2254" w:rsidRDefault="002F2254" w:rsidP="00D07DAC">
      <w:pPr>
        <w:spacing w:after="0" w:line="240" w:lineRule="auto"/>
        <w:rPr>
          <w:rFonts w:ascii="Times New Roman" w:eastAsia="Times" w:hAnsi="Times New Roman" w:cs="Times New Roman"/>
          <w:b/>
          <w:color w:val="000000"/>
          <w:lang w:eastAsia="it-IT"/>
        </w:rPr>
      </w:pPr>
    </w:p>
    <w:p w14:paraId="586D2015" w14:textId="4A6808A7" w:rsidR="002F2254" w:rsidRDefault="002F2254" w:rsidP="00D07DAC">
      <w:pPr>
        <w:spacing w:after="0" w:line="240" w:lineRule="auto"/>
        <w:rPr>
          <w:rFonts w:ascii="Times New Roman" w:eastAsia="Times" w:hAnsi="Times New Roman" w:cs="Times New Roman"/>
          <w:b/>
          <w:color w:val="000000"/>
          <w:lang w:eastAsia="it-IT"/>
        </w:rPr>
      </w:pPr>
    </w:p>
    <w:p w14:paraId="1420CA4F" w14:textId="50ED8D99" w:rsidR="002F2254" w:rsidRDefault="002F2254" w:rsidP="00D07DAC">
      <w:pPr>
        <w:spacing w:after="0" w:line="240" w:lineRule="auto"/>
        <w:rPr>
          <w:rFonts w:ascii="Times New Roman" w:eastAsia="Times" w:hAnsi="Times New Roman" w:cs="Times New Roman"/>
          <w:b/>
          <w:color w:val="000000"/>
          <w:lang w:eastAsia="it-IT"/>
        </w:rPr>
      </w:pPr>
    </w:p>
    <w:p w14:paraId="445DF46F" w14:textId="77777777" w:rsidR="002F2254" w:rsidRPr="00A35784" w:rsidRDefault="002F2254" w:rsidP="00D07DAC">
      <w:pPr>
        <w:spacing w:after="0" w:line="240" w:lineRule="auto"/>
        <w:rPr>
          <w:rFonts w:ascii="Times New Roman" w:eastAsia="Times" w:hAnsi="Times New Roman" w:cs="Times New Roman"/>
          <w:b/>
          <w:color w:val="000000"/>
          <w:lang w:eastAsia="it-IT"/>
        </w:rPr>
      </w:pPr>
    </w:p>
    <w:p w14:paraId="27FFBA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9514CE" w14:textId="1600B9CA"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197" w:name="_Toc63081346"/>
      <w:bookmarkStart w:id="198" w:name="_Toc71880563"/>
      <w:r w:rsidRPr="0098766B">
        <w:rPr>
          <w:rFonts w:ascii="Times New Roman" w:eastAsia="Times" w:hAnsi="Times New Roman" w:cs="Times New Roman"/>
          <w:b/>
          <w:i/>
          <w:color w:val="000000"/>
          <w:sz w:val="24"/>
          <w:szCs w:val="24"/>
          <w:lang w:eastAsia="it-IT"/>
        </w:rPr>
        <w:lastRenderedPageBreak/>
        <w:t xml:space="preserve">8.1.3 Schema di qualifica per il monitoraggio dell’EQB </w:t>
      </w:r>
      <w:commentRangeStart w:id="199"/>
      <w:commentRangeStart w:id="200"/>
      <w:r w:rsidRPr="0098766B">
        <w:rPr>
          <w:rFonts w:ascii="Times New Roman" w:eastAsia="Times" w:hAnsi="Times New Roman" w:cs="Times New Roman"/>
          <w:b/>
          <w:i/>
          <w:color w:val="000000"/>
          <w:sz w:val="24"/>
          <w:szCs w:val="24"/>
          <w:lang w:eastAsia="it-IT"/>
        </w:rPr>
        <w:t>Diatomee</w:t>
      </w:r>
      <w:bookmarkEnd w:id="197"/>
      <w:r w:rsidR="00F25602">
        <w:rPr>
          <w:rFonts w:ascii="Times New Roman" w:eastAsia="Times" w:hAnsi="Times New Roman" w:cs="Times New Roman"/>
          <w:b/>
          <w:i/>
          <w:color w:val="000000"/>
          <w:sz w:val="24"/>
          <w:szCs w:val="24"/>
          <w:lang w:eastAsia="it-IT"/>
        </w:rPr>
        <w:t xml:space="preserve"> </w:t>
      </w:r>
      <w:r w:rsidR="009E6CB3">
        <w:rPr>
          <w:rFonts w:ascii="Times New Roman" w:eastAsia="Times" w:hAnsi="Times New Roman" w:cs="Times New Roman"/>
          <w:b/>
          <w:i/>
          <w:color w:val="000000"/>
          <w:sz w:val="24"/>
          <w:szCs w:val="24"/>
          <w:lang w:eastAsia="it-IT"/>
        </w:rPr>
        <w:t>fiumi guadabili</w:t>
      </w:r>
      <w:bookmarkEnd w:id="198"/>
      <w:commentRangeEnd w:id="199"/>
      <w:r w:rsidR="000A73B2">
        <w:rPr>
          <w:rStyle w:val="Rimandocommento"/>
          <w:rFonts w:ascii="Cambria" w:eastAsia="Times New Roman" w:hAnsi="Cambria" w:cs="Times New Roman"/>
          <w:lang w:val="en-US"/>
        </w:rPr>
        <w:commentReference w:id="199"/>
      </w:r>
      <w:commentRangeEnd w:id="200"/>
      <w:r w:rsidR="002946D5">
        <w:rPr>
          <w:rStyle w:val="Rimandocommento"/>
          <w:rFonts w:ascii="Cambria" w:eastAsia="Times New Roman" w:hAnsi="Cambria" w:cs="Times New Roman"/>
          <w:lang w:val="en-US"/>
        </w:rPr>
        <w:commentReference w:id="200"/>
      </w:r>
    </w:p>
    <w:p w14:paraId="2A4BE3E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71D55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7611BFE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FB9FDE" w14:textId="77777777" w:rsidR="00D07DAC" w:rsidRPr="00A35784" w:rsidRDefault="00D07DAC" w:rsidP="002F2254">
      <w:pPr>
        <w:spacing w:after="0" w:line="240" w:lineRule="exact"/>
        <w:rPr>
          <w:rFonts w:ascii="Times New Roman" w:eastAsia="Calibri" w:hAnsi="Times New Roman" w:cs="Times New Roman"/>
          <w:lang w:eastAsia="it-IT"/>
        </w:rPr>
      </w:pPr>
      <w:r w:rsidRPr="00A35784">
        <w:rPr>
          <w:rFonts w:ascii="Times New Roman" w:eastAsia="Calibri" w:hAnsi="Times New Roman" w:cs="Times New Roman"/>
          <w:lang w:eastAsia="it-IT"/>
        </w:rPr>
        <w:t>Diatomee bentoniche in ecosistemi fluviali guadabili</w:t>
      </w:r>
    </w:p>
    <w:p w14:paraId="4D30BBDF" w14:textId="77777777" w:rsidR="00D07DAC" w:rsidRPr="00A35784" w:rsidRDefault="00D07DAC" w:rsidP="002F2254">
      <w:pPr>
        <w:spacing w:after="0" w:line="240" w:lineRule="exact"/>
        <w:rPr>
          <w:rFonts w:ascii="Times New Roman" w:eastAsia="Calibri" w:hAnsi="Times New Roman" w:cs="Times New Roman"/>
          <w:i/>
          <w:iCs/>
          <w:highlight w:val="darkYellow"/>
          <w:lang w:eastAsia="it-IT"/>
        </w:rPr>
      </w:pPr>
      <w:r w:rsidRPr="00A35784">
        <w:rPr>
          <w:rFonts w:ascii="Times New Roman" w:eastAsia="Calibri" w:hAnsi="Times New Roman" w:cs="Times New Roman"/>
          <w:lang w:eastAsia="it-IT"/>
        </w:rPr>
        <w:t xml:space="preserve">Condizioni e limiti di validità: 3 anni </w:t>
      </w:r>
      <w:r w:rsidRPr="00A35784">
        <w:rPr>
          <w:rFonts w:ascii="Times New Roman" w:eastAsia="Calibri" w:hAnsi="Times New Roman" w:cs="Times New Roman"/>
          <w:i/>
          <w:iCs/>
          <w:lang w:eastAsia="it-IT"/>
        </w:rPr>
        <w:t xml:space="preserve"> </w:t>
      </w:r>
    </w:p>
    <w:p w14:paraId="61A44B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6DE3BE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6AD054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402"/>
      </w:tblGrid>
      <w:tr w:rsidR="00D07DAC" w:rsidRPr="00A35784" w14:paraId="309BA3D9" w14:textId="77777777" w:rsidTr="00D07DAC">
        <w:trPr>
          <w:trHeight w:val="20"/>
        </w:trPr>
        <w:tc>
          <w:tcPr>
            <w:tcW w:w="1668" w:type="dxa"/>
          </w:tcPr>
          <w:p w14:paraId="76AF5DA9"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 xml:space="preserve">DB-F-C </w:t>
            </w:r>
          </w:p>
        </w:tc>
        <w:tc>
          <w:tcPr>
            <w:tcW w:w="7402" w:type="dxa"/>
          </w:tcPr>
          <w:p w14:paraId="40A90E70"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Esperti in Campionamento di Diatomee bentoniche in ecosistemi fluviali guadabili (Schema 1)</w:t>
            </w:r>
          </w:p>
        </w:tc>
      </w:tr>
      <w:tr w:rsidR="00D07DAC" w:rsidRPr="00A35784" w14:paraId="4E5FD646" w14:textId="77777777" w:rsidTr="00D07DAC">
        <w:trPr>
          <w:trHeight w:val="298"/>
        </w:trPr>
        <w:tc>
          <w:tcPr>
            <w:tcW w:w="1668" w:type="dxa"/>
          </w:tcPr>
          <w:p w14:paraId="5DE98868" w14:textId="77777777" w:rsidR="00D07DAC" w:rsidRPr="00A35784" w:rsidRDefault="00D07DAC" w:rsidP="002F2254">
            <w:pPr>
              <w:spacing w:line="240" w:lineRule="exact"/>
              <w:rPr>
                <w:rFonts w:ascii="Times New Roman" w:hAnsi="Times New Roman"/>
                <w:color w:val="000000"/>
                <w:sz w:val="22"/>
                <w:szCs w:val="22"/>
                <w:lang w:val="en-US"/>
              </w:rPr>
            </w:pPr>
            <w:r w:rsidRPr="00A35784">
              <w:rPr>
                <w:rFonts w:ascii="Times New Roman" w:hAnsi="Times New Roman"/>
                <w:color w:val="000000"/>
                <w:sz w:val="22"/>
                <w:szCs w:val="22"/>
                <w:lang w:val="en-US"/>
              </w:rPr>
              <w:t>DB-F-PP</w:t>
            </w:r>
          </w:p>
        </w:tc>
        <w:tc>
          <w:tcPr>
            <w:tcW w:w="7402" w:type="dxa"/>
          </w:tcPr>
          <w:p w14:paraId="6322F00C"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Esperti in Pretrattamento e Preparazione del campione (Schema 2)</w:t>
            </w:r>
          </w:p>
        </w:tc>
      </w:tr>
      <w:tr w:rsidR="00D07DAC" w:rsidRPr="00A35784" w14:paraId="30B992CD" w14:textId="77777777" w:rsidTr="00D07DAC">
        <w:trPr>
          <w:trHeight w:val="830"/>
        </w:trPr>
        <w:tc>
          <w:tcPr>
            <w:tcW w:w="1668" w:type="dxa"/>
          </w:tcPr>
          <w:p w14:paraId="4DAC1412" w14:textId="77777777" w:rsidR="00D07DAC" w:rsidRPr="00A35784" w:rsidRDefault="00D07DAC" w:rsidP="002F2254">
            <w:pPr>
              <w:spacing w:line="240" w:lineRule="exact"/>
              <w:rPr>
                <w:rFonts w:ascii="Times New Roman" w:hAnsi="Times New Roman"/>
                <w:b/>
                <w:color w:val="000000"/>
                <w:sz w:val="22"/>
                <w:szCs w:val="22"/>
                <w:lang w:val="en-US"/>
              </w:rPr>
            </w:pPr>
            <w:r w:rsidRPr="00A35784">
              <w:rPr>
                <w:rFonts w:ascii="Times New Roman" w:hAnsi="Times New Roman"/>
                <w:color w:val="000000"/>
                <w:sz w:val="22"/>
                <w:szCs w:val="22"/>
                <w:lang w:val="en-US"/>
              </w:rPr>
              <w:t>DB-F-CPPD</w:t>
            </w:r>
          </w:p>
        </w:tc>
        <w:tc>
          <w:tcPr>
            <w:tcW w:w="7402" w:type="dxa"/>
          </w:tcPr>
          <w:p w14:paraId="5D8ACBCE" w14:textId="5BDC71F4"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Esperti in Campionamento, Pretrattamento e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00906B76">
              <w:rPr>
                <w:rFonts w:ascii="Times New Roman" w:hAnsi="Times New Roman"/>
                <w:color w:val="000000"/>
                <w:sz w:val="22"/>
                <w:szCs w:val="22"/>
              </w:rPr>
              <w:t xml:space="preserve"> e Conteggio </w:t>
            </w:r>
            <w:r w:rsidRPr="00A35784">
              <w:rPr>
                <w:rFonts w:ascii="Times New Roman" w:hAnsi="Times New Roman"/>
                <w:color w:val="000000"/>
                <w:sz w:val="22"/>
                <w:szCs w:val="22"/>
              </w:rPr>
              <w:t>di diatomee bentoniche in ecosistemi fluviali guadabili (Schema 3)</w:t>
            </w:r>
          </w:p>
        </w:tc>
      </w:tr>
      <w:tr w:rsidR="00D07DAC" w:rsidRPr="00A35784" w14:paraId="6A762983" w14:textId="77777777" w:rsidTr="00D07DAC">
        <w:trPr>
          <w:trHeight w:val="20"/>
        </w:trPr>
        <w:tc>
          <w:tcPr>
            <w:tcW w:w="1668" w:type="dxa"/>
          </w:tcPr>
          <w:p w14:paraId="5A418AB4"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DB-F-IS</w:t>
            </w:r>
          </w:p>
        </w:tc>
        <w:tc>
          <w:tcPr>
            <w:tcW w:w="7402" w:type="dxa"/>
          </w:tcPr>
          <w:p w14:paraId="1F72F92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Esperti calcolo Indice </w:t>
            </w:r>
            <w:proofErr w:type="spellStart"/>
            <w:r w:rsidRPr="00A35784">
              <w:rPr>
                <w:rFonts w:ascii="Times New Roman" w:hAnsi="Times New Roman"/>
                <w:color w:val="000000"/>
                <w:sz w:val="22"/>
                <w:szCs w:val="22"/>
              </w:rPr>
              <w:t>ICMi</w:t>
            </w:r>
            <w:proofErr w:type="spellEnd"/>
            <w:r w:rsidRPr="00A35784">
              <w:rPr>
                <w:rFonts w:ascii="Times New Roman" w:hAnsi="Times New Roman"/>
                <w:color w:val="000000"/>
                <w:sz w:val="22"/>
                <w:szCs w:val="22"/>
              </w:rPr>
              <w:t xml:space="preserve"> e Valutazione dello Stato di un ecosistema acquatico in riferimento all’EQB diatomee bentoniche (Schema 4)</w:t>
            </w:r>
          </w:p>
          <w:p w14:paraId="18CC2362" w14:textId="77777777" w:rsidR="00D07DAC" w:rsidRPr="00A35784" w:rsidRDefault="00D07DAC" w:rsidP="002F2254">
            <w:pPr>
              <w:spacing w:line="240" w:lineRule="exact"/>
              <w:jc w:val="both"/>
              <w:rPr>
                <w:rFonts w:ascii="Times New Roman" w:hAnsi="Times New Roman"/>
                <w:b/>
                <w:color w:val="000000"/>
                <w:sz w:val="22"/>
                <w:szCs w:val="22"/>
              </w:rPr>
            </w:pPr>
          </w:p>
        </w:tc>
      </w:tr>
    </w:tbl>
    <w:tbl>
      <w:tblPr>
        <w:tblStyle w:val="Tabellagriglia4-colore31"/>
        <w:tblW w:w="4920" w:type="pct"/>
        <w:tblLook w:val="04A0" w:firstRow="1" w:lastRow="0" w:firstColumn="1" w:lastColumn="0" w:noHBand="0" w:noVBand="1"/>
      </w:tblPr>
      <w:tblGrid>
        <w:gridCol w:w="1145"/>
        <w:gridCol w:w="6221"/>
        <w:gridCol w:w="1549"/>
      </w:tblGrid>
      <w:tr w:rsidR="00D07DAC" w:rsidRPr="00A35784" w14:paraId="3365000E"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5223684C" w14:textId="472EEFD2" w:rsidR="00D07DAC" w:rsidRPr="00A35784" w:rsidRDefault="00D07DAC" w:rsidP="002F2254">
            <w:pPr>
              <w:spacing w:before="120" w:after="120"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8.1.3</w:t>
            </w:r>
            <w:r w:rsidRPr="00A35784">
              <w:rPr>
                <w:rFonts w:ascii="Times New Roman" w:hAnsi="Times New Roman"/>
                <w:color w:val="000000"/>
                <w:sz w:val="22"/>
                <w:szCs w:val="22"/>
              </w:rPr>
              <w:t xml:space="preserve"> Compilazione codici categorie</w:t>
            </w:r>
          </w:p>
        </w:tc>
      </w:tr>
      <w:tr w:rsidR="00D07DAC" w:rsidRPr="00AF2701" w14:paraId="112AF30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4BFE7C3" w14:textId="77777777" w:rsidR="00D07DAC" w:rsidRPr="00A35784" w:rsidRDefault="00D07DAC" w:rsidP="002F2254">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DB -F -C PP, CPPD, IS</w:t>
            </w:r>
          </w:p>
        </w:tc>
      </w:tr>
      <w:tr w:rsidR="00D07DAC" w:rsidRPr="00A35784" w14:paraId="2006F55B"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37BAA03F"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489" w:type="pct"/>
            <w:shd w:val="clear" w:color="auto" w:fill="FFFFFF"/>
          </w:tcPr>
          <w:p w14:paraId="0DA27405"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869" w:type="pct"/>
            <w:shd w:val="clear" w:color="auto" w:fill="FFFFFF"/>
          </w:tcPr>
          <w:p w14:paraId="2C49A335"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4015A7B6"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45FF7A60"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489" w:type="pct"/>
            <w:shd w:val="clear" w:color="auto" w:fill="FFFFFF"/>
          </w:tcPr>
          <w:p w14:paraId="7506984D"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869" w:type="pct"/>
            <w:shd w:val="clear" w:color="auto" w:fill="FFFFFF"/>
          </w:tcPr>
          <w:p w14:paraId="190DC39A"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7E206A9F"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19CFD6DF"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489" w:type="pct"/>
            <w:shd w:val="clear" w:color="auto" w:fill="FFFFFF"/>
          </w:tcPr>
          <w:p w14:paraId="5572F61D"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869" w:type="pct"/>
            <w:shd w:val="clear" w:color="auto" w:fill="FFFFFF"/>
          </w:tcPr>
          <w:p w14:paraId="36588CDA"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4A66A935"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3CA75763"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7AD05417"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Pretrattamento e Preparazione</w:t>
            </w:r>
          </w:p>
        </w:tc>
        <w:tc>
          <w:tcPr>
            <w:tcW w:w="869" w:type="pct"/>
            <w:shd w:val="clear" w:color="auto" w:fill="FFFFFF"/>
          </w:tcPr>
          <w:p w14:paraId="25370279"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PP</w:t>
            </w:r>
          </w:p>
        </w:tc>
      </w:tr>
      <w:tr w:rsidR="00D07DAC" w:rsidRPr="00A35784" w14:paraId="17467842" w14:textId="77777777" w:rsidTr="00D07DAC">
        <w:trPr>
          <w:trHeight w:val="574"/>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5F763A82"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55AF686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Campionamento, Pretrattamento, Preparazione,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e Conteggio</w:t>
            </w:r>
          </w:p>
        </w:tc>
        <w:tc>
          <w:tcPr>
            <w:tcW w:w="869" w:type="pct"/>
            <w:shd w:val="clear" w:color="auto" w:fill="FFFFFF"/>
          </w:tcPr>
          <w:p w14:paraId="45458685"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CPPD</w:t>
            </w:r>
          </w:p>
        </w:tc>
      </w:tr>
      <w:tr w:rsidR="00D07DAC" w:rsidRPr="00A35784" w14:paraId="4CFC6BAF" w14:textId="77777777" w:rsidTr="00D07DA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42" w:type="pct"/>
            <w:shd w:val="clear" w:color="auto" w:fill="FFFFFF"/>
          </w:tcPr>
          <w:p w14:paraId="05802A96" w14:textId="77777777" w:rsidR="00D07DAC" w:rsidRPr="00A35784" w:rsidRDefault="00D07DAC" w:rsidP="002F2254">
            <w:pPr>
              <w:spacing w:line="240" w:lineRule="exact"/>
              <w:rPr>
                <w:rFonts w:ascii="Times New Roman" w:hAnsi="Times New Roman"/>
                <w:color w:val="000000"/>
                <w:sz w:val="22"/>
                <w:szCs w:val="22"/>
              </w:rPr>
            </w:pPr>
          </w:p>
        </w:tc>
        <w:tc>
          <w:tcPr>
            <w:tcW w:w="3489" w:type="pct"/>
            <w:shd w:val="clear" w:color="auto" w:fill="FFFFFF"/>
          </w:tcPr>
          <w:p w14:paraId="20EE6F39"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869" w:type="pct"/>
            <w:shd w:val="clear" w:color="auto" w:fill="FFFFFF"/>
          </w:tcPr>
          <w:p w14:paraId="762D900E"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0ABC09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AC4F65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2B8A6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1E6A463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41"/>
        <w:gridCol w:w="7629"/>
      </w:tblGrid>
      <w:tr w:rsidR="00D07DAC" w:rsidRPr="00A35784" w14:paraId="6E795472" w14:textId="77777777" w:rsidTr="00F25602">
        <w:trPr>
          <w:trHeight w:val="339"/>
        </w:trPr>
        <w:tc>
          <w:tcPr>
            <w:tcW w:w="1518" w:type="dxa"/>
          </w:tcPr>
          <w:p w14:paraId="6E13DAC1"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DB-F-C </w:t>
            </w:r>
          </w:p>
        </w:tc>
        <w:tc>
          <w:tcPr>
            <w:tcW w:w="8320" w:type="dxa"/>
          </w:tcPr>
          <w:p w14:paraId="0ABC223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w:t>
            </w:r>
          </w:p>
        </w:tc>
      </w:tr>
      <w:tr w:rsidR="00D07DAC" w:rsidRPr="00A35784" w14:paraId="7AB974F5" w14:textId="77777777" w:rsidTr="00F25602">
        <w:trPr>
          <w:trHeight w:val="289"/>
        </w:trPr>
        <w:tc>
          <w:tcPr>
            <w:tcW w:w="1518" w:type="dxa"/>
          </w:tcPr>
          <w:p w14:paraId="3FA989A8"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 F- PP</w:t>
            </w:r>
          </w:p>
        </w:tc>
        <w:tc>
          <w:tcPr>
            <w:tcW w:w="8320" w:type="dxa"/>
          </w:tcPr>
          <w:p w14:paraId="6612CFC4"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pretrattamento e preparazione del campione</w:t>
            </w:r>
          </w:p>
        </w:tc>
      </w:tr>
      <w:tr w:rsidR="00D07DAC" w:rsidRPr="00A35784" w14:paraId="31C217D1" w14:textId="77777777" w:rsidTr="00D07DAC">
        <w:trPr>
          <w:trHeight w:val="20"/>
        </w:trPr>
        <w:tc>
          <w:tcPr>
            <w:tcW w:w="1518" w:type="dxa"/>
          </w:tcPr>
          <w:p w14:paraId="37C8C447"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DB-F-CPPD</w:t>
            </w:r>
          </w:p>
        </w:tc>
        <w:tc>
          <w:tcPr>
            <w:tcW w:w="8320" w:type="dxa"/>
          </w:tcPr>
          <w:p w14:paraId="2C1EB993"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di pretrattamento e preparazione del campione, di determinazione e conta dei taxa funzionali alla definizione dello stato del corso d’acqua oggetto di monitoraggio</w:t>
            </w:r>
          </w:p>
        </w:tc>
      </w:tr>
      <w:tr w:rsidR="00D07DAC" w:rsidRPr="00A35784" w14:paraId="72B4AF37" w14:textId="77777777" w:rsidTr="00D07DAC">
        <w:trPr>
          <w:trHeight w:val="20"/>
        </w:trPr>
        <w:tc>
          <w:tcPr>
            <w:tcW w:w="1518" w:type="dxa"/>
          </w:tcPr>
          <w:p w14:paraId="7E18777A"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DB-F-IS</w:t>
            </w:r>
          </w:p>
        </w:tc>
        <w:tc>
          <w:tcPr>
            <w:tcW w:w="8320" w:type="dxa"/>
          </w:tcPr>
          <w:p w14:paraId="0BAC7943"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w:t>
            </w:r>
            <w:proofErr w:type="spellStart"/>
            <w:r w:rsidRPr="00A35784">
              <w:rPr>
                <w:rFonts w:ascii="Times New Roman" w:eastAsia="Times" w:hAnsi="Times New Roman" w:cs="Times New Roman"/>
                <w:color w:val="000000"/>
                <w:lang w:eastAsia="it-IT"/>
              </w:rPr>
              <w:t>ICMi</w:t>
            </w:r>
            <w:proofErr w:type="spellEnd"/>
            <w:r w:rsidRPr="00A35784">
              <w:rPr>
                <w:rFonts w:ascii="Times New Roman" w:eastAsia="Times" w:hAnsi="Times New Roman" w:cs="Times New Roman"/>
                <w:color w:val="000000"/>
                <w:lang w:eastAsia="it-IT"/>
              </w:rPr>
              <w:t xml:space="preserve"> e Valutazione dello stato di un ecosistema acquatico in riferimento all’EQB diatomee bentoniche funzionale alla definizione dello Stato del corso d’acqua oggetto di monitoraggio</w:t>
            </w:r>
          </w:p>
        </w:tc>
      </w:tr>
    </w:tbl>
    <w:p w14:paraId="18B2D3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7465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4F61B7B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12"/>
        <w:gridCol w:w="7582"/>
      </w:tblGrid>
      <w:tr w:rsidR="00D07DAC" w:rsidRPr="00A35784" w14:paraId="654D710D" w14:textId="77777777" w:rsidTr="002F2254">
        <w:trPr>
          <w:trHeight w:val="740"/>
        </w:trPr>
        <w:tc>
          <w:tcPr>
            <w:tcW w:w="1412" w:type="dxa"/>
          </w:tcPr>
          <w:p w14:paraId="50711163"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DB-F-C</w:t>
            </w:r>
          </w:p>
        </w:tc>
        <w:tc>
          <w:tcPr>
            <w:tcW w:w="7582" w:type="dxa"/>
          </w:tcPr>
          <w:p w14:paraId="1CB4F5F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guadabile in riferimento all’EQB diatomee bentoniche</w:t>
            </w:r>
          </w:p>
        </w:tc>
      </w:tr>
      <w:tr w:rsidR="00D07DAC" w:rsidRPr="00A35784" w14:paraId="58AE20DC" w14:textId="77777777" w:rsidTr="00D07DAC">
        <w:trPr>
          <w:trHeight w:val="264"/>
        </w:trPr>
        <w:tc>
          <w:tcPr>
            <w:tcW w:w="1412" w:type="dxa"/>
          </w:tcPr>
          <w:p w14:paraId="66F6FBE0"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US" w:eastAsia="it-IT"/>
              </w:rPr>
              <w:t>DB-F-PP</w:t>
            </w:r>
          </w:p>
        </w:tc>
        <w:tc>
          <w:tcPr>
            <w:tcW w:w="7582" w:type="dxa"/>
          </w:tcPr>
          <w:p w14:paraId="2C29BFC1"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tecniche di pretrattamento e preparazione del campione atte a garantire una corretta determinazione tassonomica per valutare lo stato di un corso d’acqua guadabile in riferimento all’EQB diatomee bentoniche</w:t>
            </w:r>
          </w:p>
        </w:tc>
      </w:tr>
      <w:tr w:rsidR="00D07DAC" w:rsidRPr="00A35784" w14:paraId="6E7CD277" w14:textId="77777777" w:rsidTr="00D07DAC">
        <w:trPr>
          <w:trHeight w:val="558"/>
        </w:trPr>
        <w:tc>
          <w:tcPr>
            <w:tcW w:w="1412" w:type="dxa"/>
          </w:tcPr>
          <w:p w14:paraId="2B2F7848"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DB-F-CPPD</w:t>
            </w:r>
          </w:p>
        </w:tc>
        <w:tc>
          <w:tcPr>
            <w:tcW w:w="7582" w:type="dxa"/>
          </w:tcPr>
          <w:p w14:paraId="57262C42"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corso d’acqua in riferimento all’EQB diatomee bentoniche</w:t>
            </w:r>
          </w:p>
        </w:tc>
      </w:tr>
      <w:tr w:rsidR="00D07DAC" w:rsidRPr="00A35784" w14:paraId="20211744" w14:textId="77777777" w:rsidTr="002F2254">
        <w:trPr>
          <w:trHeight w:val="845"/>
        </w:trPr>
        <w:tc>
          <w:tcPr>
            <w:tcW w:w="1412" w:type="dxa"/>
          </w:tcPr>
          <w:p w14:paraId="45A30E0D"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lastRenderedPageBreak/>
              <w:t>DB-F-IS</w:t>
            </w:r>
          </w:p>
        </w:tc>
        <w:tc>
          <w:tcPr>
            <w:tcW w:w="7582" w:type="dxa"/>
          </w:tcPr>
          <w:p w14:paraId="1B5ED514" w14:textId="3E4D923A"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ICMi</w:t>
            </w:r>
            <w:proofErr w:type="spellEnd"/>
            <w:r w:rsidRPr="00A35784">
              <w:rPr>
                <w:rFonts w:ascii="Times New Roman" w:eastAsia="Times" w:hAnsi="Times New Roman" w:cs="Times New Roman"/>
                <w:color w:val="000000"/>
                <w:lang w:eastAsia="it-IT"/>
              </w:rPr>
              <w:t xml:space="preserve"> e valutare lo Stato di un ecosistema acquatico in riferimento all’EQB diatomee bentoniche funzionale alla definizione dello stato del corso d’acqua oggetto di monitoraggio</w:t>
            </w:r>
            <w:r w:rsidR="00E1481A">
              <w:rPr>
                <w:rFonts w:ascii="Times New Roman" w:eastAsia="Times" w:hAnsi="Times New Roman" w:cs="Times New Roman"/>
                <w:color w:val="000000"/>
                <w:lang w:eastAsia="it-IT"/>
              </w:rPr>
              <w:t>.</w:t>
            </w:r>
          </w:p>
        </w:tc>
      </w:tr>
    </w:tbl>
    <w:p w14:paraId="30864B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0FC3E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6DBC7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8E6929"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8" w:type="dxa"/>
        <w:tblLayout w:type="fixed"/>
        <w:tblLook w:val="0400" w:firstRow="0" w:lastRow="0" w:firstColumn="0" w:lastColumn="0" w:noHBand="0" w:noVBand="1"/>
      </w:tblPr>
      <w:tblGrid>
        <w:gridCol w:w="4380"/>
        <w:gridCol w:w="4578"/>
      </w:tblGrid>
      <w:tr w:rsidR="00D07DAC" w:rsidRPr="00A35784" w14:paraId="469F2D61"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5A650C81"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719D9D0F"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0D0532AB"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tcPr>
          <w:p w14:paraId="639CAF7D"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593E5EE"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1B757EF3"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610DB3E" w14:textId="77777777" w:rsidTr="00C53C3B">
        <w:trPr>
          <w:trHeight w:val="109"/>
        </w:trPr>
        <w:tc>
          <w:tcPr>
            <w:tcW w:w="8958" w:type="dxa"/>
            <w:gridSpan w:val="2"/>
            <w:tcBorders>
              <w:left w:val="double" w:sz="4" w:space="0" w:color="9BBB59"/>
              <w:right w:val="double" w:sz="4" w:space="0" w:color="9BBB59"/>
            </w:tcBorders>
          </w:tcPr>
          <w:p w14:paraId="15E8910A" w14:textId="72089101"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r w:rsidR="00F25602">
              <w:rPr>
                <w:rFonts w:ascii="Times New Roman" w:hAnsi="Times New Roman"/>
                <w:b/>
                <w:color w:val="000000"/>
                <w:sz w:val="22"/>
                <w:szCs w:val="22"/>
              </w:rPr>
              <w:t xml:space="preserve"> </w:t>
            </w:r>
            <w:r w:rsidR="009E6CB3">
              <w:rPr>
                <w:rFonts w:ascii="Times New Roman" w:hAnsi="Times New Roman"/>
                <w:b/>
                <w:color w:val="000000"/>
                <w:sz w:val="22"/>
                <w:szCs w:val="22"/>
              </w:rPr>
              <w:t>fiumi guadabili</w:t>
            </w:r>
          </w:p>
        </w:tc>
      </w:tr>
      <w:tr w:rsidR="00D07DAC" w:rsidRPr="00A35784" w14:paraId="244B1EF8" w14:textId="77777777" w:rsidTr="00C53C3B">
        <w:trPr>
          <w:trHeight w:val="205"/>
        </w:trPr>
        <w:tc>
          <w:tcPr>
            <w:tcW w:w="4380" w:type="dxa"/>
            <w:tcBorders>
              <w:left w:val="double" w:sz="4" w:space="0" w:color="9BBB59"/>
            </w:tcBorders>
          </w:tcPr>
          <w:p w14:paraId="1FB78C41"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78" w:type="dxa"/>
            <w:tcBorders>
              <w:right w:val="double" w:sz="4" w:space="0" w:color="9BBB59"/>
            </w:tcBorders>
          </w:tcPr>
          <w:p w14:paraId="5F8C4BF7"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7D6E105" w14:textId="77777777" w:rsidTr="00C53C3B">
        <w:trPr>
          <w:trHeight w:val="1695"/>
        </w:trPr>
        <w:tc>
          <w:tcPr>
            <w:tcW w:w="4380" w:type="dxa"/>
            <w:tcBorders>
              <w:left w:val="double" w:sz="4" w:space="0" w:color="9BBB59"/>
            </w:tcBorders>
          </w:tcPr>
          <w:p w14:paraId="100D2940" w14:textId="77777777" w:rsidR="00D07DAC" w:rsidRDefault="00D07DAC" w:rsidP="002F2254">
            <w:pPr>
              <w:spacing w:line="240" w:lineRule="exact"/>
              <w:jc w:val="both"/>
              <w:rPr>
                <w:ins w:id="201" w:author="Cristina Martone" w:date="2023-05-31T15:23:00Z"/>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70EFDA92" w14:textId="5652BB2E" w:rsidR="00B73D0A" w:rsidRPr="00A35784" w:rsidRDefault="0069051D" w:rsidP="002F2254">
            <w:pPr>
              <w:spacing w:line="240" w:lineRule="exact"/>
              <w:jc w:val="both"/>
              <w:rPr>
                <w:rFonts w:ascii="Times New Roman" w:hAnsi="Times New Roman"/>
                <w:color w:val="000000"/>
                <w:sz w:val="22"/>
                <w:szCs w:val="22"/>
              </w:rPr>
            </w:pPr>
            <w:ins w:id="202" w:author="Cristina Martone" w:date="2023-05-31T15:23: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78" w:type="dxa"/>
            <w:tcBorders>
              <w:right w:val="double" w:sz="4" w:space="0" w:color="9BBB59"/>
            </w:tcBorders>
          </w:tcPr>
          <w:p w14:paraId="3CA10202"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41DC7A6" w14:textId="77777777" w:rsidTr="00C53C3B">
        <w:trPr>
          <w:trHeight w:val="606"/>
        </w:trPr>
        <w:tc>
          <w:tcPr>
            <w:tcW w:w="4380" w:type="dxa"/>
            <w:tcBorders>
              <w:left w:val="double" w:sz="4" w:space="0" w:color="9BBB59"/>
            </w:tcBorders>
          </w:tcPr>
          <w:p w14:paraId="59832B92" w14:textId="3E4A5B32"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w:t>
            </w:r>
            <w:r w:rsidR="00A711C5">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w:t>
            </w:r>
            <w:r w:rsidR="00C430F5">
              <w:rPr>
                <w:rFonts w:ascii="Times New Roman" w:hAnsi="Times New Roman"/>
                <w:color w:val="000000"/>
                <w:sz w:val="22"/>
                <w:szCs w:val="22"/>
              </w:rPr>
              <w:t>di</w:t>
            </w:r>
            <w:r w:rsidRPr="00A35784">
              <w:rPr>
                <w:rFonts w:ascii="Times New Roman" w:hAnsi="Times New Roman"/>
                <w:color w:val="000000"/>
                <w:sz w:val="22"/>
                <w:szCs w:val="22"/>
              </w:rPr>
              <w:t xml:space="preserve">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182B671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227E8AF" w14:textId="77777777" w:rsidTr="00C53C3B">
        <w:trPr>
          <w:trHeight w:val="286"/>
        </w:trPr>
        <w:tc>
          <w:tcPr>
            <w:tcW w:w="8958" w:type="dxa"/>
            <w:gridSpan w:val="2"/>
            <w:tcBorders>
              <w:top w:val="double" w:sz="4" w:space="0" w:color="9BBB59"/>
              <w:left w:val="double" w:sz="4" w:space="0" w:color="9BBB59"/>
              <w:bottom w:val="double" w:sz="4" w:space="0" w:color="9BBB59"/>
              <w:right w:val="double" w:sz="4" w:space="0" w:color="9BBB59"/>
            </w:tcBorders>
          </w:tcPr>
          <w:p w14:paraId="1581084B"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11BB65D8"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20164756"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A81DE54" w14:textId="77777777" w:rsidTr="00C53C3B">
        <w:trPr>
          <w:trHeight w:val="341"/>
        </w:trPr>
        <w:tc>
          <w:tcPr>
            <w:tcW w:w="8958" w:type="dxa"/>
            <w:gridSpan w:val="2"/>
            <w:tcBorders>
              <w:left w:val="double" w:sz="4" w:space="0" w:color="9BBB59"/>
              <w:right w:val="double" w:sz="4" w:space="0" w:color="9BBB59"/>
            </w:tcBorders>
          </w:tcPr>
          <w:p w14:paraId="5D3EBA67" w14:textId="2D8DC78D"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r w:rsidR="00F25602">
              <w:rPr>
                <w:rFonts w:ascii="Times New Roman" w:hAnsi="Times New Roman"/>
                <w:b/>
                <w:color w:val="000000"/>
                <w:sz w:val="22"/>
                <w:szCs w:val="22"/>
              </w:rPr>
              <w:t xml:space="preserve"> </w:t>
            </w:r>
            <w:r w:rsidR="009E6CB3">
              <w:rPr>
                <w:rFonts w:ascii="Times New Roman" w:hAnsi="Times New Roman"/>
                <w:b/>
                <w:color w:val="000000"/>
                <w:sz w:val="22"/>
                <w:szCs w:val="22"/>
              </w:rPr>
              <w:t>fiumi guadabili</w:t>
            </w:r>
          </w:p>
        </w:tc>
      </w:tr>
      <w:tr w:rsidR="00D07DAC" w:rsidRPr="00A35784" w14:paraId="14A0EC5B" w14:textId="77777777" w:rsidTr="00C53C3B">
        <w:trPr>
          <w:trHeight w:val="286"/>
        </w:trPr>
        <w:tc>
          <w:tcPr>
            <w:tcW w:w="4380" w:type="dxa"/>
            <w:tcBorders>
              <w:left w:val="double" w:sz="4" w:space="0" w:color="9BBB59"/>
            </w:tcBorders>
          </w:tcPr>
          <w:p w14:paraId="733B1F58"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E2E6336" w14:textId="77777777" w:rsidR="00D07DAC" w:rsidRPr="00A35784" w:rsidRDefault="00D07DAC" w:rsidP="002F2254">
            <w:pPr>
              <w:spacing w:line="240" w:lineRule="exact"/>
              <w:ind w:left="360"/>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2DC7881" w14:textId="77777777" w:rsidTr="00C53C3B">
        <w:trPr>
          <w:trHeight w:val="572"/>
        </w:trPr>
        <w:tc>
          <w:tcPr>
            <w:tcW w:w="4380" w:type="dxa"/>
            <w:tcBorders>
              <w:left w:val="double" w:sz="4" w:space="0" w:color="9BBB59"/>
            </w:tcBorders>
          </w:tcPr>
          <w:p w14:paraId="7C981B73" w14:textId="45996461"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w:t>
            </w:r>
            <w:r w:rsidR="00A711C5">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in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7261F40D" w14:textId="77777777" w:rsidR="00D07DAC" w:rsidRPr="00A35784" w:rsidRDefault="00D07DAC" w:rsidP="002F2254">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Neolaureati o neofiti</w:t>
            </w:r>
          </w:p>
        </w:tc>
      </w:tr>
      <w:tr w:rsidR="00D07DAC" w:rsidRPr="00A35784" w14:paraId="5EFB8DCC" w14:textId="77777777" w:rsidTr="00C53C3B">
        <w:trPr>
          <w:trHeight w:val="301"/>
        </w:trPr>
        <w:tc>
          <w:tcPr>
            <w:tcW w:w="4380" w:type="dxa"/>
            <w:tcBorders>
              <w:left w:val="double" w:sz="4" w:space="0" w:color="9BBB59"/>
            </w:tcBorders>
          </w:tcPr>
          <w:p w14:paraId="4F07C85A" w14:textId="77777777" w:rsidR="00D07DAC" w:rsidRPr="00A35784" w:rsidRDefault="00D07DAC" w:rsidP="002F2254">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789DF637" w14:textId="28ACC790"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w:t>
            </w:r>
            <w:r w:rsidR="00C60675">
              <w:rPr>
                <w:rFonts w:ascii="Times New Roman" w:hAnsi="Times New Roman"/>
                <w:color w:val="000000"/>
                <w:sz w:val="22"/>
                <w:szCs w:val="22"/>
              </w:rPr>
              <w:t xml:space="preserve">di campionamento </w:t>
            </w:r>
            <w:r w:rsidRPr="00A35784">
              <w:rPr>
                <w:rFonts w:ascii="Times New Roman" w:hAnsi="Times New Roman"/>
                <w:color w:val="000000"/>
                <w:sz w:val="22"/>
                <w:szCs w:val="22"/>
              </w:rPr>
              <w:t>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w:t>
            </w:r>
            <w:r w:rsidRPr="00D4146C">
              <w:rPr>
                <w:rFonts w:ascii="Times New Roman" w:hAnsi="Times New Roman"/>
                <w:color w:val="000000"/>
              </w:rPr>
              <w:t>e/o istruzione da parte di personale esperto</w:t>
            </w:r>
          </w:p>
        </w:tc>
      </w:tr>
      <w:tr w:rsidR="00D07DAC" w:rsidRPr="00A35784" w14:paraId="77A6432A" w14:textId="77777777" w:rsidTr="00C53C3B">
        <w:trPr>
          <w:trHeight w:val="459"/>
        </w:trPr>
        <w:tc>
          <w:tcPr>
            <w:tcW w:w="4380" w:type="dxa"/>
            <w:tcBorders>
              <w:left w:val="double" w:sz="4" w:space="0" w:color="9BBB59"/>
            </w:tcBorders>
          </w:tcPr>
          <w:p w14:paraId="737BA1A6" w14:textId="77777777" w:rsidR="00D07DAC" w:rsidRPr="00A35784" w:rsidRDefault="00D07DAC" w:rsidP="002F2254">
            <w:pPr>
              <w:spacing w:line="240" w:lineRule="exact"/>
              <w:ind w:left="720"/>
              <w:jc w:val="both"/>
              <w:rPr>
                <w:rFonts w:ascii="Times New Roman" w:hAnsi="Times New Roman"/>
                <w:color w:val="000000"/>
                <w:sz w:val="22"/>
                <w:szCs w:val="22"/>
              </w:rPr>
            </w:pPr>
            <w:r w:rsidRPr="00A35784">
              <w:rPr>
                <w:rFonts w:ascii="Times New Roman" w:hAnsi="Times New Roman"/>
                <w:color w:val="000000"/>
                <w:sz w:val="22"/>
                <w:szCs w:val="22"/>
              </w:rPr>
              <w:t xml:space="preserve">   </w:t>
            </w:r>
          </w:p>
          <w:p w14:paraId="68F555A3" w14:textId="4F93DF5D" w:rsidR="00D07DAC" w:rsidRPr="00A35784" w:rsidRDefault="00D07DAC" w:rsidP="002F2254">
            <w:pPr>
              <w:spacing w:line="240" w:lineRule="exact"/>
              <w:jc w:val="center"/>
              <w:rPr>
                <w:rFonts w:ascii="Times New Roman" w:hAnsi="Times New Roman"/>
                <w:color w:val="000000"/>
                <w:sz w:val="22"/>
                <w:szCs w:val="22"/>
              </w:rPr>
            </w:pPr>
          </w:p>
        </w:tc>
        <w:tc>
          <w:tcPr>
            <w:tcW w:w="4578" w:type="dxa"/>
            <w:tcBorders>
              <w:right w:val="double" w:sz="4" w:space="0" w:color="9BBB59"/>
            </w:tcBorders>
          </w:tcPr>
          <w:p w14:paraId="26E343A1" w14:textId="369067BD"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w:t>
            </w:r>
            <w:r w:rsidR="00F25602">
              <w:rPr>
                <w:rFonts w:ascii="Times New Roman" w:hAnsi="Times New Roman"/>
                <w:color w:val="000000"/>
                <w:sz w:val="22"/>
                <w:szCs w:val="22"/>
              </w:rPr>
              <w:t xml:space="preserve"> </w:t>
            </w:r>
            <w:r w:rsidR="00F25602" w:rsidRPr="00A35784">
              <w:rPr>
                <w:rFonts w:ascii="Times New Roman" w:hAnsi="Times New Roman"/>
                <w:color w:val="000000"/>
                <w:sz w:val="22"/>
                <w:szCs w:val="22"/>
              </w:rPr>
              <w:t xml:space="preserve">di </w:t>
            </w:r>
            <w:r w:rsidR="00A711C5">
              <w:rPr>
                <w:rFonts w:ascii="Times New Roman" w:hAnsi="Times New Roman"/>
                <w:color w:val="000000"/>
                <w:sz w:val="22"/>
                <w:szCs w:val="22"/>
              </w:rPr>
              <w:t>1</w:t>
            </w:r>
            <w:r w:rsidR="00F25602" w:rsidRPr="00A35784">
              <w:rPr>
                <w:rFonts w:ascii="Times New Roman" w:hAnsi="Times New Roman"/>
                <w:color w:val="000000"/>
                <w:sz w:val="22"/>
                <w:szCs w:val="22"/>
              </w:rPr>
              <w:t xml:space="preserve"> ann</w:t>
            </w:r>
            <w:r w:rsidR="007F4BD8">
              <w:rPr>
                <w:rFonts w:ascii="Times New Roman" w:hAnsi="Times New Roman"/>
                <w:color w:val="000000"/>
                <w:sz w:val="22"/>
                <w:szCs w:val="22"/>
              </w:rPr>
              <w:t>o</w:t>
            </w:r>
            <w:r w:rsidRPr="00A35784">
              <w:rPr>
                <w:rFonts w:ascii="Times New Roman" w:hAnsi="Times New Roman"/>
                <w:color w:val="000000"/>
                <w:sz w:val="22"/>
                <w:szCs w:val="22"/>
              </w:rPr>
              <w:t xml:space="preserve"> in affiancamento a personale esperto con campionamenti effettuati in stagioni diverse su substrati differenti</w:t>
            </w:r>
          </w:p>
        </w:tc>
      </w:tr>
      <w:tr w:rsidR="00D07DAC" w:rsidRPr="00A35784" w14:paraId="79253E90" w14:textId="77777777" w:rsidTr="00C53C3B">
        <w:trPr>
          <w:trHeight w:val="329"/>
        </w:trPr>
        <w:tc>
          <w:tcPr>
            <w:tcW w:w="8958" w:type="dxa"/>
            <w:gridSpan w:val="2"/>
            <w:tcBorders>
              <w:left w:val="double" w:sz="4" w:space="0" w:color="9BBB59"/>
              <w:right w:val="double" w:sz="4" w:space="0" w:color="9BBB59"/>
            </w:tcBorders>
            <w:shd w:val="clear" w:color="auto" w:fill="EAF1DD"/>
          </w:tcPr>
          <w:p w14:paraId="406B8DA1"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7DCE96C" w14:textId="77777777" w:rsidTr="00C53C3B">
        <w:trPr>
          <w:trHeight w:val="345"/>
        </w:trPr>
        <w:tc>
          <w:tcPr>
            <w:tcW w:w="8958" w:type="dxa"/>
            <w:gridSpan w:val="2"/>
            <w:tcBorders>
              <w:left w:val="double" w:sz="4" w:space="0" w:color="9BBB59"/>
              <w:bottom w:val="double" w:sz="4" w:space="0" w:color="9BBB59"/>
              <w:right w:val="double" w:sz="4" w:space="0" w:color="9BBB59"/>
            </w:tcBorders>
          </w:tcPr>
          <w:p w14:paraId="24DE1BCA" w14:textId="77777777"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color w:val="000000"/>
                <w:sz w:val="22"/>
                <w:szCs w:val="22"/>
              </w:rPr>
              <w:t>Prova abilitativa campionamento (es ad osservazione diretta)</w:t>
            </w:r>
            <w:r w:rsidRPr="00A35784">
              <w:rPr>
                <w:rFonts w:ascii="Times New Roman" w:hAnsi="Times New Roman"/>
                <w:sz w:val="22"/>
                <w:szCs w:val="22"/>
              </w:rPr>
              <w:t xml:space="preserve"> </w:t>
            </w:r>
          </w:p>
        </w:tc>
      </w:tr>
      <w:tr w:rsidR="00D07DAC" w:rsidRPr="00A35784" w14:paraId="79871D8D" w14:textId="77777777" w:rsidTr="00C53C3B">
        <w:trPr>
          <w:trHeight w:val="492"/>
        </w:trPr>
        <w:tc>
          <w:tcPr>
            <w:tcW w:w="8958" w:type="dxa"/>
            <w:gridSpan w:val="2"/>
            <w:tcBorders>
              <w:left w:val="double" w:sz="4" w:space="0" w:color="9BBB59"/>
              <w:bottom w:val="double" w:sz="4" w:space="0" w:color="9BBB59"/>
              <w:right w:val="double" w:sz="4" w:space="0" w:color="9BBB59"/>
            </w:tcBorders>
            <w:shd w:val="clear" w:color="auto" w:fill="D6E3BC"/>
          </w:tcPr>
          <w:p w14:paraId="70F3DAA7" w14:textId="314F88E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F25602">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al campionamento dell’EQB Diatomee bentoniche </w:t>
            </w:r>
            <w:r w:rsidR="009E6CB3">
              <w:rPr>
                <w:rFonts w:ascii="Times New Roman" w:hAnsi="Times New Roman"/>
                <w:b/>
                <w:color w:val="000000"/>
                <w:sz w:val="22"/>
                <w:szCs w:val="22"/>
              </w:rPr>
              <w:t>fiumi guadabili</w:t>
            </w:r>
          </w:p>
          <w:p w14:paraId="561833C6"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(DB-F-C)</w:t>
            </w:r>
          </w:p>
        </w:tc>
      </w:tr>
      <w:tr w:rsidR="00D07DAC" w:rsidRPr="00A35784" w14:paraId="52E2AC35"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auto"/>
          </w:tcPr>
          <w:p w14:paraId="4F859645" w14:textId="77777777" w:rsidR="00D07DAC" w:rsidRPr="00A35784" w:rsidRDefault="00D07DAC" w:rsidP="002F2254">
            <w:pPr>
              <w:tabs>
                <w:tab w:val="left" w:pos="2385"/>
              </w:tabs>
              <w:spacing w:line="240" w:lineRule="exact"/>
              <w:jc w:val="both"/>
              <w:rPr>
                <w:rFonts w:ascii="Times New Roman" w:hAnsi="Times New Roman"/>
                <w:color w:val="000000"/>
                <w:sz w:val="22"/>
                <w:szCs w:val="22"/>
              </w:rPr>
            </w:pPr>
          </w:p>
        </w:tc>
      </w:tr>
      <w:tr w:rsidR="00D07DAC" w:rsidRPr="00A35784" w14:paraId="1FBC9ED6"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5CF5509B" w14:textId="77777777" w:rsidR="00D07DAC" w:rsidRPr="00A35784" w:rsidRDefault="00D07DAC" w:rsidP="002F2254">
            <w:pPr>
              <w:tabs>
                <w:tab w:val="left" w:pos="2385"/>
              </w:tabs>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4A2244F7" w14:textId="77777777" w:rsidR="00D07DAC" w:rsidRPr="00A35784" w:rsidRDefault="00D07DAC" w:rsidP="002F2254">
            <w:pPr>
              <w:tabs>
                <w:tab w:val="left" w:pos="2385"/>
              </w:tabs>
              <w:spacing w:line="240" w:lineRule="exact"/>
              <w:jc w:val="both"/>
              <w:rPr>
                <w:rFonts w:ascii="Times New Roman" w:hAnsi="Times New Roman"/>
                <w:b/>
                <w:color w:val="000000"/>
                <w:sz w:val="22"/>
                <w:szCs w:val="22"/>
              </w:rPr>
            </w:pPr>
          </w:p>
        </w:tc>
      </w:tr>
      <w:tr w:rsidR="00D07DAC" w:rsidRPr="00A35784" w14:paraId="2CF8D928" w14:textId="77777777" w:rsidTr="00C53C3B">
        <w:trPr>
          <w:trHeight w:val="289"/>
        </w:trPr>
        <w:tc>
          <w:tcPr>
            <w:tcW w:w="8958" w:type="dxa"/>
            <w:gridSpan w:val="2"/>
            <w:tcBorders>
              <w:top w:val="double" w:sz="4" w:space="0" w:color="9BBB59"/>
              <w:left w:val="double" w:sz="4" w:space="0" w:color="9BBB59"/>
              <w:bottom w:val="double" w:sz="4" w:space="0" w:color="9BBB59"/>
              <w:right w:val="double" w:sz="4" w:space="0" w:color="9BBB59"/>
            </w:tcBorders>
          </w:tcPr>
          <w:p w14:paraId="222628D3" w14:textId="77777777" w:rsidR="00D07DAC" w:rsidRPr="00A35784" w:rsidRDefault="00D07DAC" w:rsidP="002F2254">
            <w:pPr>
              <w:tabs>
                <w:tab w:val="left" w:pos="2385"/>
              </w:tabs>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84DCD35" w14:textId="77777777" w:rsidTr="00C53C3B">
        <w:trPr>
          <w:trHeight w:val="289"/>
        </w:trPr>
        <w:tc>
          <w:tcPr>
            <w:tcW w:w="8958" w:type="dxa"/>
            <w:gridSpan w:val="2"/>
            <w:tcBorders>
              <w:top w:val="double" w:sz="4" w:space="0" w:color="9BBB59"/>
              <w:left w:val="double" w:sz="4" w:space="0" w:color="9BBB59"/>
              <w:right w:val="double" w:sz="4" w:space="0" w:color="9BBB59"/>
            </w:tcBorders>
          </w:tcPr>
          <w:p w14:paraId="61AF9757" w14:textId="77777777" w:rsidR="00D07DAC" w:rsidRPr="00A35784" w:rsidRDefault="00D07DAC" w:rsidP="002F2254">
            <w:pPr>
              <w:tabs>
                <w:tab w:val="left" w:pos="2385"/>
              </w:tabs>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DB6BAD8" w14:textId="77777777" w:rsidTr="00C53C3B">
        <w:trPr>
          <w:trHeight w:val="357"/>
        </w:trPr>
        <w:tc>
          <w:tcPr>
            <w:tcW w:w="8958" w:type="dxa"/>
            <w:gridSpan w:val="2"/>
            <w:tcBorders>
              <w:left w:val="double" w:sz="4" w:space="0" w:color="9BBB59"/>
              <w:right w:val="double" w:sz="4" w:space="0" w:color="9BBB59"/>
            </w:tcBorders>
          </w:tcPr>
          <w:p w14:paraId="4BC6339C"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w:t>
            </w:r>
          </w:p>
        </w:tc>
      </w:tr>
      <w:tr w:rsidR="00D07DAC" w:rsidRPr="00A35784" w14:paraId="5F5E791C" w14:textId="77777777" w:rsidTr="00C53C3B">
        <w:trPr>
          <w:trHeight w:val="305"/>
        </w:trPr>
        <w:tc>
          <w:tcPr>
            <w:tcW w:w="4380" w:type="dxa"/>
            <w:tcBorders>
              <w:left w:val="double" w:sz="4" w:space="0" w:color="9BBB59"/>
              <w:bottom w:val="single" w:sz="4" w:space="0" w:color="D6E3BC"/>
            </w:tcBorders>
          </w:tcPr>
          <w:p w14:paraId="362ABBC6"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20726376" w14:textId="77777777" w:rsidR="00D07DAC" w:rsidRPr="00A35784" w:rsidRDefault="00D07DAC" w:rsidP="002F2254">
            <w:pPr>
              <w:spacing w:line="240" w:lineRule="exact"/>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22BE904B" w14:textId="77777777" w:rsidTr="00C53C3B">
        <w:trPr>
          <w:trHeight w:val="1692"/>
        </w:trPr>
        <w:tc>
          <w:tcPr>
            <w:tcW w:w="4380" w:type="dxa"/>
            <w:tcBorders>
              <w:left w:val="double" w:sz="4" w:space="0" w:color="9BBB59"/>
            </w:tcBorders>
          </w:tcPr>
          <w:p w14:paraId="77EC7F96" w14:textId="77777777" w:rsidR="00730C8B" w:rsidRDefault="00D07DAC" w:rsidP="002F2254">
            <w:pPr>
              <w:spacing w:line="240" w:lineRule="exact"/>
              <w:jc w:val="both"/>
              <w:rPr>
                <w:ins w:id="203" w:author="Cristina Martone" w:date="2023-05-31T15:27:00Z"/>
                <w:rFonts w:ascii="Times New Roman" w:hAnsi="Times New Roman"/>
                <w:color w:val="000000"/>
                <w:sz w:val="22"/>
                <w:szCs w:val="22"/>
              </w:rPr>
            </w:pPr>
            <w:r w:rsidRPr="00A35784">
              <w:rPr>
                <w:rFonts w:ascii="Times New Roman" w:hAnsi="Times New Roman"/>
                <w:color w:val="000000"/>
                <w:sz w:val="22"/>
                <w:szCs w:val="22"/>
              </w:rPr>
              <w:lastRenderedPageBreak/>
              <w:t>Titolo di Studio: Diploma di Laurea triennale, magistrale/specialistica o vecchio ordinamento in Scienze Biologiche, Scienze Naturali, Scienze Agrarie, Scienze Forestali, Scienze Ambientali o equipollenti (Equipollenze ed equiparazioni tra titoli italiani, fonte MIUR)</w:t>
            </w:r>
          </w:p>
          <w:p w14:paraId="46591FCE" w14:textId="516CCDFF" w:rsidR="00D07DAC" w:rsidRPr="00A35784" w:rsidRDefault="00730C8B" w:rsidP="002F2254">
            <w:pPr>
              <w:spacing w:line="240" w:lineRule="exact"/>
              <w:jc w:val="both"/>
              <w:rPr>
                <w:rFonts w:ascii="Times New Roman" w:hAnsi="Times New Roman"/>
                <w:color w:val="000000"/>
                <w:sz w:val="22"/>
                <w:szCs w:val="22"/>
              </w:rPr>
            </w:pPr>
            <w:ins w:id="204" w:author="Cristina Martone" w:date="2023-05-31T15:27:00Z">
              <w:r>
                <w:rPr>
                  <w:rFonts w:ascii="Times New Roman" w:hAnsi="Times New Roman"/>
                  <w:color w:val="000000"/>
                  <w:sz w:val="22"/>
                  <w:szCs w:val="22"/>
                </w:rPr>
                <w:t>NOTA: per il personale che non è in possesso dei suddetti titoli di studio è ritenuta valida l’esperienza documentata sotto riportata</w:t>
              </w:r>
            </w:ins>
            <w:r w:rsidR="00D07DAC" w:rsidRPr="00A35784">
              <w:rPr>
                <w:rFonts w:ascii="Times New Roman" w:hAnsi="Times New Roman"/>
                <w:color w:val="000000"/>
                <w:sz w:val="22"/>
                <w:szCs w:val="22"/>
              </w:rPr>
              <w:t xml:space="preserve"> </w:t>
            </w:r>
          </w:p>
        </w:tc>
        <w:tc>
          <w:tcPr>
            <w:tcW w:w="4578" w:type="dxa"/>
            <w:tcBorders>
              <w:right w:val="double" w:sz="4" w:space="0" w:color="9BBB59"/>
            </w:tcBorders>
          </w:tcPr>
          <w:p w14:paraId="64260C9B"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9B78355" w14:textId="77777777" w:rsidTr="00C53C3B">
        <w:trPr>
          <w:trHeight w:val="274"/>
        </w:trPr>
        <w:tc>
          <w:tcPr>
            <w:tcW w:w="4380" w:type="dxa"/>
            <w:tcBorders>
              <w:left w:val="double" w:sz="4" w:space="0" w:color="9BBB59"/>
              <w:bottom w:val="double" w:sz="4" w:space="0" w:color="9BBB59"/>
              <w:right w:val="single" w:sz="4" w:space="0" w:color="D6E3BC"/>
            </w:tcBorders>
          </w:tcPr>
          <w:p w14:paraId="03B25C00" w14:textId="0770AF7D"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B7758B">
              <w:rPr>
                <w:rFonts w:ascii="Times New Roman" w:hAnsi="Times New Roman"/>
                <w:color w:val="000000"/>
                <w:sz w:val="22"/>
                <w:szCs w:val="22"/>
              </w:rPr>
              <w:t>2</w:t>
            </w:r>
            <w:r w:rsidRPr="00A35784">
              <w:rPr>
                <w:rFonts w:ascii="Times New Roman" w:hAnsi="Times New Roman"/>
                <w:color w:val="000000"/>
                <w:sz w:val="22"/>
                <w:szCs w:val="22"/>
              </w:rPr>
              <w:t xml:space="preserve"> ann</w:t>
            </w:r>
            <w:r w:rsidR="00C357B5">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left w:val="single" w:sz="4" w:space="0" w:color="D6E3BC"/>
              <w:bottom w:val="double" w:sz="4" w:space="0" w:color="9BBB59"/>
              <w:right w:val="double" w:sz="4" w:space="0" w:color="9BBB59"/>
            </w:tcBorders>
          </w:tcPr>
          <w:p w14:paraId="6C801BCD"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53AAEEC" w14:textId="77777777" w:rsidTr="00C53C3B">
        <w:trPr>
          <w:trHeight w:val="274"/>
        </w:trPr>
        <w:tc>
          <w:tcPr>
            <w:tcW w:w="8958" w:type="dxa"/>
            <w:gridSpan w:val="2"/>
            <w:tcBorders>
              <w:top w:val="double" w:sz="4" w:space="0" w:color="9BBB59"/>
              <w:left w:val="double" w:sz="4" w:space="0" w:color="9BBB59"/>
              <w:bottom w:val="double" w:sz="4" w:space="0" w:color="9BBB59"/>
              <w:right w:val="double" w:sz="4" w:space="0" w:color="9BBB59"/>
            </w:tcBorders>
          </w:tcPr>
          <w:p w14:paraId="6036111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DBC32BC" w14:textId="77777777" w:rsidTr="00C53C3B">
        <w:trPr>
          <w:trHeight w:val="274"/>
        </w:trPr>
        <w:tc>
          <w:tcPr>
            <w:tcW w:w="8958" w:type="dxa"/>
            <w:gridSpan w:val="2"/>
            <w:tcBorders>
              <w:top w:val="double" w:sz="4" w:space="0" w:color="9BBB59"/>
              <w:left w:val="double" w:sz="4" w:space="0" w:color="9BBB59"/>
              <w:right w:val="double" w:sz="4" w:space="0" w:color="9BBB59"/>
            </w:tcBorders>
          </w:tcPr>
          <w:p w14:paraId="0755481D"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B8F9229" w14:textId="77777777" w:rsidTr="00C53C3B">
        <w:trPr>
          <w:trHeight w:val="324"/>
        </w:trPr>
        <w:tc>
          <w:tcPr>
            <w:tcW w:w="8958" w:type="dxa"/>
            <w:gridSpan w:val="2"/>
            <w:tcBorders>
              <w:left w:val="double" w:sz="4" w:space="0" w:color="9BBB59"/>
              <w:right w:val="double" w:sz="4" w:space="0" w:color="9BBB59"/>
            </w:tcBorders>
          </w:tcPr>
          <w:p w14:paraId="67F34AF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w:t>
            </w:r>
          </w:p>
        </w:tc>
      </w:tr>
      <w:tr w:rsidR="00D07DAC" w:rsidRPr="00A35784" w14:paraId="7C562E92" w14:textId="77777777" w:rsidTr="00C53C3B">
        <w:trPr>
          <w:trHeight w:val="274"/>
        </w:trPr>
        <w:tc>
          <w:tcPr>
            <w:tcW w:w="4380" w:type="dxa"/>
            <w:tcBorders>
              <w:left w:val="double" w:sz="4" w:space="0" w:color="9BBB59"/>
            </w:tcBorders>
          </w:tcPr>
          <w:p w14:paraId="4DE7241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76016C4"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C415FC7" w14:textId="77777777" w:rsidTr="00C53C3B">
        <w:trPr>
          <w:trHeight w:val="1321"/>
        </w:trPr>
        <w:tc>
          <w:tcPr>
            <w:tcW w:w="4380" w:type="dxa"/>
            <w:tcBorders>
              <w:left w:val="double" w:sz="4" w:space="0" w:color="9BBB59"/>
            </w:tcBorders>
          </w:tcPr>
          <w:p w14:paraId="1145A149" w14:textId="09090F8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B7758B">
              <w:rPr>
                <w:rFonts w:ascii="Times New Roman" w:hAnsi="Times New Roman"/>
                <w:color w:val="000000"/>
                <w:sz w:val="22"/>
                <w:szCs w:val="22"/>
              </w:rPr>
              <w:t>2</w:t>
            </w:r>
            <w:r w:rsidR="00C357B5">
              <w:rPr>
                <w:rFonts w:ascii="Times New Roman" w:hAnsi="Times New Roman"/>
                <w:color w:val="000000"/>
                <w:sz w:val="22"/>
                <w:szCs w:val="22"/>
              </w:rPr>
              <w:t xml:space="preserve"> </w:t>
            </w:r>
            <w:r w:rsidRPr="00A35784">
              <w:rPr>
                <w:rFonts w:ascii="Times New Roman" w:hAnsi="Times New Roman"/>
                <w:color w:val="000000"/>
                <w:sz w:val="22"/>
                <w:szCs w:val="22"/>
              </w:rPr>
              <w:t>ann</w:t>
            </w:r>
            <w:r w:rsidR="00C357B5">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578" w:type="dxa"/>
            <w:tcBorders>
              <w:right w:val="double" w:sz="4" w:space="0" w:color="9BBB59"/>
            </w:tcBorders>
          </w:tcPr>
          <w:p w14:paraId="374925F1"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6C265E3C" w14:textId="77777777" w:rsidTr="00C53C3B">
        <w:trPr>
          <w:trHeight w:val="559"/>
        </w:trPr>
        <w:tc>
          <w:tcPr>
            <w:tcW w:w="4380" w:type="dxa"/>
            <w:tcBorders>
              <w:left w:val="double" w:sz="4" w:space="0" w:color="9BBB59"/>
            </w:tcBorders>
          </w:tcPr>
          <w:p w14:paraId="430404DF" w14:textId="77777777" w:rsidR="00D07DAC" w:rsidRPr="00A35784" w:rsidRDefault="00D07DAC" w:rsidP="002F2254">
            <w:pPr>
              <w:spacing w:line="240" w:lineRule="exact"/>
              <w:jc w:val="both"/>
              <w:rPr>
                <w:rFonts w:ascii="Times New Roman" w:hAnsi="Times New Roman"/>
                <w:color w:val="000000"/>
                <w:sz w:val="22"/>
                <w:szCs w:val="22"/>
              </w:rPr>
            </w:pPr>
          </w:p>
        </w:tc>
        <w:tc>
          <w:tcPr>
            <w:tcW w:w="4578" w:type="dxa"/>
            <w:tcBorders>
              <w:right w:val="double" w:sz="4" w:space="0" w:color="9BBB59"/>
            </w:tcBorders>
          </w:tcPr>
          <w:p w14:paraId="0C3BC5F7" w14:textId="172DA1F1"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w:t>
            </w:r>
            <w:r w:rsidR="00C60675">
              <w:rPr>
                <w:rFonts w:ascii="Times New Roman" w:hAnsi="Times New Roman"/>
                <w:color w:val="000000"/>
                <w:sz w:val="22"/>
                <w:szCs w:val="22"/>
              </w:rPr>
              <w:t xml:space="preserve">di campionamento e pretrattamento </w:t>
            </w:r>
            <w:r w:rsidR="00230482">
              <w:rPr>
                <w:rFonts w:ascii="Times New Roman" w:hAnsi="Times New Roman"/>
                <w:color w:val="000000"/>
                <w:sz w:val="22"/>
                <w:szCs w:val="22"/>
              </w:rPr>
              <w:t xml:space="preserve">campioni di </w:t>
            </w:r>
            <w:r w:rsidRPr="00A35784">
              <w:rPr>
                <w:rFonts w:ascii="Times New Roman" w:hAnsi="Times New Roman"/>
                <w:color w:val="000000"/>
                <w:sz w:val="22"/>
                <w:szCs w:val="22"/>
              </w:rPr>
              <w:t>diatomee bentoniche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e/o istruzione da parte di personale esperto</w:t>
            </w:r>
          </w:p>
        </w:tc>
      </w:tr>
      <w:tr w:rsidR="00D07DAC" w:rsidRPr="00A35784" w14:paraId="24A92840" w14:textId="77777777" w:rsidTr="00C53C3B">
        <w:trPr>
          <w:trHeight w:val="559"/>
        </w:trPr>
        <w:tc>
          <w:tcPr>
            <w:tcW w:w="4380" w:type="dxa"/>
            <w:tcBorders>
              <w:left w:val="double" w:sz="4" w:space="0" w:color="9BBB59"/>
            </w:tcBorders>
          </w:tcPr>
          <w:p w14:paraId="16FA04E8" w14:textId="77777777" w:rsidR="00D07DAC" w:rsidRPr="00A35784" w:rsidRDefault="00D07DAC" w:rsidP="002F2254">
            <w:pPr>
              <w:tabs>
                <w:tab w:val="left" w:pos="3090"/>
              </w:tabs>
              <w:spacing w:line="240" w:lineRule="exact"/>
              <w:rPr>
                <w:rFonts w:ascii="Times New Roman" w:hAnsi="Times New Roman"/>
                <w:color w:val="000000"/>
                <w:sz w:val="22"/>
                <w:szCs w:val="22"/>
              </w:rPr>
            </w:pPr>
          </w:p>
        </w:tc>
        <w:tc>
          <w:tcPr>
            <w:tcW w:w="4578" w:type="dxa"/>
            <w:tcBorders>
              <w:right w:val="double" w:sz="4" w:space="0" w:color="9BBB59"/>
            </w:tcBorders>
          </w:tcPr>
          <w:p w14:paraId="109AFB58" w14:textId="197A7159"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1 anno in pretrattamento e preparazione di campioni di diatomee bentoniche </w:t>
            </w:r>
          </w:p>
        </w:tc>
      </w:tr>
      <w:tr w:rsidR="00D07DAC" w:rsidRPr="00A35784" w14:paraId="484A9090" w14:textId="77777777" w:rsidTr="00C53C3B">
        <w:trPr>
          <w:trHeight w:val="319"/>
        </w:trPr>
        <w:tc>
          <w:tcPr>
            <w:tcW w:w="8958" w:type="dxa"/>
            <w:gridSpan w:val="2"/>
            <w:tcBorders>
              <w:left w:val="double" w:sz="4" w:space="0" w:color="9BBB59"/>
              <w:right w:val="double" w:sz="4" w:space="0" w:color="9BBB59"/>
            </w:tcBorders>
            <w:shd w:val="clear" w:color="auto" w:fill="EAF1DD"/>
          </w:tcPr>
          <w:p w14:paraId="0879EB7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4DD0C25" w14:textId="77777777" w:rsidTr="00C53C3B">
        <w:trPr>
          <w:trHeight w:val="408"/>
        </w:trPr>
        <w:tc>
          <w:tcPr>
            <w:tcW w:w="8958" w:type="dxa"/>
            <w:gridSpan w:val="2"/>
            <w:tcBorders>
              <w:left w:val="double" w:sz="4" w:space="0" w:color="9BBB59"/>
              <w:right w:val="double" w:sz="4" w:space="0" w:color="9BBB59"/>
            </w:tcBorders>
          </w:tcPr>
          <w:p w14:paraId="6F98D2D4" w14:textId="186B7DA9"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32DE432A" w14:textId="77777777" w:rsidTr="00C53C3B">
        <w:trPr>
          <w:trHeight w:val="592"/>
        </w:trPr>
        <w:tc>
          <w:tcPr>
            <w:tcW w:w="8958" w:type="dxa"/>
            <w:gridSpan w:val="2"/>
            <w:tcBorders>
              <w:left w:val="double" w:sz="4" w:space="0" w:color="9BBB59"/>
              <w:bottom w:val="double" w:sz="4" w:space="0" w:color="9BBB59"/>
              <w:right w:val="double" w:sz="4" w:space="0" w:color="9BBB59"/>
            </w:tcBorders>
            <w:shd w:val="clear" w:color="auto" w:fill="D6E3BC"/>
          </w:tcPr>
          <w:p w14:paraId="3F27CE78" w14:textId="1D41ECED"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F25602">
              <w:rPr>
                <w:rFonts w:ascii="Times New Roman" w:hAnsi="Times New Roman"/>
                <w:b/>
                <w:color w:val="000000"/>
                <w:sz w:val="22"/>
                <w:szCs w:val="22"/>
              </w:rPr>
              <w:t xml:space="preserve">di esperto </w:t>
            </w:r>
            <w:r w:rsidRPr="00A35784">
              <w:rPr>
                <w:rFonts w:ascii="Times New Roman" w:hAnsi="Times New Roman"/>
                <w:b/>
                <w:color w:val="000000"/>
                <w:sz w:val="22"/>
                <w:szCs w:val="22"/>
              </w:rPr>
              <w:t>in pretrattamento e preparazione del campione di diatomee bentoniche</w:t>
            </w:r>
          </w:p>
          <w:p w14:paraId="7528A210"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(DB-F-PP)</w:t>
            </w:r>
          </w:p>
        </w:tc>
      </w:tr>
      <w:tr w:rsidR="00D07DAC" w:rsidRPr="00A35784" w14:paraId="4A24034B" w14:textId="77777777" w:rsidTr="00C53C3B">
        <w:trPr>
          <w:trHeight w:val="109"/>
        </w:trPr>
        <w:tc>
          <w:tcPr>
            <w:tcW w:w="8958" w:type="dxa"/>
            <w:gridSpan w:val="2"/>
            <w:tcBorders>
              <w:left w:val="double" w:sz="4" w:space="0" w:color="9BBB59"/>
              <w:bottom w:val="double" w:sz="4" w:space="0" w:color="9BBB59"/>
              <w:right w:val="double" w:sz="4" w:space="0" w:color="9BBB59"/>
            </w:tcBorders>
          </w:tcPr>
          <w:p w14:paraId="13C365C5"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1A3FFA26"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629F2E15"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0FB7D3AB" w14:textId="77777777" w:rsidR="00D07DAC" w:rsidRPr="00A35784" w:rsidRDefault="00D07DAC" w:rsidP="002F2254">
            <w:pPr>
              <w:spacing w:line="240" w:lineRule="exact"/>
              <w:jc w:val="both"/>
              <w:rPr>
                <w:rFonts w:ascii="Times New Roman" w:hAnsi="Times New Roman"/>
                <w:b/>
                <w:color w:val="000000"/>
                <w:sz w:val="22"/>
                <w:szCs w:val="22"/>
              </w:rPr>
            </w:pPr>
          </w:p>
        </w:tc>
      </w:tr>
      <w:tr w:rsidR="00D07DAC" w:rsidRPr="00A35784" w14:paraId="0D93C8AA"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236C520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C3E6866"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7985C75E"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2B23021" w14:textId="77777777" w:rsidTr="00C53C3B">
        <w:trPr>
          <w:trHeight w:val="109"/>
        </w:trPr>
        <w:tc>
          <w:tcPr>
            <w:tcW w:w="8958" w:type="dxa"/>
            <w:gridSpan w:val="2"/>
            <w:tcBorders>
              <w:left w:val="double" w:sz="4" w:space="0" w:color="9BBB59"/>
              <w:right w:val="double" w:sz="4" w:space="0" w:color="9BBB59"/>
            </w:tcBorders>
          </w:tcPr>
          <w:p w14:paraId="2137BF4A" w14:textId="0AA412E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w:t>
            </w:r>
            <w:r w:rsidRPr="00A35784">
              <w:rPr>
                <w:rFonts w:ascii="Times New Roman" w:hAnsi="Times New Roman"/>
                <w:b/>
                <w:sz w:val="22"/>
                <w:szCs w:val="22"/>
              </w:rPr>
              <w:t xml:space="preserve">pretrattamento e </w:t>
            </w:r>
            <w:r w:rsidRPr="00A35784">
              <w:rPr>
                <w:rFonts w:ascii="Times New Roman" w:hAnsi="Times New Roman"/>
                <w:b/>
                <w:color w:val="000000"/>
                <w:sz w:val="22"/>
                <w:szCs w:val="22"/>
              </w:rPr>
              <w:t xml:space="preserve">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w:t>
            </w:r>
            <w:r w:rsidR="00275D08">
              <w:rPr>
                <w:rFonts w:ascii="Times New Roman" w:hAnsi="Times New Roman"/>
                <w:b/>
                <w:color w:val="000000"/>
                <w:sz w:val="22"/>
                <w:szCs w:val="22"/>
              </w:rPr>
              <w:t xml:space="preserve"> fiumi guadabili</w:t>
            </w:r>
          </w:p>
        </w:tc>
      </w:tr>
      <w:tr w:rsidR="00D07DAC" w:rsidRPr="00A35784" w14:paraId="73F675C4" w14:textId="77777777" w:rsidTr="00C53C3B">
        <w:trPr>
          <w:trHeight w:val="109"/>
        </w:trPr>
        <w:tc>
          <w:tcPr>
            <w:tcW w:w="4380" w:type="dxa"/>
            <w:tcBorders>
              <w:left w:val="double" w:sz="4" w:space="0" w:color="9BBB59"/>
            </w:tcBorders>
          </w:tcPr>
          <w:p w14:paraId="38ED4F4F"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03086424" w14:textId="77777777" w:rsidR="00D07DAC" w:rsidRPr="00A35784" w:rsidRDefault="00D07DAC" w:rsidP="002F2254">
            <w:pPr>
              <w:spacing w:line="240" w:lineRule="exact"/>
              <w:ind w:left="-52"/>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8F34B9C" w14:textId="77777777" w:rsidTr="00C53C3B">
        <w:trPr>
          <w:trHeight w:val="1617"/>
        </w:trPr>
        <w:tc>
          <w:tcPr>
            <w:tcW w:w="4380" w:type="dxa"/>
            <w:tcBorders>
              <w:left w:val="double" w:sz="4" w:space="0" w:color="9BBB59"/>
            </w:tcBorders>
          </w:tcPr>
          <w:p w14:paraId="65452595" w14:textId="77777777" w:rsidR="00D07DAC" w:rsidRDefault="00D07DAC" w:rsidP="002F2254">
            <w:pPr>
              <w:spacing w:line="240" w:lineRule="exact"/>
              <w:jc w:val="both"/>
              <w:rPr>
                <w:ins w:id="205" w:author="Cristina Martone" w:date="2023-05-31T15:27:00Z"/>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p w14:paraId="5110E55A" w14:textId="7E97B2B5" w:rsidR="00730C8B" w:rsidRPr="00A35784" w:rsidRDefault="00730C8B" w:rsidP="002F2254">
            <w:pPr>
              <w:spacing w:line="240" w:lineRule="exact"/>
              <w:jc w:val="both"/>
              <w:rPr>
                <w:rFonts w:ascii="Times New Roman" w:hAnsi="Times New Roman"/>
                <w:color w:val="000000"/>
                <w:sz w:val="22"/>
                <w:szCs w:val="22"/>
              </w:rPr>
            </w:pPr>
            <w:ins w:id="206" w:author="Cristina Martone" w:date="2023-05-31T15:27: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78" w:type="dxa"/>
            <w:tcBorders>
              <w:right w:val="double" w:sz="4" w:space="0" w:color="9BBB59"/>
            </w:tcBorders>
          </w:tcPr>
          <w:p w14:paraId="103B95EC"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AB79B64" w14:textId="77777777" w:rsidTr="00C53C3B">
        <w:trPr>
          <w:trHeight w:val="849"/>
        </w:trPr>
        <w:tc>
          <w:tcPr>
            <w:tcW w:w="4380" w:type="dxa"/>
            <w:tcBorders>
              <w:left w:val="double" w:sz="4" w:space="0" w:color="9BBB59"/>
            </w:tcBorders>
          </w:tcPr>
          <w:p w14:paraId="08A88774" w14:textId="281BDC36" w:rsidR="00D07DAC" w:rsidRPr="00A35784" w:rsidRDefault="00D07DAC" w:rsidP="00A711C5">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A711C5">
              <w:rPr>
                <w:rFonts w:ascii="Times New Roman" w:hAnsi="Times New Roman"/>
                <w:color w:val="000000"/>
                <w:sz w:val="22"/>
                <w:szCs w:val="22"/>
              </w:rPr>
              <w:t>2</w:t>
            </w:r>
            <w:r w:rsidRPr="00A35784">
              <w:rPr>
                <w:rFonts w:ascii="Times New Roman" w:hAnsi="Times New Roman"/>
                <w:color w:val="000000"/>
                <w:sz w:val="22"/>
                <w:szCs w:val="22"/>
              </w:rPr>
              <w:t xml:space="preserve"> anni in campionamento</w:t>
            </w:r>
            <w:r w:rsidR="0010169F">
              <w:rPr>
                <w:rFonts w:ascii="Times New Roman" w:hAnsi="Times New Roman"/>
                <w:color w:val="000000"/>
                <w:sz w:val="22"/>
                <w:szCs w:val="22"/>
              </w:rPr>
              <w:t xml:space="preserve">, </w:t>
            </w:r>
            <w:r w:rsidR="0010169F" w:rsidRPr="00C357B5">
              <w:rPr>
                <w:rFonts w:ascii="Times New Roman" w:hAnsi="Times New Roman"/>
                <w:color w:val="000000"/>
                <w:sz w:val="22"/>
                <w:szCs w:val="22"/>
              </w:rPr>
              <w:t>pretrattamento</w:t>
            </w:r>
            <w:r w:rsidR="0010169F">
              <w:rPr>
                <w:rFonts w:ascii="Times New Roman" w:hAnsi="Times New Roman"/>
                <w:color w:val="000000"/>
                <w:sz w:val="22"/>
                <w:szCs w:val="22"/>
              </w:rPr>
              <w:t xml:space="preserve"> e</w:t>
            </w:r>
            <w:r w:rsidR="00A711C5">
              <w:rPr>
                <w:rFonts w:ascii="Times New Roman" w:hAnsi="Times New Roman"/>
                <w:color w:val="000000"/>
                <w:sz w:val="22"/>
                <w:szCs w:val="22"/>
              </w:rPr>
              <w:t xml:space="preserve"> 3 anni in</w:t>
            </w:r>
            <w:r w:rsidR="0010169F">
              <w:rPr>
                <w:rFonts w:ascii="Times New Roman" w:hAnsi="Times New Roman"/>
                <w:color w:val="000000"/>
                <w:sz w:val="22"/>
                <w:szCs w:val="22"/>
              </w:rPr>
              <w:t xml:space="preserve"> </w:t>
            </w:r>
            <w:r w:rsidRPr="00A35784">
              <w:rPr>
                <w:rFonts w:ascii="Times New Roman" w:hAnsi="Times New Roman"/>
                <w:sz w:val="22"/>
                <w:szCs w:val="22"/>
              </w:rPr>
              <w:t>de</w:t>
            </w:r>
            <w:r w:rsidRPr="00A35784">
              <w:rPr>
                <w:rFonts w:ascii="Times New Roman" w:hAnsi="Times New Roman"/>
                <w:bCs/>
                <w:color w:val="000000"/>
                <w:sz w:val="22"/>
                <w:szCs w:val="22"/>
              </w:rPr>
              <w:t xml:space="preserve">terminazione tassonomica </w:t>
            </w:r>
            <w:r w:rsidRPr="00A35784">
              <w:rPr>
                <w:rFonts w:ascii="Times New Roman" w:hAnsi="Times New Roman"/>
                <w:color w:val="000000"/>
                <w:sz w:val="22"/>
                <w:szCs w:val="22"/>
              </w:rPr>
              <w:t>di diatomee bentoniche</w:t>
            </w:r>
          </w:p>
        </w:tc>
        <w:tc>
          <w:tcPr>
            <w:tcW w:w="4578" w:type="dxa"/>
            <w:tcBorders>
              <w:right w:val="double" w:sz="4" w:space="0" w:color="9BBB59"/>
            </w:tcBorders>
          </w:tcPr>
          <w:p w14:paraId="44611035"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57FB249" w14:textId="77777777" w:rsidTr="00C53C3B">
        <w:trPr>
          <w:trHeight w:val="286"/>
        </w:trPr>
        <w:tc>
          <w:tcPr>
            <w:tcW w:w="8958" w:type="dxa"/>
            <w:gridSpan w:val="2"/>
            <w:tcBorders>
              <w:top w:val="double" w:sz="4" w:space="0" w:color="9BBB59"/>
              <w:left w:val="double" w:sz="4" w:space="0" w:color="9BBB59"/>
              <w:bottom w:val="double" w:sz="4" w:space="0" w:color="9BBB59"/>
              <w:right w:val="double" w:sz="4" w:space="0" w:color="9BBB59"/>
            </w:tcBorders>
          </w:tcPr>
          <w:p w14:paraId="50D138DF"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923F2C4"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0EE743E2"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lastRenderedPageBreak/>
              <w:t>REQUISITI</w:t>
            </w:r>
          </w:p>
        </w:tc>
      </w:tr>
      <w:tr w:rsidR="00D07DAC" w:rsidRPr="00A35784" w14:paraId="558FAE35" w14:textId="77777777" w:rsidTr="00C53C3B">
        <w:trPr>
          <w:trHeight w:val="318"/>
        </w:trPr>
        <w:tc>
          <w:tcPr>
            <w:tcW w:w="8958" w:type="dxa"/>
            <w:gridSpan w:val="2"/>
            <w:tcBorders>
              <w:left w:val="double" w:sz="4" w:space="0" w:color="9BBB59"/>
              <w:right w:val="double" w:sz="4" w:space="0" w:color="9BBB59"/>
            </w:tcBorders>
          </w:tcPr>
          <w:p w14:paraId="532535D9" w14:textId="5FB57F4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pretrattamento </w:t>
            </w:r>
            <w:r w:rsidRPr="00A35784">
              <w:rPr>
                <w:rFonts w:ascii="Times New Roman" w:hAnsi="Times New Roman"/>
                <w:b/>
                <w:sz w:val="22"/>
                <w:szCs w:val="22"/>
              </w:rPr>
              <w:t xml:space="preserve">e </w:t>
            </w:r>
            <w:r w:rsidRPr="00A35784">
              <w:rPr>
                <w:rFonts w:ascii="Times New Roman" w:hAnsi="Times New Roman"/>
                <w:b/>
                <w:color w:val="000000"/>
                <w:sz w:val="22"/>
                <w:szCs w:val="22"/>
              </w:rPr>
              <w:t xml:space="preserve">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w:t>
            </w:r>
            <w:r w:rsidR="00275D08">
              <w:rPr>
                <w:rFonts w:ascii="Times New Roman" w:hAnsi="Times New Roman"/>
                <w:b/>
                <w:color w:val="000000"/>
                <w:sz w:val="22"/>
                <w:szCs w:val="22"/>
              </w:rPr>
              <w:t xml:space="preserve"> fiumi guadabili</w:t>
            </w:r>
          </w:p>
        </w:tc>
      </w:tr>
      <w:tr w:rsidR="00D07DAC" w:rsidRPr="00A35784" w14:paraId="6152814B" w14:textId="77777777" w:rsidTr="00C53C3B">
        <w:trPr>
          <w:trHeight w:val="326"/>
        </w:trPr>
        <w:tc>
          <w:tcPr>
            <w:tcW w:w="4380" w:type="dxa"/>
            <w:tcBorders>
              <w:left w:val="double" w:sz="4" w:space="0" w:color="9BBB59"/>
            </w:tcBorders>
          </w:tcPr>
          <w:p w14:paraId="041B0212" w14:textId="77777777" w:rsidR="00D07DAC" w:rsidRPr="00A35784" w:rsidRDefault="00D07DAC" w:rsidP="002F2254">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1B2B25B6" w14:textId="77777777" w:rsidR="00D07DAC" w:rsidRPr="00A35784" w:rsidRDefault="00D07DAC" w:rsidP="002F2254">
            <w:pPr>
              <w:spacing w:line="240" w:lineRule="exact"/>
              <w:ind w:left="360"/>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02AAFE03" w14:textId="77777777" w:rsidTr="00C53C3B">
        <w:trPr>
          <w:trHeight w:val="572"/>
        </w:trPr>
        <w:tc>
          <w:tcPr>
            <w:tcW w:w="4380" w:type="dxa"/>
            <w:tcBorders>
              <w:left w:val="double" w:sz="4" w:space="0" w:color="9BBB59"/>
            </w:tcBorders>
          </w:tcPr>
          <w:p w14:paraId="353713B5" w14:textId="7AF1919D" w:rsidR="00D07DAC" w:rsidRPr="00C357B5" w:rsidRDefault="00D07DAC" w:rsidP="002F2254">
            <w:pPr>
              <w:spacing w:line="240" w:lineRule="exact"/>
              <w:jc w:val="both"/>
              <w:rPr>
                <w:rFonts w:ascii="Times New Roman" w:hAnsi="Times New Roman"/>
                <w:color w:val="000000"/>
                <w:sz w:val="22"/>
                <w:szCs w:val="22"/>
              </w:rPr>
            </w:pPr>
            <w:r w:rsidRPr="00C357B5">
              <w:rPr>
                <w:rFonts w:ascii="Times New Roman" w:hAnsi="Times New Roman"/>
                <w:color w:val="000000"/>
                <w:sz w:val="22"/>
                <w:szCs w:val="22"/>
              </w:rPr>
              <w:t>Con esperienza doc</w:t>
            </w:r>
            <w:r w:rsidR="00A711C5">
              <w:rPr>
                <w:rFonts w:ascii="Times New Roman" w:hAnsi="Times New Roman"/>
                <w:color w:val="000000"/>
                <w:sz w:val="22"/>
                <w:szCs w:val="22"/>
              </w:rPr>
              <w:t>umentata di almeno 2</w:t>
            </w:r>
            <w:r w:rsidRPr="00C357B5">
              <w:rPr>
                <w:rFonts w:ascii="Times New Roman" w:hAnsi="Times New Roman"/>
                <w:color w:val="000000"/>
                <w:sz w:val="22"/>
                <w:szCs w:val="22"/>
              </w:rPr>
              <w:t xml:space="preserve"> anni in campionamento</w:t>
            </w:r>
            <w:r w:rsidR="0010169F" w:rsidRPr="00C357B5">
              <w:rPr>
                <w:rFonts w:ascii="Times New Roman" w:hAnsi="Times New Roman"/>
                <w:color w:val="000000"/>
                <w:sz w:val="22"/>
                <w:szCs w:val="22"/>
              </w:rPr>
              <w:t>, pretrattamento e</w:t>
            </w:r>
            <w:r w:rsidR="00A711C5">
              <w:rPr>
                <w:rFonts w:ascii="Times New Roman" w:hAnsi="Times New Roman"/>
                <w:color w:val="000000"/>
                <w:sz w:val="22"/>
                <w:szCs w:val="22"/>
              </w:rPr>
              <w:t xml:space="preserve"> 3 anni in</w:t>
            </w:r>
            <w:r w:rsidRPr="00C357B5">
              <w:rPr>
                <w:rFonts w:ascii="Times New Roman" w:hAnsi="Times New Roman"/>
                <w:sz w:val="22"/>
                <w:szCs w:val="22"/>
              </w:rPr>
              <w:t xml:space="preserve"> </w:t>
            </w:r>
            <w:r w:rsidRPr="00C357B5">
              <w:rPr>
                <w:rFonts w:ascii="Times New Roman" w:hAnsi="Times New Roman"/>
                <w:bCs/>
                <w:color w:val="000000"/>
                <w:sz w:val="22"/>
                <w:szCs w:val="22"/>
              </w:rPr>
              <w:t>determinazione tassonomica</w:t>
            </w:r>
            <w:r w:rsidRPr="00C357B5">
              <w:rPr>
                <w:rFonts w:ascii="Times New Roman" w:hAnsi="Times New Roman"/>
                <w:color w:val="000000"/>
                <w:sz w:val="22"/>
                <w:szCs w:val="22"/>
              </w:rPr>
              <w:t xml:space="preserve"> di diatomee bentoniche</w:t>
            </w:r>
          </w:p>
        </w:tc>
        <w:tc>
          <w:tcPr>
            <w:tcW w:w="4578" w:type="dxa"/>
            <w:tcBorders>
              <w:right w:val="double" w:sz="4" w:space="0" w:color="9BBB59"/>
            </w:tcBorders>
          </w:tcPr>
          <w:p w14:paraId="1CFBCB17" w14:textId="77777777" w:rsidR="00D07DAC" w:rsidRPr="00C357B5" w:rsidRDefault="00D07DAC" w:rsidP="002F2254">
            <w:pPr>
              <w:spacing w:line="240" w:lineRule="exact"/>
              <w:jc w:val="both"/>
              <w:rPr>
                <w:rFonts w:ascii="Times New Roman" w:hAnsi="Times New Roman"/>
                <w:strike/>
                <w:color w:val="000000"/>
                <w:sz w:val="22"/>
                <w:szCs w:val="22"/>
              </w:rPr>
            </w:pPr>
            <w:r w:rsidRPr="00C357B5">
              <w:rPr>
                <w:rFonts w:ascii="Times New Roman" w:hAnsi="Times New Roman"/>
                <w:color w:val="000000"/>
                <w:sz w:val="22"/>
                <w:szCs w:val="22"/>
              </w:rPr>
              <w:t>Neolaureati o neofiti</w:t>
            </w:r>
          </w:p>
        </w:tc>
      </w:tr>
      <w:tr w:rsidR="00CA0BB2" w:rsidRPr="00A35784" w14:paraId="4397F7DF" w14:textId="77777777" w:rsidTr="00C53C3B">
        <w:trPr>
          <w:trHeight w:val="850"/>
        </w:trPr>
        <w:tc>
          <w:tcPr>
            <w:tcW w:w="4380" w:type="dxa"/>
            <w:vMerge w:val="restart"/>
            <w:tcBorders>
              <w:left w:val="double" w:sz="4" w:space="0" w:color="9BBB59"/>
            </w:tcBorders>
          </w:tcPr>
          <w:p w14:paraId="74DF6598" w14:textId="77777777" w:rsidR="00CA0BB2" w:rsidRPr="00C357B5" w:rsidRDefault="00CA0BB2" w:rsidP="002F2254">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520276E4" w14:textId="4CAA4B2E" w:rsidR="00CA0BB2" w:rsidRPr="00C357B5" w:rsidRDefault="00CA0BB2" w:rsidP="00F677E8">
            <w:pPr>
              <w:spacing w:line="240" w:lineRule="exact"/>
              <w:ind w:left="-70"/>
              <w:jc w:val="both"/>
              <w:rPr>
                <w:rFonts w:ascii="Times New Roman" w:hAnsi="Times New Roman"/>
                <w:strike/>
                <w:color w:val="000000"/>
                <w:sz w:val="22"/>
                <w:szCs w:val="22"/>
              </w:rPr>
            </w:pPr>
            <w:r w:rsidRPr="00C357B5">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C357B5">
              <w:rPr>
                <w:rFonts w:ascii="Times New Roman" w:hAnsi="Times New Roman"/>
                <w:color w:val="000000"/>
                <w:sz w:val="22"/>
                <w:szCs w:val="22"/>
              </w:rPr>
              <w:t xml:space="preserve"> ISPRA 111/2014 n. 2020) </w:t>
            </w:r>
            <w:r w:rsidR="00647E15" w:rsidRPr="00C357B5">
              <w:rPr>
                <w:rFonts w:ascii="Times New Roman" w:hAnsi="Times New Roman"/>
                <w:color w:val="000000"/>
                <w:sz w:val="22"/>
                <w:szCs w:val="22"/>
              </w:rPr>
              <w:t>e/o istruzione da parte di personale esperto</w:t>
            </w:r>
          </w:p>
        </w:tc>
      </w:tr>
      <w:tr w:rsidR="00CA0BB2" w:rsidRPr="00A35784" w14:paraId="448A0589" w14:textId="77777777" w:rsidTr="00C53C3B">
        <w:trPr>
          <w:trHeight w:val="319"/>
        </w:trPr>
        <w:tc>
          <w:tcPr>
            <w:tcW w:w="4380" w:type="dxa"/>
            <w:vMerge/>
            <w:tcBorders>
              <w:left w:val="double" w:sz="4" w:space="0" w:color="9BBB59"/>
            </w:tcBorders>
          </w:tcPr>
          <w:p w14:paraId="1CD5A820" w14:textId="77777777" w:rsidR="00CA0BB2" w:rsidRPr="00C357B5" w:rsidRDefault="00CA0BB2" w:rsidP="002F2254">
            <w:pPr>
              <w:spacing w:line="240" w:lineRule="exact"/>
              <w:ind w:left="720"/>
              <w:jc w:val="both"/>
              <w:rPr>
                <w:rFonts w:ascii="Times New Roman" w:hAnsi="Times New Roman"/>
                <w:color w:val="000000"/>
              </w:rPr>
            </w:pPr>
          </w:p>
        </w:tc>
        <w:tc>
          <w:tcPr>
            <w:tcW w:w="4578" w:type="dxa"/>
            <w:tcBorders>
              <w:right w:val="double" w:sz="4" w:space="0" w:color="9BBB59"/>
            </w:tcBorders>
          </w:tcPr>
          <w:p w14:paraId="4B9F97A9" w14:textId="290E61DD" w:rsidR="00CA0BB2" w:rsidRPr="00C357B5" w:rsidRDefault="00CA0BB2" w:rsidP="00F677E8">
            <w:pPr>
              <w:spacing w:line="240" w:lineRule="exact"/>
              <w:ind w:left="-70"/>
              <w:jc w:val="both"/>
              <w:rPr>
                <w:rFonts w:ascii="Times New Roman" w:hAnsi="Times New Roman"/>
                <w:color w:val="000000"/>
              </w:rPr>
            </w:pPr>
            <w:r w:rsidRPr="00C357B5">
              <w:rPr>
                <w:rFonts w:ascii="Times New Roman" w:hAnsi="Times New Roman"/>
                <w:color w:val="000000"/>
                <w:sz w:val="22"/>
                <w:szCs w:val="22"/>
              </w:rPr>
              <w:t>Corso base di tassonomia di diatomee bentoniche</w:t>
            </w:r>
          </w:p>
        </w:tc>
      </w:tr>
      <w:tr w:rsidR="00C03DE8" w:rsidRPr="00A35784" w14:paraId="437BAF9A" w14:textId="77777777" w:rsidTr="00C53C3B">
        <w:trPr>
          <w:trHeight w:val="395"/>
        </w:trPr>
        <w:tc>
          <w:tcPr>
            <w:tcW w:w="4380" w:type="dxa"/>
            <w:tcBorders>
              <w:left w:val="double" w:sz="4" w:space="0" w:color="9BBB59"/>
              <w:bottom w:val="single" w:sz="4" w:space="0" w:color="D6E3BC"/>
            </w:tcBorders>
          </w:tcPr>
          <w:p w14:paraId="74BCAC8B" w14:textId="77777777" w:rsidR="00C03DE8" w:rsidRPr="00C357B5" w:rsidRDefault="00C03DE8" w:rsidP="002F2254">
            <w:pPr>
              <w:spacing w:line="240" w:lineRule="exact"/>
              <w:ind w:left="720"/>
              <w:jc w:val="both"/>
              <w:rPr>
                <w:rFonts w:ascii="Times New Roman" w:hAnsi="Times New Roman"/>
                <w:color w:val="000000"/>
              </w:rPr>
            </w:pPr>
          </w:p>
        </w:tc>
        <w:tc>
          <w:tcPr>
            <w:tcW w:w="4578" w:type="dxa"/>
            <w:tcBorders>
              <w:bottom w:val="single" w:sz="4" w:space="0" w:color="D6E3BC"/>
              <w:right w:val="double" w:sz="4" w:space="0" w:color="9BBB59"/>
            </w:tcBorders>
          </w:tcPr>
          <w:p w14:paraId="053453B3" w14:textId="7192D914" w:rsidR="00C03DE8" w:rsidRPr="00C357B5" w:rsidRDefault="00B7758B" w:rsidP="00B7758B">
            <w:pPr>
              <w:spacing w:line="240" w:lineRule="exact"/>
              <w:ind w:left="-70"/>
              <w:jc w:val="both"/>
              <w:rPr>
                <w:rFonts w:ascii="Times New Roman" w:hAnsi="Times New Roman"/>
                <w:color w:val="000000"/>
                <w:sz w:val="22"/>
                <w:szCs w:val="22"/>
              </w:rPr>
            </w:pPr>
            <w:r w:rsidRPr="00C357B5">
              <w:rPr>
                <w:rFonts w:ascii="Times New Roman" w:hAnsi="Times New Roman"/>
                <w:sz w:val="22"/>
                <w:szCs w:val="22"/>
              </w:rPr>
              <w:t xml:space="preserve">Esperienza documentata </w:t>
            </w:r>
            <w:r w:rsidR="009559CF" w:rsidRPr="00C357B5">
              <w:rPr>
                <w:rFonts w:ascii="Times New Roman" w:hAnsi="Times New Roman"/>
                <w:sz w:val="22"/>
                <w:szCs w:val="22"/>
              </w:rPr>
              <w:t xml:space="preserve">di </w:t>
            </w:r>
            <w:r w:rsidR="00CA0BB2" w:rsidRPr="00C357B5">
              <w:rPr>
                <w:rFonts w:ascii="Times New Roman" w:hAnsi="Times New Roman"/>
                <w:sz w:val="22"/>
                <w:szCs w:val="22"/>
              </w:rPr>
              <w:t>1</w:t>
            </w:r>
            <w:r w:rsidR="009559CF" w:rsidRPr="00C357B5">
              <w:rPr>
                <w:rFonts w:ascii="Times New Roman" w:hAnsi="Times New Roman"/>
                <w:sz w:val="22"/>
                <w:szCs w:val="22"/>
              </w:rPr>
              <w:t xml:space="preserve"> ann</w:t>
            </w:r>
            <w:r w:rsidR="00CA0BB2" w:rsidRPr="00C357B5">
              <w:rPr>
                <w:rFonts w:ascii="Times New Roman" w:hAnsi="Times New Roman"/>
                <w:sz w:val="22"/>
                <w:szCs w:val="22"/>
              </w:rPr>
              <w:t>o</w:t>
            </w:r>
            <w:r w:rsidR="00325AB6" w:rsidRPr="00C357B5">
              <w:rPr>
                <w:rFonts w:ascii="Times New Roman" w:hAnsi="Times New Roman"/>
                <w:sz w:val="22"/>
                <w:szCs w:val="22"/>
              </w:rPr>
              <w:t xml:space="preserve"> in campionamento, pretrattamento e</w:t>
            </w:r>
            <w:r w:rsidR="007F4BD8">
              <w:rPr>
                <w:rFonts w:ascii="Times New Roman" w:hAnsi="Times New Roman"/>
                <w:sz w:val="22"/>
                <w:szCs w:val="22"/>
              </w:rPr>
              <w:t xml:space="preserve"> 2 anni in</w:t>
            </w:r>
            <w:r w:rsidR="00325AB6" w:rsidRPr="00C357B5">
              <w:rPr>
                <w:rFonts w:ascii="Times New Roman" w:hAnsi="Times New Roman"/>
                <w:sz w:val="22"/>
                <w:szCs w:val="22"/>
              </w:rPr>
              <w:t xml:space="preserve"> determinazione tassonomica di diatomee bentoniche </w:t>
            </w:r>
            <w:r w:rsidR="009559CF" w:rsidRPr="00C357B5">
              <w:rPr>
                <w:rFonts w:ascii="Times New Roman" w:hAnsi="Times New Roman"/>
                <w:sz w:val="22"/>
                <w:szCs w:val="22"/>
              </w:rPr>
              <w:t>con f</w:t>
            </w:r>
            <w:r w:rsidR="00C03DE8" w:rsidRPr="00C357B5">
              <w:rPr>
                <w:rFonts w:ascii="Times New Roman" w:hAnsi="Times New Roman"/>
                <w:sz w:val="22"/>
                <w:szCs w:val="22"/>
              </w:rPr>
              <w:t>asi di istruzione/formazione interni post-formazione effettuati da personale esperto e/o istruzione/affiancamento/supervisione</w:t>
            </w:r>
            <w:r w:rsidR="00FF2422" w:rsidRPr="00C357B5">
              <w:rPr>
                <w:rFonts w:ascii="Times New Roman" w:hAnsi="Times New Roman"/>
                <w:sz w:val="22"/>
                <w:szCs w:val="22"/>
              </w:rPr>
              <w:t xml:space="preserve"> post-formazione</w:t>
            </w:r>
            <w:r w:rsidR="00C03DE8" w:rsidRPr="00C357B5">
              <w:rPr>
                <w:rFonts w:ascii="Times New Roman" w:hAnsi="Times New Roman"/>
                <w:sz w:val="22"/>
                <w:szCs w:val="22"/>
              </w:rPr>
              <w:t xml:space="preserve"> con personale esperto</w:t>
            </w:r>
            <w:r w:rsidR="00C03DE8" w:rsidRPr="00C357B5">
              <w:rPr>
                <w:rFonts w:ascii="Times New Roman" w:hAnsi="Times New Roman"/>
                <w:color w:val="1F497D"/>
                <w:sz w:val="22"/>
                <w:szCs w:val="22"/>
              </w:rPr>
              <w:t>.</w:t>
            </w:r>
            <w:r w:rsidR="00C03DE8" w:rsidRPr="00C357B5">
              <w:rPr>
                <w:rFonts w:ascii="Times New Roman" w:hAnsi="Times New Roman"/>
                <w:color w:val="BFBFBF"/>
                <w:sz w:val="22"/>
                <w:szCs w:val="22"/>
              </w:rPr>
              <w:t xml:space="preserve"> </w:t>
            </w:r>
          </w:p>
        </w:tc>
      </w:tr>
      <w:tr w:rsidR="00FA28C3" w:rsidRPr="00A35784" w14:paraId="4D87EA53" w14:textId="77777777" w:rsidTr="00C53C3B">
        <w:trPr>
          <w:trHeight w:val="313"/>
        </w:trPr>
        <w:tc>
          <w:tcPr>
            <w:tcW w:w="8958" w:type="dxa"/>
            <w:gridSpan w:val="2"/>
            <w:tcBorders>
              <w:left w:val="double" w:sz="4" w:space="0" w:color="9BBB59"/>
              <w:right w:val="double" w:sz="4" w:space="0" w:color="92D050"/>
            </w:tcBorders>
          </w:tcPr>
          <w:p w14:paraId="66D9D331" w14:textId="6206CA3D" w:rsidR="00FA28C3" w:rsidRPr="00C357B5" w:rsidRDefault="00FA28C3" w:rsidP="002F2254">
            <w:pPr>
              <w:spacing w:line="240" w:lineRule="exact"/>
              <w:ind w:left="-11"/>
              <w:jc w:val="both"/>
              <w:rPr>
                <w:rFonts w:ascii="Times New Roman" w:hAnsi="Times New Roman"/>
                <w:color w:val="FFFF00"/>
                <w:sz w:val="22"/>
                <w:szCs w:val="22"/>
              </w:rPr>
            </w:pPr>
            <w:r w:rsidRPr="00C357B5">
              <w:rPr>
                <w:rFonts w:ascii="Times New Roman" w:hAnsi="Times New Roman"/>
                <w:color w:val="000000"/>
                <w:sz w:val="22"/>
                <w:szCs w:val="22"/>
              </w:rPr>
              <w:t>Eventuali corsi avanzati di approfondimento tassonomia</w:t>
            </w:r>
          </w:p>
        </w:tc>
      </w:tr>
      <w:tr w:rsidR="00C03DE8" w:rsidRPr="00A35784" w14:paraId="7FB457D5" w14:textId="77777777" w:rsidTr="00C53C3B">
        <w:trPr>
          <w:trHeight w:val="491"/>
        </w:trPr>
        <w:tc>
          <w:tcPr>
            <w:tcW w:w="8958" w:type="dxa"/>
            <w:gridSpan w:val="2"/>
            <w:tcBorders>
              <w:left w:val="double" w:sz="4" w:space="0" w:color="9BBB59"/>
              <w:bottom w:val="double" w:sz="4" w:space="0" w:color="92D050"/>
              <w:right w:val="double" w:sz="4" w:space="0" w:color="9BBB59"/>
            </w:tcBorders>
            <w:shd w:val="clear" w:color="auto" w:fill="EAF1DD"/>
          </w:tcPr>
          <w:p w14:paraId="72353EBA" w14:textId="3E1CC4AC" w:rsidR="00C03DE8" w:rsidRPr="00C357B5" w:rsidRDefault="00C03DE8" w:rsidP="002F2254">
            <w:pPr>
              <w:spacing w:line="240" w:lineRule="exact"/>
              <w:jc w:val="center"/>
              <w:rPr>
                <w:rFonts w:ascii="Times New Roman" w:hAnsi="Times New Roman"/>
                <w:color w:val="000000"/>
                <w:sz w:val="22"/>
                <w:szCs w:val="22"/>
              </w:rPr>
            </w:pPr>
            <w:r w:rsidRPr="00C357B5">
              <w:rPr>
                <w:rFonts w:ascii="Times New Roman" w:hAnsi="Times New Roman"/>
                <w:b/>
                <w:color w:val="000000"/>
                <w:sz w:val="22"/>
                <w:szCs w:val="22"/>
              </w:rPr>
              <w:t>Metodo per la valutazione della qualifica</w:t>
            </w:r>
          </w:p>
        </w:tc>
      </w:tr>
      <w:tr w:rsidR="00C53C3B" w:rsidRPr="00A35784" w14:paraId="5866DA2E" w14:textId="77777777" w:rsidTr="00D4146C">
        <w:trPr>
          <w:trHeight w:val="375"/>
        </w:trPr>
        <w:tc>
          <w:tcPr>
            <w:tcW w:w="0" w:type="dxa"/>
            <w:gridSpan w:val="2"/>
            <w:tcBorders>
              <w:top w:val="double" w:sz="4" w:space="0" w:color="92D050"/>
              <w:left w:val="double" w:sz="4" w:space="0" w:color="9BBB59"/>
              <w:bottom w:val="single" w:sz="4" w:space="0" w:color="9BBB59"/>
              <w:right w:val="double" w:sz="4" w:space="0" w:color="9BBB59"/>
            </w:tcBorders>
            <w:vAlign w:val="center"/>
          </w:tcPr>
          <w:p w14:paraId="7B6E7AB8" w14:textId="50788949" w:rsidR="00C53C3B" w:rsidRPr="00C357B5" w:rsidRDefault="00C53C3B" w:rsidP="00067F42">
            <w:pPr>
              <w:spacing w:line="240" w:lineRule="exact"/>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C53C3B" w:rsidRPr="00A35784" w14:paraId="77F2FE2E" w14:textId="77777777" w:rsidTr="00C53C3B">
        <w:trPr>
          <w:trHeight w:val="375"/>
        </w:trPr>
        <w:tc>
          <w:tcPr>
            <w:tcW w:w="8958" w:type="dxa"/>
            <w:gridSpan w:val="2"/>
            <w:tcBorders>
              <w:top w:val="single" w:sz="4" w:space="0" w:color="9BBB59"/>
              <w:left w:val="double" w:sz="4" w:space="0" w:color="9BBB59"/>
              <w:bottom w:val="single" w:sz="4" w:space="0" w:color="9BBB59"/>
              <w:right w:val="double" w:sz="4" w:space="0" w:color="9BBB59"/>
            </w:tcBorders>
          </w:tcPr>
          <w:p w14:paraId="1B71CDDB" w14:textId="1356E742" w:rsidR="00C53C3B" w:rsidRPr="00C357B5" w:rsidRDefault="00C53C3B" w:rsidP="00FA28C3">
            <w:pPr>
              <w:spacing w:line="240" w:lineRule="exact"/>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C03DE8" w:rsidRPr="00A35784" w14:paraId="44044ECE" w14:textId="77777777" w:rsidTr="00C53C3B">
        <w:trPr>
          <w:trHeight w:val="275"/>
        </w:trPr>
        <w:tc>
          <w:tcPr>
            <w:tcW w:w="8958" w:type="dxa"/>
            <w:gridSpan w:val="2"/>
            <w:tcBorders>
              <w:top w:val="single" w:sz="4" w:space="0" w:color="9BBB59"/>
              <w:left w:val="double" w:sz="4" w:space="0" w:color="9BBB59"/>
              <w:bottom w:val="double" w:sz="4" w:space="0" w:color="9BBB59"/>
              <w:right w:val="double" w:sz="4" w:space="0" w:color="9BBB59"/>
            </w:tcBorders>
          </w:tcPr>
          <w:p w14:paraId="773EEC83" w14:textId="22A155E8" w:rsidR="00C03DE8" w:rsidRPr="00A35784" w:rsidRDefault="00C03DE8"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p>
        </w:tc>
      </w:tr>
      <w:tr w:rsidR="00C03DE8" w:rsidRPr="00A35784" w14:paraId="40F63600" w14:textId="77777777" w:rsidTr="00C53C3B">
        <w:trPr>
          <w:trHeight w:val="280"/>
        </w:trPr>
        <w:tc>
          <w:tcPr>
            <w:tcW w:w="8958" w:type="dxa"/>
            <w:gridSpan w:val="2"/>
            <w:tcBorders>
              <w:left w:val="double" w:sz="4" w:space="0" w:color="9BBB59"/>
              <w:bottom w:val="double" w:sz="4" w:space="0" w:color="9BBB59"/>
              <w:right w:val="double" w:sz="4" w:space="0" w:color="9BBB59"/>
            </w:tcBorders>
            <w:shd w:val="clear" w:color="auto" w:fill="D6E3BC"/>
          </w:tcPr>
          <w:p w14:paraId="40F45FD4" w14:textId="36C5F3E6"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al campionamento, pretrattamento e 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dell’EQB Diatomee bentoniche </w:t>
            </w:r>
            <w:r w:rsidR="00275D08">
              <w:rPr>
                <w:rFonts w:ascii="Times New Roman" w:hAnsi="Times New Roman"/>
                <w:b/>
                <w:color w:val="000000"/>
                <w:sz w:val="22"/>
                <w:szCs w:val="22"/>
              </w:rPr>
              <w:t>fiumi guadabili</w:t>
            </w:r>
          </w:p>
          <w:p w14:paraId="7450205B" w14:textId="7A0D0D3F" w:rsidR="00C03DE8" w:rsidRPr="00A35784" w:rsidRDefault="00C03DE8" w:rsidP="00901ED0">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(DB-F-CD)</w:t>
            </w:r>
          </w:p>
        </w:tc>
      </w:tr>
      <w:tr w:rsidR="00C03DE8" w:rsidRPr="00A35784" w14:paraId="288B43CD" w14:textId="77777777" w:rsidTr="00C53C3B">
        <w:trPr>
          <w:trHeight w:val="57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auto"/>
          </w:tcPr>
          <w:p w14:paraId="662B5C92" w14:textId="61C223CB" w:rsidR="00C03DE8" w:rsidRPr="00A35784" w:rsidRDefault="00C03DE8" w:rsidP="002F2254">
            <w:pPr>
              <w:spacing w:line="240" w:lineRule="exact"/>
              <w:jc w:val="center"/>
              <w:rPr>
                <w:rFonts w:ascii="Times New Roman" w:hAnsi="Times New Roman"/>
                <w:color w:val="000000"/>
                <w:sz w:val="22"/>
                <w:szCs w:val="22"/>
              </w:rPr>
            </w:pPr>
          </w:p>
        </w:tc>
      </w:tr>
      <w:tr w:rsidR="00C03DE8" w:rsidRPr="00A35784" w14:paraId="13D4DA55" w14:textId="77777777" w:rsidTr="00C53C3B">
        <w:trPr>
          <w:trHeight w:val="109"/>
        </w:trPr>
        <w:tc>
          <w:tcPr>
            <w:tcW w:w="8958" w:type="dxa"/>
            <w:gridSpan w:val="2"/>
            <w:tcBorders>
              <w:top w:val="double" w:sz="4" w:space="0" w:color="9BBB59"/>
              <w:left w:val="double" w:sz="4" w:space="0" w:color="9BBB59"/>
              <w:bottom w:val="double" w:sz="4" w:space="0" w:color="9BBB59"/>
              <w:right w:val="double" w:sz="4" w:space="0" w:color="9BBB59"/>
            </w:tcBorders>
            <w:shd w:val="clear" w:color="auto" w:fill="92D050"/>
          </w:tcPr>
          <w:p w14:paraId="6FE410F7" w14:textId="77777777" w:rsidR="00C03DE8" w:rsidRPr="00A35784" w:rsidRDefault="00C03DE8"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01B4E57F" w14:textId="77777777" w:rsidR="00C03DE8" w:rsidRPr="00A35784" w:rsidRDefault="00C03DE8" w:rsidP="00D07DAC">
            <w:pPr>
              <w:jc w:val="both"/>
              <w:rPr>
                <w:rFonts w:ascii="Times New Roman" w:hAnsi="Times New Roman"/>
                <w:color w:val="000000"/>
                <w:sz w:val="22"/>
                <w:szCs w:val="22"/>
              </w:rPr>
            </w:pPr>
          </w:p>
        </w:tc>
      </w:tr>
      <w:tr w:rsidR="00C03DE8" w:rsidRPr="00A35784" w14:paraId="524D897D"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19B866D4" w14:textId="1B6BB4FD" w:rsidR="00C03DE8" w:rsidRPr="00A35784" w:rsidRDefault="00C03DE8"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C03DE8" w:rsidRPr="00A35784" w14:paraId="3A00B76E" w14:textId="77777777" w:rsidTr="00C53C3B">
        <w:trPr>
          <w:trHeight w:val="109"/>
        </w:trPr>
        <w:tc>
          <w:tcPr>
            <w:tcW w:w="8958" w:type="dxa"/>
            <w:gridSpan w:val="2"/>
            <w:tcBorders>
              <w:top w:val="double" w:sz="4" w:space="0" w:color="9BBB59"/>
              <w:left w:val="double" w:sz="4" w:space="0" w:color="9BBB59"/>
              <w:right w:val="double" w:sz="4" w:space="0" w:color="9BBB59"/>
            </w:tcBorders>
          </w:tcPr>
          <w:p w14:paraId="03A05C47" w14:textId="5BB3516C"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C03DE8" w:rsidRPr="00A35784" w14:paraId="6A9D7453" w14:textId="77777777" w:rsidTr="00C53C3B">
        <w:trPr>
          <w:trHeight w:val="109"/>
        </w:trPr>
        <w:tc>
          <w:tcPr>
            <w:tcW w:w="8958" w:type="dxa"/>
            <w:gridSpan w:val="2"/>
            <w:tcBorders>
              <w:left w:val="double" w:sz="4" w:space="0" w:color="9BBB59"/>
              <w:right w:val="double" w:sz="4" w:space="0" w:color="9BBB59"/>
            </w:tcBorders>
          </w:tcPr>
          <w:p w14:paraId="4889D42C" w14:textId="181EAAD5" w:rsidR="00C03DE8" w:rsidRPr="00A35784" w:rsidRDefault="00C03DE8"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ICMi</w:t>
            </w:r>
            <w:proofErr w:type="spellEnd"/>
            <w:r w:rsidRPr="00A35784">
              <w:rPr>
                <w:rFonts w:ascii="Times New Roman" w:hAnsi="Times New Roman"/>
                <w:b/>
                <w:color w:val="000000"/>
                <w:sz w:val="22"/>
                <w:szCs w:val="22"/>
              </w:rPr>
              <w:t xml:space="preserve"> e Valutazione dello stato di un ecosistema acquatico in riferimento all’EQB Diatomee bentoniche</w:t>
            </w:r>
            <w:r>
              <w:rPr>
                <w:rFonts w:ascii="Times New Roman" w:hAnsi="Times New Roman"/>
                <w:b/>
                <w:color w:val="000000"/>
                <w:sz w:val="22"/>
                <w:szCs w:val="22"/>
              </w:rPr>
              <w:t xml:space="preserve"> fluviali</w:t>
            </w:r>
          </w:p>
        </w:tc>
      </w:tr>
      <w:tr w:rsidR="00C31208" w:rsidRPr="00A35784" w14:paraId="355F90BB" w14:textId="6B8C6BA4" w:rsidTr="00C53C3B">
        <w:trPr>
          <w:trHeight w:val="109"/>
        </w:trPr>
        <w:tc>
          <w:tcPr>
            <w:tcW w:w="4380" w:type="dxa"/>
            <w:tcBorders>
              <w:left w:val="double" w:sz="4" w:space="0" w:color="9BBB59"/>
            </w:tcBorders>
          </w:tcPr>
          <w:p w14:paraId="52D3CBAE" w14:textId="77777777" w:rsidR="00C31208" w:rsidRPr="00A35784" w:rsidRDefault="00C31208" w:rsidP="00C31208">
            <w:pPr>
              <w:spacing w:line="240" w:lineRule="exact"/>
              <w:jc w:val="center"/>
              <w:rPr>
                <w:rFonts w:ascii="Times New Roman" w:hAnsi="Times New Roman"/>
                <w:color w:val="000000"/>
              </w:rPr>
            </w:pPr>
            <w:r w:rsidRPr="00A35784">
              <w:rPr>
                <w:rFonts w:ascii="Times New Roman" w:eastAsia="Times New Roman" w:hAnsi="Times New Roman"/>
                <w:b/>
                <w:i/>
                <w:sz w:val="22"/>
                <w:szCs w:val="22"/>
              </w:rPr>
              <w:t>1° Caso: personale con esperienza</w:t>
            </w:r>
          </w:p>
        </w:tc>
        <w:tc>
          <w:tcPr>
            <w:tcW w:w="4578" w:type="dxa"/>
            <w:tcBorders>
              <w:right w:val="double" w:sz="4" w:space="0" w:color="9BBB59"/>
            </w:tcBorders>
          </w:tcPr>
          <w:p w14:paraId="358473E9" w14:textId="69CEEFB5" w:rsidR="00C31208" w:rsidRPr="00A35784" w:rsidRDefault="00C31208" w:rsidP="00C31208">
            <w:pPr>
              <w:spacing w:line="240" w:lineRule="exact"/>
              <w:jc w:val="center"/>
              <w:rPr>
                <w:rFonts w:ascii="Times New Roman" w:hAnsi="Times New Roman"/>
                <w:color w:val="000000"/>
                <w:sz w:val="22"/>
                <w:szCs w:val="22"/>
              </w:rPr>
            </w:pPr>
            <w:r w:rsidRPr="00A35784">
              <w:rPr>
                <w:rFonts w:ascii="Times New Roman" w:eastAsia="Times New Roman" w:hAnsi="Times New Roman"/>
                <w:b/>
                <w:i/>
                <w:sz w:val="22"/>
                <w:szCs w:val="22"/>
              </w:rPr>
              <w:t>2° Caso: neolaureati/neofiti</w:t>
            </w:r>
          </w:p>
        </w:tc>
      </w:tr>
      <w:tr w:rsidR="00C31208" w:rsidRPr="00A35784" w14:paraId="3415C337" w14:textId="77777777" w:rsidTr="00C53C3B">
        <w:trPr>
          <w:trHeight w:val="109"/>
        </w:trPr>
        <w:tc>
          <w:tcPr>
            <w:tcW w:w="4380" w:type="dxa"/>
            <w:tcBorders>
              <w:left w:val="double" w:sz="4" w:space="0" w:color="9BBB59"/>
            </w:tcBorders>
          </w:tcPr>
          <w:p w14:paraId="2E401CAB" w14:textId="367C0665" w:rsidR="00C31208" w:rsidRPr="00A35784" w:rsidRDefault="00C31208" w:rsidP="00C31208">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78" w:type="dxa"/>
            <w:tcBorders>
              <w:right w:val="double" w:sz="4" w:space="0" w:color="9BBB59"/>
            </w:tcBorders>
          </w:tcPr>
          <w:p w14:paraId="6C989194" w14:textId="6BDBE816" w:rsidR="00C31208" w:rsidRPr="00A35784" w:rsidRDefault="00C31208" w:rsidP="00C31208">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C31208" w:rsidRPr="00A35784" w14:paraId="4F21C5F3" w14:textId="77777777" w:rsidTr="00C53C3B">
        <w:trPr>
          <w:trHeight w:val="920"/>
        </w:trPr>
        <w:tc>
          <w:tcPr>
            <w:tcW w:w="4380" w:type="dxa"/>
            <w:tcBorders>
              <w:left w:val="double" w:sz="4" w:space="0" w:color="9BBB59"/>
            </w:tcBorders>
          </w:tcPr>
          <w:p w14:paraId="41EEF6E9" w14:textId="3C12F921" w:rsidR="00C31208" w:rsidRPr="00A35784" w:rsidRDefault="007F4BD8" w:rsidP="007D43CC">
            <w:pPr>
              <w:spacing w:line="240" w:lineRule="exact"/>
              <w:jc w:val="both"/>
              <w:rPr>
                <w:rFonts w:ascii="Times New Roman" w:hAnsi="Times New Roman"/>
                <w:color w:val="000000"/>
                <w:sz w:val="22"/>
                <w:szCs w:val="22"/>
              </w:rPr>
            </w:pPr>
            <w:r>
              <w:rPr>
                <w:rFonts w:ascii="Times New Roman" w:hAnsi="Times New Roman"/>
                <w:color w:val="000000"/>
                <w:sz w:val="22"/>
                <w:szCs w:val="22"/>
              </w:rPr>
              <w:t xml:space="preserve">Esperienza documentata </w:t>
            </w:r>
            <w:r w:rsidRPr="007F4BD8">
              <w:rPr>
                <w:rFonts w:ascii="Times New Roman" w:hAnsi="Times New Roman"/>
                <w:color w:val="000000"/>
                <w:sz w:val="22"/>
                <w:szCs w:val="22"/>
              </w:rPr>
              <w:t xml:space="preserve">di almeno </w:t>
            </w:r>
            <w:proofErr w:type="gramStart"/>
            <w:r w:rsidRPr="007F4BD8">
              <w:rPr>
                <w:rFonts w:ascii="Times New Roman" w:hAnsi="Times New Roman"/>
                <w:color w:val="000000"/>
                <w:sz w:val="22"/>
                <w:szCs w:val="22"/>
              </w:rPr>
              <w:t>3</w:t>
            </w:r>
            <w:proofErr w:type="gramEnd"/>
            <w:r w:rsidRPr="007F4BD8">
              <w:rPr>
                <w:rFonts w:ascii="Times New Roman" w:hAnsi="Times New Roman"/>
                <w:color w:val="000000"/>
                <w:sz w:val="22"/>
                <w:szCs w:val="22"/>
              </w:rPr>
              <w:t xml:space="preserve"> anni in gestione completa di tutte le fasi (Campionamento, pretrattamento e determinazione tassonomica) e in Calcolo indice EQB Diatomee bentoniche </w:t>
            </w:r>
            <w:r w:rsidR="00067F42">
              <w:rPr>
                <w:rFonts w:ascii="Times New Roman" w:hAnsi="Times New Roman"/>
                <w:color w:val="000000"/>
                <w:sz w:val="22"/>
                <w:szCs w:val="22"/>
              </w:rPr>
              <w:t>fluviali</w:t>
            </w:r>
          </w:p>
        </w:tc>
        <w:tc>
          <w:tcPr>
            <w:tcW w:w="4578" w:type="dxa"/>
            <w:tcBorders>
              <w:right w:val="double" w:sz="4" w:space="0" w:color="9BBB59"/>
            </w:tcBorders>
          </w:tcPr>
          <w:p w14:paraId="078331FF" w14:textId="2EFC7D64" w:rsidR="00C31208" w:rsidRPr="00A35784" w:rsidRDefault="00C31208" w:rsidP="00C3120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C31208" w:rsidRPr="00A35784" w14:paraId="0ED17F51" w14:textId="77777777" w:rsidTr="00C53C3B">
        <w:trPr>
          <w:trHeight w:val="391"/>
        </w:trPr>
        <w:tc>
          <w:tcPr>
            <w:tcW w:w="8958" w:type="dxa"/>
            <w:gridSpan w:val="2"/>
            <w:tcBorders>
              <w:top w:val="double" w:sz="4" w:space="0" w:color="9BBB59"/>
              <w:left w:val="double" w:sz="4" w:space="0" w:color="9BBB59"/>
              <w:bottom w:val="double" w:sz="4" w:space="0" w:color="9BBB59"/>
            </w:tcBorders>
          </w:tcPr>
          <w:p w14:paraId="5596A1FE" w14:textId="327B6A9D" w:rsidR="00C31208" w:rsidRPr="00A35784" w:rsidRDefault="00C31208" w:rsidP="00C31208">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C31208" w:rsidRPr="00A35784" w14:paraId="33D98654" w14:textId="77777777" w:rsidTr="00C53C3B">
        <w:trPr>
          <w:trHeight w:val="286"/>
        </w:trPr>
        <w:tc>
          <w:tcPr>
            <w:tcW w:w="8958" w:type="dxa"/>
            <w:gridSpan w:val="2"/>
            <w:tcBorders>
              <w:top w:val="double" w:sz="4" w:space="0" w:color="9BBB59"/>
              <w:left w:val="double" w:sz="4" w:space="0" w:color="9BBB59"/>
              <w:right w:val="double" w:sz="4" w:space="0" w:color="9BBB59"/>
            </w:tcBorders>
          </w:tcPr>
          <w:p w14:paraId="160E0B70" w14:textId="0BB015B3" w:rsidR="00C31208" w:rsidRPr="00A35784" w:rsidRDefault="00C31208" w:rsidP="00C31208">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C31208" w:rsidRPr="00A35784" w14:paraId="00D5E490" w14:textId="77777777" w:rsidTr="00C53C3B">
        <w:trPr>
          <w:trHeight w:val="286"/>
        </w:trPr>
        <w:tc>
          <w:tcPr>
            <w:tcW w:w="8958" w:type="dxa"/>
            <w:gridSpan w:val="2"/>
            <w:tcBorders>
              <w:top w:val="single" w:sz="2" w:space="0" w:color="70AD47" w:themeColor="accent6"/>
              <w:left w:val="double" w:sz="4" w:space="0" w:color="9BBB59"/>
              <w:right w:val="double" w:sz="4" w:space="0" w:color="9BBB59"/>
            </w:tcBorders>
          </w:tcPr>
          <w:p w14:paraId="3B0318A9" w14:textId="3096D537" w:rsidR="00C31208" w:rsidRPr="00A35784" w:rsidRDefault="00C31208" w:rsidP="00C31208">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ICMi</w:t>
            </w:r>
            <w:proofErr w:type="spellEnd"/>
            <w:r w:rsidRPr="00A35784">
              <w:rPr>
                <w:rFonts w:ascii="Times New Roman" w:hAnsi="Times New Roman"/>
                <w:b/>
                <w:color w:val="000000"/>
                <w:sz w:val="22"/>
                <w:szCs w:val="22"/>
              </w:rPr>
              <w:t xml:space="preserve"> e Valutazione dello stato di un ecosistema acquatico in riferimento all’EQB Diatomee bentoniche</w:t>
            </w:r>
            <w:r>
              <w:rPr>
                <w:rFonts w:ascii="Times New Roman" w:hAnsi="Times New Roman"/>
                <w:b/>
                <w:color w:val="000000"/>
                <w:sz w:val="22"/>
                <w:szCs w:val="22"/>
              </w:rPr>
              <w:t xml:space="preserve"> fluviali</w:t>
            </w:r>
          </w:p>
        </w:tc>
      </w:tr>
      <w:tr w:rsidR="00C31208" w:rsidRPr="00A35784" w14:paraId="3B4D1BF8" w14:textId="257E644B" w:rsidTr="00C53C3B">
        <w:trPr>
          <w:trHeight w:val="318"/>
        </w:trPr>
        <w:tc>
          <w:tcPr>
            <w:tcW w:w="4380" w:type="dxa"/>
            <w:tcBorders>
              <w:left w:val="double" w:sz="4" w:space="0" w:color="9BBB59"/>
              <w:right w:val="single" w:sz="2" w:space="0" w:color="70AD47" w:themeColor="accent6"/>
            </w:tcBorders>
          </w:tcPr>
          <w:p w14:paraId="230BAFCB" w14:textId="77777777" w:rsidR="00C31208" w:rsidRPr="00A35784" w:rsidRDefault="00C31208" w:rsidP="00C31208">
            <w:pPr>
              <w:spacing w:line="240" w:lineRule="exact"/>
              <w:jc w:val="center"/>
              <w:rPr>
                <w:rFonts w:ascii="Times New Roman" w:hAnsi="Times New Roman"/>
                <w:color w:val="000000"/>
              </w:rPr>
            </w:pPr>
            <w:r w:rsidRPr="00A35784">
              <w:rPr>
                <w:rFonts w:ascii="Times New Roman" w:eastAsia="Times New Roman" w:hAnsi="Times New Roman"/>
                <w:b/>
                <w:i/>
                <w:sz w:val="22"/>
                <w:szCs w:val="22"/>
              </w:rPr>
              <w:t>1° Caso: personale con esperienza</w:t>
            </w:r>
          </w:p>
        </w:tc>
        <w:tc>
          <w:tcPr>
            <w:tcW w:w="4578" w:type="dxa"/>
            <w:tcBorders>
              <w:left w:val="single" w:sz="2" w:space="0" w:color="70AD47" w:themeColor="accent6"/>
              <w:right w:val="double" w:sz="4" w:space="0" w:color="70AD47" w:themeColor="accent6"/>
            </w:tcBorders>
          </w:tcPr>
          <w:p w14:paraId="28AE21A2" w14:textId="71C71094" w:rsidR="00C31208" w:rsidRPr="00A35784" w:rsidRDefault="00C31208" w:rsidP="00C31208">
            <w:pPr>
              <w:spacing w:line="240" w:lineRule="exact"/>
              <w:jc w:val="center"/>
              <w:rPr>
                <w:rFonts w:ascii="Times New Roman" w:hAnsi="Times New Roman"/>
                <w:color w:val="000000"/>
                <w:sz w:val="22"/>
                <w:szCs w:val="22"/>
              </w:rPr>
            </w:pPr>
            <w:r w:rsidRPr="00C31208">
              <w:rPr>
                <w:rFonts w:ascii="Times New Roman" w:hAnsi="Times New Roman"/>
                <w:b/>
                <w:i/>
                <w:color w:val="000000"/>
                <w:sz w:val="22"/>
                <w:szCs w:val="22"/>
              </w:rPr>
              <w:t>2° Caso: neolaureati/neofiti</w:t>
            </w:r>
          </w:p>
        </w:tc>
      </w:tr>
      <w:tr w:rsidR="00C31208" w:rsidRPr="00A35784" w14:paraId="5622D18B" w14:textId="77777777" w:rsidTr="00C53C3B">
        <w:trPr>
          <w:trHeight w:val="326"/>
        </w:trPr>
        <w:tc>
          <w:tcPr>
            <w:tcW w:w="4380" w:type="dxa"/>
            <w:tcBorders>
              <w:top w:val="single" w:sz="2" w:space="0" w:color="70AD47" w:themeColor="accent6"/>
              <w:left w:val="double" w:sz="4" w:space="0" w:color="9BBB59"/>
            </w:tcBorders>
          </w:tcPr>
          <w:p w14:paraId="1836CF74" w14:textId="3EEC4386" w:rsidR="00C31208" w:rsidRPr="00C357B5" w:rsidRDefault="007F4BD8" w:rsidP="00C31208">
            <w:pPr>
              <w:spacing w:line="240" w:lineRule="exact"/>
              <w:jc w:val="both"/>
              <w:rPr>
                <w:rFonts w:ascii="Times New Roman" w:hAnsi="Times New Roman"/>
                <w:i/>
                <w:color w:val="000000"/>
                <w:sz w:val="22"/>
                <w:szCs w:val="22"/>
              </w:rPr>
            </w:pPr>
            <w:r w:rsidRPr="007F4BD8">
              <w:rPr>
                <w:rFonts w:ascii="Times New Roman" w:hAnsi="Times New Roman"/>
                <w:color w:val="000000"/>
                <w:sz w:val="22"/>
                <w:szCs w:val="22"/>
              </w:rPr>
              <w:lastRenderedPageBreak/>
              <w:t xml:space="preserve">Con esperienza documentata di almeno </w:t>
            </w:r>
            <w:proofErr w:type="gramStart"/>
            <w:r w:rsidRPr="007F4BD8">
              <w:rPr>
                <w:rFonts w:ascii="Times New Roman" w:hAnsi="Times New Roman"/>
                <w:color w:val="000000"/>
                <w:sz w:val="22"/>
                <w:szCs w:val="22"/>
              </w:rPr>
              <w:t>3</w:t>
            </w:r>
            <w:proofErr w:type="gramEnd"/>
            <w:r w:rsidRPr="007F4BD8">
              <w:rPr>
                <w:rFonts w:ascii="Times New Roman" w:hAnsi="Times New Roman"/>
                <w:color w:val="000000"/>
                <w:sz w:val="22"/>
                <w:szCs w:val="22"/>
              </w:rPr>
              <w:t xml:space="preserve"> anni in gestione completa di tutte le fasi (Campionamento, pretrattamento e determinazione tassonomica) e in Calcolo indice EQB Diatomee bentoniche </w:t>
            </w:r>
            <w:r w:rsidR="00067F42">
              <w:rPr>
                <w:rFonts w:ascii="Times New Roman" w:hAnsi="Times New Roman"/>
                <w:color w:val="000000"/>
                <w:sz w:val="22"/>
                <w:szCs w:val="22"/>
              </w:rPr>
              <w:t>fluviali</w:t>
            </w:r>
          </w:p>
        </w:tc>
        <w:tc>
          <w:tcPr>
            <w:tcW w:w="4578" w:type="dxa"/>
            <w:tcBorders>
              <w:top w:val="single" w:sz="2" w:space="0" w:color="70AD47" w:themeColor="accent6"/>
              <w:right w:val="double" w:sz="4" w:space="0" w:color="9BBB59"/>
            </w:tcBorders>
          </w:tcPr>
          <w:p w14:paraId="09C1428D" w14:textId="2F72A713" w:rsidR="00C31208" w:rsidRPr="00A35784" w:rsidRDefault="00C31208" w:rsidP="00C31208">
            <w:pPr>
              <w:spacing w:line="240" w:lineRule="exact"/>
              <w:ind w:left="720"/>
              <w:jc w:val="both"/>
              <w:rPr>
                <w:rFonts w:ascii="Times New Roman" w:hAnsi="Times New Roman"/>
                <w:i/>
                <w:color w:val="000000"/>
                <w:sz w:val="22"/>
                <w:szCs w:val="22"/>
              </w:rPr>
            </w:pPr>
          </w:p>
        </w:tc>
      </w:tr>
      <w:tr w:rsidR="00233812" w:rsidRPr="00A35784" w14:paraId="753404CC" w14:textId="77777777" w:rsidTr="00D4146C">
        <w:trPr>
          <w:trHeight w:val="863"/>
        </w:trPr>
        <w:tc>
          <w:tcPr>
            <w:tcW w:w="0" w:type="dxa"/>
            <w:vMerge w:val="restart"/>
            <w:tcBorders>
              <w:left w:val="double" w:sz="4" w:space="0" w:color="9BBB59"/>
            </w:tcBorders>
          </w:tcPr>
          <w:p w14:paraId="10CDB5CA" w14:textId="5C803EDF" w:rsidR="00233812" w:rsidRPr="00C357B5" w:rsidRDefault="00233812" w:rsidP="00C31208">
            <w:pPr>
              <w:spacing w:line="240" w:lineRule="exact"/>
              <w:jc w:val="both"/>
              <w:rPr>
                <w:rFonts w:ascii="Times New Roman" w:hAnsi="Times New Roman"/>
                <w:color w:val="000000"/>
                <w:sz w:val="22"/>
                <w:szCs w:val="22"/>
              </w:rPr>
            </w:pPr>
          </w:p>
        </w:tc>
        <w:tc>
          <w:tcPr>
            <w:tcW w:w="0" w:type="dxa"/>
            <w:tcBorders>
              <w:right w:val="double" w:sz="4" w:space="0" w:color="9BBB59"/>
            </w:tcBorders>
            <w:shd w:val="clear" w:color="auto" w:fill="FFFFFF"/>
          </w:tcPr>
          <w:p w14:paraId="3EC3B643" w14:textId="08E75209" w:rsidR="00233812" w:rsidRPr="00A35784" w:rsidRDefault="00233812" w:rsidP="00233812">
            <w:pPr>
              <w:spacing w:line="240" w:lineRule="exact"/>
              <w:jc w:val="both"/>
              <w:rPr>
                <w:rFonts w:ascii="Times New Roman" w:hAnsi="Times New Roman"/>
                <w:strike/>
                <w:color w:val="000000"/>
                <w:sz w:val="22"/>
                <w:szCs w:val="22"/>
              </w:rPr>
            </w:pPr>
            <w:r w:rsidRPr="00233812">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233812">
              <w:rPr>
                <w:rFonts w:ascii="Times New Roman" w:hAnsi="Times New Roman"/>
                <w:color w:val="000000"/>
                <w:sz w:val="22"/>
                <w:szCs w:val="22"/>
              </w:rPr>
              <w:t xml:space="preserve"> ISPRA 111/2014 n. 2020) e/o istruzione da parte di personale esperto</w:t>
            </w:r>
          </w:p>
        </w:tc>
      </w:tr>
      <w:tr w:rsidR="00233812" w:rsidRPr="00A35784" w14:paraId="6D3FABD0" w14:textId="77777777" w:rsidTr="00D4146C">
        <w:trPr>
          <w:trHeight w:val="420"/>
        </w:trPr>
        <w:tc>
          <w:tcPr>
            <w:tcW w:w="0" w:type="dxa"/>
            <w:vMerge/>
            <w:tcBorders>
              <w:left w:val="double" w:sz="4" w:space="0" w:color="9BBB59"/>
            </w:tcBorders>
          </w:tcPr>
          <w:p w14:paraId="343E9E41" w14:textId="77777777" w:rsidR="00233812" w:rsidRPr="00A35784" w:rsidRDefault="00233812" w:rsidP="00C31208">
            <w:pPr>
              <w:spacing w:line="240" w:lineRule="exact"/>
              <w:jc w:val="both"/>
              <w:rPr>
                <w:rFonts w:ascii="Times New Roman" w:hAnsi="Times New Roman"/>
                <w:color w:val="000000"/>
              </w:rPr>
            </w:pPr>
          </w:p>
        </w:tc>
        <w:tc>
          <w:tcPr>
            <w:tcW w:w="0" w:type="dxa"/>
            <w:tcBorders>
              <w:right w:val="double" w:sz="4" w:space="0" w:color="9BBB59"/>
            </w:tcBorders>
            <w:shd w:val="clear" w:color="auto" w:fill="FFFFFF"/>
            <w:vAlign w:val="center"/>
          </w:tcPr>
          <w:p w14:paraId="6149F4C2" w14:textId="5B7A5976" w:rsidR="00233812" w:rsidRPr="00233812" w:rsidRDefault="00233812" w:rsidP="00D4146C">
            <w:pPr>
              <w:spacing w:line="240" w:lineRule="exact"/>
              <w:rPr>
                <w:rFonts w:ascii="Times New Roman" w:hAnsi="Times New Roman"/>
                <w:color w:val="000000"/>
              </w:rPr>
            </w:pPr>
            <w:r w:rsidRPr="00233812">
              <w:rPr>
                <w:rFonts w:ascii="Times New Roman" w:hAnsi="Times New Roman"/>
                <w:color w:val="000000"/>
                <w:sz w:val="22"/>
                <w:szCs w:val="22"/>
              </w:rPr>
              <w:t>Corso base di tassonomia di diatomee bentoniche</w:t>
            </w:r>
          </w:p>
        </w:tc>
      </w:tr>
      <w:tr w:rsidR="00196259" w:rsidRPr="00A35784" w14:paraId="1A572F79" w14:textId="77777777" w:rsidTr="00D4146C">
        <w:trPr>
          <w:trHeight w:val="838"/>
        </w:trPr>
        <w:tc>
          <w:tcPr>
            <w:tcW w:w="0" w:type="dxa"/>
            <w:vMerge/>
            <w:tcBorders>
              <w:left w:val="double" w:sz="4" w:space="0" w:color="9BBB59"/>
            </w:tcBorders>
          </w:tcPr>
          <w:p w14:paraId="3EAF35A3" w14:textId="77777777" w:rsidR="00196259" w:rsidRPr="00A35784" w:rsidRDefault="00196259" w:rsidP="00C31208">
            <w:pPr>
              <w:spacing w:line="240" w:lineRule="exact"/>
              <w:jc w:val="both"/>
              <w:rPr>
                <w:rFonts w:ascii="Times New Roman" w:hAnsi="Times New Roman"/>
                <w:color w:val="000000"/>
              </w:rPr>
            </w:pPr>
          </w:p>
        </w:tc>
        <w:tc>
          <w:tcPr>
            <w:tcW w:w="0" w:type="dxa"/>
            <w:tcBorders>
              <w:right w:val="double" w:sz="4" w:space="0" w:color="9BBB59"/>
            </w:tcBorders>
            <w:shd w:val="clear" w:color="auto" w:fill="FFFFFF"/>
          </w:tcPr>
          <w:p w14:paraId="62A9776B" w14:textId="35039C6E" w:rsidR="00196259" w:rsidRPr="00233812" w:rsidRDefault="00196259" w:rsidP="00233812">
            <w:pPr>
              <w:spacing w:line="240" w:lineRule="exact"/>
              <w:jc w:val="both"/>
              <w:rPr>
                <w:rFonts w:ascii="Times New Roman" w:hAnsi="Times New Roman"/>
                <w:color w:val="000000"/>
              </w:rPr>
            </w:pPr>
            <w:r w:rsidRPr="00A35784">
              <w:rPr>
                <w:rFonts w:ascii="Times New Roman" w:hAnsi="Times New Roman"/>
                <w:color w:val="000000"/>
                <w:sz w:val="22"/>
                <w:szCs w:val="22"/>
              </w:rPr>
              <w:t xml:space="preserve">Esperienza documentata di almeno </w:t>
            </w:r>
            <w:r>
              <w:rPr>
                <w:rFonts w:ascii="Times New Roman" w:hAnsi="Times New Roman"/>
                <w:color w:val="000000"/>
                <w:sz w:val="22"/>
                <w:szCs w:val="22"/>
              </w:rPr>
              <w:t>1</w:t>
            </w:r>
            <w:r w:rsidRPr="00A35784">
              <w:rPr>
                <w:rFonts w:ascii="Times New Roman" w:hAnsi="Times New Roman"/>
                <w:color w:val="000000"/>
                <w:sz w:val="22"/>
                <w:szCs w:val="22"/>
              </w:rPr>
              <w:t xml:space="preserve"> ann</w:t>
            </w:r>
            <w:r>
              <w:rPr>
                <w:rFonts w:ascii="Times New Roman" w:hAnsi="Times New Roman"/>
                <w:color w:val="000000"/>
                <w:sz w:val="22"/>
                <w:szCs w:val="22"/>
              </w:rPr>
              <w:t xml:space="preserve">o </w:t>
            </w:r>
            <w:r w:rsidRPr="00A35784">
              <w:rPr>
                <w:rFonts w:ascii="Times New Roman" w:hAnsi="Times New Roman"/>
                <w:color w:val="000000"/>
                <w:sz w:val="22"/>
                <w:szCs w:val="22"/>
              </w:rPr>
              <w:t>nell’EQB diatomee bentoniche con gestione completa di tutte le fasi</w:t>
            </w:r>
          </w:p>
        </w:tc>
      </w:tr>
      <w:tr w:rsidR="00196259" w:rsidRPr="00A35784" w14:paraId="29410D78" w14:textId="77777777" w:rsidTr="00C53C3B">
        <w:trPr>
          <w:trHeight w:val="587"/>
        </w:trPr>
        <w:tc>
          <w:tcPr>
            <w:tcW w:w="4380" w:type="dxa"/>
            <w:tcBorders>
              <w:left w:val="double" w:sz="4" w:space="0" w:color="9BBB59"/>
            </w:tcBorders>
          </w:tcPr>
          <w:p w14:paraId="67A90BDB" w14:textId="77777777" w:rsidR="00196259" w:rsidRPr="00A35784" w:rsidRDefault="00196259" w:rsidP="00C31208">
            <w:pPr>
              <w:spacing w:line="240" w:lineRule="exact"/>
              <w:ind w:left="720"/>
              <w:jc w:val="both"/>
              <w:rPr>
                <w:rFonts w:ascii="Times New Roman" w:hAnsi="Times New Roman"/>
                <w:color w:val="000000"/>
                <w:sz w:val="22"/>
                <w:szCs w:val="22"/>
              </w:rPr>
            </w:pPr>
          </w:p>
        </w:tc>
        <w:tc>
          <w:tcPr>
            <w:tcW w:w="4578" w:type="dxa"/>
            <w:tcBorders>
              <w:right w:val="double" w:sz="4" w:space="0" w:color="9BBB59"/>
            </w:tcBorders>
          </w:tcPr>
          <w:p w14:paraId="5B38B33D" w14:textId="7959B658" w:rsidR="00196259" w:rsidRPr="00A35784" w:rsidRDefault="00196259" w:rsidP="00C31208">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Esperienza documentata di </w:t>
            </w:r>
            <w:commentRangeStart w:id="207"/>
            <w:commentRangeStart w:id="208"/>
            <w:r w:rsidRPr="00A35784">
              <w:rPr>
                <w:rFonts w:ascii="Times New Roman" w:hAnsi="Times New Roman"/>
                <w:color w:val="000000"/>
                <w:sz w:val="22"/>
                <w:szCs w:val="22"/>
              </w:rPr>
              <w:t xml:space="preserve">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w:t>
            </w:r>
            <w:commentRangeEnd w:id="207"/>
            <w:r w:rsidR="002A02AA">
              <w:rPr>
                <w:rStyle w:val="Rimandocommento"/>
                <w:rFonts w:ascii="Cambria" w:eastAsia="Times New Roman" w:hAnsi="Cambria"/>
                <w:lang w:val="en-US" w:eastAsia="en-US"/>
              </w:rPr>
              <w:commentReference w:id="207"/>
            </w:r>
            <w:commentRangeEnd w:id="208"/>
            <w:r w:rsidR="00A2625A">
              <w:rPr>
                <w:rStyle w:val="Rimandocommento"/>
                <w:rFonts w:ascii="Cambria" w:eastAsia="Times New Roman" w:hAnsi="Cambria"/>
                <w:lang w:val="en-US" w:eastAsia="en-US"/>
              </w:rPr>
              <w:commentReference w:id="208"/>
            </w:r>
            <w:r w:rsidRPr="00A35784">
              <w:rPr>
                <w:rFonts w:ascii="Times New Roman" w:hAnsi="Times New Roman"/>
                <w:color w:val="000000"/>
                <w:sz w:val="22"/>
                <w:szCs w:val="22"/>
              </w:rPr>
              <w:t>in calcolo indice EQB diatomee bentoniche in affiancamento/supervisione con personale esperto</w:t>
            </w:r>
          </w:p>
        </w:tc>
      </w:tr>
      <w:tr w:rsidR="00EA1E5B" w:rsidRPr="00A35784" w14:paraId="0409BB84" w14:textId="77777777" w:rsidTr="00C53C3B">
        <w:trPr>
          <w:trHeight w:val="387"/>
        </w:trPr>
        <w:tc>
          <w:tcPr>
            <w:tcW w:w="8958" w:type="dxa"/>
            <w:gridSpan w:val="2"/>
            <w:tcBorders>
              <w:left w:val="double" w:sz="4" w:space="0" w:color="9BBB59"/>
            </w:tcBorders>
          </w:tcPr>
          <w:p w14:paraId="22A73785" w14:textId="5D0F73AF" w:rsidR="00EA1E5B" w:rsidRPr="00A35784" w:rsidRDefault="00EA1E5B" w:rsidP="00C31208">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Eventuali corsi avanzati di approfondimento</w:t>
            </w:r>
          </w:p>
        </w:tc>
      </w:tr>
      <w:tr w:rsidR="001325D5" w:rsidRPr="00A35784" w14:paraId="746556B2" w14:textId="77777777" w:rsidTr="00C53C3B">
        <w:trPr>
          <w:trHeight w:val="213"/>
        </w:trPr>
        <w:tc>
          <w:tcPr>
            <w:tcW w:w="8958" w:type="dxa"/>
            <w:gridSpan w:val="2"/>
            <w:tcBorders>
              <w:left w:val="double" w:sz="4" w:space="0" w:color="9BBB59"/>
              <w:right w:val="double" w:sz="4" w:space="0" w:color="9BBB59"/>
            </w:tcBorders>
            <w:shd w:val="clear" w:color="auto" w:fill="EAF1DD"/>
          </w:tcPr>
          <w:p w14:paraId="295D1E6F" w14:textId="66F7E000" w:rsidR="001325D5" w:rsidRPr="00A35784" w:rsidRDefault="001325D5" w:rsidP="00EA1E5B">
            <w:pPr>
              <w:spacing w:line="240" w:lineRule="exact"/>
              <w:jc w:val="center"/>
              <w:rPr>
                <w:rFonts w:ascii="Times New Roman" w:hAnsi="Times New Roman"/>
                <w:color w:val="FFFF00"/>
                <w:sz w:val="22"/>
                <w:szCs w:val="22"/>
              </w:rPr>
            </w:pPr>
            <w:r w:rsidRPr="00A35784">
              <w:rPr>
                <w:rFonts w:ascii="Times New Roman" w:hAnsi="Times New Roman"/>
                <w:b/>
                <w:color w:val="000000"/>
                <w:sz w:val="22"/>
                <w:szCs w:val="22"/>
              </w:rPr>
              <w:t>Metodo per la valutazione della qualifica</w:t>
            </w:r>
          </w:p>
        </w:tc>
      </w:tr>
      <w:tr w:rsidR="001325D5" w:rsidRPr="00A35784" w14:paraId="3A2858A8" w14:textId="77777777" w:rsidTr="00C53C3B">
        <w:trPr>
          <w:trHeight w:val="442"/>
        </w:trPr>
        <w:tc>
          <w:tcPr>
            <w:tcW w:w="8958" w:type="dxa"/>
            <w:gridSpan w:val="2"/>
            <w:tcBorders>
              <w:left w:val="double" w:sz="4" w:space="0" w:color="9BBB59"/>
              <w:bottom w:val="double" w:sz="4" w:space="0" w:color="9BBB59"/>
              <w:right w:val="double" w:sz="4" w:space="0" w:color="9BBB59"/>
            </w:tcBorders>
          </w:tcPr>
          <w:p w14:paraId="6EBBEAB7" w14:textId="5328FAF4" w:rsidR="001325D5" w:rsidRPr="00A35784" w:rsidRDefault="001325D5" w:rsidP="00C31208">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 (es. calcolo in doppio con personale esperto)</w:t>
            </w:r>
          </w:p>
        </w:tc>
      </w:tr>
      <w:tr w:rsidR="001325D5" w:rsidRPr="00A35784" w14:paraId="3400EB4B" w14:textId="77777777" w:rsidTr="00C53C3B">
        <w:trPr>
          <w:trHeight w:val="268"/>
        </w:trPr>
        <w:tc>
          <w:tcPr>
            <w:tcW w:w="8958" w:type="dxa"/>
            <w:gridSpan w:val="2"/>
            <w:tcBorders>
              <w:left w:val="double" w:sz="4" w:space="0" w:color="9BBB59"/>
              <w:bottom w:val="double" w:sz="4" w:space="0" w:color="9BBB59"/>
              <w:right w:val="double" w:sz="4" w:space="0" w:color="9BBB59"/>
            </w:tcBorders>
            <w:shd w:val="clear" w:color="auto" w:fill="D6E3BC"/>
          </w:tcPr>
          <w:p w14:paraId="38DDE758" w14:textId="66304565" w:rsidR="001325D5" w:rsidRPr="00A35784" w:rsidRDefault="001325D5" w:rsidP="00C31208">
            <w:pPr>
              <w:spacing w:line="240" w:lineRule="exact"/>
              <w:rPr>
                <w:rFonts w:ascii="Times New Roman" w:hAnsi="Times New Roman"/>
                <w:b/>
                <w:color w:val="000000"/>
                <w:sz w:val="22"/>
                <w:szCs w:val="22"/>
              </w:rPr>
            </w:pPr>
          </w:p>
        </w:tc>
      </w:tr>
      <w:tr w:rsidR="001325D5" w:rsidRPr="00A35784" w14:paraId="5BD40E49" w14:textId="77777777" w:rsidTr="00C53C3B">
        <w:trPr>
          <w:trHeight w:val="565"/>
        </w:trPr>
        <w:tc>
          <w:tcPr>
            <w:tcW w:w="8958" w:type="dxa"/>
            <w:gridSpan w:val="2"/>
            <w:tcBorders>
              <w:left w:val="double" w:sz="4" w:space="0" w:color="9BBB59"/>
              <w:bottom w:val="double" w:sz="4" w:space="0" w:color="9BBB59"/>
              <w:right w:val="double" w:sz="4" w:space="0" w:color="9BBB59"/>
            </w:tcBorders>
            <w:shd w:val="clear" w:color="auto" w:fill="D6E3BC"/>
          </w:tcPr>
          <w:p w14:paraId="224F6B4C" w14:textId="046F9035" w:rsidR="001325D5" w:rsidRPr="00A35784" w:rsidRDefault="001325D5" w:rsidP="00C31208">
            <w:pPr>
              <w:jc w:val="center"/>
              <w:rPr>
                <w:rFonts w:ascii="Times New Roman" w:hAnsi="Times New Roman"/>
                <w:color w:val="000000"/>
                <w:sz w:val="22"/>
                <w:szCs w:val="22"/>
              </w:rPr>
            </w:pPr>
          </w:p>
        </w:tc>
      </w:tr>
    </w:tbl>
    <w:p w14:paraId="1B12CC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495A27"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w:hAnsi="Times New Roman" w:cs="Times New Roman"/>
          <w:color w:val="000000"/>
          <w:lang w:eastAsia="it-IT"/>
        </w:rPr>
      </w:pPr>
    </w:p>
    <w:p w14:paraId="0814624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bookmarkStart w:id="209" w:name="_Hlk67306533"/>
      <w:r w:rsidRPr="00A35784">
        <w:rPr>
          <w:rFonts w:ascii="Times New Roman" w:eastAsia="Times" w:hAnsi="Times New Roman" w:cs="Times New Roman"/>
          <w:b/>
          <w:i/>
          <w:color w:val="000000"/>
          <w:lang w:eastAsia="it-IT"/>
        </w:rPr>
        <w:t xml:space="preserve"> Bibliografia</w:t>
      </w:r>
    </w:p>
    <w:p w14:paraId="110B556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D708F5"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267F8AFA" w14:textId="5ACD22A6"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7B6250">
        <w:rPr>
          <w:rFonts w:ascii="Times New Roman" w:eastAsia="Times" w:hAnsi="Times New Roman" w:cs="Times New Roman"/>
          <w:color w:val="000000"/>
          <w:lang w:eastAsia="it-IT"/>
        </w:rPr>
        <w:t xml:space="preserve"> Protocollo 2020.</w:t>
      </w:r>
    </w:p>
    <w:p w14:paraId="060368E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4BDCDFE1"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C. Vendetti, C. Puccinelli, S. Balzamo,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xml:space="preserve">, S. Marcheggiani, G. Benedettini, L. Mancini (2017). </w:t>
      </w:r>
      <w:r w:rsidRPr="00A35784">
        <w:rPr>
          <w:rFonts w:ascii="Times New Roman" w:eastAsia="Times" w:hAnsi="Times New Roman" w:cs="Times New Roman"/>
          <w:color w:val="000000"/>
          <w:lang w:val="en-US" w:eastAsia="it-IT"/>
        </w:rPr>
        <w:t xml:space="preserve">Data quality in ecological status assessment based on diatom communities. </w:t>
      </w:r>
      <w:r w:rsidRPr="00A35784">
        <w:rPr>
          <w:rFonts w:ascii="Times New Roman" w:eastAsia="Times" w:hAnsi="Times New Roman" w:cs="Times New Roman"/>
          <w:color w:val="000000"/>
          <w:lang w:eastAsia="it-IT"/>
        </w:rPr>
        <w:t>RJLBPCS,3(3) Pag. No.194.</w:t>
      </w:r>
    </w:p>
    <w:p w14:paraId="738592C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665CC68A"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S. Balzamo,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M. Belli, C. Vendetti, C. Puccinelli, S. Marcheggiani, L. Mancini. “</w:t>
      </w:r>
      <w:proofErr w:type="spellStart"/>
      <w:r w:rsidRPr="00A35784">
        <w:rPr>
          <w:rFonts w:ascii="Times New Roman" w:eastAsia="Times" w:hAnsi="Times New Roman" w:cs="Times New Roman"/>
          <w:color w:val="000000"/>
          <w:lang w:eastAsia="it-IT"/>
        </w:rPr>
        <w:t>Interconfronto</w:t>
      </w:r>
      <w:proofErr w:type="spellEnd"/>
      <w:r w:rsidRPr="00A35784">
        <w:rPr>
          <w:rFonts w:ascii="Times New Roman" w:eastAsia="Times" w:hAnsi="Times New Roman" w:cs="Times New Roman"/>
          <w:color w:val="000000"/>
          <w:lang w:eastAsia="it-IT"/>
        </w:rPr>
        <w:t xml:space="preserve"> sull'identificazione tassonomica delle diatomee bentoniche delle acque superficiali e sull'applicazione del Metodo </w:t>
      </w:r>
      <w:proofErr w:type="spellStart"/>
      <w:r w:rsidRPr="00A35784">
        <w:rPr>
          <w:rFonts w:ascii="Times New Roman" w:eastAsia="Times" w:hAnsi="Times New Roman" w:cs="Times New Roman"/>
          <w:color w:val="000000"/>
          <w:lang w:eastAsia="it-IT"/>
        </w:rPr>
        <w:t>ICMi</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Intercalibration</w:t>
      </w:r>
      <w:proofErr w:type="spellEnd"/>
      <w:r w:rsidRPr="00A35784">
        <w:rPr>
          <w:rFonts w:ascii="Times New Roman" w:eastAsia="Times" w:hAnsi="Times New Roman" w:cs="Times New Roman"/>
          <w:color w:val="000000"/>
          <w:lang w:eastAsia="it-IT"/>
        </w:rPr>
        <w:t xml:space="preserve"> Common </w:t>
      </w:r>
      <w:proofErr w:type="spellStart"/>
      <w:r w:rsidRPr="00A35784">
        <w:rPr>
          <w:rFonts w:ascii="Times New Roman" w:eastAsia="Times" w:hAnsi="Times New Roman" w:cs="Times New Roman"/>
          <w:color w:val="000000"/>
          <w:lang w:eastAsia="it-IT"/>
        </w:rPr>
        <w:t>Metric</w:t>
      </w:r>
      <w:proofErr w:type="spellEnd"/>
      <w:r w:rsidRPr="00A35784">
        <w:rPr>
          <w:rFonts w:ascii="Times New Roman" w:eastAsia="Times" w:hAnsi="Times New Roman" w:cs="Times New Roman"/>
          <w:color w:val="000000"/>
          <w:lang w:eastAsia="it-IT"/>
        </w:rPr>
        <w:t xml:space="preserve"> Index)”. Rapporti ISPRA 157/2012, ISBN: 978-88- 448-0537-1.</w:t>
      </w:r>
    </w:p>
    <w:p w14:paraId="10398BD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0AB6FD5F"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 Zorza, E. Arnaud, C. Martone, S. Balzamo. </w:t>
      </w:r>
      <w:proofErr w:type="spellStart"/>
      <w:r w:rsidRPr="00A35784">
        <w:rPr>
          <w:rFonts w:ascii="Times New Roman" w:eastAsia="Times" w:hAnsi="Times New Roman" w:cs="Times New Roman"/>
          <w:color w:val="000000"/>
          <w:lang w:eastAsia="it-IT"/>
        </w:rPr>
        <w:t>Interconfronto</w:t>
      </w:r>
      <w:proofErr w:type="spellEnd"/>
      <w:r w:rsidRPr="00A35784">
        <w:rPr>
          <w:rFonts w:ascii="Times New Roman" w:eastAsia="Times" w:hAnsi="Times New Roman" w:cs="Times New Roman"/>
          <w:color w:val="000000"/>
          <w:lang w:eastAsia="it-IT"/>
        </w:rPr>
        <w:t xml:space="preserve"> sulle diatomee bentoniche (IC67 TS2018). Rapporti ISPRA 308/2019, ISBN 978-88-448-0969-0.</w:t>
      </w:r>
    </w:p>
    <w:p w14:paraId="2922CA74"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36BD8CA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20CA75BB"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12135935"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14407:2014: Qualità dell’acqua – Guida per l’identificazione ed enumerazione di campioni di diatomee bentoniche di fiumi e laghi.</w:t>
      </w:r>
    </w:p>
    <w:bookmarkEnd w:id="209"/>
    <w:p w14:paraId="0B520AA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656FEF6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23F2A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610215"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0998EC2"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E068BFC" w14:textId="3286DFDC"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EQB Diatomee Bentoniche Fluviali</w:t>
      </w:r>
    </w:p>
    <w:p w14:paraId="4C34FE6A"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2811075E" w14:textId="7281847C"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 xml:space="preserve">Prova di campionamento </w:t>
      </w:r>
      <w:r w:rsidR="00410868" w:rsidRPr="00F0202C">
        <w:rPr>
          <w:rFonts w:ascii="Times New Roman" w:eastAsia="Times" w:hAnsi="Times New Roman" w:cs="Times New Roman"/>
          <w:b/>
          <w:bCs/>
          <w:color w:val="000000"/>
          <w:lang w:eastAsia="it-IT"/>
        </w:rPr>
        <w:t xml:space="preserve">ad osservazione diretta </w:t>
      </w:r>
      <w:r w:rsidRPr="00F0202C">
        <w:rPr>
          <w:rFonts w:ascii="Times New Roman" w:eastAsia="Times" w:hAnsi="Times New Roman" w:cs="Times New Roman"/>
          <w:b/>
          <w:bCs/>
          <w:color w:val="000000"/>
          <w:lang w:eastAsia="it-IT"/>
        </w:rPr>
        <w:t>diatomee bentoniche</w:t>
      </w:r>
    </w:p>
    <w:p w14:paraId="30547957"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33BFD06E"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lastRenderedPageBreak/>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60ABCCEC"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w:t>
      </w:r>
      <w:proofErr w:type="spellStart"/>
      <w:r w:rsidRPr="00A35784">
        <w:rPr>
          <w:rFonts w:ascii="Times New Roman" w:eastAsia="Times" w:hAnsi="Times New Roman" w:cs="Times New Roman"/>
          <w:color w:val="000000"/>
          <w:lang w:val="en-US" w:eastAsia="it-IT"/>
        </w:rPr>
        <w:t>substrato</w:t>
      </w:r>
      <w:proofErr w:type="spellEnd"/>
      <w:r w:rsidRPr="00A35784">
        <w:rPr>
          <w:rFonts w:ascii="Times New Roman" w:eastAsia="Times" w:hAnsi="Times New Roman" w:cs="Times New Roman"/>
          <w:color w:val="000000"/>
          <w:lang w:val="en-US" w:eastAsia="it-IT"/>
        </w:rPr>
        <w:t xml:space="preserve"> da </w:t>
      </w:r>
      <w:proofErr w:type="spellStart"/>
      <w:r w:rsidRPr="00A35784">
        <w:rPr>
          <w:rFonts w:ascii="Times New Roman" w:eastAsia="Times" w:hAnsi="Times New Roman" w:cs="Times New Roman"/>
          <w:color w:val="000000"/>
          <w:lang w:val="en-US" w:eastAsia="it-IT"/>
        </w:rPr>
        <w:t>campionare</w:t>
      </w:r>
      <w:proofErr w:type="spellEnd"/>
    </w:p>
    <w:p w14:paraId="39E16615"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mesohabitat </w:t>
      </w:r>
    </w:p>
    <w:p w14:paraId="17160022"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campionamento, trasporto e stoccaggio campione</w:t>
      </w:r>
    </w:p>
    <w:p w14:paraId="420FDD49"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Compilazione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scheda</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75A9178D"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Periodo di campionamento, condizioni ambientali ed ecologia della stazione</w:t>
      </w:r>
    </w:p>
    <w:p w14:paraId="30816BE9" w14:textId="77777777" w:rsidR="00F0202C" w:rsidRDefault="00F0202C" w:rsidP="00F0202C">
      <w:pPr>
        <w:spacing w:after="0" w:line="240" w:lineRule="exact"/>
        <w:ind w:left="720"/>
        <w:rPr>
          <w:rFonts w:ascii="Times New Roman" w:eastAsia="Times" w:hAnsi="Times New Roman" w:cs="Times New Roman"/>
          <w:color w:val="000000"/>
          <w:lang w:eastAsia="it-IT"/>
        </w:rPr>
      </w:pPr>
    </w:p>
    <w:p w14:paraId="3725C792" w14:textId="415907C4"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Prova</w:t>
      </w:r>
      <w:r w:rsidR="00F0202C" w:rsidRPr="00F0202C">
        <w:rPr>
          <w:rFonts w:ascii="Times New Roman" w:eastAsia="Times" w:hAnsi="Times New Roman" w:cs="Times New Roman"/>
          <w:b/>
          <w:bCs/>
          <w:color w:val="000000"/>
          <w:lang w:eastAsia="it-IT"/>
        </w:rPr>
        <w:t xml:space="preserve"> pratica</w:t>
      </w:r>
      <w:r w:rsidRPr="00F0202C">
        <w:rPr>
          <w:rFonts w:ascii="Times New Roman" w:eastAsia="Times" w:hAnsi="Times New Roman" w:cs="Times New Roman"/>
          <w:b/>
          <w:bCs/>
          <w:color w:val="000000"/>
          <w:lang w:eastAsia="it-IT"/>
        </w:rPr>
        <w:t xml:space="preserve"> di pretrattamento e preparazione vetrino di diatomee bentoniche</w:t>
      </w:r>
    </w:p>
    <w:p w14:paraId="3F65F120"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44E01E3C"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per </w:t>
      </w:r>
      <w:proofErr w:type="spellStart"/>
      <w:r w:rsidRPr="00A35784">
        <w:rPr>
          <w:rFonts w:ascii="Times New Roman" w:eastAsia="Times" w:hAnsi="Times New Roman" w:cs="Times New Roman"/>
          <w:color w:val="000000"/>
          <w:lang w:val="en-US" w:eastAsia="it-IT"/>
        </w:rPr>
        <w:t>ossidazione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campione</w:t>
      </w:r>
      <w:proofErr w:type="spellEnd"/>
    </w:p>
    <w:p w14:paraId="64F4B3D2"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Esecuzione fasi del pretrattamento:</w:t>
      </w:r>
    </w:p>
    <w:p w14:paraId="1AA358D5"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ossidazione</w:t>
      </w:r>
    </w:p>
    <w:p w14:paraId="0793992E"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lavaggi</w:t>
      </w:r>
    </w:p>
    <w:p w14:paraId="44683D39"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vetrino:</w:t>
      </w:r>
    </w:p>
    <w:p w14:paraId="6E01806E"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preparazione diluizione idonea</w:t>
      </w:r>
    </w:p>
    <w:p w14:paraId="4AA8FC2A"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collocazione goccia campione su vetrino </w:t>
      </w:r>
      <w:proofErr w:type="spellStart"/>
      <w:r w:rsidRPr="00A35784">
        <w:rPr>
          <w:rFonts w:ascii="Times New Roman" w:eastAsia="Times" w:hAnsi="Times New Roman" w:cs="Times New Roman"/>
          <w:color w:val="000000"/>
          <w:lang w:eastAsia="it-IT"/>
        </w:rPr>
        <w:t>coprioggetto</w:t>
      </w:r>
      <w:proofErr w:type="spellEnd"/>
    </w:p>
    <w:p w14:paraId="4FDEA901"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montaggio vetrino </w:t>
      </w:r>
    </w:p>
    <w:p w14:paraId="2C066BB9" w14:textId="77777777" w:rsidR="00D07DAC" w:rsidRPr="00A35784" w:rsidRDefault="00D07DAC" w:rsidP="008A786E">
      <w:pPr>
        <w:numPr>
          <w:ilvl w:val="0"/>
          <w:numId w:val="78"/>
        </w:numPr>
        <w:spacing w:after="0" w:line="240" w:lineRule="exact"/>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eastAsia="it-IT"/>
        </w:rPr>
        <w:t>valutazione della qualità del vetrino</w:t>
      </w:r>
    </w:p>
    <w:p w14:paraId="0D5F625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4B63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2917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6E0B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B2930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2BE77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054AF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1A628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D4333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18E1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7C6EF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BA4C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18A8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A1279E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DC64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873D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820211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A18A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5C7D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3BB6B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DE46C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4D28A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1CDCD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5105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5E90BF" w14:textId="58DFE6BD" w:rsidR="00D07DAC" w:rsidRDefault="00D07DAC" w:rsidP="00D07DAC">
      <w:pPr>
        <w:spacing w:after="0" w:line="240" w:lineRule="auto"/>
        <w:rPr>
          <w:rFonts w:ascii="Times New Roman" w:eastAsia="Times" w:hAnsi="Times New Roman" w:cs="Times New Roman"/>
          <w:color w:val="000000"/>
          <w:lang w:eastAsia="it-IT"/>
        </w:rPr>
      </w:pPr>
    </w:p>
    <w:p w14:paraId="20A3B4F5" w14:textId="4361DBBE" w:rsidR="00C357B5" w:rsidRDefault="00C357B5" w:rsidP="00D07DAC">
      <w:pPr>
        <w:spacing w:after="0" w:line="240" w:lineRule="auto"/>
        <w:rPr>
          <w:rFonts w:ascii="Times New Roman" w:eastAsia="Times" w:hAnsi="Times New Roman" w:cs="Times New Roman"/>
          <w:color w:val="000000"/>
          <w:lang w:eastAsia="it-IT"/>
        </w:rPr>
      </w:pPr>
    </w:p>
    <w:p w14:paraId="1C37DF78" w14:textId="2684B119" w:rsidR="00C357B5" w:rsidRDefault="00C357B5" w:rsidP="00D07DAC">
      <w:pPr>
        <w:spacing w:after="0" w:line="240" w:lineRule="auto"/>
        <w:rPr>
          <w:rFonts w:ascii="Times New Roman" w:eastAsia="Times" w:hAnsi="Times New Roman" w:cs="Times New Roman"/>
          <w:color w:val="000000"/>
          <w:lang w:eastAsia="it-IT"/>
        </w:rPr>
      </w:pPr>
    </w:p>
    <w:p w14:paraId="4B8ACFE4" w14:textId="2756466E" w:rsidR="00C357B5" w:rsidRDefault="00C357B5" w:rsidP="00D07DAC">
      <w:pPr>
        <w:spacing w:after="0" w:line="240" w:lineRule="auto"/>
        <w:rPr>
          <w:rFonts w:ascii="Times New Roman" w:eastAsia="Times" w:hAnsi="Times New Roman" w:cs="Times New Roman"/>
          <w:color w:val="000000"/>
          <w:lang w:eastAsia="it-IT"/>
        </w:rPr>
      </w:pPr>
    </w:p>
    <w:p w14:paraId="33D8B351" w14:textId="77777777" w:rsidR="00C357B5" w:rsidRPr="00A35784" w:rsidRDefault="00C357B5" w:rsidP="00D07DAC">
      <w:pPr>
        <w:spacing w:after="0" w:line="240" w:lineRule="auto"/>
        <w:rPr>
          <w:rFonts w:ascii="Times New Roman" w:eastAsia="Times" w:hAnsi="Times New Roman" w:cs="Times New Roman"/>
          <w:color w:val="000000"/>
          <w:lang w:eastAsia="it-IT"/>
        </w:rPr>
      </w:pPr>
    </w:p>
    <w:p w14:paraId="03E3DC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82C70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A03C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0EBD0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76C56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7FF7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34B5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367AB6" w14:textId="2D42DB64" w:rsidR="00D07DAC" w:rsidRDefault="00D07DAC" w:rsidP="00D07DAC">
      <w:pPr>
        <w:spacing w:after="0" w:line="240" w:lineRule="auto"/>
        <w:rPr>
          <w:rFonts w:ascii="Times New Roman" w:eastAsia="Times" w:hAnsi="Times New Roman" w:cs="Times New Roman"/>
          <w:color w:val="000000"/>
          <w:lang w:eastAsia="it-IT"/>
        </w:rPr>
      </w:pPr>
    </w:p>
    <w:p w14:paraId="78E7670A" w14:textId="6068D10F" w:rsidR="00D4146C" w:rsidRDefault="00D4146C" w:rsidP="00D07DAC">
      <w:pPr>
        <w:spacing w:after="0" w:line="240" w:lineRule="auto"/>
        <w:rPr>
          <w:rFonts w:ascii="Times New Roman" w:eastAsia="Times" w:hAnsi="Times New Roman" w:cs="Times New Roman"/>
          <w:color w:val="000000"/>
          <w:lang w:eastAsia="it-IT"/>
        </w:rPr>
      </w:pPr>
    </w:p>
    <w:p w14:paraId="302911FA" w14:textId="77777777" w:rsidR="00D4146C" w:rsidRDefault="00D4146C" w:rsidP="00D07DAC">
      <w:pPr>
        <w:spacing w:after="0" w:line="240" w:lineRule="auto"/>
        <w:rPr>
          <w:rFonts w:ascii="Times New Roman" w:eastAsia="Times" w:hAnsi="Times New Roman" w:cs="Times New Roman"/>
          <w:color w:val="000000"/>
          <w:lang w:eastAsia="it-IT"/>
        </w:rPr>
      </w:pPr>
    </w:p>
    <w:p w14:paraId="2D3734AF" w14:textId="77777777" w:rsidR="00D20EBB" w:rsidRPr="00A35784" w:rsidRDefault="00D20EBB" w:rsidP="00D07DAC">
      <w:pPr>
        <w:spacing w:after="0" w:line="240" w:lineRule="auto"/>
        <w:rPr>
          <w:rFonts w:ascii="Times New Roman" w:eastAsia="Times" w:hAnsi="Times New Roman" w:cs="Times New Roman"/>
          <w:color w:val="000000"/>
          <w:lang w:eastAsia="it-IT"/>
        </w:rPr>
      </w:pPr>
    </w:p>
    <w:p w14:paraId="70904C5E" w14:textId="1D5CEB12" w:rsidR="00D07DAC" w:rsidRDefault="00D07DAC" w:rsidP="00D07DAC">
      <w:pPr>
        <w:spacing w:after="0" w:line="240" w:lineRule="auto"/>
        <w:rPr>
          <w:rFonts w:ascii="Times New Roman" w:eastAsia="Times" w:hAnsi="Times New Roman" w:cs="Times New Roman"/>
          <w:color w:val="000000"/>
          <w:lang w:eastAsia="it-IT"/>
        </w:rPr>
      </w:pPr>
    </w:p>
    <w:p w14:paraId="1472317B" w14:textId="77777777" w:rsidR="00D07DAC" w:rsidRPr="0098766B" w:rsidRDefault="00D07DAC" w:rsidP="00D07DAC">
      <w:pPr>
        <w:keepNext/>
        <w:spacing w:after="0" w:line="240" w:lineRule="exact"/>
        <w:outlineLvl w:val="2"/>
        <w:rPr>
          <w:rFonts w:ascii="Times New Roman" w:eastAsia="Times" w:hAnsi="Times New Roman" w:cs="Times New Roman"/>
          <w:b/>
          <w:i/>
          <w:color w:val="000000"/>
          <w:sz w:val="24"/>
          <w:szCs w:val="24"/>
          <w:lang w:eastAsia="it-IT"/>
        </w:rPr>
      </w:pPr>
      <w:bookmarkStart w:id="210" w:name="_Toc71880564"/>
      <w:r w:rsidRPr="0098766B">
        <w:rPr>
          <w:rFonts w:ascii="Times New Roman" w:eastAsia="Times" w:hAnsi="Times New Roman" w:cs="Times New Roman"/>
          <w:b/>
          <w:i/>
          <w:color w:val="000000"/>
          <w:sz w:val="24"/>
          <w:szCs w:val="24"/>
          <w:lang w:eastAsia="it-IT"/>
        </w:rPr>
        <w:t>8.1.4 Schema di qualifica per il monitoraggio dell’EQB Diatomee</w:t>
      </w:r>
      <w:bookmarkStart w:id="211" w:name="_Toc63081347"/>
      <w:r w:rsidRPr="0098766B">
        <w:rPr>
          <w:rFonts w:ascii="Times New Roman" w:eastAsia="Times" w:hAnsi="Times New Roman" w:cs="Times New Roman"/>
          <w:b/>
          <w:i/>
          <w:color w:val="000000"/>
          <w:sz w:val="24"/>
          <w:szCs w:val="24"/>
          <w:lang w:eastAsia="it-IT"/>
        </w:rPr>
        <w:t xml:space="preserve"> </w:t>
      </w:r>
      <w:commentRangeStart w:id="212"/>
      <w:commentRangeStart w:id="213"/>
      <w:r w:rsidRPr="0098766B">
        <w:rPr>
          <w:rFonts w:ascii="Times New Roman" w:eastAsia="Times" w:hAnsi="Times New Roman" w:cs="Times New Roman"/>
          <w:b/>
          <w:i/>
          <w:color w:val="000000"/>
          <w:sz w:val="24"/>
          <w:szCs w:val="24"/>
          <w:lang w:eastAsia="it-IT"/>
        </w:rPr>
        <w:t>Fiumi Non Guadabili</w:t>
      </w:r>
      <w:bookmarkEnd w:id="210"/>
      <w:bookmarkEnd w:id="211"/>
      <w:commentRangeEnd w:id="212"/>
      <w:r w:rsidR="00F11760">
        <w:rPr>
          <w:rStyle w:val="Rimandocommento"/>
          <w:rFonts w:ascii="Cambria" w:eastAsia="Times New Roman" w:hAnsi="Cambria" w:cs="Times New Roman"/>
          <w:lang w:val="en-US"/>
        </w:rPr>
        <w:commentReference w:id="212"/>
      </w:r>
      <w:commentRangeEnd w:id="213"/>
      <w:r w:rsidR="009C2CCA">
        <w:rPr>
          <w:rStyle w:val="Rimandocommento"/>
          <w:rFonts w:ascii="Cambria" w:eastAsia="Times New Roman" w:hAnsi="Cambria" w:cs="Times New Roman"/>
          <w:lang w:val="en-US"/>
        </w:rPr>
        <w:commentReference w:id="213"/>
      </w:r>
    </w:p>
    <w:p w14:paraId="7BE0F2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C243D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AB2CC6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587824" w14:textId="77777777" w:rsidR="00D07DAC" w:rsidRPr="00A35784" w:rsidRDefault="00D07DAC" w:rsidP="002F2254">
      <w:pPr>
        <w:spacing w:after="0" w:line="240" w:lineRule="exact"/>
        <w:rPr>
          <w:rFonts w:ascii="Times New Roman" w:eastAsia="Calibri" w:hAnsi="Times New Roman" w:cs="Times New Roman"/>
          <w:lang w:eastAsia="it-IT"/>
        </w:rPr>
      </w:pPr>
      <w:r w:rsidRPr="00A35784">
        <w:rPr>
          <w:rFonts w:ascii="Times New Roman" w:eastAsia="Calibri" w:hAnsi="Times New Roman" w:cs="Times New Roman"/>
          <w:lang w:eastAsia="it-IT"/>
        </w:rPr>
        <w:t>Diatomee bentoniche in ecosistemi fluviali non guadabili</w:t>
      </w:r>
    </w:p>
    <w:p w14:paraId="1505C610" w14:textId="77777777" w:rsidR="00D07DAC" w:rsidRPr="00A35784" w:rsidRDefault="00D07DAC" w:rsidP="002F2254">
      <w:pPr>
        <w:spacing w:after="0" w:line="240" w:lineRule="exact"/>
        <w:rPr>
          <w:rFonts w:ascii="Times New Roman" w:eastAsia="Calibri" w:hAnsi="Times New Roman" w:cs="Times New Roman"/>
          <w:i/>
          <w:iCs/>
          <w:highlight w:val="darkYellow"/>
          <w:lang w:eastAsia="it-IT"/>
        </w:rPr>
      </w:pPr>
      <w:r w:rsidRPr="00A35784">
        <w:rPr>
          <w:rFonts w:ascii="Times New Roman" w:eastAsia="Calibri" w:hAnsi="Times New Roman" w:cs="Times New Roman"/>
          <w:lang w:eastAsia="it-IT"/>
        </w:rPr>
        <w:t xml:space="preserve">Condizioni e limiti di validità: 3 anni </w:t>
      </w:r>
      <w:r w:rsidRPr="00A35784">
        <w:rPr>
          <w:rFonts w:ascii="Times New Roman" w:eastAsia="Calibri" w:hAnsi="Times New Roman" w:cs="Times New Roman"/>
          <w:i/>
          <w:iCs/>
          <w:lang w:eastAsia="it-IT"/>
        </w:rPr>
        <w:t xml:space="preserve"> </w:t>
      </w:r>
    </w:p>
    <w:p w14:paraId="198C042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87B8FD" w14:textId="1BAFDF1C"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r w:rsidR="009D1062" w:rsidRPr="00AD7B18">
        <w:rPr>
          <w:rFonts w:ascii="Times New Roman" w:eastAsia="Times" w:hAnsi="Times New Roman" w:cs="Times New Roman"/>
          <w:b/>
          <w:i/>
          <w:color w:val="000000"/>
          <w:vertAlign w:val="superscript"/>
          <w:lang w:eastAsia="it-IT"/>
        </w:rPr>
        <w:footnoteReference w:id="8"/>
      </w:r>
    </w:p>
    <w:p w14:paraId="10D08892"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119"/>
      </w:tblGrid>
      <w:tr w:rsidR="00D07DAC" w:rsidRPr="00A35784" w14:paraId="36DE1271" w14:textId="77777777" w:rsidTr="00D07DAC">
        <w:trPr>
          <w:trHeight w:val="20"/>
        </w:trPr>
        <w:tc>
          <w:tcPr>
            <w:tcW w:w="1951" w:type="dxa"/>
          </w:tcPr>
          <w:p w14:paraId="2B140788" w14:textId="77777777" w:rsidR="00D07DAC" w:rsidRPr="00A35784" w:rsidRDefault="00D07DAC" w:rsidP="002F2254">
            <w:pPr>
              <w:spacing w:line="240" w:lineRule="exact"/>
              <w:rPr>
                <w:rFonts w:ascii="Times New Roman" w:hAnsi="Times New Roman"/>
                <w:b/>
                <w:color w:val="000000"/>
                <w:sz w:val="22"/>
                <w:szCs w:val="22"/>
              </w:rPr>
            </w:pPr>
            <w:r w:rsidRPr="00A35784">
              <w:rPr>
                <w:rFonts w:ascii="Times New Roman" w:hAnsi="Times New Roman"/>
                <w:color w:val="000000"/>
                <w:sz w:val="22"/>
                <w:szCs w:val="22"/>
              </w:rPr>
              <w:t xml:space="preserve">DB-F-NG-C </w:t>
            </w:r>
          </w:p>
        </w:tc>
        <w:tc>
          <w:tcPr>
            <w:tcW w:w="7119" w:type="dxa"/>
          </w:tcPr>
          <w:p w14:paraId="3A71B29D"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Esperti in Campionamento di Diatomee bentoniche in ecosistemi fluviali non guadabili (Schema 1)</w:t>
            </w:r>
          </w:p>
        </w:tc>
      </w:tr>
      <w:tr w:rsidR="00D07DAC" w:rsidRPr="00A35784" w14:paraId="2B70534F" w14:textId="77777777" w:rsidTr="00D07DAC">
        <w:trPr>
          <w:trHeight w:val="830"/>
        </w:trPr>
        <w:tc>
          <w:tcPr>
            <w:tcW w:w="1951" w:type="dxa"/>
          </w:tcPr>
          <w:p w14:paraId="007657FD" w14:textId="77777777" w:rsidR="00D07DAC" w:rsidRPr="00A35784" w:rsidRDefault="00D07DAC" w:rsidP="002F2254">
            <w:pPr>
              <w:spacing w:line="240" w:lineRule="exact"/>
              <w:rPr>
                <w:rFonts w:ascii="Times New Roman" w:hAnsi="Times New Roman"/>
                <w:b/>
                <w:color w:val="000000"/>
                <w:sz w:val="22"/>
                <w:szCs w:val="22"/>
                <w:lang w:val="en-US"/>
              </w:rPr>
            </w:pPr>
            <w:r w:rsidRPr="00A35784">
              <w:rPr>
                <w:rFonts w:ascii="Times New Roman" w:hAnsi="Times New Roman"/>
                <w:color w:val="000000"/>
                <w:sz w:val="22"/>
                <w:szCs w:val="22"/>
                <w:lang w:val="en-US"/>
              </w:rPr>
              <w:t>DB-F- NG-</w:t>
            </w:r>
            <w:r w:rsidRPr="00A35784">
              <w:rPr>
                <w:rFonts w:ascii="Times New Roman" w:hAnsi="Times New Roman"/>
                <w:color w:val="000000"/>
                <w:sz w:val="22"/>
                <w:szCs w:val="22"/>
              </w:rPr>
              <w:t xml:space="preserve"> CPPD</w:t>
            </w:r>
          </w:p>
        </w:tc>
        <w:tc>
          <w:tcPr>
            <w:tcW w:w="7119" w:type="dxa"/>
          </w:tcPr>
          <w:p w14:paraId="571A3DB4" w14:textId="68F72EDA"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Esperti in Campionamento, Pretrattamento e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 di diatomee bentoniche in ecosistemi fluviali non guadabili (Schema 2)</w:t>
            </w:r>
          </w:p>
          <w:p w14:paraId="24BE1675" w14:textId="77777777" w:rsidR="00D07DAC" w:rsidRPr="00A35784" w:rsidRDefault="00D07DAC" w:rsidP="002F2254">
            <w:pPr>
              <w:spacing w:line="240" w:lineRule="exact"/>
              <w:jc w:val="both"/>
              <w:rPr>
                <w:rFonts w:ascii="Times New Roman" w:hAnsi="Times New Roman"/>
                <w:color w:val="000000"/>
                <w:sz w:val="22"/>
                <w:szCs w:val="22"/>
              </w:rPr>
            </w:pPr>
          </w:p>
        </w:tc>
      </w:tr>
    </w:tbl>
    <w:tbl>
      <w:tblPr>
        <w:tblStyle w:val="Tabellagriglia4-colore31"/>
        <w:tblW w:w="4920" w:type="pct"/>
        <w:tblLook w:val="04A0" w:firstRow="1" w:lastRow="0" w:firstColumn="1" w:lastColumn="0" w:noHBand="0" w:noVBand="1"/>
      </w:tblPr>
      <w:tblGrid>
        <w:gridCol w:w="1904"/>
        <w:gridCol w:w="5877"/>
        <w:gridCol w:w="1134"/>
      </w:tblGrid>
      <w:tr w:rsidR="00D07DAC" w:rsidRPr="00A35784" w14:paraId="0DFD30FF"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0F38B826" w14:textId="6EB32CC5" w:rsidR="00D07DAC" w:rsidRPr="00A35784" w:rsidRDefault="00D07DAC" w:rsidP="002F2254">
            <w:pPr>
              <w:spacing w:before="120" w:after="120"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8.1.4</w:t>
            </w:r>
            <w:r w:rsidRPr="00A35784">
              <w:rPr>
                <w:rFonts w:ascii="Times New Roman" w:hAnsi="Times New Roman"/>
                <w:color w:val="000000"/>
                <w:sz w:val="22"/>
                <w:szCs w:val="22"/>
              </w:rPr>
              <w:t xml:space="preserve"> Compilazione codici categorie</w:t>
            </w:r>
          </w:p>
        </w:tc>
      </w:tr>
      <w:tr w:rsidR="00D07DAC" w:rsidRPr="00A35784" w14:paraId="4383FC56"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54D5A0A"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Codice DB, F, NG, C, CPPD</w:t>
            </w:r>
          </w:p>
        </w:tc>
      </w:tr>
      <w:tr w:rsidR="00D07DAC" w:rsidRPr="00A35784" w14:paraId="28756AF3"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9744CC1"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296" w:type="pct"/>
            <w:shd w:val="clear" w:color="auto" w:fill="FFFFFF"/>
          </w:tcPr>
          <w:p w14:paraId="3DB155F7"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0" w:type="pct"/>
            <w:shd w:val="clear" w:color="auto" w:fill="FFFFFF"/>
          </w:tcPr>
          <w:p w14:paraId="573BB401"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3887C05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B94A4EC"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296" w:type="pct"/>
            <w:shd w:val="clear" w:color="auto" w:fill="FFFFFF"/>
          </w:tcPr>
          <w:p w14:paraId="5087D7DC"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0" w:type="pct"/>
            <w:shd w:val="clear" w:color="auto" w:fill="FFFFFF"/>
          </w:tcPr>
          <w:p w14:paraId="067102DE"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1F2772EF"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4AEB6EB9"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296" w:type="pct"/>
            <w:shd w:val="clear" w:color="auto" w:fill="FFFFFF"/>
          </w:tcPr>
          <w:p w14:paraId="45039F3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0" w:type="pct"/>
            <w:shd w:val="clear" w:color="auto" w:fill="FFFFFF"/>
          </w:tcPr>
          <w:p w14:paraId="37003CC0" w14:textId="77777777" w:rsidR="00D07DAC" w:rsidRPr="00A35784" w:rsidRDefault="00D07DAC" w:rsidP="002F2254">
            <w:pPr>
              <w:tabs>
                <w:tab w:val="right" w:pos="2996"/>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BBF5823" w14:textId="77777777" w:rsidTr="00D07DAC">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477104DA" w14:textId="77777777" w:rsidR="00D07DAC" w:rsidRPr="00A35784" w:rsidRDefault="00D07DAC" w:rsidP="002F2254">
            <w:pPr>
              <w:spacing w:line="240" w:lineRule="exact"/>
              <w:rPr>
                <w:rFonts w:ascii="Times New Roman" w:hAnsi="Times New Roman"/>
                <w:color w:val="000000"/>
                <w:sz w:val="22"/>
                <w:szCs w:val="22"/>
              </w:rPr>
            </w:pPr>
          </w:p>
        </w:tc>
        <w:tc>
          <w:tcPr>
            <w:tcW w:w="3296" w:type="pct"/>
            <w:shd w:val="clear" w:color="auto" w:fill="FFFFFF"/>
          </w:tcPr>
          <w:p w14:paraId="55D40AB7" w14:textId="6DCD57CE"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Campionamento, Pretrattamento, Preparazione, </w:t>
            </w:r>
            <w:r w:rsidR="00906B76">
              <w:rPr>
                <w:rFonts w:ascii="Times New Roman" w:hAnsi="Times New Roman"/>
                <w:bCs/>
                <w:color w:val="000000"/>
                <w:sz w:val="22"/>
                <w:szCs w:val="22"/>
              </w:rPr>
              <w:t>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w:t>
            </w:r>
          </w:p>
        </w:tc>
        <w:tc>
          <w:tcPr>
            <w:tcW w:w="0" w:type="pct"/>
            <w:shd w:val="clear" w:color="auto" w:fill="FFFFFF"/>
          </w:tcPr>
          <w:p w14:paraId="42AC016C" w14:textId="77777777" w:rsidR="00D07DAC" w:rsidRPr="00A35784" w:rsidRDefault="00D07DAC" w:rsidP="002F2254">
            <w:pPr>
              <w:tabs>
                <w:tab w:val="right" w:pos="2996"/>
              </w:tabs>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CPPD</w:t>
            </w:r>
          </w:p>
        </w:tc>
      </w:tr>
    </w:tbl>
    <w:p w14:paraId="56A510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7BC92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DFCC4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4CABCE9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951"/>
        <w:gridCol w:w="7119"/>
      </w:tblGrid>
      <w:tr w:rsidR="00D07DAC" w:rsidRPr="00A35784" w14:paraId="7C3FC657" w14:textId="77777777" w:rsidTr="00D07DAC">
        <w:trPr>
          <w:trHeight w:val="604"/>
        </w:trPr>
        <w:tc>
          <w:tcPr>
            <w:tcW w:w="1951" w:type="dxa"/>
          </w:tcPr>
          <w:p w14:paraId="7620CBFE"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DB-F-NG-C </w:t>
            </w:r>
          </w:p>
        </w:tc>
        <w:tc>
          <w:tcPr>
            <w:tcW w:w="7119" w:type="dxa"/>
          </w:tcPr>
          <w:p w14:paraId="633ED35F"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non guadabili.</w:t>
            </w:r>
          </w:p>
        </w:tc>
      </w:tr>
      <w:tr w:rsidR="00D07DAC" w:rsidRPr="00A35784" w14:paraId="6453966E" w14:textId="77777777" w:rsidTr="00D07DAC">
        <w:trPr>
          <w:trHeight w:val="20"/>
        </w:trPr>
        <w:tc>
          <w:tcPr>
            <w:tcW w:w="1951" w:type="dxa"/>
          </w:tcPr>
          <w:p w14:paraId="35A8E7D9"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DB-F-NG-CPPD</w:t>
            </w:r>
          </w:p>
        </w:tc>
        <w:tc>
          <w:tcPr>
            <w:tcW w:w="7119" w:type="dxa"/>
          </w:tcPr>
          <w:p w14:paraId="2BD34D92"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fluviali non guadabili, di pretrattamento e preparazione del campione, di determinazione e conta dei taxa funzionali alla definizione dello stato del corso d’acqua oggetto di monitoraggio</w:t>
            </w:r>
          </w:p>
        </w:tc>
      </w:tr>
    </w:tbl>
    <w:p w14:paraId="75BEE33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20568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EA3674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951"/>
        <w:gridCol w:w="6980"/>
        <w:gridCol w:w="63"/>
      </w:tblGrid>
      <w:tr w:rsidR="00D07DAC" w:rsidRPr="00A35784" w14:paraId="47362C42" w14:textId="77777777" w:rsidTr="00D4146C">
        <w:trPr>
          <w:gridAfter w:val="1"/>
          <w:wAfter w:w="63" w:type="dxa"/>
          <w:trHeight w:val="558"/>
        </w:trPr>
        <w:tc>
          <w:tcPr>
            <w:tcW w:w="1951" w:type="dxa"/>
          </w:tcPr>
          <w:p w14:paraId="0DBF1061"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DB-F-NG-C</w:t>
            </w:r>
          </w:p>
        </w:tc>
        <w:tc>
          <w:tcPr>
            <w:tcW w:w="6980" w:type="dxa"/>
          </w:tcPr>
          <w:p w14:paraId="75E40239" w14:textId="77777777" w:rsidR="00D07DAC" w:rsidRPr="00A35784" w:rsidRDefault="00D07DAC" w:rsidP="00906B76">
            <w:pPr>
              <w:spacing w:after="0" w:line="240" w:lineRule="exact"/>
              <w:ind w:left="3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corso d’acqua non guadabile in riferimento all’EQB diatomee bentoniche</w:t>
            </w:r>
          </w:p>
        </w:tc>
      </w:tr>
      <w:tr w:rsidR="00D07DAC" w:rsidRPr="00A35784" w14:paraId="77975D38" w14:textId="77777777" w:rsidTr="00D07DAC">
        <w:trPr>
          <w:trHeight w:val="558"/>
        </w:trPr>
        <w:tc>
          <w:tcPr>
            <w:tcW w:w="1951" w:type="dxa"/>
          </w:tcPr>
          <w:p w14:paraId="044CBB05" w14:textId="77777777" w:rsidR="00D07DAC" w:rsidRPr="00A35784" w:rsidRDefault="00D07DAC" w:rsidP="002F2254">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DB-F-NG- CPPD</w:t>
            </w:r>
          </w:p>
        </w:tc>
        <w:tc>
          <w:tcPr>
            <w:tcW w:w="7043" w:type="dxa"/>
            <w:gridSpan w:val="2"/>
          </w:tcPr>
          <w:p w14:paraId="0EAF5688" w14:textId="77777777" w:rsidR="00D07DAC" w:rsidRPr="00A35784" w:rsidRDefault="00D07DAC" w:rsidP="002F2254">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corso d’acqua non guadabile in riferimento all’EQB diatomee bentoniche</w:t>
            </w:r>
          </w:p>
        </w:tc>
      </w:tr>
    </w:tbl>
    <w:p w14:paraId="04E027EE" w14:textId="5EA78593" w:rsidR="00D07DAC" w:rsidRDefault="00D07DAC" w:rsidP="002F2254">
      <w:pPr>
        <w:spacing w:after="0" w:line="240" w:lineRule="exact"/>
        <w:rPr>
          <w:rFonts w:ascii="Times New Roman" w:eastAsia="Times" w:hAnsi="Times New Roman" w:cs="Times New Roman"/>
          <w:color w:val="000000"/>
          <w:lang w:eastAsia="it-IT"/>
        </w:rPr>
      </w:pPr>
    </w:p>
    <w:p w14:paraId="5BBC487E" w14:textId="77777777" w:rsidR="00D20EBB" w:rsidRPr="00A35784" w:rsidRDefault="00D20EBB" w:rsidP="002F2254">
      <w:pPr>
        <w:spacing w:after="0" w:line="240" w:lineRule="exact"/>
        <w:rPr>
          <w:rFonts w:ascii="Times New Roman" w:eastAsia="Times" w:hAnsi="Times New Roman" w:cs="Times New Roman"/>
          <w:color w:val="000000"/>
          <w:lang w:eastAsia="it-IT"/>
        </w:rPr>
      </w:pPr>
    </w:p>
    <w:p w14:paraId="26688F3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44BA60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2C0021"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8" w:type="dxa"/>
        <w:tblLayout w:type="fixed"/>
        <w:tblLook w:val="0400" w:firstRow="0" w:lastRow="0" w:firstColumn="0" w:lastColumn="0" w:noHBand="0" w:noVBand="1"/>
      </w:tblPr>
      <w:tblGrid>
        <w:gridCol w:w="4454"/>
        <w:gridCol w:w="41"/>
        <w:gridCol w:w="26"/>
        <w:gridCol w:w="4437"/>
      </w:tblGrid>
      <w:tr w:rsidR="00D07DAC" w:rsidRPr="00A35784" w14:paraId="7560EF68"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92D050"/>
          </w:tcPr>
          <w:p w14:paraId="740DB951"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4D8B55A1" w14:textId="77777777" w:rsidR="00D07DAC" w:rsidRPr="00A35784" w:rsidRDefault="00D07DAC" w:rsidP="002F2254">
            <w:pPr>
              <w:spacing w:line="240" w:lineRule="exact"/>
              <w:jc w:val="both"/>
              <w:rPr>
                <w:rFonts w:ascii="Times New Roman" w:hAnsi="Times New Roman"/>
                <w:color w:val="000000"/>
                <w:sz w:val="22"/>
                <w:szCs w:val="22"/>
              </w:rPr>
            </w:pPr>
          </w:p>
        </w:tc>
      </w:tr>
      <w:tr w:rsidR="00D07DAC" w:rsidRPr="00A35784" w14:paraId="3A30A0AD"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tcPr>
          <w:p w14:paraId="22CD548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E1474F3"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7690DA52"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E1E6B74" w14:textId="77777777" w:rsidTr="00D07DAC">
        <w:trPr>
          <w:trHeight w:val="109"/>
        </w:trPr>
        <w:tc>
          <w:tcPr>
            <w:tcW w:w="8958" w:type="dxa"/>
            <w:gridSpan w:val="4"/>
            <w:tcBorders>
              <w:left w:val="double" w:sz="4" w:space="0" w:color="9BBB59"/>
              <w:right w:val="double" w:sz="4" w:space="0" w:color="9BBB59"/>
            </w:tcBorders>
          </w:tcPr>
          <w:p w14:paraId="61D75D2D" w14:textId="0697ED9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lastRenderedPageBreak/>
              <w:t xml:space="preserve">Esperti campionamento EQB Diatomee bentoniche </w:t>
            </w:r>
            <w:r w:rsidR="002B7EC7">
              <w:rPr>
                <w:rFonts w:ascii="Times New Roman" w:hAnsi="Times New Roman"/>
                <w:b/>
                <w:color w:val="000000"/>
                <w:sz w:val="22"/>
                <w:szCs w:val="22"/>
              </w:rPr>
              <w:t>F</w:t>
            </w:r>
            <w:r w:rsidRPr="00A35784">
              <w:rPr>
                <w:rFonts w:ascii="Times New Roman" w:hAnsi="Times New Roman"/>
                <w:b/>
                <w:color w:val="000000"/>
                <w:sz w:val="22"/>
                <w:szCs w:val="22"/>
              </w:rPr>
              <w:t xml:space="preserve">iumi </w:t>
            </w:r>
            <w:r w:rsidR="002B7EC7">
              <w:rPr>
                <w:rFonts w:ascii="Times New Roman" w:hAnsi="Times New Roman"/>
                <w:b/>
                <w:color w:val="000000"/>
                <w:sz w:val="22"/>
                <w:szCs w:val="22"/>
              </w:rPr>
              <w:t>N</w:t>
            </w:r>
            <w:r w:rsidRPr="00A35784">
              <w:rPr>
                <w:rFonts w:ascii="Times New Roman" w:hAnsi="Times New Roman"/>
                <w:b/>
                <w:color w:val="000000"/>
                <w:sz w:val="22"/>
                <w:szCs w:val="22"/>
              </w:rPr>
              <w:t xml:space="preserve">on </w:t>
            </w:r>
            <w:r w:rsidR="002B7EC7">
              <w:rPr>
                <w:rFonts w:ascii="Times New Roman" w:hAnsi="Times New Roman"/>
                <w:b/>
                <w:color w:val="000000"/>
                <w:sz w:val="22"/>
                <w:szCs w:val="22"/>
              </w:rPr>
              <w:t>G</w:t>
            </w:r>
            <w:r w:rsidRPr="00A35784">
              <w:rPr>
                <w:rFonts w:ascii="Times New Roman" w:hAnsi="Times New Roman"/>
                <w:b/>
                <w:color w:val="000000"/>
                <w:sz w:val="22"/>
                <w:szCs w:val="22"/>
              </w:rPr>
              <w:t>uadabili</w:t>
            </w:r>
          </w:p>
        </w:tc>
      </w:tr>
      <w:tr w:rsidR="00D07DAC" w:rsidRPr="00A35784" w14:paraId="47198D51" w14:textId="77777777" w:rsidTr="00D07DAC">
        <w:trPr>
          <w:trHeight w:val="205"/>
        </w:trPr>
        <w:tc>
          <w:tcPr>
            <w:tcW w:w="4454" w:type="dxa"/>
            <w:tcBorders>
              <w:left w:val="double" w:sz="4" w:space="0" w:color="9BBB59"/>
            </w:tcBorders>
          </w:tcPr>
          <w:p w14:paraId="100D0E6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04" w:type="dxa"/>
            <w:gridSpan w:val="3"/>
            <w:tcBorders>
              <w:right w:val="double" w:sz="4" w:space="0" w:color="9BBB59"/>
            </w:tcBorders>
          </w:tcPr>
          <w:p w14:paraId="5FEDF695"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67CC5B17" w14:textId="77777777" w:rsidTr="00D4146C">
        <w:trPr>
          <w:trHeight w:val="1686"/>
        </w:trPr>
        <w:tc>
          <w:tcPr>
            <w:tcW w:w="0" w:type="dxa"/>
            <w:tcBorders>
              <w:left w:val="double" w:sz="4" w:space="0" w:color="9BBB59"/>
            </w:tcBorders>
          </w:tcPr>
          <w:p w14:paraId="1E7D6136" w14:textId="77777777" w:rsidR="00D07DAC" w:rsidRDefault="00D07DAC" w:rsidP="002F2254">
            <w:pPr>
              <w:spacing w:line="240" w:lineRule="exact"/>
              <w:jc w:val="both"/>
              <w:rPr>
                <w:ins w:id="214" w:author="Cristina Martone" w:date="2023-05-31T15:28:00Z"/>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3A4F3870" w14:textId="3B6503FF" w:rsidR="00730C8B" w:rsidRPr="00A35784" w:rsidRDefault="00730C8B" w:rsidP="002F2254">
            <w:pPr>
              <w:spacing w:line="240" w:lineRule="exact"/>
              <w:jc w:val="both"/>
              <w:rPr>
                <w:rFonts w:ascii="Times New Roman" w:hAnsi="Times New Roman"/>
                <w:color w:val="000000"/>
                <w:sz w:val="22"/>
                <w:szCs w:val="22"/>
              </w:rPr>
            </w:pPr>
            <w:ins w:id="215" w:author="Cristina Martone" w:date="2023-05-31T15:28: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0" w:type="dxa"/>
            <w:gridSpan w:val="3"/>
            <w:tcBorders>
              <w:right w:val="double" w:sz="4" w:space="0" w:color="9BBB59"/>
            </w:tcBorders>
          </w:tcPr>
          <w:p w14:paraId="0C34FCA1"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E58B63E" w14:textId="77777777" w:rsidTr="00D07DAC">
        <w:trPr>
          <w:trHeight w:val="606"/>
        </w:trPr>
        <w:tc>
          <w:tcPr>
            <w:tcW w:w="4454" w:type="dxa"/>
            <w:tcBorders>
              <w:left w:val="double" w:sz="4" w:space="0" w:color="9BBB59"/>
            </w:tcBorders>
          </w:tcPr>
          <w:p w14:paraId="25CF80CF" w14:textId="45CDA5EB"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r w:rsidR="00071DAF" w:rsidRPr="00071DAF">
              <w:rPr>
                <w:rFonts w:ascii="Times New Roman" w:hAnsi="Times New Roman"/>
                <w:color w:val="000000"/>
                <w:sz w:val="22"/>
                <w:szCs w:val="22"/>
              </w:rPr>
              <w:t>2 anni in campionamento in diatomee bentoniche di fiumi non guadabili anche con Substrati Artificiali (</w:t>
            </w:r>
            <w:r w:rsidR="008F6FAE">
              <w:rPr>
                <w:rFonts w:ascii="Times New Roman" w:hAnsi="Times New Roman"/>
                <w:color w:val="000000"/>
                <w:sz w:val="22"/>
                <w:szCs w:val="22"/>
              </w:rPr>
              <w:t>MLG</w:t>
            </w:r>
            <w:r w:rsidR="00071DAF" w:rsidRPr="00071DAF">
              <w:rPr>
                <w:rFonts w:ascii="Times New Roman" w:hAnsi="Times New Roman"/>
                <w:color w:val="000000"/>
                <w:sz w:val="22"/>
                <w:szCs w:val="22"/>
              </w:rPr>
              <w:t xml:space="preserve"> ISPRA 111/2014 n.2020)</w:t>
            </w:r>
          </w:p>
        </w:tc>
        <w:tc>
          <w:tcPr>
            <w:tcW w:w="4504" w:type="dxa"/>
            <w:gridSpan w:val="3"/>
            <w:tcBorders>
              <w:right w:val="double" w:sz="4" w:space="0" w:color="9BBB59"/>
            </w:tcBorders>
          </w:tcPr>
          <w:p w14:paraId="248D5DEB"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AF533C2" w14:textId="77777777" w:rsidTr="00D07DAC">
        <w:trPr>
          <w:trHeight w:val="286"/>
        </w:trPr>
        <w:tc>
          <w:tcPr>
            <w:tcW w:w="8958" w:type="dxa"/>
            <w:gridSpan w:val="4"/>
            <w:tcBorders>
              <w:top w:val="double" w:sz="4" w:space="0" w:color="9BBB59"/>
              <w:left w:val="double" w:sz="4" w:space="0" w:color="9BBB59"/>
              <w:bottom w:val="double" w:sz="4" w:space="0" w:color="9BBB59"/>
              <w:right w:val="double" w:sz="4" w:space="0" w:color="9BBB59"/>
            </w:tcBorders>
          </w:tcPr>
          <w:p w14:paraId="0C54595E"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AD65DAA" w14:textId="77777777" w:rsidTr="00D07DAC">
        <w:trPr>
          <w:trHeight w:val="286"/>
        </w:trPr>
        <w:tc>
          <w:tcPr>
            <w:tcW w:w="8958" w:type="dxa"/>
            <w:gridSpan w:val="4"/>
            <w:tcBorders>
              <w:top w:val="double" w:sz="4" w:space="0" w:color="9BBB59"/>
              <w:left w:val="double" w:sz="4" w:space="0" w:color="9BBB59"/>
              <w:right w:val="double" w:sz="4" w:space="0" w:color="9BBB59"/>
            </w:tcBorders>
          </w:tcPr>
          <w:p w14:paraId="4BCF4D54"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2F1ED88" w14:textId="77777777" w:rsidTr="00D07DAC">
        <w:trPr>
          <w:trHeight w:val="341"/>
        </w:trPr>
        <w:tc>
          <w:tcPr>
            <w:tcW w:w="8958" w:type="dxa"/>
            <w:gridSpan w:val="4"/>
            <w:tcBorders>
              <w:left w:val="double" w:sz="4" w:space="0" w:color="9BBB59"/>
              <w:right w:val="double" w:sz="4" w:space="0" w:color="9BBB59"/>
            </w:tcBorders>
          </w:tcPr>
          <w:p w14:paraId="3CD42DE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w:t>
            </w:r>
          </w:p>
        </w:tc>
      </w:tr>
      <w:tr w:rsidR="00D07DAC" w:rsidRPr="00A35784" w14:paraId="5A5C2D40" w14:textId="77777777" w:rsidTr="00D07DAC">
        <w:trPr>
          <w:trHeight w:val="286"/>
        </w:trPr>
        <w:tc>
          <w:tcPr>
            <w:tcW w:w="4495" w:type="dxa"/>
            <w:gridSpan w:val="2"/>
            <w:tcBorders>
              <w:left w:val="double" w:sz="4" w:space="0" w:color="9BBB59"/>
            </w:tcBorders>
          </w:tcPr>
          <w:p w14:paraId="0632427E"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63" w:type="dxa"/>
            <w:gridSpan w:val="2"/>
            <w:tcBorders>
              <w:right w:val="double" w:sz="4" w:space="0" w:color="9BBB59"/>
            </w:tcBorders>
          </w:tcPr>
          <w:p w14:paraId="512D8535" w14:textId="77777777" w:rsidR="00D07DAC" w:rsidRPr="00A35784" w:rsidRDefault="00D07DAC" w:rsidP="002F2254">
            <w:pPr>
              <w:spacing w:line="240" w:lineRule="exact"/>
              <w:ind w:left="360"/>
              <w:jc w:val="center"/>
              <w:rPr>
                <w:rFonts w:ascii="Times New Roman" w:eastAsia="Times New Roman" w:hAnsi="Times New Roman"/>
                <w:b/>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4AF84681" w14:textId="77777777" w:rsidTr="00D07DAC">
        <w:trPr>
          <w:trHeight w:val="572"/>
        </w:trPr>
        <w:tc>
          <w:tcPr>
            <w:tcW w:w="4495" w:type="dxa"/>
            <w:gridSpan w:val="2"/>
            <w:tcBorders>
              <w:left w:val="double" w:sz="4" w:space="0" w:color="9BBB59"/>
            </w:tcBorders>
          </w:tcPr>
          <w:p w14:paraId="1D40D8C7" w14:textId="7D630AAC" w:rsidR="00D07DAC" w:rsidRPr="00A35784" w:rsidRDefault="00D07DAC" w:rsidP="007F4BD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7F4BD8">
              <w:rPr>
                <w:rFonts w:ascii="Times New Roman" w:hAnsi="Times New Roman"/>
                <w:color w:val="000000"/>
                <w:sz w:val="22"/>
                <w:szCs w:val="22"/>
              </w:rPr>
              <w:t>2</w:t>
            </w:r>
            <w:r w:rsidRPr="00A35784">
              <w:rPr>
                <w:rFonts w:ascii="Times New Roman" w:hAnsi="Times New Roman"/>
                <w:color w:val="000000"/>
                <w:sz w:val="22"/>
                <w:szCs w:val="22"/>
              </w:rPr>
              <w:t xml:space="preserve"> anni in campionamento in diatomee bentoniche</w:t>
            </w:r>
            <w:r w:rsidR="007F4BD8">
              <w:rPr>
                <w:rFonts w:ascii="Times New Roman" w:hAnsi="Times New Roman"/>
                <w:color w:val="000000"/>
                <w:sz w:val="22"/>
                <w:szCs w:val="22"/>
              </w:rPr>
              <w:t xml:space="preserve"> di fiumi non guadabili anche</w:t>
            </w:r>
            <w:r w:rsidRPr="00A35784">
              <w:rPr>
                <w:rFonts w:ascii="Times New Roman" w:hAnsi="Times New Roman"/>
                <w:color w:val="000000"/>
                <w:sz w:val="22"/>
                <w:szCs w:val="22"/>
              </w:rPr>
              <w:t xml:space="preserve"> con Substrati Artificiali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w:t>
            </w:r>
          </w:p>
        </w:tc>
        <w:tc>
          <w:tcPr>
            <w:tcW w:w="4463" w:type="dxa"/>
            <w:gridSpan w:val="2"/>
            <w:tcBorders>
              <w:right w:val="double" w:sz="4" w:space="0" w:color="9BBB59"/>
            </w:tcBorders>
          </w:tcPr>
          <w:p w14:paraId="5BC90CAE" w14:textId="77777777" w:rsidR="00D07DAC" w:rsidRPr="00A35784" w:rsidRDefault="00D07DAC" w:rsidP="002F2254">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Neolaureati o neofiti</w:t>
            </w:r>
          </w:p>
        </w:tc>
      </w:tr>
      <w:tr w:rsidR="00D07DAC" w:rsidRPr="00A35784" w14:paraId="27AD29F6" w14:textId="77777777" w:rsidTr="00D07DAC">
        <w:trPr>
          <w:trHeight w:val="301"/>
        </w:trPr>
        <w:tc>
          <w:tcPr>
            <w:tcW w:w="4495" w:type="dxa"/>
            <w:gridSpan w:val="2"/>
            <w:tcBorders>
              <w:left w:val="double" w:sz="4" w:space="0" w:color="9BBB59"/>
            </w:tcBorders>
          </w:tcPr>
          <w:p w14:paraId="31B58DCB" w14:textId="77777777" w:rsidR="00D07DAC" w:rsidRPr="00A35784" w:rsidRDefault="00D07DAC" w:rsidP="002F2254">
            <w:pPr>
              <w:spacing w:line="240" w:lineRule="exact"/>
              <w:ind w:left="720"/>
              <w:jc w:val="both"/>
              <w:rPr>
                <w:rFonts w:ascii="Times New Roman" w:hAnsi="Times New Roman"/>
                <w:color w:val="000000"/>
                <w:sz w:val="22"/>
                <w:szCs w:val="22"/>
              </w:rPr>
            </w:pPr>
          </w:p>
        </w:tc>
        <w:tc>
          <w:tcPr>
            <w:tcW w:w="4463" w:type="dxa"/>
            <w:gridSpan w:val="2"/>
            <w:tcBorders>
              <w:right w:val="double" w:sz="4" w:space="0" w:color="9BBB59"/>
            </w:tcBorders>
          </w:tcPr>
          <w:p w14:paraId="1D0D70CD" w14:textId="5B9D74AD" w:rsidR="00D07DAC" w:rsidRPr="00A35784" w:rsidRDefault="00D07DAC" w:rsidP="002F2254">
            <w:pPr>
              <w:spacing w:line="240" w:lineRule="exact"/>
              <w:ind w:left="72"/>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w:t>
            </w:r>
            <w:r w:rsidR="00C31208">
              <w:rPr>
                <w:rFonts w:ascii="Times New Roman" w:hAnsi="Times New Roman"/>
                <w:color w:val="000000"/>
                <w:sz w:val="22"/>
                <w:szCs w:val="22"/>
              </w:rPr>
              <w:t xml:space="preserve">campionamento </w:t>
            </w:r>
            <w:r w:rsidRPr="00A35784">
              <w:rPr>
                <w:rFonts w:ascii="Times New Roman" w:hAnsi="Times New Roman"/>
                <w:color w:val="000000"/>
                <w:sz w:val="22"/>
                <w:szCs w:val="22"/>
              </w:rPr>
              <w:t xml:space="preserve">diatomee bentoniche </w:t>
            </w:r>
            <w:r w:rsidR="00071DAF">
              <w:rPr>
                <w:rFonts w:ascii="Times New Roman" w:hAnsi="Times New Roman"/>
                <w:color w:val="000000"/>
                <w:sz w:val="22"/>
                <w:szCs w:val="22"/>
              </w:rPr>
              <w:t xml:space="preserve">per fiumi non guadabili </w:t>
            </w:r>
            <w:r w:rsidRPr="00A35784">
              <w:rPr>
                <w:rFonts w:ascii="Times New Roman" w:hAnsi="Times New Roman"/>
                <w:color w:val="000000"/>
                <w:sz w:val="22"/>
                <w:szCs w:val="22"/>
              </w:rPr>
              <w:t>(</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n.2020) </w:t>
            </w:r>
            <w:r w:rsidR="00A779C7" w:rsidRPr="00A779C7">
              <w:rPr>
                <w:rFonts w:ascii="Times New Roman" w:hAnsi="Times New Roman"/>
                <w:color w:val="000000"/>
                <w:sz w:val="22"/>
                <w:szCs w:val="22"/>
              </w:rPr>
              <w:t>e/o istruzione da parte di personale esperto</w:t>
            </w:r>
          </w:p>
        </w:tc>
      </w:tr>
      <w:tr w:rsidR="00D07DAC" w:rsidRPr="00A35784" w14:paraId="42443729" w14:textId="77777777" w:rsidTr="00D07DAC">
        <w:trPr>
          <w:trHeight w:val="459"/>
        </w:trPr>
        <w:tc>
          <w:tcPr>
            <w:tcW w:w="4495" w:type="dxa"/>
            <w:gridSpan w:val="2"/>
            <w:tcBorders>
              <w:left w:val="double" w:sz="4" w:space="0" w:color="9BBB59"/>
            </w:tcBorders>
          </w:tcPr>
          <w:p w14:paraId="392F92C4" w14:textId="4291E4FE" w:rsidR="00D07DAC" w:rsidRPr="00A35784" w:rsidRDefault="00D07DAC" w:rsidP="002F2254">
            <w:pPr>
              <w:spacing w:line="240" w:lineRule="exact"/>
              <w:ind w:left="720"/>
              <w:jc w:val="both"/>
              <w:rPr>
                <w:rFonts w:ascii="Times New Roman" w:hAnsi="Times New Roman"/>
                <w:color w:val="000000"/>
                <w:sz w:val="22"/>
                <w:szCs w:val="22"/>
              </w:rPr>
            </w:pPr>
          </w:p>
          <w:p w14:paraId="711E3F38" w14:textId="0D83013E" w:rsidR="00D07DAC" w:rsidRPr="00A35784" w:rsidRDefault="00D07DAC" w:rsidP="002F2254">
            <w:pPr>
              <w:spacing w:line="240" w:lineRule="exact"/>
              <w:jc w:val="center"/>
              <w:rPr>
                <w:rFonts w:ascii="Times New Roman" w:hAnsi="Times New Roman"/>
                <w:color w:val="000000"/>
                <w:sz w:val="22"/>
                <w:szCs w:val="22"/>
              </w:rPr>
            </w:pPr>
          </w:p>
        </w:tc>
        <w:tc>
          <w:tcPr>
            <w:tcW w:w="4463" w:type="dxa"/>
            <w:gridSpan w:val="2"/>
            <w:tcBorders>
              <w:right w:val="double" w:sz="4" w:space="0" w:color="9BBB59"/>
            </w:tcBorders>
          </w:tcPr>
          <w:p w14:paraId="306C3544" w14:textId="1AC78B7D" w:rsidR="00D07DAC" w:rsidRPr="00A35784" w:rsidRDefault="00D07DAC" w:rsidP="002F2254">
            <w:pPr>
              <w:spacing w:line="240" w:lineRule="exact"/>
              <w:ind w:left="79"/>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w:t>
            </w:r>
            <w:r w:rsidR="00071DAF">
              <w:rPr>
                <w:rFonts w:ascii="Times New Roman" w:hAnsi="Times New Roman"/>
                <w:color w:val="000000"/>
                <w:sz w:val="22"/>
                <w:szCs w:val="22"/>
              </w:rPr>
              <w:t>1</w:t>
            </w:r>
            <w:r w:rsidRPr="00A35784">
              <w:rPr>
                <w:rFonts w:ascii="Times New Roman" w:hAnsi="Times New Roman"/>
                <w:color w:val="000000"/>
                <w:sz w:val="22"/>
                <w:szCs w:val="22"/>
              </w:rPr>
              <w:t xml:space="preserve"> ann</w:t>
            </w:r>
            <w:r w:rsidR="00071DAF">
              <w:rPr>
                <w:rFonts w:ascii="Times New Roman" w:hAnsi="Times New Roman"/>
                <w:color w:val="000000"/>
                <w:sz w:val="22"/>
                <w:szCs w:val="22"/>
              </w:rPr>
              <w:t>o</w:t>
            </w:r>
            <w:r w:rsidR="00B7758B">
              <w:rPr>
                <w:rFonts w:ascii="Times New Roman" w:hAnsi="Times New Roman"/>
                <w:color w:val="000000"/>
                <w:sz w:val="22"/>
                <w:szCs w:val="22"/>
              </w:rPr>
              <w:t xml:space="preserve"> </w:t>
            </w:r>
            <w:r w:rsidR="00B7758B" w:rsidRPr="00C357B5">
              <w:rPr>
                <w:rFonts w:ascii="Times New Roman" w:hAnsi="Times New Roman"/>
                <w:color w:val="000000"/>
                <w:sz w:val="22"/>
                <w:szCs w:val="22"/>
              </w:rPr>
              <w:t>post</w:t>
            </w:r>
            <w:r w:rsidR="00C357B5" w:rsidRPr="00C357B5">
              <w:rPr>
                <w:rFonts w:ascii="Times New Roman" w:hAnsi="Times New Roman"/>
                <w:color w:val="000000"/>
                <w:sz w:val="22"/>
                <w:szCs w:val="22"/>
              </w:rPr>
              <w:t>-</w:t>
            </w:r>
            <w:r w:rsidR="00B7758B" w:rsidRPr="00C357B5">
              <w:rPr>
                <w:rFonts w:ascii="Times New Roman" w:hAnsi="Times New Roman"/>
                <w:color w:val="000000"/>
                <w:sz w:val="22"/>
                <w:szCs w:val="22"/>
              </w:rPr>
              <w:t xml:space="preserve"> formazione</w:t>
            </w:r>
            <w:r w:rsidRPr="00C357B5">
              <w:rPr>
                <w:rFonts w:ascii="Times New Roman" w:hAnsi="Times New Roman"/>
                <w:color w:val="000000"/>
                <w:sz w:val="22"/>
                <w:szCs w:val="22"/>
              </w:rPr>
              <w:t xml:space="preserve"> in affiancamento a personale esperto con campionamenti effettuati in</w:t>
            </w:r>
            <w:r w:rsidRPr="00A35784">
              <w:rPr>
                <w:rFonts w:ascii="Times New Roman" w:hAnsi="Times New Roman"/>
                <w:color w:val="000000"/>
                <w:sz w:val="22"/>
                <w:szCs w:val="22"/>
              </w:rPr>
              <w:t xml:space="preserve"> stagioni diverse</w:t>
            </w:r>
            <w:r w:rsidR="00071DAF">
              <w:rPr>
                <w:rFonts w:ascii="Times New Roman" w:hAnsi="Times New Roman"/>
                <w:color w:val="000000"/>
                <w:sz w:val="22"/>
                <w:szCs w:val="22"/>
              </w:rPr>
              <w:t xml:space="preserve"> anche</w:t>
            </w:r>
            <w:r w:rsidRPr="00A35784">
              <w:rPr>
                <w:rFonts w:ascii="Times New Roman" w:hAnsi="Times New Roman"/>
                <w:color w:val="000000"/>
                <w:sz w:val="22"/>
                <w:szCs w:val="22"/>
              </w:rPr>
              <w:t xml:space="preserve"> con Substrati Artificiali</w:t>
            </w:r>
          </w:p>
        </w:tc>
      </w:tr>
      <w:tr w:rsidR="00D07DAC" w:rsidRPr="00A35784" w14:paraId="321DF9C0" w14:textId="77777777" w:rsidTr="00D07DAC">
        <w:trPr>
          <w:trHeight w:val="329"/>
        </w:trPr>
        <w:tc>
          <w:tcPr>
            <w:tcW w:w="8958" w:type="dxa"/>
            <w:gridSpan w:val="4"/>
            <w:tcBorders>
              <w:left w:val="double" w:sz="4" w:space="0" w:color="9BBB59"/>
              <w:right w:val="double" w:sz="4" w:space="0" w:color="9BBB59"/>
            </w:tcBorders>
            <w:shd w:val="clear" w:color="auto" w:fill="EAF1DD"/>
          </w:tcPr>
          <w:p w14:paraId="4E050858"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4E2E224" w14:textId="77777777" w:rsidTr="00D07DAC">
        <w:trPr>
          <w:trHeight w:val="573"/>
        </w:trPr>
        <w:tc>
          <w:tcPr>
            <w:tcW w:w="8958" w:type="dxa"/>
            <w:gridSpan w:val="4"/>
            <w:tcBorders>
              <w:left w:val="double" w:sz="4" w:space="0" w:color="9BBB59"/>
              <w:bottom w:val="double" w:sz="4" w:space="0" w:color="9BBB59"/>
              <w:right w:val="double" w:sz="4" w:space="0" w:color="9BBB59"/>
            </w:tcBorders>
          </w:tcPr>
          <w:p w14:paraId="4303162A" w14:textId="77777777"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sz w:val="22"/>
                <w:szCs w:val="22"/>
              </w:rPr>
              <w:t>Prova abilitativa:</w:t>
            </w:r>
          </w:p>
          <w:p w14:paraId="687613CF" w14:textId="2457DE4B" w:rsidR="00D07DAC" w:rsidRPr="00A35784" w:rsidRDefault="00D07DAC" w:rsidP="002F2254">
            <w:pPr>
              <w:spacing w:line="240" w:lineRule="exact"/>
              <w:jc w:val="both"/>
              <w:rPr>
                <w:rFonts w:ascii="Times New Roman" w:hAnsi="Times New Roman"/>
                <w:sz w:val="22"/>
                <w:szCs w:val="22"/>
              </w:rPr>
            </w:pPr>
            <w:r w:rsidRPr="00A35784">
              <w:rPr>
                <w:rFonts w:ascii="Times New Roman" w:hAnsi="Times New Roman"/>
                <w:sz w:val="22"/>
                <w:szCs w:val="22"/>
              </w:rPr>
              <w:t xml:space="preserve">Campionamento diatomee bentoniche </w:t>
            </w:r>
            <w:r w:rsidR="00071DAF">
              <w:rPr>
                <w:rFonts w:ascii="Times New Roman" w:hAnsi="Times New Roman"/>
                <w:sz w:val="22"/>
                <w:szCs w:val="22"/>
              </w:rPr>
              <w:t xml:space="preserve">anche </w:t>
            </w:r>
            <w:r w:rsidRPr="00A35784">
              <w:rPr>
                <w:rFonts w:ascii="Times New Roman" w:hAnsi="Times New Roman"/>
                <w:color w:val="000000"/>
                <w:sz w:val="22"/>
                <w:szCs w:val="22"/>
              </w:rPr>
              <w:t>con Substrati Artificiali</w:t>
            </w:r>
            <w:r w:rsidRPr="00A35784">
              <w:rPr>
                <w:rFonts w:ascii="Times New Roman" w:hAnsi="Times New Roman"/>
                <w:sz w:val="22"/>
                <w:szCs w:val="22"/>
              </w:rPr>
              <w:t xml:space="preserve"> in presenza del personale esperto che supervisiona la correttezza dell’applicazione del metodo </w:t>
            </w:r>
          </w:p>
        </w:tc>
      </w:tr>
      <w:tr w:rsidR="00D07DAC" w:rsidRPr="00A35784" w14:paraId="705A65D5" w14:textId="77777777" w:rsidTr="00D07DAC">
        <w:trPr>
          <w:trHeight w:val="695"/>
        </w:trPr>
        <w:tc>
          <w:tcPr>
            <w:tcW w:w="8958" w:type="dxa"/>
            <w:gridSpan w:val="4"/>
            <w:tcBorders>
              <w:left w:val="double" w:sz="4" w:space="0" w:color="9BBB59"/>
              <w:bottom w:val="double" w:sz="4" w:space="0" w:color="9BBB59"/>
              <w:right w:val="double" w:sz="4" w:space="0" w:color="9BBB59"/>
            </w:tcBorders>
            <w:shd w:val="clear" w:color="auto" w:fill="D6E3BC"/>
          </w:tcPr>
          <w:p w14:paraId="5F0A2ECE" w14:textId="7F7C69EB"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2B7EC7">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al campionamento dell’EQB Diatomee bentoniche </w:t>
            </w:r>
            <w:r w:rsidR="002B7EC7">
              <w:rPr>
                <w:rFonts w:ascii="Times New Roman" w:hAnsi="Times New Roman"/>
                <w:b/>
                <w:color w:val="000000"/>
                <w:sz w:val="22"/>
                <w:szCs w:val="22"/>
              </w:rPr>
              <w:t>Fiumi Non Guadabili</w:t>
            </w:r>
          </w:p>
          <w:p w14:paraId="24B289BA" w14:textId="77777777" w:rsidR="00D07DAC" w:rsidRPr="00A35784" w:rsidRDefault="00D07DAC"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(DB-F-NG-C)</w:t>
            </w:r>
          </w:p>
        </w:tc>
      </w:tr>
      <w:tr w:rsidR="00D07DAC" w:rsidRPr="00A35784" w14:paraId="6F54A653" w14:textId="77777777" w:rsidTr="00D07DAC">
        <w:trPr>
          <w:trHeight w:val="28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auto"/>
          </w:tcPr>
          <w:p w14:paraId="57017E3C" w14:textId="77777777" w:rsidR="00D07DAC" w:rsidRPr="00A35784" w:rsidRDefault="00D07DAC" w:rsidP="00D07DAC">
            <w:pPr>
              <w:tabs>
                <w:tab w:val="left" w:pos="2385"/>
              </w:tabs>
              <w:jc w:val="both"/>
              <w:rPr>
                <w:rFonts w:ascii="Times New Roman" w:hAnsi="Times New Roman"/>
                <w:color w:val="000000"/>
                <w:sz w:val="22"/>
                <w:szCs w:val="22"/>
              </w:rPr>
            </w:pPr>
          </w:p>
        </w:tc>
      </w:tr>
      <w:tr w:rsidR="00D07DAC" w:rsidRPr="00A35784" w14:paraId="7B2AA451" w14:textId="77777777" w:rsidTr="00D07DAC">
        <w:trPr>
          <w:trHeight w:val="109"/>
        </w:trPr>
        <w:tc>
          <w:tcPr>
            <w:tcW w:w="8958" w:type="dxa"/>
            <w:gridSpan w:val="4"/>
            <w:tcBorders>
              <w:left w:val="double" w:sz="4" w:space="0" w:color="9BBB59"/>
              <w:bottom w:val="double" w:sz="4" w:space="0" w:color="9BBB59"/>
              <w:right w:val="double" w:sz="4" w:space="0" w:color="9BBB59"/>
            </w:tcBorders>
          </w:tcPr>
          <w:p w14:paraId="1D7DB8E3" w14:textId="77777777" w:rsidR="00D07DAC" w:rsidRPr="00A35784" w:rsidRDefault="00D07DAC" w:rsidP="00D07DAC">
            <w:pPr>
              <w:jc w:val="both"/>
              <w:rPr>
                <w:rFonts w:ascii="Times New Roman" w:hAnsi="Times New Roman"/>
                <w:color w:val="000000"/>
                <w:sz w:val="22"/>
                <w:szCs w:val="22"/>
              </w:rPr>
            </w:pPr>
          </w:p>
        </w:tc>
      </w:tr>
      <w:tr w:rsidR="00D07DAC" w:rsidRPr="00A35784" w14:paraId="6F344A33"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92D050"/>
          </w:tcPr>
          <w:p w14:paraId="2DEEBF0C" w14:textId="77777777" w:rsidR="00D07DAC" w:rsidRPr="00A35784" w:rsidRDefault="00D07DAC" w:rsidP="002F2254">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3B240082" w14:textId="77777777" w:rsidR="00D07DAC" w:rsidRPr="00A35784" w:rsidRDefault="00D07DAC" w:rsidP="002F2254">
            <w:pPr>
              <w:spacing w:line="240" w:lineRule="exact"/>
              <w:jc w:val="both"/>
              <w:rPr>
                <w:rFonts w:ascii="Times New Roman" w:hAnsi="Times New Roman"/>
                <w:b/>
                <w:color w:val="000000"/>
                <w:sz w:val="22"/>
                <w:szCs w:val="22"/>
              </w:rPr>
            </w:pPr>
          </w:p>
        </w:tc>
      </w:tr>
      <w:tr w:rsidR="00D07DAC" w:rsidRPr="00A35784" w14:paraId="1F85EA27"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440F719A"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81405F6" w14:textId="77777777" w:rsidTr="00D07DAC">
        <w:trPr>
          <w:trHeight w:val="109"/>
        </w:trPr>
        <w:tc>
          <w:tcPr>
            <w:tcW w:w="8958" w:type="dxa"/>
            <w:gridSpan w:val="4"/>
            <w:tcBorders>
              <w:top w:val="double" w:sz="4" w:space="0" w:color="9BBB59"/>
              <w:left w:val="double" w:sz="4" w:space="0" w:color="9BBB59"/>
              <w:right w:val="double" w:sz="4" w:space="0" w:color="9BBB59"/>
            </w:tcBorders>
          </w:tcPr>
          <w:p w14:paraId="6F749F66"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AC507C0" w14:textId="77777777" w:rsidTr="00D07DAC">
        <w:trPr>
          <w:trHeight w:val="109"/>
        </w:trPr>
        <w:tc>
          <w:tcPr>
            <w:tcW w:w="8958" w:type="dxa"/>
            <w:gridSpan w:val="4"/>
            <w:tcBorders>
              <w:left w:val="double" w:sz="4" w:space="0" w:color="9BBB59"/>
              <w:right w:val="double" w:sz="4" w:space="0" w:color="9BBB59"/>
            </w:tcBorders>
          </w:tcPr>
          <w:p w14:paraId="63359C96" w14:textId="04F13674"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w:t>
            </w:r>
            <w:r w:rsidRPr="00A35784">
              <w:rPr>
                <w:rFonts w:ascii="Times New Roman" w:hAnsi="Times New Roman"/>
                <w:b/>
                <w:sz w:val="22"/>
                <w:szCs w:val="22"/>
              </w:rPr>
              <w:t xml:space="preserve">pretrattamento 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EQB Diatomee bentoniche</w:t>
            </w:r>
            <w:r w:rsidR="00C51B65">
              <w:rPr>
                <w:rFonts w:ascii="Times New Roman" w:hAnsi="Times New Roman"/>
                <w:b/>
                <w:color w:val="000000"/>
                <w:sz w:val="22"/>
                <w:szCs w:val="22"/>
              </w:rPr>
              <w:t xml:space="preserve"> Fiumi Non Guadabili</w:t>
            </w:r>
          </w:p>
        </w:tc>
      </w:tr>
      <w:tr w:rsidR="00D07DAC" w:rsidRPr="00A35784" w14:paraId="4CDAA955" w14:textId="77777777" w:rsidTr="00BE31DE">
        <w:trPr>
          <w:trHeight w:val="109"/>
        </w:trPr>
        <w:tc>
          <w:tcPr>
            <w:tcW w:w="4521" w:type="dxa"/>
            <w:gridSpan w:val="3"/>
            <w:tcBorders>
              <w:left w:val="double" w:sz="4" w:space="0" w:color="9BBB59"/>
            </w:tcBorders>
          </w:tcPr>
          <w:p w14:paraId="13C721C0" w14:textId="77777777" w:rsidR="00D07DAC" w:rsidRPr="00A35784" w:rsidRDefault="00D07DAC" w:rsidP="002F2254">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37" w:type="dxa"/>
            <w:tcBorders>
              <w:right w:val="double" w:sz="4" w:space="0" w:color="9BBB59"/>
            </w:tcBorders>
          </w:tcPr>
          <w:p w14:paraId="596683C9" w14:textId="77777777" w:rsidR="00D07DAC" w:rsidRPr="00A35784" w:rsidRDefault="00D07DAC" w:rsidP="002F2254">
            <w:pPr>
              <w:spacing w:line="240" w:lineRule="exact"/>
              <w:ind w:left="-52"/>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A846FE9" w14:textId="77777777" w:rsidTr="00D4146C">
        <w:trPr>
          <w:trHeight w:val="1558"/>
        </w:trPr>
        <w:tc>
          <w:tcPr>
            <w:tcW w:w="0" w:type="dxa"/>
            <w:gridSpan w:val="3"/>
            <w:tcBorders>
              <w:left w:val="double" w:sz="4" w:space="0" w:color="9BBB59"/>
            </w:tcBorders>
          </w:tcPr>
          <w:p w14:paraId="2E7C45F1" w14:textId="77777777" w:rsidR="00D07DAC" w:rsidRDefault="00D07DAC" w:rsidP="002F2254">
            <w:pPr>
              <w:spacing w:line="240" w:lineRule="exact"/>
              <w:jc w:val="both"/>
              <w:rPr>
                <w:ins w:id="216" w:author="Cristina Martone" w:date="2023-05-31T15:28:00Z"/>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p w14:paraId="7B9F109F" w14:textId="5F3F6352" w:rsidR="00730C8B" w:rsidRPr="00A35784" w:rsidRDefault="00730C8B" w:rsidP="002F2254">
            <w:pPr>
              <w:spacing w:line="240" w:lineRule="exact"/>
              <w:jc w:val="both"/>
              <w:rPr>
                <w:rFonts w:ascii="Times New Roman" w:hAnsi="Times New Roman"/>
                <w:color w:val="000000"/>
                <w:sz w:val="22"/>
                <w:szCs w:val="22"/>
              </w:rPr>
            </w:pPr>
            <w:ins w:id="217" w:author="Cristina Martone" w:date="2023-05-31T15:28: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0" w:type="dxa"/>
            <w:tcBorders>
              <w:right w:val="double" w:sz="4" w:space="0" w:color="9BBB59"/>
            </w:tcBorders>
          </w:tcPr>
          <w:p w14:paraId="204D8F70"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4A355973" w14:textId="77777777" w:rsidTr="00BE31DE">
        <w:trPr>
          <w:trHeight w:val="849"/>
        </w:trPr>
        <w:tc>
          <w:tcPr>
            <w:tcW w:w="4521" w:type="dxa"/>
            <w:gridSpan w:val="3"/>
            <w:tcBorders>
              <w:left w:val="double" w:sz="4" w:space="0" w:color="9BBB59"/>
            </w:tcBorders>
          </w:tcPr>
          <w:p w14:paraId="25C62EA3" w14:textId="49C4C642" w:rsidR="00D07DAC" w:rsidRPr="00A35784" w:rsidRDefault="00071DAF" w:rsidP="002F2254">
            <w:pPr>
              <w:spacing w:line="240" w:lineRule="exact"/>
              <w:jc w:val="both"/>
              <w:rPr>
                <w:rFonts w:ascii="Times New Roman" w:eastAsia="Times New Roman" w:hAnsi="Times New Roman"/>
                <w:color w:val="000000"/>
                <w:sz w:val="22"/>
                <w:szCs w:val="22"/>
              </w:rPr>
            </w:pPr>
            <w:r w:rsidRPr="00071DAF">
              <w:rPr>
                <w:rFonts w:ascii="Times New Roman" w:hAnsi="Times New Roman"/>
                <w:color w:val="000000"/>
                <w:sz w:val="22"/>
                <w:szCs w:val="22"/>
              </w:rPr>
              <w:lastRenderedPageBreak/>
              <w:t>Esperienza documentata di almeno 2 anni in campionamento, pretrattamento e 3 anni in determinazione tassonomica di Diatomee bentoniche</w:t>
            </w:r>
          </w:p>
        </w:tc>
        <w:tc>
          <w:tcPr>
            <w:tcW w:w="4437" w:type="dxa"/>
            <w:tcBorders>
              <w:right w:val="double" w:sz="4" w:space="0" w:color="9BBB59"/>
            </w:tcBorders>
          </w:tcPr>
          <w:p w14:paraId="3EF7F9C2"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82453F3" w14:textId="77777777" w:rsidTr="00D07DAC">
        <w:trPr>
          <w:trHeight w:val="286"/>
        </w:trPr>
        <w:tc>
          <w:tcPr>
            <w:tcW w:w="8958" w:type="dxa"/>
            <w:gridSpan w:val="4"/>
            <w:tcBorders>
              <w:top w:val="double" w:sz="4" w:space="0" w:color="9BBB59"/>
              <w:left w:val="double" w:sz="4" w:space="0" w:color="9BBB59"/>
              <w:bottom w:val="double" w:sz="4" w:space="0" w:color="9BBB59"/>
              <w:right w:val="double" w:sz="4" w:space="0" w:color="9BBB59"/>
            </w:tcBorders>
          </w:tcPr>
          <w:p w14:paraId="7BB55FAC"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2B80328" w14:textId="77777777" w:rsidTr="00D07DAC">
        <w:trPr>
          <w:trHeight w:val="286"/>
        </w:trPr>
        <w:tc>
          <w:tcPr>
            <w:tcW w:w="8958" w:type="dxa"/>
            <w:gridSpan w:val="4"/>
            <w:tcBorders>
              <w:top w:val="double" w:sz="4" w:space="0" w:color="9BBB59"/>
              <w:left w:val="double" w:sz="4" w:space="0" w:color="9BBB59"/>
              <w:right w:val="double" w:sz="4" w:space="0" w:color="9BBB59"/>
            </w:tcBorders>
          </w:tcPr>
          <w:p w14:paraId="24B584E5" w14:textId="77777777"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7F3F2D4" w14:textId="77777777" w:rsidTr="00D07DAC">
        <w:trPr>
          <w:trHeight w:val="318"/>
        </w:trPr>
        <w:tc>
          <w:tcPr>
            <w:tcW w:w="8958" w:type="dxa"/>
            <w:gridSpan w:val="4"/>
            <w:tcBorders>
              <w:left w:val="double" w:sz="4" w:space="0" w:color="9BBB59"/>
              <w:right w:val="double" w:sz="4" w:space="0" w:color="9BBB59"/>
            </w:tcBorders>
          </w:tcPr>
          <w:p w14:paraId="485DF7B0" w14:textId="40337B55" w:rsidR="00D07DAC" w:rsidRPr="00A35784" w:rsidRDefault="00D07DAC"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pretrattamento </w:t>
            </w:r>
            <w:r w:rsidRPr="00A35784">
              <w:rPr>
                <w:rFonts w:ascii="Times New Roman" w:hAnsi="Times New Roman"/>
                <w:b/>
                <w:sz w:val="22"/>
                <w:szCs w:val="22"/>
              </w:rPr>
              <w:t xml:space="preserve">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EQB Diatomee bentoniche</w:t>
            </w:r>
            <w:r w:rsidR="00C51B65">
              <w:rPr>
                <w:rFonts w:ascii="Times New Roman" w:hAnsi="Times New Roman"/>
                <w:b/>
                <w:color w:val="000000"/>
                <w:sz w:val="22"/>
                <w:szCs w:val="22"/>
              </w:rPr>
              <w:t xml:space="preserve"> Fiumi Non Guadabili</w:t>
            </w:r>
          </w:p>
        </w:tc>
      </w:tr>
      <w:tr w:rsidR="00D07DAC" w:rsidRPr="00A35784" w14:paraId="63715637" w14:textId="77777777" w:rsidTr="00BE31DE">
        <w:trPr>
          <w:trHeight w:val="326"/>
        </w:trPr>
        <w:tc>
          <w:tcPr>
            <w:tcW w:w="4521" w:type="dxa"/>
            <w:gridSpan w:val="3"/>
            <w:tcBorders>
              <w:left w:val="double" w:sz="4" w:space="0" w:color="9BBB59"/>
            </w:tcBorders>
          </w:tcPr>
          <w:p w14:paraId="44B78B54" w14:textId="77777777" w:rsidR="00D07DAC" w:rsidRPr="00A35784" w:rsidRDefault="00D07DAC" w:rsidP="002F2254">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37" w:type="dxa"/>
            <w:tcBorders>
              <w:right w:val="double" w:sz="4" w:space="0" w:color="9BBB59"/>
            </w:tcBorders>
          </w:tcPr>
          <w:p w14:paraId="5068E6F6" w14:textId="77777777" w:rsidR="00D07DAC" w:rsidRPr="00A35784" w:rsidRDefault="00D07DAC" w:rsidP="002F2254">
            <w:pPr>
              <w:spacing w:line="240" w:lineRule="exact"/>
              <w:ind w:left="360"/>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8CF1BAA" w14:textId="77777777" w:rsidTr="00BE31DE">
        <w:trPr>
          <w:trHeight w:val="572"/>
        </w:trPr>
        <w:tc>
          <w:tcPr>
            <w:tcW w:w="4521" w:type="dxa"/>
            <w:gridSpan w:val="3"/>
            <w:tcBorders>
              <w:left w:val="double" w:sz="4" w:space="0" w:color="9BBB59"/>
            </w:tcBorders>
          </w:tcPr>
          <w:p w14:paraId="0E055692" w14:textId="62BD9500" w:rsidR="00D07DAC" w:rsidRPr="00C357B5" w:rsidRDefault="00D07DAC" w:rsidP="002F2254">
            <w:pPr>
              <w:spacing w:line="240" w:lineRule="exact"/>
              <w:jc w:val="both"/>
              <w:rPr>
                <w:rFonts w:ascii="Times New Roman" w:eastAsia="Times New Roman" w:hAnsi="Times New Roman"/>
                <w:color w:val="000000"/>
                <w:sz w:val="22"/>
                <w:szCs w:val="22"/>
              </w:rPr>
            </w:pPr>
            <w:r w:rsidRPr="00C357B5">
              <w:rPr>
                <w:rFonts w:ascii="Times New Roman" w:hAnsi="Times New Roman"/>
                <w:color w:val="000000"/>
                <w:sz w:val="22"/>
                <w:szCs w:val="22"/>
              </w:rPr>
              <w:t>Con esp</w:t>
            </w:r>
            <w:r w:rsidR="00071DAF">
              <w:rPr>
                <w:rFonts w:ascii="Times New Roman" w:hAnsi="Times New Roman"/>
                <w:color w:val="000000"/>
                <w:sz w:val="22"/>
                <w:szCs w:val="22"/>
              </w:rPr>
              <w:t xml:space="preserve">erienza documentata di almeno 2 </w:t>
            </w:r>
            <w:r w:rsidRPr="00C357B5">
              <w:rPr>
                <w:rFonts w:ascii="Times New Roman" w:hAnsi="Times New Roman"/>
                <w:color w:val="000000"/>
                <w:sz w:val="22"/>
                <w:szCs w:val="22"/>
              </w:rPr>
              <w:t>anni in campionamento</w:t>
            </w:r>
            <w:r w:rsidR="006C524D" w:rsidRPr="00C357B5">
              <w:rPr>
                <w:rFonts w:ascii="Times New Roman" w:hAnsi="Times New Roman"/>
                <w:color w:val="000000"/>
                <w:sz w:val="22"/>
                <w:szCs w:val="22"/>
              </w:rPr>
              <w:t xml:space="preserve">, </w:t>
            </w:r>
            <w:r w:rsidR="00B7758B" w:rsidRPr="00C357B5">
              <w:rPr>
                <w:rFonts w:ascii="Times New Roman" w:hAnsi="Times New Roman"/>
                <w:color w:val="000000"/>
                <w:sz w:val="22"/>
                <w:szCs w:val="22"/>
              </w:rPr>
              <w:t>pretrattamento</w:t>
            </w:r>
            <w:r w:rsidRPr="00C357B5">
              <w:rPr>
                <w:rFonts w:ascii="Times New Roman" w:hAnsi="Times New Roman"/>
                <w:color w:val="000000"/>
                <w:sz w:val="22"/>
                <w:szCs w:val="22"/>
              </w:rPr>
              <w:t xml:space="preserve"> </w:t>
            </w:r>
            <w:r w:rsidRPr="00C357B5">
              <w:rPr>
                <w:rFonts w:ascii="Times New Roman" w:hAnsi="Times New Roman"/>
                <w:color w:val="595959"/>
                <w:sz w:val="22"/>
                <w:szCs w:val="22"/>
              </w:rPr>
              <w:t>e</w:t>
            </w:r>
            <w:r w:rsidRPr="00C357B5">
              <w:rPr>
                <w:rFonts w:ascii="Times New Roman" w:hAnsi="Times New Roman"/>
                <w:color w:val="000000"/>
                <w:sz w:val="22"/>
                <w:szCs w:val="22"/>
              </w:rPr>
              <w:t xml:space="preserve"> </w:t>
            </w:r>
            <w:r w:rsidR="00071DAF">
              <w:rPr>
                <w:rFonts w:ascii="Times New Roman" w:hAnsi="Times New Roman"/>
                <w:color w:val="000000"/>
                <w:sz w:val="22"/>
                <w:szCs w:val="22"/>
              </w:rPr>
              <w:t xml:space="preserve">3 anni in </w:t>
            </w:r>
            <w:r w:rsidRPr="00C357B5">
              <w:rPr>
                <w:rFonts w:ascii="Times New Roman" w:hAnsi="Times New Roman"/>
                <w:bCs/>
                <w:color w:val="000000"/>
                <w:sz w:val="22"/>
                <w:szCs w:val="22"/>
              </w:rPr>
              <w:t>determinazione tassonomica</w:t>
            </w:r>
            <w:r w:rsidRPr="00C357B5">
              <w:rPr>
                <w:rFonts w:ascii="Times New Roman" w:hAnsi="Times New Roman"/>
                <w:color w:val="000000"/>
                <w:sz w:val="22"/>
                <w:szCs w:val="22"/>
              </w:rPr>
              <w:t xml:space="preserve"> di Diatomee bentoniche</w:t>
            </w:r>
          </w:p>
        </w:tc>
        <w:tc>
          <w:tcPr>
            <w:tcW w:w="4437" w:type="dxa"/>
            <w:tcBorders>
              <w:right w:val="double" w:sz="4" w:space="0" w:color="9BBB59"/>
            </w:tcBorders>
          </w:tcPr>
          <w:p w14:paraId="7DD6E9AA" w14:textId="77777777" w:rsidR="00D07DAC" w:rsidRPr="00C357B5" w:rsidRDefault="00D07DAC" w:rsidP="002D1943">
            <w:pPr>
              <w:spacing w:line="240" w:lineRule="exact"/>
              <w:jc w:val="both"/>
              <w:rPr>
                <w:rFonts w:ascii="Times New Roman" w:hAnsi="Times New Roman"/>
                <w:strike/>
                <w:color w:val="000000"/>
                <w:sz w:val="22"/>
                <w:szCs w:val="22"/>
              </w:rPr>
            </w:pPr>
            <w:r w:rsidRPr="00C357B5">
              <w:rPr>
                <w:rFonts w:ascii="Times New Roman" w:hAnsi="Times New Roman"/>
                <w:color w:val="000000"/>
                <w:sz w:val="22"/>
                <w:szCs w:val="22"/>
              </w:rPr>
              <w:t>Neolaureati o neofiti</w:t>
            </w:r>
          </w:p>
        </w:tc>
      </w:tr>
      <w:tr w:rsidR="00CE79DB" w:rsidRPr="00A35784" w14:paraId="204E9B3F" w14:textId="77777777" w:rsidTr="00B7758B">
        <w:trPr>
          <w:trHeight w:val="1029"/>
        </w:trPr>
        <w:tc>
          <w:tcPr>
            <w:tcW w:w="4521" w:type="dxa"/>
            <w:gridSpan w:val="3"/>
            <w:vMerge w:val="restart"/>
            <w:tcBorders>
              <w:left w:val="double" w:sz="4" w:space="0" w:color="9BBB59"/>
            </w:tcBorders>
          </w:tcPr>
          <w:p w14:paraId="7C651ACD" w14:textId="77777777" w:rsidR="00CE79DB" w:rsidRPr="00C357B5" w:rsidRDefault="00CE79DB" w:rsidP="002F2254">
            <w:pPr>
              <w:spacing w:line="240" w:lineRule="exact"/>
              <w:ind w:left="720"/>
              <w:jc w:val="both"/>
              <w:rPr>
                <w:rFonts w:ascii="Times New Roman" w:hAnsi="Times New Roman"/>
                <w:color w:val="000000"/>
                <w:sz w:val="22"/>
                <w:szCs w:val="22"/>
              </w:rPr>
            </w:pPr>
            <w:bookmarkStart w:id="218" w:name="_Hlk67306846"/>
          </w:p>
        </w:tc>
        <w:tc>
          <w:tcPr>
            <w:tcW w:w="4437" w:type="dxa"/>
            <w:tcBorders>
              <w:right w:val="double" w:sz="4" w:space="0" w:color="9BBB59"/>
            </w:tcBorders>
          </w:tcPr>
          <w:p w14:paraId="2C53A786" w14:textId="720ABD6F" w:rsidR="00CE79DB" w:rsidRPr="00C357B5" w:rsidRDefault="00CE79DB" w:rsidP="00CE79DB">
            <w:pPr>
              <w:spacing w:line="240" w:lineRule="exact"/>
              <w:ind w:left="-70"/>
              <w:jc w:val="both"/>
              <w:rPr>
                <w:rFonts w:ascii="Times New Roman" w:hAnsi="Times New Roman"/>
                <w:strike/>
                <w:color w:val="000000"/>
                <w:sz w:val="22"/>
                <w:szCs w:val="22"/>
              </w:rPr>
            </w:pPr>
            <w:r w:rsidRPr="00C357B5">
              <w:rPr>
                <w:rFonts w:ascii="Times New Roman" w:hAnsi="Times New Roman"/>
                <w:color w:val="000000"/>
                <w:sz w:val="22"/>
                <w:szCs w:val="22"/>
              </w:rPr>
              <w:t>Corso base di campionamento e pretrattamento di diatomee bentoniche (</w:t>
            </w:r>
            <w:r w:rsidR="008F6FAE">
              <w:rPr>
                <w:rFonts w:ascii="Times New Roman" w:hAnsi="Times New Roman"/>
                <w:color w:val="000000"/>
                <w:sz w:val="22"/>
                <w:szCs w:val="22"/>
              </w:rPr>
              <w:t>MLG</w:t>
            </w:r>
            <w:r w:rsidRPr="00C357B5">
              <w:rPr>
                <w:rFonts w:ascii="Times New Roman" w:hAnsi="Times New Roman"/>
                <w:color w:val="000000"/>
                <w:sz w:val="22"/>
                <w:szCs w:val="22"/>
              </w:rPr>
              <w:t xml:space="preserve"> ISPRA 111/2014 n. 2020) e/o istruzione da parte di personale esperto</w:t>
            </w:r>
          </w:p>
        </w:tc>
      </w:tr>
      <w:tr w:rsidR="00CE79DB" w:rsidRPr="00A35784" w14:paraId="7517D188" w14:textId="77777777" w:rsidTr="00833FCC">
        <w:trPr>
          <w:trHeight w:val="407"/>
        </w:trPr>
        <w:tc>
          <w:tcPr>
            <w:tcW w:w="0" w:type="dxa"/>
            <w:gridSpan w:val="3"/>
            <w:vMerge/>
            <w:tcBorders>
              <w:left w:val="double" w:sz="4" w:space="0" w:color="9BBB59"/>
            </w:tcBorders>
          </w:tcPr>
          <w:p w14:paraId="22413FE1" w14:textId="77777777" w:rsidR="00CE79DB" w:rsidRPr="00C357B5" w:rsidRDefault="00CE79DB" w:rsidP="002F2254">
            <w:pPr>
              <w:spacing w:line="240" w:lineRule="exact"/>
              <w:ind w:left="720"/>
              <w:jc w:val="both"/>
              <w:rPr>
                <w:rFonts w:ascii="Times New Roman" w:hAnsi="Times New Roman"/>
                <w:color w:val="000000"/>
              </w:rPr>
            </w:pPr>
          </w:p>
        </w:tc>
        <w:tc>
          <w:tcPr>
            <w:tcW w:w="0" w:type="dxa"/>
            <w:tcBorders>
              <w:right w:val="double" w:sz="4" w:space="0" w:color="9BBB59"/>
            </w:tcBorders>
          </w:tcPr>
          <w:p w14:paraId="3C3C6C69" w14:textId="1A5FA1F4" w:rsidR="00CE79DB" w:rsidRPr="00C357B5" w:rsidRDefault="00CE79DB" w:rsidP="00CE79DB">
            <w:pPr>
              <w:spacing w:line="240" w:lineRule="exact"/>
              <w:ind w:left="-70"/>
              <w:jc w:val="both"/>
              <w:rPr>
                <w:rFonts w:ascii="Times New Roman" w:hAnsi="Times New Roman"/>
                <w:color w:val="000000"/>
              </w:rPr>
            </w:pPr>
            <w:r w:rsidRPr="00C357B5">
              <w:rPr>
                <w:rFonts w:ascii="Times New Roman" w:hAnsi="Times New Roman"/>
                <w:color w:val="000000"/>
                <w:sz w:val="22"/>
                <w:szCs w:val="22"/>
              </w:rPr>
              <w:t>Corso base di tassonomia di diatomee bentoniche</w:t>
            </w:r>
          </w:p>
        </w:tc>
      </w:tr>
      <w:tr w:rsidR="00CE79DB" w:rsidRPr="00A35784" w14:paraId="0A9B544F" w14:textId="77777777" w:rsidTr="00BE31DE">
        <w:trPr>
          <w:trHeight w:val="935"/>
        </w:trPr>
        <w:tc>
          <w:tcPr>
            <w:tcW w:w="4521" w:type="dxa"/>
            <w:gridSpan w:val="3"/>
            <w:vMerge/>
            <w:tcBorders>
              <w:left w:val="double" w:sz="4" w:space="0" w:color="9BBB59"/>
            </w:tcBorders>
          </w:tcPr>
          <w:p w14:paraId="2DCE42FF" w14:textId="77777777" w:rsidR="00CE79DB" w:rsidRPr="00C357B5" w:rsidRDefault="00CE79DB" w:rsidP="002F2254">
            <w:pPr>
              <w:spacing w:line="240" w:lineRule="exact"/>
              <w:ind w:left="720"/>
              <w:jc w:val="both"/>
              <w:rPr>
                <w:rFonts w:ascii="Times New Roman" w:hAnsi="Times New Roman"/>
                <w:color w:val="000000"/>
              </w:rPr>
            </w:pPr>
          </w:p>
        </w:tc>
        <w:tc>
          <w:tcPr>
            <w:tcW w:w="4437" w:type="dxa"/>
            <w:tcBorders>
              <w:right w:val="double" w:sz="4" w:space="0" w:color="9BBB59"/>
            </w:tcBorders>
          </w:tcPr>
          <w:p w14:paraId="5CECFC63" w14:textId="1F3AB9D9" w:rsidR="00CE79DB" w:rsidRPr="00C357B5" w:rsidRDefault="00CE79DB" w:rsidP="00BE31DE">
            <w:pPr>
              <w:spacing w:line="240" w:lineRule="exact"/>
              <w:ind w:left="-70"/>
              <w:jc w:val="both"/>
              <w:rPr>
                <w:rFonts w:ascii="Times New Roman" w:hAnsi="Times New Roman"/>
                <w:color w:val="000000"/>
              </w:rPr>
            </w:pPr>
            <w:r w:rsidRPr="00C357B5">
              <w:rPr>
                <w:rFonts w:ascii="Times New Roman" w:hAnsi="Times New Roman"/>
                <w:color w:val="000000"/>
                <w:sz w:val="22"/>
                <w:szCs w:val="22"/>
              </w:rPr>
              <w:t xml:space="preserve">Esperienza documentata di 1 anno in campionamento, pretrattamento e </w:t>
            </w:r>
            <w:r w:rsidR="00071DAF">
              <w:rPr>
                <w:rFonts w:ascii="Times New Roman" w:hAnsi="Times New Roman"/>
                <w:color w:val="000000"/>
                <w:sz w:val="22"/>
                <w:szCs w:val="22"/>
              </w:rPr>
              <w:t xml:space="preserve">2 anni in </w:t>
            </w:r>
            <w:r w:rsidRPr="00C357B5">
              <w:rPr>
                <w:rFonts w:ascii="Times New Roman" w:hAnsi="Times New Roman"/>
                <w:color w:val="000000"/>
                <w:sz w:val="22"/>
                <w:szCs w:val="22"/>
              </w:rPr>
              <w:t>determinazione tassonomica di diatomee bentoniche con fasi di istruzione/formazione interni post-formazione effettuati da personale esperto e/o istruzione/affiancamento/supervisione post-formazione con personale esperto.</w:t>
            </w:r>
          </w:p>
        </w:tc>
      </w:tr>
      <w:bookmarkEnd w:id="218"/>
      <w:tr w:rsidR="00BE31DE" w:rsidRPr="00A35784" w14:paraId="3BA63617" w14:textId="77777777" w:rsidTr="002B7EC7">
        <w:trPr>
          <w:trHeight w:val="331"/>
        </w:trPr>
        <w:tc>
          <w:tcPr>
            <w:tcW w:w="8958" w:type="dxa"/>
            <w:gridSpan w:val="4"/>
            <w:tcBorders>
              <w:left w:val="double" w:sz="4" w:space="0" w:color="9BBB59"/>
              <w:right w:val="double" w:sz="4" w:space="0" w:color="9BBB59"/>
            </w:tcBorders>
          </w:tcPr>
          <w:p w14:paraId="20E63C5B" w14:textId="7361D0D2" w:rsidR="00BE31DE" w:rsidRPr="00C357B5" w:rsidRDefault="00BE31DE" w:rsidP="002B7EC7">
            <w:pPr>
              <w:spacing w:line="240" w:lineRule="exact"/>
              <w:jc w:val="center"/>
              <w:rPr>
                <w:rFonts w:ascii="Times New Roman" w:hAnsi="Times New Roman"/>
                <w:color w:val="000000"/>
                <w:sz w:val="22"/>
                <w:szCs w:val="22"/>
              </w:rPr>
            </w:pPr>
            <w:r w:rsidRPr="00C357B5">
              <w:rPr>
                <w:rFonts w:ascii="Times New Roman" w:hAnsi="Times New Roman"/>
                <w:color w:val="000000"/>
                <w:sz w:val="22"/>
                <w:szCs w:val="22"/>
              </w:rPr>
              <w:t>Eventuali corsi avanzati di approfondimento tassonomia</w:t>
            </w:r>
          </w:p>
        </w:tc>
      </w:tr>
      <w:tr w:rsidR="00BE31DE" w:rsidRPr="00A35784" w14:paraId="31C5C4E8" w14:textId="77777777" w:rsidTr="00D07DAC">
        <w:trPr>
          <w:trHeight w:val="410"/>
        </w:trPr>
        <w:tc>
          <w:tcPr>
            <w:tcW w:w="8958" w:type="dxa"/>
            <w:gridSpan w:val="4"/>
            <w:tcBorders>
              <w:left w:val="double" w:sz="4" w:space="0" w:color="9BBB59"/>
              <w:right w:val="double" w:sz="4" w:space="0" w:color="9BBB59"/>
            </w:tcBorders>
            <w:shd w:val="clear" w:color="auto" w:fill="EAF1DD"/>
          </w:tcPr>
          <w:p w14:paraId="7275F1AF" w14:textId="77777777" w:rsidR="00BE31DE" w:rsidRPr="00C357B5" w:rsidRDefault="00BE31DE" w:rsidP="002F2254">
            <w:pPr>
              <w:spacing w:line="240" w:lineRule="exact"/>
              <w:jc w:val="center"/>
              <w:rPr>
                <w:rFonts w:ascii="Times New Roman" w:hAnsi="Times New Roman"/>
                <w:b/>
                <w:color w:val="000000"/>
                <w:sz w:val="22"/>
                <w:szCs w:val="22"/>
              </w:rPr>
            </w:pPr>
            <w:r w:rsidRPr="00C357B5">
              <w:rPr>
                <w:rFonts w:ascii="Times New Roman" w:hAnsi="Times New Roman"/>
                <w:b/>
                <w:color w:val="000000"/>
                <w:sz w:val="22"/>
                <w:szCs w:val="22"/>
              </w:rPr>
              <w:t>Metodo per la valutazione della qualifica</w:t>
            </w:r>
          </w:p>
        </w:tc>
      </w:tr>
      <w:tr w:rsidR="00360859" w:rsidRPr="00A35784" w14:paraId="60D46FC6" w14:textId="77777777" w:rsidTr="002B6D31">
        <w:trPr>
          <w:trHeight w:val="375"/>
        </w:trPr>
        <w:tc>
          <w:tcPr>
            <w:tcW w:w="8958" w:type="dxa"/>
            <w:gridSpan w:val="4"/>
            <w:tcBorders>
              <w:top w:val="double" w:sz="4" w:space="0" w:color="92D050"/>
              <w:left w:val="double" w:sz="4" w:space="0" w:color="9BBB59"/>
              <w:bottom w:val="single" w:sz="4" w:space="0" w:color="9BBB59"/>
              <w:right w:val="double" w:sz="4" w:space="0" w:color="9BBB59"/>
            </w:tcBorders>
          </w:tcPr>
          <w:p w14:paraId="63B639CE" w14:textId="77777777" w:rsidR="00360859" w:rsidRPr="00C357B5" w:rsidRDefault="00360859" w:rsidP="002B6D31">
            <w:pPr>
              <w:spacing w:line="240" w:lineRule="exact"/>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360859" w:rsidRPr="00A35784" w14:paraId="7815C3DB" w14:textId="77777777" w:rsidTr="002B6D31">
        <w:trPr>
          <w:trHeight w:val="375"/>
        </w:trPr>
        <w:tc>
          <w:tcPr>
            <w:tcW w:w="8958" w:type="dxa"/>
            <w:gridSpan w:val="4"/>
            <w:tcBorders>
              <w:top w:val="single" w:sz="4" w:space="0" w:color="9BBB59"/>
              <w:left w:val="double" w:sz="4" w:space="0" w:color="9BBB59"/>
              <w:bottom w:val="single" w:sz="4" w:space="0" w:color="9BBB59"/>
              <w:right w:val="double" w:sz="4" w:space="0" w:color="9BBB59"/>
            </w:tcBorders>
          </w:tcPr>
          <w:p w14:paraId="50D0DF5D" w14:textId="77777777" w:rsidR="00360859" w:rsidRPr="00C357B5" w:rsidRDefault="00360859" w:rsidP="002B6D31">
            <w:pPr>
              <w:spacing w:line="240" w:lineRule="exact"/>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BE31DE" w:rsidRPr="00A35784" w14:paraId="3E06AF4A" w14:textId="77777777" w:rsidTr="00D07DAC">
        <w:trPr>
          <w:trHeight w:val="350"/>
        </w:trPr>
        <w:tc>
          <w:tcPr>
            <w:tcW w:w="8958" w:type="dxa"/>
            <w:gridSpan w:val="4"/>
            <w:tcBorders>
              <w:left w:val="double" w:sz="4" w:space="0" w:color="9BBB59"/>
              <w:bottom w:val="double" w:sz="4" w:space="0" w:color="9BBB59"/>
              <w:right w:val="double" w:sz="4" w:space="0" w:color="9BBB59"/>
            </w:tcBorders>
          </w:tcPr>
          <w:p w14:paraId="10AC535C" w14:textId="756BEB06" w:rsidR="00BE31DE" w:rsidRPr="00A35784" w:rsidRDefault="00BE31DE" w:rsidP="002B7EC7">
            <w:pPr>
              <w:spacing w:line="240" w:lineRule="exact"/>
              <w:contextualSpacing/>
              <w:jc w:val="both"/>
              <w:rPr>
                <w:rFonts w:ascii="Times New Roman" w:eastAsia="Times New Roman" w:hAnsi="Times New Roman"/>
              </w:rPr>
            </w:pPr>
            <w:r w:rsidRPr="00A35784">
              <w:rPr>
                <w:rFonts w:ascii="Times New Roman" w:eastAsia="Times New Roman" w:hAnsi="Times New Roman"/>
                <w:sz w:val="22"/>
                <w:szCs w:val="22"/>
              </w:rPr>
              <w:t xml:space="preserve">Partecipazione a confronti </w:t>
            </w:r>
            <w:proofErr w:type="spellStart"/>
            <w:r w:rsidRPr="00A35784">
              <w:rPr>
                <w:rFonts w:ascii="Times New Roman" w:eastAsia="Times New Roman" w:hAnsi="Times New Roman"/>
                <w:sz w:val="22"/>
                <w:szCs w:val="22"/>
              </w:rPr>
              <w:t>interlaboratorio</w:t>
            </w:r>
            <w:proofErr w:type="spellEnd"/>
          </w:p>
        </w:tc>
      </w:tr>
      <w:tr w:rsidR="00BE31DE" w:rsidRPr="00A35784" w14:paraId="1ECDE3A2" w14:textId="77777777" w:rsidTr="00D07DAC">
        <w:trPr>
          <w:trHeight w:val="579"/>
        </w:trPr>
        <w:tc>
          <w:tcPr>
            <w:tcW w:w="8958" w:type="dxa"/>
            <w:gridSpan w:val="4"/>
            <w:tcBorders>
              <w:left w:val="double" w:sz="4" w:space="0" w:color="9BBB59"/>
              <w:bottom w:val="double" w:sz="4" w:space="0" w:color="9BBB59"/>
              <w:right w:val="double" w:sz="4" w:space="0" w:color="9BBB59"/>
            </w:tcBorders>
            <w:shd w:val="clear" w:color="auto" w:fill="D6E3BC"/>
          </w:tcPr>
          <w:p w14:paraId="1B094059" w14:textId="25CE71FD" w:rsidR="00BE31DE" w:rsidRPr="00A35784" w:rsidRDefault="00BE31DE"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al campionamento, pretrattamento e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dell’EQB Diatomee bentoniche </w:t>
            </w:r>
            <w:r>
              <w:rPr>
                <w:rFonts w:ascii="Times New Roman" w:hAnsi="Times New Roman"/>
                <w:b/>
                <w:color w:val="000000"/>
                <w:sz w:val="22"/>
                <w:szCs w:val="22"/>
              </w:rPr>
              <w:t>Fiumi Non Guadabili</w:t>
            </w:r>
          </w:p>
          <w:p w14:paraId="4CF64550" w14:textId="77777777" w:rsidR="00BE31DE" w:rsidRPr="00A35784" w:rsidRDefault="00BE31DE" w:rsidP="002F2254">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(DB-F-NG-CD)</w:t>
            </w:r>
          </w:p>
        </w:tc>
      </w:tr>
      <w:tr w:rsidR="00BE31DE" w:rsidRPr="00A35784" w14:paraId="0460987B" w14:textId="77777777" w:rsidTr="00D07DAC">
        <w:trPr>
          <w:trHeight w:val="109"/>
        </w:trPr>
        <w:tc>
          <w:tcPr>
            <w:tcW w:w="8958" w:type="dxa"/>
            <w:gridSpan w:val="4"/>
            <w:tcBorders>
              <w:top w:val="double" w:sz="4" w:space="0" w:color="9BBB59"/>
              <w:left w:val="double" w:sz="4" w:space="0" w:color="9BBB59"/>
              <w:bottom w:val="double" w:sz="4" w:space="0" w:color="9BBB59"/>
              <w:right w:val="double" w:sz="4" w:space="0" w:color="9BBB59"/>
            </w:tcBorders>
            <w:shd w:val="clear" w:color="auto" w:fill="auto"/>
          </w:tcPr>
          <w:p w14:paraId="5BA281F6" w14:textId="77777777" w:rsidR="00BE31DE" w:rsidRPr="00A35784" w:rsidRDefault="00BE31DE" w:rsidP="00D07DAC">
            <w:pPr>
              <w:jc w:val="both"/>
              <w:rPr>
                <w:rFonts w:ascii="Times New Roman" w:hAnsi="Times New Roman"/>
                <w:color w:val="000000"/>
                <w:sz w:val="22"/>
                <w:szCs w:val="22"/>
              </w:rPr>
            </w:pPr>
          </w:p>
        </w:tc>
      </w:tr>
    </w:tbl>
    <w:p w14:paraId="08C65F8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4C9F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68D4EC" w14:textId="77777777" w:rsidR="002D1943" w:rsidRPr="002D1943" w:rsidRDefault="002D1943" w:rsidP="002D1943">
      <w:pPr>
        <w:keepNext/>
        <w:spacing w:after="0" w:line="240" w:lineRule="auto"/>
        <w:ind w:left="1440"/>
        <w:outlineLvl w:val="4"/>
        <w:rPr>
          <w:rFonts w:ascii="Times New Roman" w:eastAsia="Times" w:hAnsi="Times New Roman" w:cs="Times New Roman"/>
          <w:b/>
          <w:i/>
          <w:color w:val="000000"/>
          <w:lang w:eastAsia="it-IT"/>
        </w:rPr>
      </w:pPr>
      <w:r w:rsidRPr="002D1943">
        <w:rPr>
          <w:rFonts w:ascii="Times New Roman" w:eastAsia="Times" w:hAnsi="Times New Roman" w:cs="Times New Roman"/>
          <w:b/>
          <w:i/>
          <w:color w:val="000000"/>
          <w:lang w:eastAsia="it-IT"/>
        </w:rPr>
        <w:t>Bibliografia</w:t>
      </w:r>
    </w:p>
    <w:p w14:paraId="1BBD4FA8" w14:textId="77777777" w:rsidR="002D1943" w:rsidRPr="002D1943" w:rsidRDefault="002D1943" w:rsidP="002D1943">
      <w:pPr>
        <w:spacing w:after="0" w:line="240" w:lineRule="auto"/>
        <w:rPr>
          <w:rFonts w:ascii="Times New Roman" w:eastAsia="Times" w:hAnsi="Times New Roman" w:cs="Times New Roman"/>
          <w:color w:val="000000"/>
          <w:lang w:eastAsia="it-IT"/>
        </w:rPr>
      </w:pPr>
    </w:p>
    <w:p w14:paraId="48A5A56A"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ISPRA ‘Metodi Biologici per le acque superficiali interne’. Manuali e Linee guida 111/2014,</w:t>
      </w:r>
    </w:p>
    <w:p w14:paraId="15C7B4FE"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ISBN: 978-88-448-0651. Protocollo 2020.</w:t>
      </w:r>
    </w:p>
    <w:p w14:paraId="297733D0"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5D0B8D99"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C. Martone, C. Vendetti, C. Puccinelli, S. Balzamo, S. </w:t>
      </w:r>
      <w:proofErr w:type="spellStart"/>
      <w:r w:rsidRPr="002D1943">
        <w:rPr>
          <w:rFonts w:ascii="Times New Roman" w:eastAsia="Times" w:hAnsi="Times New Roman" w:cs="Times New Roman"/>
          <w:color w:val="000000"/>
          <w:lang w:eastAsia="it-IT"/>
        </w:rPr>
        <w:t>Barbizzi</w:t>
      </w:r>
      <w:proofErr w:type="spellEnd"/>
      <w:r w:rsidRPr="002D1943">
        <w:rPr>
          <w:rFonts w:ascii="Times New Roman" w:eastAsia="Times" w:hAnsi="Times New Roman" w:cs="Times New Roman"/>
          <w:color w:val="000000"/>
          <w:lang w:eastAsia="it-IT"/>
        </w:rPr>
        <w:t xml:space="preserve">, S. Marcheggiani, G. Benedettini, L. Mancini (2017). </w:t>
      </w:r>
      <w:r w:rsidRPr="002D1943">
        <w:rPr>
          <w:rFonts w:ascii="Times New Roman" w:eastAsia="Times" w:hAnsi="Times New Roman" w:cs="Times New Roman"/>
          <w:color w:val="000000"/>
          <w:lang w:val="en-US" w:eastAsia="it-IT"/>
        </w:rPr>
        <w:t xml:space="preserve">Data quality in ecological status assessment based on diatom communities. </w:t>
      </w:r>
      <w:r w:rsidRPr="002D1943">
        <w:rPr>
          <w:rFonts w:ascii="Times New Roman" w:eastAsia="Times" w:hAnsi="Times New Roman" w:cs="Times New Roman"/>
          <w:color w:val="000000"/>
          <w:lang w:eastAsia="it-IT"/>
        </w:rPr>
        <w:t>RJLBPCS,3(3) Pag. No.194.</w:t>
      </w:r>
    </w:p>
    <w:p w14:paraId="1F441B06"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12CD7300"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C. Martone, S. Balzamo, S. </w:t>
      </w:r>
      <w:proofErr w:type="spellStart"/>
      <w:r w:rsidRPr="002D1943">
        <w:rPr>
          <w:rFonts w:ascii="Times New Roman" w:eastAsia="Times" w:hAnsi="Times New Roman" w:cs="Times New Roman"/>
          <w:color w:val="000000"/>
          <w:lang w:eastAsia="it-IT"/>
        </w:rPr>
        <w:t>Barbizzi</w:t>
      </w:r>
      <w:proofErr w:type="spellEnd"/>
      <w:r w:rsidRPr="002D1943">
        <w:rPr>
          <w:rFonts w:ascii="Times New Roman" w:eastAsia="Times" w:hAnsi="Times New Roman" w:cs="Times New Roman"/>
          <w:color w:val="000000"/>
          <w:lang w:eastAsia="it-IT"/>
        </w:rPr>
        <w:t>, M. Belli, C. Vendetti, C. Puccinelli, S. Marcheggiani, L. Mancini. “</w:t>
      </w:r>
      <w:proofErr w:type="spellStart"/>
      <w:r w:rsidRPr="002D1943">
        <w:rPr>
          <w:rFonts w:ascii="Times New Roman" w:eastAsia="Times" w:hAnsi="Times New Roman" w:cs="Times New Roman"/>
          <w:color w:val="000000"/>
          <w:lang w:eastAsia="it-IT"/>
        </w:rPr>
        <w:t>Interconfronto</w:t>
      </w:r>
      <w:proofErr w:type="spellEnd"/>
      <w:r w:rsidRPr="002D1943">
        <w:rPr>
          <w:rFonts w:ascii="Times New Roman" w:eastAsia="Times" w:hAnsi="Times New Roman" w:cs="Times New Roman"/>
          <w:color w:val="000000"/>
          <w:lang w:eastAsia="it-IT"/>
        </w:rPr>
        <w:t xml:space="preserve"> sull'identificazione tassonomica delle diatomee bentoniche delle acque superficiali e sull'applicazione del Metodo </w:t>
      </w:r>
      <w:proofErr w:type="spellStart"/>
      <w:r w:rsidRPr="002D1943">
        <w:rPr>
          <w:rFonts w:ascii="Times New Roman" w:eastAsia="Times" w:hAnsi="Times New Roman" w:cs="Times New Roman"/>
          <w:color w:val="000000"/>
          <w:lang w:eastAsia="it-IT"/>
        </w:rPr>
        <w:t>ICMi</w:t>
      </w:r>
      <w:proofErr w:type="spellEnd"/>
      <w:r w:rsidRPr="002D1943">
        <w:rPr>
          <w:rFonts w:ascii="Times New Roman" w:eastAsia="Times" w:hAnsi="Times New Roman" w:cs="Times New Roman"/>
          <w:color w:val="000000"/>
          <w:lang w:eastAsia="it-IT"/>
        </w:rPr>
        <w:t xml:space="preserve"> (</w:t>
      </w:r>
      <w:proofErr w:type="spellStart"/>
      <w:r w:rsidRPr="002D1943">
        <w:rPr>
          <w:rFonts w:ascii="Times New Roman" w:eastAsia="Times" w:hAnsi="Times New Roman" w:cs="Times New Roman"/>
          <w:color w:val="000000"/>
          <w:lang w:eastAsia="it-IT"/>
        </w:rPr>
        <w:t>Intercalibration</w:t>
      </w:r>
      <w:proofErr w:type="spellEnd"/>
      <w:r w:rsidRPr="002D1943">
        <w:rPr>
          <w:rFonts w:ascii="Times New Roman" w:eastAsia="Times" w:hAnsi="Times New Roman" w:cs="Times New Roman"/>
          <w:color w:val="000000"/>
          <w:lang w:eastAsia="it-IT"/>
        </w:rPr>
        <w:t xml:space="preserve"> Common </w:t>
      </w:r>
      <w:proofErr w:type="spellStart"/>
      <w:r w:rsidRPr="002D1943">
        <w:rPr>
          <w:rFonts w:ascii="Times New Roman" w:eastAsia="Times" w:hAnsi="Times New Roman" w:cs="Times New Roman"/>
          <w:color w:val="000000"/>
          <w:lang w:eastAsia="it-IT"/>
        </w:rPr>
        <w:t>Metric</w:t>
      </w:r>
      <w:proofErr w:type="spellEnd"/>
      <w:r w:rsidRPr="002D1943">
        <w:rPr>
          <w:rFonts w:ascii="Times New Roman" w:eastAsia="Times" w:hAnsi="Times New Roman" w:cs="Times New Roman"/>
          <w:color w:val="000000"/>
          <w:lang w:eastAsia="it-IT"/>
        </w:rPr>
        <w:t xml:space="preserve"> Index)”. Rapporti ISPRA 157/2012, ISBN: 978-88- 448-0537-1.</w:t>
      </w:r>
    </w:p>
    <w:p w14:paraId="6EC174DB"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0EACD5B2"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R. Zorza, E. Arnaud, C. Martone, S. Balzamo. </w:t>
      </w:r>
      <w:proofErr w:type="spellStart"/>
      <w:r w:rsidRPr="002D1943">
        <w:rPr>
          <w:rFonts w:ascii="Times New Roman" w:eastAsia="Times" w:hAnsi="Times New Roman" w:cs="Times New Roman"/>
          <w:color w:val="000000"/>
          <w:lang w:eastAsia="it-IT"/>
        </w:rPr>
        <w:t>Interconfronto</w:t>
      </w:r>
      <w:proofErr w:type="spellEnd"/>
      <w:r w:rsidRPr="002D1943">
        <w:rPr>
          <w:rFonts w:ascii="Times New Roman" w:eastAsia="Times" w:hAnsi="Times New Roman" w:cs="Times New Roman"/>
          <w:color w:val="000000"/>
          <w:lang w:eastAsia="it-IT"/>
        </w:rPr>
        <w:t xml:space="preserve"> sulle diatomee bentoniche (IC67 TS2018). Rapporti ISPRA 308/2019, ISBN 978-88-448-0969-0.</w:t>
      </w:r>
    </w:p>
    <w:p w14:paraId="178EC2F1"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5AD950A5"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5DF7B384"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p>
    <w:p w14:paraId="02AEA62C" w14:textId="77777777" w:rsidR="002D1943" w:rsidRPr="002D1943" w:rsidRDefault="002D1943" w:rsidP="001E63B6">
      <w:pPr>
        <w:spacing w:after="0" w:line="240" w:lineRule="auto"/>
        <w:jc w:val="both"/>
        <w:rPr>
          <w:rFonts w:ascii="Times New Roman" w:eastAsia="Times" w:hAnsi="Times New Roman" w:cs="Times New Roman"/>
          <w:color w:val="000000"/>
          <w:lang w:eastAsia="it-IT"/>
        </w:rPr>
      </w:pPr>
      <w:r w:rsidRPr="002D1943">
        <w:rPr>
          <w:rFonts w:ascii="Times New Roman" w:eastAsia="Times" w:hAnsi="Times New Roman" w:cs="Times New Roman"/>
          <w:color w:val="000000"/>
          <w:lang w:eastAsia="it-IT"/>
        </w:rPr>
        <w:t>UNI EN 14407:2014: Qualità dell’acqua – Guida per l’identificazione ed enumerazione di campioni di diatomee bentoniche di fiumi e laghi.</w:t>
      </w:r>
    </w:p>
    <w:p w14:paraId="34D45A3A"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196315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9F0DC3C" w14:textId="195129C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OSSERVAZIONE DIRETTA EQB Diatomee Bentoniche </w:t>
      </w:r>
      <w:r w:rsidR="002B7EC7">
        <w:rPr>
          <w:rFonts w:ascii="Times New Roman" w:eastAsia="Times" w:hAnsi="Times New Roman" w:cs="Times New Roman"/>
          <w:b/>
          <w:color w:val="000000"/>
          <w:lang w:eastAsia="it-IT"/>
        </w:rPr>
        <w:t>Fiumi Non Guadabili</w:t>
      </w:r>
    </w:p>
    <w:p w14:paraId="783DB1A6"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71D534EC" w14:textId="77777777" w:rsidR="00D07DAC" w:rsidRPr="00F0202C"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F0202C">
        <w:rPr>
          <w:rFonts w:ascii="Times New Roman" w:eastAsia="Times" w:hAnsi="Times New Roman" w:cs="Times New Roman"/>
          <w:b/>
          <w:bCs/>
          <w:color w:val="000000"/>
          <w:lang w:eastAsia="it-IT"/>
        </w:rPr>
        <w:t>Prova di campionamento diatomee bentoniche</w:t>
      </w:r>
    </w:p>
    <w:p w14:paraId="1B5C393F"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3C0CF4F0"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581D66DD"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delle unità di campionamento</w:t>
      </w:r>
    </w:p>
    <w:p w14:paraId="7B0017A7"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Tipo di flusso e velocità corrente</w:t>
      </w:r>
    </w:p>
    <w:p w14:paraId="4D986D09"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Ampiezza dell’alveo</w:t>
      </w:r>
    </w:p>
    <w:p w14:paraId="6B9BC669"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Profondità alveo </w:t>
      </w:r>
    </w:p>
    <w:p w14:paraId="5217A9AC"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70D50B51"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Composizione del singolo Substrato artificiale </w:t>
      </w:r>
    </w:p>
    <w:p w14:paraId="3820087B"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Assemblaggio dell’Unità di campionamento</w:t>
      </w:r>
    </w:p>
    <w:p w14:paraId="3FF21972" w14:textId="59BC7F13"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del</w:t>
      </w:r>
      <w:r w:rsidR="002B7EC7">
        <w:rPr>
          <w:rFonts w:ascii="Times New Roman" w:eastAsia="Times" w:hAnsi="Times New Roman" w:cs="Times New Roman"/>
          <w:color w:val="000000"/>
          <w:lang w:eastAsia="it-IT"/>
        </w:rPr>
        <w:t>l</w:t>
      </w:r>
      <w:r w:rsidRPr="00A35784">
        <w:rPr>
          <w:rFonts w:ascii="Times New Roman" w:eastAsia="Times" w:hAnsi="Times New Roman" w:cs="Times New Roman"/>
          <w:color w:val="000000"/>
          <w:lang w:eastAsia="it-IT"/>
        </w:rPr>
        <w:t>’unità</w:t>
      </w:r>
    </w:p>
    <w:p w14:paraId="45C6FE2F" w14:textId="77777777" w:rsidR="00D07DAC" w:rsidRPr="00A35784" w:rsidRDefault="00D07DAC" w:rsidP="008A786E">
      <w:pPr>
        <w:numPr>
          <w:ilvl w:val="1"/>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Trattamento e analisi del campione</w:t>
      </w:r>
    </w:p>
    <w:p w14:paraId="7E122DC2"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1A725FC5"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30D0B8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240C9E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8D75C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EB761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1DDEF7" w14:textId="1AB559DF" w:rsidR="00D07DAC" w:rsidRDefault="00D07DAC" w:rsidP="00D07DAC">
      <w:pPr>
        <w:spacing w:after="0" w:line="240" w:lineRule="auto"/>
        <w:rPr>
          <w:rFonts w:ascii="Times New Roman" w:eastAsia="Times" w:hAnsi="Times New Roman" w:cs="Times New Roman"/>
          <w:color w:val="000000"/>
          <w:lang w:eastAsia="it-IT"/>
        </w:rPr>
      </w:pPr>
    </w:p>
    <w:p w14:paraId="3A45871F" w14:textId="185D7234" w:rsidR="001E63B6" w:rsidRDefault="001E63B6" w:rsidP="00D07DAC">
      <w:pPr>
        <w:spacing w:after="0" w:line="240" w:lineRule="auto"/>
        <w:rPr>
          <w:rFonts w:ascii="Times New Roman" w:eastAsia="Times" w:hAnsi="Times New Roman" w:cs="Times New Roman"/>
          <w:color w:val="000000"/>
          <w:lang w:eastAsia="it-IT"/>
        </w:rPr>
      </w:pPr>
    </w:p>
    <w:p w14:paraId="53F2E25F" w14:textId="27E33A2B" w:rsidR="001E63B6" w:rsidRDefault="001E63B6" w:rsidP="00D07DAC">
      <w:pPr>
        <w:spacing w:after="0" w:line="240" w:lineRule="auto"/>
        <w:rPr>
          <w:rFonts w:ascii="Times New Roman" w:eastAsia="Times" w:hAnsi="Times New Roman" w:cs="Times New Roman"/>
          <w:color w:val="000000"/>
          <w:lang w:eastAsia="it-IT"/>
        </w:rPr>
      </w:pPr>
    </w:p>
    <w:p w14:paraId="533B4D6D" w14:textId="25162537" w:rsidR="001E63B6" w:rsidRDefault="001E63B6" w:rsidP="00D07DAC">
      <w:pPr>
        <w:spacing w:after="0" w:line="240" w:lineRule="auto"/>
        <w:rPr>
          <w:rFonts w:ascii="Times New Roman" w:eastAsia="Times" w:hAnsi="Times New Roman" w:cs="Times New Roman"/>
          <w:color w:val="000000"/>
          <w:lang w:eastAsia="it-IT"/>
        </w:rPr>
      </w:pPr>
    </w:p>
    <w:p w14:paraId="5D9E87EB" w14:textId="25D13384" w:rsidR="001E63B6" w:rsidRDefault="001E63B6" w:rsidP="00D07DAC">
      <w:pPr>
        <w:spacing w:after="0" w:line="240" w:lineRule="auto"/>
        <w:rPr>
          <w:rFonts w:ascii="Times New Roman" w:eastAsia="Times" w:hAnsi="Times New Roman" w:cs="Times New Roman"/>
          <w:color w:val="000000"/>
          <w:lang w:eastAsia="it-IT"/>
        </w:rPr>
      </w:pPr>
    </w:p>
    <w:p w14:paraId="65B20D11" w14:textId="7AAC3544" w:rsidR="001E63B6" w:rsidRDefault="001E63B6" w:rsidP="00D07DAC">
      <w:pPr>
        <w:spacing w:after="0" w:line="240" w:lineRule="auto"/>
        <w:rPr>
          <w:rFonts w:ascii="Times New Roman" w:eastAsia="Times" w:hAnsi="Times New Roman" w:cs="Times New Roman"/>
          <w:color w:val="000000"/>
          <w:lang w:eastAsia="it-IT"/>
        </w:rPr>
      </w:pPr>
    </w:p>
    <w:p w14:paraId="3B8467B7" w14:textId="618BB49D" w:rsidR="001E63B6" w:rsidRDefault="001E63B6" w:rsidP="00D07DAC">
      <w:pPr>
        <w:spacing w:after="0" w:line="240" w:lineRule="auto"/>
        <w:rPr>
          <w:rFonts w:ascii="Times New Roman" w:eastAsia="Times" w:hAnsi="Times New Roman" w:cs="Times New Roman"/>
          <w:color w:val="000000"/>
          <w:lang w:eastAsia="it-IT"/>
        </w:rPr>
      </w:pPr>
    </w:p>
    <w:p w14:paraId="479CE2C5" w14:textId="68B48372" w:rsidR="001E63B6" w:rsidRDefault="001E63B6" w:rsidP="00D07DAC">
      <w:pPr>
        <w:spacing w:after="0" w:line="240" w:lineRule="auto"/>
        <w:rPr>
          <w:rFonts w:ascii="Times New Roman" w:eastAsia="Times" w:hAnsi="Times New Roman" w:cs="Times New Roman"/>
          <w:color w:val="000000"/>
          <w:lang w:eastAsia="it-IT"/>
        </w:rPr>
      </w:pPr>
    </w:p>
    <w:p w14:paraId="70238B1F" w14:textId="1E9D14E2" w:rsidR="001E63B6" w:rsidRDefault="001E63B6" w:rsidP="00D07DAC">
      <w:pPr>
        <w:spacing w:after="0" w:line="240" w:lineRule="auto"/>
        <w:rPr>
          <w:rFonts w:ascii="Times New Roman" w:eastAsia="Times" w:hAnsi="Times New Roman" w:cs="Times New Roman"/>
          <w:color w:val="000000"/>
          <w:lang w:eastAsia="it-IT"/>
        </w:rPr>
      </w:pPr>
    </w:p>
    <w:p w14:paraId="0B36D5E1" w14:textId="51B7DFEB" w:rsidR="001E63B6" w:rsidRDefault="001E63B6" w:rsidP="00D07DAC">
      <w:pPr>
        <w:spacing w:after="0" w:line="240" w:lineRule="auto"/>
        <w:rPr>
          <w:rFonts w:ascii="Times New Roman" w:eastAsia="Times" w:hAnsi="Times New Roman" w:cs="Times New Roman"/>
          <w:color w:val="000000"/>
          <w:lang w:eastAsia="it-IT"/>
        </w:rPr>
      </w:pPr>
    </w:p>
    <w:p w14:paraId="161629A4" w14:textId="6B48484D" w:rsidR="001E63B6" w:rsidRDefault="001E63B6" w:rsidP="00D07DAC">
      <w:pPr>
        <w:spacing w:after="0" w:line="240" w:lineRule="auto"/>
        <w:rPr>
          <w:rFonts w:ascii="Times New Roman" w:eastAsia="Times" w:hAnsi="Times New Roman" w:cs="Times New Roman"/>
          <w:color w:val="000000"/>
          <w:lang w:eastAsia="it-IT"/>
        </w:rPr>
      </w:pPr>
    </w:p>
    <w:p w14:paraId="4F0A9600" w14:textId="64296AB8" w:rsidR="001E63B6" w:rsidRDefault="001E63B6" w:rsidP="00D07DAC">
      <w:pPr>
        <w:spacing w:after="0" w:line="240" w:lineRule="auto"/>
        <w:rPr>
          <w:rFonts w:ascii="Times New Roman" w:eastAsia="Times" w:hAnsi="Times New Roman" w:cs="Times New Roman"/>
          <w:color w:val="000000"/>
          <w:lang w:eastAsia="it-IT"/>
        </w:rPr>
      </w:pPr>
    </w:p>
    <w:p w14:paraId="23F00430" w14:textId="49DD7C21" w:rsidR="001E63B6" w:rsidRDefault="001E63B6" w:rsidP="00D07DAC">
      <w:pPr>
        <w:spacing w:after="0" w:line="240" w:lineRule="auto"/>
        <w:rPr>
          <w:rFonts w:ascii="Times New Roman" w:eastAsia="Times" w:hAnsi="Times New Roman" w:cs="Times New Roman"/>
          <w:color w:val="000000"/>
          <w:lang w:eastAsia="it-IT"/>
        </w:rPr>
      </w:pPr>
    </w:p>
    <w:p w14:paraId="50EFDDE5" w14:textId="1D208737" w:rsidR="001E63B6" w:rsidRDefault="001E63B6" w:rsidP="00D07DAC">
      <w:pPr>
        <w:spacing w:after="0" w:line="240" w:lineRule="auto"/>
        <w:rPr>
          <w:rFonts w:ascii="Times New Roman" w:eastAsia="Times" w:hAnsi="Times New Roman" w:cs="Times New Roman"/>
          <w:color w:val="000000"/>
          <w:lang w:eastAsia="it-IT"/>
        </w:rPr>
      </w:pPr>
    </w:p>
    <w:p w14:paraId="03F0077A" w14:textId="2A5B732B" w:rsidR="001E63B6" w:rsidRDefault="001E63B6" w:rsidP="00D07DAC">
      <w:pPr>
        <w:spacing w:after="0" w:line="240" w:lineRule="auto"/>
        <w:rPr>
          <w:rFonts w:ascii="Times New Roman" w:eastAsia="Times" w:hAnsi="Times New Roman" w:cs="Times New Roman"/>
          <w:color w:val="000000"/>
          <w:lang w:eastAsia="it-IT"/>
        </w:rPr>
      </w:pPr>
    </w:p>
    <w:p w14:paraId="115DF3AB" w14:textId="5C599FB1" w:rsidR="001E63B6" w:rsidRDefault="001E63B6" w:rsidP="00D07DAC">
      <w:pPr>
        <w:spacing w:after="0" w:line="240" w:lineRule="auto"/>
        <w:rPr>
          <w:rFonts w:ascii="Times New Roman" w:eastAsia="Times" w:hAnsi="Times New Roman" w:cs="Times New Roman"/>
          <w:color w:val="000000"/>
          <w:lang w:eastAsia="it-IT"/>
        </w:rPr>
      </w:pPr>
    </w:p>
    <w:p w14:paraId="75502875" w14:textId="1F2D0492" w:rsidR="001E63B6" w:rsidRDefault="001E63B6" w:rsidP="00D07DAC">
      <w:pPr>
        <w:spacing w:after="0" w:line="240" w:lineRule="auto"/>
        <w:rPr>
          <w:rFonts w:ascii="Times New Roman" w:eastAsia="Times" w:hAnsi="Times New Roman" w:cs="Times New Roman"/>
          <w:color w:val="000000"/>
          <w:lang w:eastAsia="it-IT"/>
        </w:rPr>
      </w:pPr>
    </w:p>
    <w:p w14:paraId="1D151674" w14:textId="4D0B2992" w:rsidR="001E63B6" w:rsidRDefault="001E63B6" w:rsidP="00D07DAC">
      <w:pPr>
        <w:spacing w:after="0" w:line="240" w:lineRule="auto"/>
        <w:rPr>
          <w:rFonts w:ascii="Times New Roman" w:eastAsia="Times" w:hAnsi="Times New Roman" w:cs="Times New Roman"/>
          <w:color w:val="000000"/>
          <w:lang w:eastAsia="it-IT"/>
        </w:rPr>
      </w:pPr>
    </w:p>
    <w:p w14:paraId="4046A02E" w14:textId="707BCBE4" w:rsidR="001E63B6" w:rsidRDefault="001E63B6" w:rsidP="00D07DAC">
      <w:pPr>
        <w:spacing w:after="0" w:line="240" w:lineRule="auto"/>
        <w:rPr>
          <w:rFonts w:ascii="Times New Roman" w:eastAsia="Times" w:hAnsi="Times New Roman" w:cs="Times New Roman"/>
          <w:color w:val="000000"/>
          <w:lang w:eastAsia="it-IT"/>
        </w:rPr>
      </w:pPr>
    </w:p>
    <w:p w14:paraId="5849D918" w14:textId="241A63E2" w:rsidR="001E63B6" w:rsidRDefault="001E63B6" w:rsidP="00D07DAC">
      <w:pPr>
        <w:spacing w:after="0" w:line="240" w:lineRule="auto"/>
        <w:rPr>
          <w:rFonts w:ascii="Times New Roman" w:eastAsia="Times" w:hAnsi="Times New Roman" w:cs="Times New Roman"/>
          <w:color w:val="000000"/>
          <w:lang w:eastAsia="it-IT"/>
        </w:rPr>
      </w:pPr>
    </w:p>
    <w:p w14:paraId="237699BD" w14:textId="17F4A9D3" w:rsidR="001E63B6" w:rsidRDefault="001E63B6" w:rsidP="00D07DAC">
      <w:pPr>
        <w:spacing w:after="0" w:line="240" w:lineRule="auto"/>
        <w:rPr>
          <w:rFonts w:ascii="Times New Roman" w:eastAsia="Times" w:hAnsi="Times New Roman" w:cs="Times New Roman"/>
          <w:color w:val="000000"/>
          <w:lang w:eastAsia="it-IT"/>
        </w:rPr>
      </w:pPr>
    </w:p>
    <w:p w14:paraId="2023C60B" w14:textId="177144ED" w:rsidR="001E63B6" w:rsidRDefault="001E63B6" w:rsidP="00D07DAC">
      <w:pPr>
        <w:spacing w:after="0" w:line="240" w:lineRule="auto"/>
        <w:rPr>
          <w:rFonts w:ascii="Times New Roman" w:eastAsia="Times" w:hAnsi="Times New Roman" w:cs="Times New Roman"/>
          <w:color w:val="000000"/>
          <w:lang w:eastAsia="it-IT"/>
        </w:rPr>
      </w:pPr>
    </w:p>
    <w:p w14:paraId="6F6E0306" w14:textId="6A76EF98" w:rsidR="001E63B6" w:rsidRDefault="001E63B6" w:rsidP="00D07DAC">
      <w:pPr>
        <w:spacing w:after="0" w:line="240" w:lineRule="auto"/>
        <w:rPr>
          <w:rFonts w:ascii="Times New Roman" w:eastAsia="Times" w:hAnsi="Times New Roman" w:cs="Times New Roman"/>
          <w:color w:val="000000"/>
          <w:lang w:eastAsia="it-IT"/>
        </w:rPr>
      </w:pPr>
    </w:p>
    <w:p w14:paraId="6FD28224" w14:textId="79D79CCE" w:rsidR="001E63B6" w:rsidRDefault="001E63B6" w:rsidP="00D07DAC">
      <w:pPr>
        <w:spacing w:after="0" w:line="240" w:lineRule="auto"/>
        <w:rPr>
          <w:rFonts w:ascii="Times New Roman" w:eastAsia="Times" w:hAnsi="Times New Roman" w:cs="Times New Roman"/>
          <w:color w:val="000000"/>
          <w:lang w:eastAsia="it-IT"/>
        </w:rPr>
      </w:pPr>
    </w:p>
    <w:p w14:paraId="5FA7833E" w14:textId="3862DDD5" w:rsidR="001E63B6" w:rsidRDefault="001E63B6" w:rsidP="00D07DAC">
      <w:pPr>
        <w:spacing w:after="0" w:line="240" w:lineRule="auto"/>
        <w:rPr>
          <w:rFonts w:ascii="Times New Roman" w:eastAsia="Times" w:hAnsi="Times New Roman" w:cs="Times New Roman"/>
          <w:color w:val="000000"/>
          <w:lang w:eastAsia="it-IT"/>
        </w:rPr>
      </w:pPr>
    </w:p>
    <w:p w14:paraId="43E4F4F8" w14:textId="41969799" w:rsidR="001E63B6" w:rsidRDefault="001E63B6" w:rsidP="00D07DAC">
      <w:pPr>
        <w:spacing w:after="0" w:line="240" w:lineRule="auto"/>
        <w:rPr>
          <w:rFonts w:ascii="Times New Roman" w:eastAsia="Times" w:hAnsi="Times New Roman" w:cs="Times New Roman"/>
          <w:color w:val="000000"/>
          <w:lang w:eastAsia="it-IT"/>
        </w:rPr>
      </w:pPr>
    </w:p>
    <w:p w14:paraId="4942A9B0" w14:textId="6E697013" w:rsidR="001E63B6" w:rsidRDefault="001E63B6" w:rsidP="00D07DAC">
      <w:pPr>
        <w:spacing w:after="0" w:line="240" w:lineRule="auto"/>
        <w:rPr>
          <w:rFonts w:ascii="Times New Roman" w:eastAsia="Times" w:hAnsi="Times New Roman" w:cs="Times New Roman"/>
          <w:color w:val="000000"/>
          <w:lang w:eastAsia="it-IT"/>
        </w:rPr>
      </w:pPr>
    </w:p>
    <w:p w14:paraId="5DFD8BE0" w14:textId="276E6DF8" w:rsidR="006A1BA6" w:rsidRDefault="006A1BA6" w:rsidP="00D07DAC">
      <w:pPr>
        <w:spacing w:after="0" w:line="240" w:lineRule="auto"/>
        <w:rPr>
          <w:rFonts w:ascii="Times New Roman" w:eastAsia="Times" w:hAnsi="Times New Roman" w:cs="Times New Roman"/>
          <w:color w:val="000000"/>
          <w:lang w:eastAsia="it-IT"/>
        </w:rPr>
      </w:pPr>
    </w:p>
    <w:p w14:paraId="527D8CAC" w14:textId="4CC3525D" w:rsidR="006A1BA6" w:rsidRDefault="006A1BA6" w:rsidP="00D07DAC">
      <w:pPr>
        <w:spacing w:after="0" w:line="240" w:lineRule="auto"/>
        <w:rPr>
          <w:rFonts w:ascii="Times New Roman" w:eastAsia="Times" w:hAnsi="Times New Roman" w:cs="Times New Roman"/>
          <w:color w:val="000000"/>
          <w:lang w:eastAsia="it-IT"/>
        </w:rPr>
      </w:pPr>
    </w:p>
    <w:p w14:paraId="7C3B9977" w14:textId="1CF8CC18" w:rsidR="006A1BA6" w:rsidRDefault="006A1BA6" w:rsidP="00D07DAC">
      <w:pPr>
        <w:spacing w:after="0" w:line="240" w:lineRule="auto"/>
        <w:rPr>
          <w:rFonts w:ascii="Times New Roman" w:eastAsia="Times" w:hAnsi="Times New Roman" w:cs="Times New Roman"/>
          <w:color w:val="000000"/>
          <w:lang w:eastAsia="it-IT"/>
        </w:rPr>
      </w:pPr>
    </w:p>
    <w:p w14:paraId="0FBA693F" w14:textId="379BAADD" w:rsidR="006A1BA6" w:rsidRDefault="006A1BA6" w:rsidP="00D07DAC">
      <w:pPr>
        <w:spacing w:after="0" w:line="240" w:lineRule="auto"/>
        <w:rPr>
          <w:rFonts w:ascii="Times New Roman" w:eastAsia="Times" w:hAnsi="Times New Roman" w:cs="Times New Roman"/>
          <w:color w:val="000000"/>
          <w:lang w:eastAsia="it-IT"/>
        </w:rPr>
      </w:pPr>
    </w:p>
    <w:p w14:paraId="69F6BA32" w14:textId="77777777" w:rsidR="007E69FF" w:rsidRDefault="007E69FF" w:rsidP="00D07DAC">
      <w:pPr>
        <w:spacing w:after="0" w:line="240" w:lineRule="auto"/>
        <w:rPr>
          <w:rFonts w:ascii="Times New Roman" w:eastAsia="Times" w:hAnsi="Times New Roman" w:cs="Times New Roman"/>
          <w:color w:val="000000"/>
          <w:lang w:eastAsia="it-IT"/>
        </w:rPr>
      </w:pPr>
    </w:p>
    <w:p w14:paraId="5D5BAEF8" w14:textId="77777777" w:rsidR="006A1BA6" w:rsidRDefault="006A1BA6" w:rsidP="00D07DAC">
      <w:pPr>
        <w:spacing w:after="0" w:line="240" w:lineRule="auto"/>
        <w:rPr>
          <w:rFonts w:ascii="Times New Roman" w:eastAsia="Times" w:hAnsi="Times New Roman" w:cs="Times New Roman"/>
          <w:color w:val="000000"/>
          <w:lang w:eastAsia="it-IT"/>
        </w:rPr>
      </w:pPr>
    </w:p>
    <w:p w14:paraId="2EA90BED" w14:textId="6FEDEB2D"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19" w:name="_Toc63081348"/>
      <w:bookmarkStart w:id="220" w:name="_Toc71880565"/>
      <w:r w:rsidRPr="0098766B">
        <w:rPr>
          <w:rFonts w:ascii="Times New Roman" w:eastAsia="Times" w:hAnsi="Times New Roman" w:cs="Times New Roman"/>
          <w:b/>
          <w:i/>
          <w:color w:val="000000"/>
          <w:sz w:val="24"/>
          <w:szCs w:val="24"/>
          <w:lang w:eastAsia="it-IT"/>
        </w:rPr>
        <w:t xml:space="preserve">8.1.5 Schema di qualifica per il monitoraggio dell’EQB </w:t>
      </w:r>
      <w:commentRangeStart w:id="221"/>
      <w:commentRangeStart w:id="222"/>
      <w:proofErr w:type="spellStart"/>
      <w:r w:rsidRPr="0098766B">
        <w:rPr>
          <w:rFonts w:ascii="Times New Roman" w:eastAsia="Times" w:hAnsi="Times New Roman" w:cs="Times New Roman"/>
          <w:b/>
          <w:i/>
          <w:color w:val="000000"/>
          <w:sz w:val="24"/>
          <w:szCs w:val="24"/>
          <w:lang w:eastAsia="it-IT"/>
        </w:rPr>
        <w:t>Macrofite</w:t>
      </w:r>
      <w:bookmarkEnd w:id="219"/>
      <w:proofErr w:type="spellEnd"/>
      <w:r w:rsidR="006A1BA6">
        <w:rPr>
          <w:rFonts w:ascii="Times New Roman" w:eastAsia="Times" w:hAnsi="Times New Roman" w:cs="Times New Roman"/>
          <w:b/>
          <w:i/>
          <w:color w:val="000000"/>
          <w:sz w:val="24"/>
          <w:szCs w:val="24"/>
          <w:lang w:eastAsia="it-IT"/>
        </w:rPr>
        <w:t xml:space="preserve"> fiumi</w:t>
      </w:r>
      <w:bookmarkEnd w:id="220"/>
      <w:commentRangeEnd w:id="221"/>
      <w:r w:rsidR="000A73B2">
        <w:rPr>
          <w:rStyle w:val="Rimandocommento"/>
          <w:rFonts w:ascii="Cambria" w:eastAsia="Times New Roman" w:hAnsi="Cambria" w:cs="Times New Roman"/>
          <w:lang w:val="en-US"/>
        </w:rPr>
        <w:commentReference w:id="221"/>
      </w:r>
      <w:commentRangeEnd w:id="222"/>
      <w:r w:rsidR="00BA7CC5">
        <w:rPr>
          <w:rStyle w:val="Rimandocommento"/>
          <w:rFonts w:ascii="Cambria" w:eastAsia="Times New Roman" w:hAnsi="Cambria" w:cs="Times New Roman"/>
          <w:lang w:val="en-US"/>
        </w:rPr>
        <w:commentReference w:id="222"/>
      </w:r>
    </w:p>
    <w:p w14:paraId="263B4C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F6910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4D27892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C54017" w14:textId="77777777" w:rsidR="00D07DAC" w:rsidRPr="00A35784" w:rsidRDefault="00D07DAC" w:rsidP="002F2254">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delle acque interne (fiumi).</w:t>
      </w:r>
    </w:p>
    <w:p w14:paraId="4E9C4597" w14:textId="2F63D631"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Condizioni e limiti di validità: 3 anni.</w:t>
      </w:r>
    </w:p>
    <w:p w14:paraId="5C26858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DCD80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F58F59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392"/>
      </w:tblGrid>
      <w:tr w:rsidR="00D07DAC" w:rsidRPr="00A35784" w14:paraId="4EF9DCB2" w14:textId="77777777" w:rsidTr="00D07DAC">
        <w:tc>
          <w:tcPr>
            <w:tcW w:w="1668" w:type="dxa"/>
          </w:tcPr>
          <w:p w14:paraId="22D2624C"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MF-F-CD</w:t>
            </w:r>
          </w:p>
        </w:tc>
        <w:tc>
          <w:tcPr>
            <w:tcW w:w="7392" w:type="dxa"/>
          </w:tcPr>
          <w:p w14:paraId="7C11B92D" w14:textId="77777777" w:rsidR="00D07DAC" w:rsidRPr="00A35784"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Operatore esperto nel campionamento e determinazione tassonomica EQB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dei corpi idrici fluviali (Schema 1)</w:t>
            </w:r>
          </w:p>
        </w:tc>
      </w:tr>
      <w:tr w:rsidR="00D07DAC" w:rsidRPr="00A35784" w14:paraId="6F2D6B4A" w14:textId="77777777" w:rsidTr="00D07DAC">
        <w:tc>
          <w:tcPr>
            <w:tcW w:w="1668" w:type="dxa"/>
          </w:tcPr>
          <w:p w14:paraId="6294817D"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MF-F-IS</w:t>
            </w:r>
          </w:p>
        </w:tc>
        <w:tc>
          <w:tcPr>
            <w:tcW w:w="7392" w:type="dxa"/>
          </w:tcPr>
          <w:p w14:paraId="13284B80" w14:textId="79B616D3" w:rsidR="00D07DAC" w:rsidRDefault="00D07DAC" w:rsidP="002F225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Operatore esperto nell’applicazione dell’indice per la valutazione dello stato ecologico dei corpi idrici fluviali in riferimento all’EQB </w:t>
            </w:r>
            <w:proofErr w:type="spellStart"/>
            <w:r w:rsidRPr="00A35784">
              <w:rPr>
                <w:rFonts w:ascii="Times New Roman" w:hAnsi="Times New Roman"/>
                <w:color w:val="000000"/>
                <w:sz w:val="22"/>
                <w:szCs w:val="22"/>
              </w:rPr>
              <w:t>Macrofite</w:t>
            </w:r>
            <w:proofErr w:type="spellEnd"/>
            <w:r w:rsidR="006A1BA6">
              <w:rPr>
                <w:rFonts w:ascii="Times New Roman" w:hAnsi="Times New Roman"/>
                <w:color w:val="000000"/>
                <w:sz w:val="22"/>
                <w:szCs w:val="22"/>
              </w:rPr>
              <w:t xml:space="preserve"> (Schema 2)</w:t>
            </w:r>
          </w:p>
          <w:p w14:paraId="3EE1C4A0" w14:textId="77777777" w:rsidR="009D1062" w:rsidRDefault="009D1062" w:rsidP="002F2254">
            <w:pPr>
              <w:spacing w:line="240" w:lineRule="exact"/>
              <w:jc w:val="both"/>
              <w:rPr>
                <w:rFonts w:ascii="Times New Roman" w:hAnsi="Times New Roman"/>
                <w:color w:val="000000"/>
                <w:sz w:val="22"/>
                <w:szCs w:val="22"/>
              </w:rPr>
            </w:pPr>
          </w:p>
          <w:p w14:paraId="763876AB" w14:textId="77777777" w:rsidR="00E87E05" w:rsidRPr="00A35784" w:rsidRDefault="00E87E05" w:rsidP="002F2254">
            <w:pPr>
              <w:spacing w:line="240" w:lineRule="exact"/>
              <w:jc w:val="both"/>
              <w:rPr>
                <w:rFonts w:ascii="Times New Roman" w:hAnsi="Times New Roman"/>
                <w:color w:val="000000"/>
                <w:sz w:val="22"/>
                <w:szCs w:val="22"/>
              </w:rPr>
            </w:pPr>
          </w:p>
        </w:tc>
      </w:tr>
    </w:tbl>
    <w:tbl>
      <w:tblPr>
        <w:tblStyle w:val="Tabellagriglia4-colore311"/>
        <w:tblW w:w="4755" w:type="pct"/>
        <w:tblInd w:w="113" w:type="dxa"/>
        <w:tblLayout w:type="fixed"/>
        <w:tblLook w:val="04A0" w:firstRow="1" w:lastRow="0" w:firstColumn="1" w:lastColumn="0" w:noHBand="0" w:noVBand="1"/>
      </w:tblPr>
      <w:tblGrid>
        <w:gridCol w:w="1860"/>
        <w:gridCol w:w="5271"/>
        <w:gridCol w:w="1485"/>
      </w:tblGrid>
      <w:tr w:rsidR="00D07DAC" w:rsidRPr="00A35784" w14:paraId="73774164"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571FA12E" w14:textId="739FF08E"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C8639B">
              <w:rPr>
                <w:rFonts w:ascii="Times New Roman" w:hAnsi="Times New Roman"/>
                <w:color w:val="000000"/>
                <w:sz w:val="22"/>
                <w:szCs w:val="22"/>
              </w:rPr>
              <w:t>8.1.5</w:t>
            </w:r>
            <w:r w:rsidRPr="00A35784">
              <w:rPr>
                <w:rFonts w:ascii="Times New Roman" w:hAnsi="Times New Roman"/>
                <w:color w:val="000000"/>
                <w:sz w:val="22"/>
                <w:szCs w:val="22"/>
              </w:rPr>
              <w:t xml:space="preserve"> Compilazione codici categorie</w:t>
            </w:r>
          </w:p>
        </w:tc>
      </w:tr>
      <w:tr w:rsidR="00D07DAC" w:rsidRPr="00AF2701" w14:paraId="4E10AB0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411497CF" w14:textId="088CBB57" w:rsidR="00D07DAC" w:rsidRPr="00A35784" w:rsidRDefault="00D07DAC" w:rsidP="002F2254">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MF-F-CD,</w:t>
            </w:r>
            <w:r w:rsidR="00D60517">
              <w:rPr>
                <w:rFonts w:ascii="Times New Roman" w:hAnsi="Times New Roman"/>
                <w:color w:val="000000"/>
                <w:sz w:val="22"/>
                <w:szCs w:val="22"/>
                <w:lang w:val="en-US"/>
              </w:rPr>
              <w:t xml:space="preserve"> </w:t>
            </w:r>
            <w:r w:rsidRPr="00A35784">
              <w:rPr>
                <w:rFonts w:ascii="Times New Roman" w:hAnsi="Times New Roman"/>
                <w:color w:val="000000"/>
                <w:sz w:val="22"/>
                <w:szCs w:val="22"/>
                <w:lang w:val="en-US"/>
              </w:rPr>
              <w:t>IS</w:t>
            </w:r>
          </w:p>
        </w:tc>
      </w:tr>
      <w:tr w:rsidR="00D07DAC" w:rsidRPr="00A35784" w14:paraId="1F70D4F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707EFD2B"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059" w:type="pct"/>
            <w:shd w:val="clear" w:color="auto" w:fill="FFFFFF"/>
          </w:tcPr>
          <w:p w14:paraId="52C34698"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w:t>
            </w:r>
          </w:p>
        </w:tc>
        <w:tc>
          <w:tcPr>
            <w:tcW w:w="862" w:type="pct"/>
            <w:shd w:val="clear" w:color="auto" w:fill="FFFFFF"/>
          </w:tcPr>
          <w:p w14:paraId="28780552"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46D4F00E"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46A5ACDD"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059" w:type="pct"/>
            <w:shd w:val="clear" w:color="auto" w:fill="FFFFFF"/>
          </w:tcPr>
          <w:p w14:paraId="5CE58488"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Fiume</w:t>
            </w:r>
          </w:p>
        </w:tc>
        <w:tc>
          <w:tcPr>
            <w:tcW w:w="862" w:type="pct"/>
            <w:shd w:val="clear" w:color="auto" w:fill="FFFFFF"/>
          </w:tcPr>
          <w:p w14:paraId="6C1A44F9"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4BFB80F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720A1CA1" w14:textId="77777777" w:rsidR="00D07DAC" w:rsidRPr="00A35784" w:rsidRDefault="00D07DAC" w:rsidP="002F2254">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059" w:type="pct"/>
            <w:shd w:val="clear" w:color="auto" w:fill="FFFFFF"/>
          </w:tcPr>
          <w:p w14:paraId="08F93AA3"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Determinazione tassonomica</w:t>
            </w:r>
          </w:p>
        </w:tc>
        <w:tc>
          <w:tcPr>
            <w:tcW w:w="862" w:type="pct"/>
            <w:shd w:val="clear" w:color="auto" w:fill="FFFFFF"/>
          </w:tcPr>
          <w:p w14:paraId="5C4B334A" w14:textId="77777777" w:rsidR="00D07DAC" w:rsidRPr="00A35784" w:rsidRDefault="00D07DAC" w:rsidP="002F2254">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30B3F61F"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79" w:type="pct"/>
            <w:shd w:val="clear" w:color="auto" w:fill="FFFFFF"/>
          </w:tcPr>
          <w:p w14:paraId="0A8E55FA" w14:textId="58377874" w:rsidR="00D07DAC" w:rsidRPr="00A35784" w:rsidRDefault="00D07DAC" w:rsidP="002F2254">
            <w:pPr>
              <w:spacing w:line="240" w:lineRule="exact"/>
              <w:rPr>
                <w:rFonts w:ascii="Times New Roman" w:hAnsi="Times New Roman"/>
                <w:color w:val="000000"/>
                <w:sz w:val="22"/>
                <w:szCs w:val="22"/>
              </w:rPr>
            </w:pPr>
          </w:p>
        </w:tc>
        <w:tc>
          <w:tcPr>
            <w:tcW w:w="3059" w:type="pct"/>
            <w:shd w:val="clear" w:color="auto" w:fill="FFFFFF"/>
          </w:tcPr>
          <w:p w14:paraId="118502AF" w14:textId="2BC76ED4" w:rsidR="00D07DAC" w:rsidRPr="00A35784" w:rsidRDefault="006A1BA6"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dell’indice e valutazione stato ecologico</w:t>
            </w:r>
          </w:p>
        </w:tc>
        <w:tc>
          <w:tcPr>
            <w:tcW w:w="862" w:type="pct"/>
            <w:shd w:val="clear" w:color="auto" w:fill="FFFFFF"/>
          </w:tcPr>
          <w:p w14:paraId="36C4A328" w14:textId="77777777" w:rsidR="00D07DAC" w:rsidRPr="00A35784" w:rsidRDefault="00D07DAC" w:rsidP="002F2254">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02F5CCC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BD5C50" w14:textId="77777777" w:rsidR="00D07DAC" w:rsidRPr="00A35784" w:rsidRDefault="00D07DAC" w:rsidP="00D07DAC">
      <w:pPr>
        <w:tabs>
          <w:tab w:val="left" w:pos="709"/>
        </w:tabs>
        <w:spacing w:after="0" w:line="240" w:lineRule="auto"/>
        <w:ind w:left="709"/>
        <w:jc w:val="both"/>
        <w:rPr>
          <w:rFonts w:ascii="Times New Roman" w:eastAsia="Times" w:hAnsi="Times New Roman" w:cs="Times New Roman"/>
          <w:color w:val="000000"/>
          <w:lang w:eastAsia="it-IT"/>
        </w:rPr>
      </w:pPr>
    </w:p>
    <w:p w14:paraId="3D8B2C2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1F28A7E9"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2"/>
        <w:gridCol w:w="7310"/>
      </w:tblGrid>
      <w:tr w:rsidR="00D07DAC" w:rsidRPr="00A35784" w14:paraId="74D54C6F" w14:textId="77777777" w:rsidTr="00D07DAC">
        <w:trPr>
          <w:trHeight w:val="456"/>
        </w:trPr>
        <w:tc>
          <w:tcPr>
            <w:tcW w:w="1652" w:type="dxa"/>
          </w:tcPr>
          <w:p w14:paraId="75BE58C7" w14:textId="77777777" w:rsidR="00D07DAC" w:rsidRPr="00A35784" w:rsidRDefault="00D07DAC" w:rsidP="002F2254">
            <w:pPr>
              <w:spacing w:line="240" w:lineRule="exact"/>
              <w:rPr>
                <w:rFonts w:ascii="Times New Roman" w:eastAsia="Times" w:hAnsi="Times New Roman"/>
                <w:color w:val="000000"/>
                <w:sz w:val="22"/>
                <w:szCs w:val="22"/>
              </w:rPr>
            </w:pPr>
            <w:bookmarkStart w:id="223" w:name="_Hlk64474374"/>
            <w:r w:rsidRPr="00A35784">
              <w:rPr>
                <w:rFonts w:ascii="Times New Roman" w:hAnsi="Times New Roman"/>
                <w:color w:val="000000"/>
                <w:sz w:val="22"/>
                <w:szCs w:val="22"/>
              </w:rPr>
              <w:t>MF-F-CD</w:t>
            </w:r>
          </w:p>
        </w:tc>
        <w:tc>
          <w:tcPr>
            <w:tcW w:w="7310" w:type="dxa"/>
          </w:tcPr>
          <w:p w14:paraId="2260C0E8" w14:textId="77777777"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Campionamento, determinazione tassonomica di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scelta della stazione di campionamento e applicazione delle metodiche di riferimento per il rilievo della comunità di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(composizione e abbondanza), attribuzione delle percentuali di copertura reale dei taxa ed elaborazione liste tassonomiche.</w:t>
            </w:r>
          </w:p>
        </w:tc>
      </w:tr>
      <w:tr w:rsidR="00D07DAC" w:rsidRPr="00A35784" w14:paraId="4D191A18" w14:textId="77777777" w:rsidTr="00D07DAC">
        <w:trPr>
          <w:trHeight w:val="756"/>
        </w:trPr>
        <w:tc>
          <w:tcPr>
            <w:tcW w:w="1652" w:type="dxa"/>
          </w:tcPr>
          <w:p w14:paraId="35E23B75" w14:textId="77777777" w:rsidR="00D07DAC" w:rsidRPr="00A35784" w:rsidRDefault="00D07DAC" w:rsidP="002F2254">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MF-F-IS</w:t>
            </w:r>
          </w:p>
        </w:tc>
        <w:tc>
          <w:tcPr>
            <w:tcW w:w="7310" w:type="dxa"/>
          </w:tcPr>
          <w:p w14:paraId="430FB82B" w14:textId="00B6369B" w:rsidR="00D07DAC" w:rsidRPr="00A35784" w:rsidRDefault="006A1BA6" w:rsidP="002F2254">
            <w:pPr>
              <w:spacing w:line="240" w:lineRule="exact"/>
              <w:jc w:val="both"/>
              <w:rPr>
                <w:rFonts w:ascii="Times New Roman" w:eastAsia="Times"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dell’indice macrofitico e valutazione dello stato ecologico dei corpi idrici fluviali: elaborazione e validazione dati.</w:t>
            </w:r>
          </w:p>
        </w:tc>
      </w:tr>
    </w:tbl>
    <w:bookmarkEnd w:id="223"/>
    <w:p w14:paraId="570AE7B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5867CE3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1"/>
        <w:gridCol w:w="140"/>
        <w:gridCol w:w="7171"/>
      </w:tblGrid>
      <w:tr w:rsidR="00D07DAC" w:rsidRPr="00A35784" w14:paraId="7B438B75" w14:textId="77777777" w:rsidTr="00D07DAC">
        <w:tc>
          <w:tcPr>
            <w:tcW w:w="1668" w:type="dxa"/>
          </w:tcPr>
          <w:p w14:paraId="215DF390" w14:textId="77777777" w:rsidR="00D07DAC" w:rsidRPr="00A35784" w:rsidRDefault="00D07DAC" w:rsidP="002F2254">
            <w:pPr>
              <w:spacing w:line="240" w:lineRule="exact"/>
              <w:rPr>
                <w:rFonts w:ascii="Times New Roman" w:eastAsia="Times" w:hAnsi="Times New Roman"/>
                <w:color w:val="000000"/>
                <w:sz w:val="22"/>
                <w:szCs w:val="22"/>
              </w:rPr>
            </w:pPr>
            <w:bookmarkStart w:id="224" w:name="_Hlk64474464"/>
            <w:r w:rsidRPr="00A35784">
              <w:rPr>
                <w:rFonts w:ascii="Times New Roman" w:hAnsi="Times New Roman"/>
                <w:color w:val="000000"/>
                <w:sz w:val="22"/>
                <w:szCs w:val="22"/>
              </w:rPr>
              <w:t>MF-F-CD</w:t>
            </w:r>
          </w:p>
          <w:p w14:paraId="2C5592E9" w14:textId="77777777" w:rsidR="00D07DAC" w:rsidRPr="00A35784" w:rsidRDefault="00D07DAC" w:rsidP="002F2254">
            <w:pPr>
              <w:spacing w:line="240" w:lineRule="exact"/>
              <w:rPr>
                <w:rFonts w:ascii="Times New Roman" w:eastAsia="Times" w:hAnsi="Times New Roman"/>
                <w:color w:val="000000"/>
                <w:sz w:val="22"/>
                <w:szCs w:val="22"/>
              </w:rPr>
            </w:pPr>
          </w:p>
        </w:tc>
        <w:tc>
          <w:tcPr>
            <w:tcW w:w="7392" w:type="dxa"/>
            <w:gridSpan w:val="2"/>
          </w:tcPr>
          <w:p w14:paraId="69F1C5F1" w14:textId="77777777"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autonomia nelle attività di campionamento e determinazione tassonomica della comunità macrofitica e competenze nella valutazione ecologica/ambientale del tratto fluviale.</w:t>
            </w:r>
          </w:p>
        </w:tc>
      </w:tr>
      <w:tr w:rsidR="00D07DAC" w:rsidRPr="00A35784" w14:paraId="22B4BDBD" w14:textId="77777777" w:rsidTr="00D07DAC">
        <w:tc>
          <w:tcPr>
            <w:tcW w:w="1668" w:type="dxa"/>
          </w:tcPr>
          <w:p w14:paraId="694A10B2" w14:textId="77777777" w:rsidR="00D07DAC" w:rsidRPr="00A35784" w:rsidRDefault="00D07DAC" w:rsidP="002F2254">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MF-F-IS</w:t>
            </w:r>
          </w:p>
        </w:tc>
        <w:tc>
          <w:tcPr>
            <w:tcW w:w="7392" w:type="dxa"/>
            <w:gridSpan w:val="2"/>
          </w:tcPr>
          <w:p w14:paraId="596F6CFB" w14:textId="45041889" w:rsidR="00D07DAC" w:rsidRPr="00A35784" w:rsidRDefault="00D07DAC" w:rsidP="002F2254">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com</w:t>
            </w:r>
            <w:r w:rsidR="006A1BA6">
              <w:rPr>
                <w:rFonts w:ascii="Times New Roman" w:hAnsi="Times New Roman"/>
                <w:color w:val="000000"/>
                <w:sz w:val="22"/>
                <w:szCs w:val="22"/>
              </w:rPr>
              <w:t xml:space="preserve">petenza documentata nell’applicazione </w:t>
            </w:r>
            <w:r w:rsidRPr="00A35784">
              <w:rPr>
                <w:rFonts w:ascii="Times New Roman" w:hAnsi="Times New Roman"/>
                <w:color w:val="000000"/>
                <w:sz w:val="22"/>
                <w:szCs w:val="22"/>
              </w:rPr>
              <w:t xml:space="preserve">dell’indice macrofitico e nella valutazione dello stato ecologico ai fini della classificazione del corpo idrico fluviale secondo l’EQB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w:t>
            </w:r>
          </w:p>
        </w:tc>
      </w:tr>
      <w:tr w:rsidR="00D07DAC" w:rsidRPr="00A35784" w14:paraId="5D2437B6" w14:textId="77777777" w:rsidTr="00D07DAC">
        <w:tc>
          <w:tcPr>
            <w:tcW w:w="1809" w:type="dxa"/>
            <w:gridSpan w:val="2"/>
          </w:tcPr>
          <w:p w14:paraId="0ADFCC5D" w14:textId="77777777" w:rsidR="00D07DAC" w:rsidRPr="00A35784" w:rsidRDefault="00D07DAC" w:rsidP="00D07DAC">
            <w:pPr>
              <w:rPr>
                <w:rFonts w:ascii="Times New Roman" w:eastAsia="Times" w:hAnsi="Times New Roman"/>
                <w:color w:val="000000"/>
                <w:sz w:val="22"/>
                <w:szCs w:val="22"/>
              </w:rPr>
            </w:pPr>
          </w:p>
        </w:tc>
        <w:tc>
          <w:tcPr>
            <w:tcW w:w="7251" w:type="dxa"/>
          </w:tcPr>
          <w:p w14:paraId="46AFB0F3" w14:textId="77777777" w:rsidR="00D07DAC" w:rsidRPr="00A35784" w:rsidRDefault="00D07DAC" w:rsidP="00D07DAC">
            <w:pPr>
              <w:jc w:val="both"/>
              <w:rPr>
                <w:rFonts w:ascii="Times New Roman" w:eastAsia="Times" w:hAnsi="Times New Roman"/>
                <w:color w:val="000000"/>
                <w:sz w:val="22"/>
                <w:szCs w:val="22"/>
              </w:rPr>
            </w:pPr>
          </w:p>
        </w:tc>
      </w:tr>
      <w:bookmarkEnd w:id="224"/>
    </w:tbl>
    <w:p w14:paraId="517A2E5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51792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BA2B9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C34EE6" w14:textId="77777777" w:rsidR="00D07DAC" w:rsidRPr="00A35784" w:rsidRDefault="00D07DAC" w:rsidP="00D07DAC">
      <w:pPr>
        <w:spacing w:after="0" w:line="252" w:lineRule="auto"/>
        <w:contextualSpacing/>
        <w:jc w:val="center"/>
        <w:rPr>
          <w:rFonts w:ascii="Times New Roman" w:eastAsia="Times New Roman" w:hAnsi="Times New Roman" w:cs="Times New Roman"/>
          <w:lang w:val="en-US"/>
        </w:rPr>
      </w:pPr>
      <w:r w:rsidRPr="00A35784">
        <w:rPr>
          <w:rFonts w:ascii="Times New Roman" w:eastAsia="Times New Roman" w:hAnsi="Times New Roman" w:cs="Times New Roman"/>
          <w:lang w:val="en-US"/>
        </w:rPr>
        <w:t>BOX ESEMPLIFICATIVI</w:t>
      </w:r>
    </w:p>
    <w:tbl>
      <w:tblPr>
        <w:tblStyle w:val="Tabellagriglia1chiara-colore31"/>
        <w:tblW w:w="8731" w:type="dxa"/>
        <w:jc w:val="center"/>
        <w:tblLook w:val="0400" w:firstRow="0" w:lastRow="0" w:firstColumn="0" w:lastColumn="0" w:noHBand="0" w:noVBand="1"/>
      </w:tblPr>
      <w:tblGrid>
        <w:gridCol w:w="4239"/>
        <w:gridCol w:w="4492"/>
      </w:tblGrid>
      <w:tr w:rsidR="007E69FF" w:rsidRPr="00A35784" w14:paraId="08348C12" w14:textId="77777777" w:rsidTr="00D4146C">
        <w:trPr>
          <w:trHeight w:val="108"/>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9BBB59"/>
          </w:tcPr>
          <w:p w14:paraId="4BB6C85D" w14:textId="77777777" w:rsidR="007E69FF" w:rsidRPr="00A35784" w:rsidRDefault="007E69FF" w:rsidP="002F2254">
            <w:pPr>
              <w:pBdr>
                <w:top w:val="nil"/>
                <w:left w:val="nil"/>
                <w:bottom w:val="nil"/>
                <w:right w:val="nil"/>
                <w:between w:val="nil"/>
              </w:pBdr>
              <w:spacing w:line="240" w:lineRule="exact"/>
              <w:rPr>
                <w:rFonts w:ascii="Times New Roman" w:hAnsi="Times New Roman"/>
                <w:color w:val="000000"/>
                <w:sz w:val="22"/>
                <w:szCs w:val="22"/>
              </w:rPr>
            </w:pPr>
            <w:r w:rsidRPr="00A35784">
              <w:rPr>
                <w:rFonts w:ascii="Times New Roman" w:hAnsi="Times New Roman"/>
                <w:b/>
                <w:color w:val="000000"/>
                <w:sz w:val="22"/>
                <w:szCs w:val="22"/>
              </w:rPr>
              <w:t>Schema 1</w:t>
            </w:r>
          </w:p>
          <w:p w14:paraId="3E316676" w14:textId="77777777" w:rsidR="007E69FF" w:rsidRPr="00A35784" w:rsidRDefault="007E69FF" w:rsidP="002F2254">
            <w:pPr>
              <w:pBdr>
                <w:top w:val="nil"/>
                <w:left w:val="nil"/>
                <w:bottom w:val="nil"/>
                <w:right w:val="nil"/>
                <w:between w:val="nil"/>
              </w:pBdr>
              <w:spacing w:line="240" w:lineRule="exact"/>
              <w:rPr>
                <w:rFonts w:ascii="Times New Roman" w:hAnsi="Times New Roman"/>
                <w:b/>
                <w:color w:val="000000"/>
                <w:sz w:val="22"/>
                <w:szCs w:val="22"/>
              </w:rPr>
            </w:pPr>
          </w:p>
        </w:tc>
      </w:tr>
      <w:tr w:rsidR="007E69FF" w:rsidRPr="00A35784" w14:paraId="695EC583"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62EE41CA"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7E69FF" w:rsidRPr="00A35784" w14:paraId="77CEB511"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3CC1857"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5F219EE" w14:textId="77777777" w:rsidTr="00D4146C">
        <w:trPr>
          <w:trHeight w:val="341"/>
          <w:jc w:val="center"/>
        </w:trPr>
        <w:tc>
          <w:tcPr>
            <w:tcW w:w="8731" w:type="dxa"/>
            <w:gridSpan w:val="2"/>
            <w:tcBorders>
              <w:left w:val="double" w:sz="4" w:space="0" w:color="9BBB59"/>
              <w:right w:val="double" w:sz="4" w:space="0" w:color="9BBB59"/>
            </w:tcBorders>
          </w:tcPr>
          <w:p w14:paraId="500549EE" w14:textId="77777777" w:rsidR="007E69FF" w:rsidRPr="00A35784" w:rsidRDefault="007E69FF" w:rsidP="002F2254">
            <w:pPr>
              <w:pBdr>
                <w:top w:val="nil"/>
                <w:left w:val="nil"/>
                <w:bottom w:val="nil"/>
                <w:right w:val="nil"/>
                <w:between w:val="nil"/>
              </w:pBdr>
              <w:tabs>
                <w:tab w:val="left" w:pos="933"/>
                <w:tab w:val="center" w:pos="4368"/>
              </w:tabs>
              <w:spacing w:line="240" w:lineRule="exact"/>
              <w:jc w:val="center"/>
              <w:rPr>
                <w:rFonts w:ascii="Times New Roman" w:hAnsi="Times New Roman"/>
                <w:b/>
                <w:color w:val="000000"/>
                <w:sz w:val="22"/>
                <w:szCs w:val="22"/>
              </w:rPr>
            </w:pPr>
            <w:r w:rsidRPr="00A35784">
              <w:rPr>
                <w:rFonts w:ascii="Times New Roman" w:eastAsia="Times New Roman" w:hAnsi="Times New Roman"/>
                <w:b/>
                <w:color w:val="000000"/>
                <w:sz w:val="22"/>
                <w:szCs w:val="22"/>
              </w:rPr>
              <w:t xml:space="preserve">Esperto in Campionamento e determinazione tassonomica di </w:t>
            </w:r>
            <w:proofErr w:type="spellStart"/>
            <w:r w:rsidRPr="00A35784">
              <w:rPr>
                <w:rFonts w:ascii="Times New Roman" w:eastAsia="Times New Roman" w:hAnsi="Times New Roman"/>
                <w:b/>
                <w:color w:val="000000"/>
                <w:sz w:val="22"/>
                <w:szCs w:val="22"/>
              </w:rPr>
              <w:t>macrofite</w:t>
            </w:r>
            <w:proofErr w:type="spellEnd"/>
            <w:r w:rsidRPr="00A35784">
              <w:rPr>
                <w:rFonts w:ascii="Times New Roman" w:eastAsia="Times New Roman" w:hAnsi="Times New Roman"/>
                <w:b/>
                <w:color w:val="000000"/>
                <w:sz w:val="22"/>
                <w:szCs w:val="22"/>
              </w:rPr>
              <w:t xml:space="preserve"> fluviali (MF-F-CD)</w:t>
            </w:r>
          </w:p>
        </w:tc>
      </w:tr>
      <w:tr w:rsidR="007E69FF" w:rsidRPr="00A35784" w14:paraId="5DD01F1E" w14:textId="77777777" w:rsidTr="00D4146C">
        <w:trPr>
          <w:trHeight w:val="286"/>
          <w:jc w:val="center"/>
        </w:trPr>
        <w:tc>
          <w:tcPr>
            <w:tcW w:w="4239" w:type="dxa"/>
            <w:tcBorders>
              <w:left w:val="double" w:sz="4" w:space="0" w:color="9BBB59"/>
            </w:tcBorders>
          </w:tcPr>
          <w:p w14:paraId="63D9C3EF" w14:textId="77777777" w:rsidR="007E69FF" w:rsidRPr="00A35784" w:rsidRDefault="007E69FF" w:rsidP="002F2254">
            <w:pPr>
              <w:pBdr>
                <w:top w:val="nil"/>
                <w:left w:val="nil"/>
                <w:bottom w:val="nil"/>
                <w:right w:val="nil"/>
                <w:between w:val="nil"/>
              </w:pBd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92" w:type="dxa"/>
            <w:tcBorders>
              <w:right w:val="double" w:sz="4" w:space="0" w:color="9BBB59"/>
            </w:tcBorders>
          </w:tcPr>
          <w:p w14:paraId="343E870F" w14:textId="77777777" w:rsidR="007E69FF" w:rsidRPr="00A35784" w:rsidRDefault="007E69FF" w:rsidP="002F2254">
            <w:pPr>
              <w:pBdr>
                <w:top w:val="nil"/>
                <w:left w:val="nil"/>
                <w:bottom w:val="nil"/>
                <w:right w:val="nil"/>
                <w:between w:val="nil"/>
              </w:pBd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7E69FF" w:rsidRPr="00A35784" w14:paraId="4504230E" w14:textId="77777777" w:rsidTr="00D4146C">
        <w:trPr>
          <w:trHeight w:val="143"/>
          <w:jc w:val="center"/>
        </w:trPr>
        <w:tc>
          <w:tcPr>
            <w:tcW w:w="4239" w:type="dxa"/>
            <w:tcBorders>
              <w:left w:val="double" w:sz="4" w:space="0" w:color="9BBB59"/>
            </w:tcBorders>
          </w:tcPr>
          <w:p w14:paraId="1446A57B"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eastAsia="Times New Roman" w:hAnsi="Times New Roman"/>
                <w:sz w:val="22"/>
                <w:szCs w:val="22"/>
              </w:rPr>
              <w:lastRenderedPageBreak/>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92" w:type="dxa"/>
            <w:tcBorders>
              <w:right w:val="double" w:sz="4" w:space="0" w:color="9BBB59"/>
            </w:tcBorders>
          </w:tcPr>
          <w:p w14:paraId="75472284" w14:textId="77777777" w:rsidR="007E69FF" w:rsidRPr="00A35784" w:rsidRDefault="007E69FF" w:rsidP="002F2254">
            <w:pPr>
              <w:pBdr>
                <w:top w:val="nil"/>
                <w:left w:val="nil"/>
                <w:bottom w:val="nil"/>
                <w:right w:val="nil"/>
                <w:between w:val="nil"/>
              </w:pBdr>
              <w:spacing w:after="200" w:line="240" w:lineRule="exact"/>
              <w:jc w:val="both"/>
              <w:rPr>
                <w:rFonts w:ascii="Times New Roman" w:eastAsia="Times New Roman" w:hAnsi="Times New Roman"/>
                <w:b/>
                <w:color w:val="000000"/>
                <w:sz w:val="22"/>
                <w:szCs w:val="22"/>
                <w:u w:val="single"/>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7E69FF" w:rsidRPr="00A35784" w14:paraId="06C352B6" w14:textId="77777777" w:rsidTr="00D4146C">
        <w:trPr>
          <w:trHeight w:val="142"/>
          <w:jc w:val="center"/>
        </w:trPr>
        <w:tc>
          <w:tcPr>
            <w:tcW w:w="4239" w:type="dxa"/>
            <w:tcBorders>
              <w:left w:val="double" w:sz="4" w:space="0" w:color="9BBB59"/>
              <w:bottom w:val="double" w:sz="4" w:space="0" w:color="9BBB59"/>
            </w:tcBorders>
          </w:tcPr>
          <w:p w14:paraId="4AC1A8BA" w14:textId="21125160"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6 anni nelle attività di campionamento e di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dei corpi idrici fluviali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2030)</w:t>
            </w:r>
            <w:r w:rsidRPr="00A35784" w:rsidDel="0078646E">
              <w:rPr>
                <w:rFonts w:ascii="Times New Roman" w:hAnsi="Times New Roman"/>
                <w:color w:val="000000"/>
                <w:sz w:val="22"/>
                <w:szCs w:val="22"/>
              </w:rPr>
              <w:t xml:space="preserve"> </w:t>
            </w:r>
          </w:p>
        </w:tc>
        <w:tc>
          <w:tcPr>
            <w:tcW w:w="4492" w:type="dxa"/>
            <w:tcBorders>
              <w:bottom w:val="double" w:sz="4" w:space="0" w:color="9BBB59"/>
              <w:right w:val="double" w:sz="4" w:space="0" w:color="9BBB59"/>
            </w:tcBorders>
          </w:tcPr>
          <w:p w14:paraId="0272BCD8" w14:textId="77777777" w:rsidR="007E69FF" w:rsidRPr="00A35784" w:rsidRDefault="007E69FF" w:rsidP="002F2254">
            <w:pPr>
              <w:pBdr>
                <w:top w:val="nil"/>
                <w:left w:val="nil"/>
                <w:bottom w:val="nil"/>
                <w:right w:val="nil"/>
                <w:between w:val="nil"/>
              </w:pBdr>
              <w:spacing w:before="120" w:after="200" w:line="240" w:lineRule="exact"/>
              <w:ind w:left="27"/>
              <w:jc w:val="both"/>
              <w:rPr>
                <w:rFonts w:ascii="Times New Roman" w:eastAsia="Times New Roman" w:hAnsi="Times New Roman"/>
                <w:b/>
                <w:color w:val="000000"/>
                <w:sz w:val="22"/>
                <w:szCs w:val="22"/>
                <w:u w:val="single"/>
                <w:lang w:val="en-US"/>
              </w:rPr>
            </w:pPr>
            <w:r w:rsidRPr="00A35784">
              <w:rPr>
                <w:rFonts w:ascii="Times New Roman" w:hAnsi="Times New Roman"/>
                <w:color w:val="000000"/>
                <w:sz w:val="22"/>
                <w:szCs w:val="22"/>
              </w:rPr>
              <w:t>Neolaureati o neofiti</w:t>
            </w:r>
          </w:p>
        </w:tc>
      </w:tr>
      <w:tr w:rsidR="007E69FF" w:rsidRPr="00A35784" w14:paraId="15E10547" w14:textId="77777777" w:rsidTr="00D4146C">
        <w:trPr>
          <w:trHeight w:val="341"/>
          <w:jc w:val="center"/>
        </w:trPr>
        <w:tc>
          <w:tcPr>
            <w:tcW w:w="8731" w:type="dxa"/>
            <w:gridSpan w:val="2"/>
            <w:tcBorders>
              <w:left w:val="double" w:sz="4" w:space="0" w:color="9BBB59"/>
              <w:bottom w:val="double" w:sz="4" w:space="0" w:color="9BBB59"/>
              <w:right w:val="double" w:sz="4" w:space="0" w:color="9BBB59"/>
            </w:tcBorders>
          </w:tcPr>
          <w:p w14:paraId="0E48B1FE"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7E69FF" w:rsidRPr="00A35784" w14:paraId="764AB919"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4943F3B"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C4942F9" w14:textId="77777777" w:rsidTr="00D4146C">
        <w:trPr>
          <w:trHeight w:val="341"/>
          <w:jc w:val="center"/>
        </w:trPr>
        <w:tc>
          <w:tcPr>
            <w:tcW w:w="8731" w:type="dxa"/>
            <w:gridSpan w:val="2"/>
            <w:tcBorders>
              <w:left w:val="double" w:sz="4" w:space="0" w:color="9BBB59"/>
              <w:right w:val="double" w:sz="4" w:space="0" w:color="9BBB59"/>
            </w:tcBorders>
          </w:tcPr>
          <w:p w14:paraId="2BABE3A7"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eastAsia="Times New Roman" w:hAnsi="Times New Roman"/>
                <w:b/>
                <w:sz w:val="22"/>
                <w:szCs w:val="22"/>
              </w:rPr>
              <w:t xml:space="preserve">Esperto in Campionamento e determinazione tassonomica di </w:t>
            </w:r>
            <w:proofErr w:type="spellStart"/>
            <w:r w:rsidRPr="00A35784">
              <w:rPr>
                <w:rFonts w:ascii="Times New Roman" w:eastAsia="Times New Roman" w:hAnsi="Times New Roman"/>
                <w:b/>
                <w:sz w:val="22"/>
                <w:szCs w:val="22"/>
              </w:rPr>
              <w:t>macrofite</w:t>
            </w:r>
            <w:proofErr w:type="spellEnd"/>
            <w:r w:rsidRPr="00A35784">
              <w:rPr>
                <w:rFonts w:ascii="Times New Roman" w:eastAsia="Times New Roman" w:hAnsi="Times New Roman"/>
                <w:b/>
                <w:sz w:val="22"/>
                <w:szCs w:val="22"/>
              </w:rPr>
              <w:t xml:space="preserve"> fluviali (MF-F-CD)</w:t>
            </w:r>
          </w:p>
        </w:tc>
      </w:tr>
      <w:tr w:rsidR="007E69FF" w:rsidRPr="00A35784" w14:paraId="4071A995" w14:textId="77777777" w:rsidTr="00D4146C">
        <w:trPr>
          <w:trHeight w:val="286"/>
          <w:jc w:val="center"/>
        </w:trPr>
        <w:tc>
          <w:tcPr>
            <w:tcW w:w="4239" w:type="dxa"/>
            <w:tcBorders>
              <w:left w:val="double" w:sz="4" w:space="0" w:color="9BBB59"/>
            </w:tcBorders>
          </w:tcPr>
          <w:p w14:paraId="219B4B56" w14:textId="77777777" w:rsidR="007E69FF" w:rsidRPr="00A35784" w:rsidRDefault="007E69FF" w:rsidP="002F2254">
            <w:pPr>
              <w:pBdr>
                <w:top w:val="nil"/>
                <w:left w:val="nil"/>
                <w:bottom w:val="nil"/>
                <w:right w:val="nil"/>
                <w:between w:val="nil"/>
              </w:pBdr>
              <w:spacing w:line="240" w:lineRule="exact"/>
              <w:ind w:left="118"/>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1° Caso: personale con esperienza</w:t>
            </w:r>
          </w:p>
        </w:tc>
        <w:tc>
          <w:tcPr>
            <w:tcW w:w="4492" w:type="dxa"/>
            <w:tcBorders>
              <w:right w:val="double" w:sz="4" w:space="0" w:color="9BBB59"/>
            </w:tcBorders>
          </w:tcPr>
          <w:p w14:paraId="5DA5E5E7" w14:textId="77777777" w:rsidR="007E69FF" w:rsidRPr="00A35784" w:rsidRDefault="007E69FF" w:rsidP="002F2254">
            <w:pPr>
              <w:pBdr>
                <w:top w:val="nil"/>
                <w:left w:val="nil"/>
                <w:bottom w:val="nil"/>
                <w:right w:val="nil"/>
                <w:between w:val="nil"/>
              </w:pBdr>
              <w:spacing w:line="240" w:lineRule="exact"/>
              <w:ind w:left="34"/>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7E69FF" w:rsidRPr="00A35784" w14:paraId="386A899F" w14:textId="77777777" w:rsidTr="00D4146C">
        <w:trPr>
          <w:trHeight w:val="286"/>
          <w:jc w:val="center"/>
        </w:trPr>
        <w:tc>
          <w:tcPr>
            <w:tcW w:w="4239" w:type="dxa"/>
            <w:tcBorders>
              <w:left w:val="double" w:sz="4" w:space="0" w:color="9BBB59"/>
            </w:tcBorders>
          </w:tcPr>
          <w:p w14:paraId="63838AB9" w14:textId="56C881B4"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6 anni nelle attività di campionamento e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dei corpi idrici fluviali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2030)</w:t>
            </w:r>
          </w:p>
        </w:tc>
        <w:tc>
          <w:tcPr>
            <w:tcW w:w="4492" w:type="dxa"/>
            <w:tcBorders>
              <w:right w:val="double" w:sz="4" w:space="0" w:color="9BBB59"/>
            </w:tcBorders>
          </w:tcPr>
          <w:p w14:paraId="486DD3FE"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r w:rsidRPr="00A35784" w:rsidDel="005E7663">
              <w:rPr>
                <w:rFonts w:ascii="Times New Roman" w:hAnsi="Times New Roman"/>
                <w:color w:val="000000"/>
                <w:sz w:val="22"/>
                <w:szCs w:val="22"/>
              </w:rPr>
              <w:t xml:space="preserve"> </w:t>
            </w:r>
          </w:p>
        </w:tc>
      </w:tr>
      <w:tr w:rsidR="007E69FF" w:rsidRPr="00A35784" w14:paraId="5EB864E3" w14:textId="77777777" w:rsidTr="00D4146C">
        <w:trPr>
          <w:trHeight w:val="1115"/>
          <w:jc w:val="center"/>
        </w:trPr>
        <w:tc>
          <w:tcPr>
            <w:tcW w:w="4239" w:type="dxa"/>
            <w:tcBorders>
              <w:left w:val="double" w:sz="4" w:space="0" w:color="9BBB59"/>
            </w:tcBorders>
          </w:tcPr>
          <w:p w14:paraId="6A2E6423" w14:textId="77777777" w:rsidR="007E69FF" w:rsidRPr="00A35784" w:rsidDel="005E7663"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0C48895" w14:textId="6524A836" w:rsidR="007E69FF" w:rsidRPr="00A35784" w:rsidRDefault="007E69FF" w:rsidP="002F2254">
            <w:pPr>
              <w:pBdr>
                <w:top w:val="nil"/>
                <w:left w:val="nil"/>
                <w:bottom w:val="nil"/>
                <w:right w:val="nil"/>
                <w:between w:val="nil"/>
              </w:pBdr>
              <w:spacing w:line="240" w:lineRule="exact"/>
              <w:jc w:val="both"/>
              <w:rPr>
                <w:rFonts w:ascii="Times New Roman" w:eastAsia="Times New Roman" w:hAnsi="Times New Roman"/>
                <w:color w:val="000000"/>
                <w:sz w:val="22"/>
                <w:szCs w:val="22"/>
              </w:rPr>
            </w:pPr>
            <w:r w:rsidRPr="00A35784">
              <w:rPr>
                <w:rFonts w:ascii="Times New Roman" w:eastAsia="Times New Roman" w:hAnsi="Times New Roman"/>
                <w:sz w:val="22"/>
                <w:szCs w:val="22"/>
              </w:rPr>
              <w:t>Corso di campionamento (</w:t>
            </w:r>
            <w:r w:rsidR="008F6FAE">
              <w:rPr>
                <w:rFonts w:ascii="Times New Roman" w:eastAsia="Times New Roman" w:hAnsi="Times New Roman"/>
                <w:sz w:val="22"/>
                <w:szCs w:val="22"/>
              </w:rPr>
              <w:t>MLG</w:t>
            </w:r>
            <w:r w:rsidRPr="00A35784">
              <w:rPr>
                <w:rFonts w:ascii="Times New Roman" w:eastAsia="Times New Roman" w:hAnsi="Times New Roman"/>
                <w:sz w:val="22"/>
                <w:szCs w:val="22"/>
              </w:rPr>
              <w:t xml:space="preserve"> ISPRA 111/2014 n. 2030), prima determinazione tassonomica di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 xml:space="preserve"> e valutazione ecologico/ambientale delle comunità e degli ecosistemi fluviali, con superamento dell’esame finale</w:t>
            </w:r>
            <w:r w:rsidRPr="00A35784">
              <w:rPr>
                <w:rFonts w:ascii="Times New Roman" w:hAnsi="Times New Roman"/>
                <w:color w:val="000000"/>
                <w:sz w:val="22"/>
                <w:szCs w:val="22"/>
              </w:rPr>
              <w:t xml:space="preserve">  </w:t>
            </w:r>
          </w:p>
        </w:tc>
      </w:tr>
      <w:tr w:rsidR="007E69FF" w:rsidRPr="00A35784" w14:paraId="3018B4A2" w14:textId="77777777" w:rsidTr="00D4146C">
        <w:trPr>
          <w:trHeight w:val="667"/>
          <w:jc w:val="center"/>
        </w:trPr>
        <w:tc>
          <w:tcPr>
            <w:tcW w:w="4239" w:type="dxa"/>
            <w:tcBorders>
              <w:left w:val="double" w:sz="4" w:space="0" w:color="9BBB59"/>
            </w:tcBorders>
          </w:tcPr>
          <w:p w14:paraId="63035179"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1597636" w14:textId="4A5606F1" w:rsidR="007E69FF" w:rsidRPr="00A35784" w:rsidRDefault="007E69FF" w:rsidP="002F2254">
            <w:pPr>
              <w:pBdr>
                <w:top w:val="nil"/>
                <w:left w:val="nil"/>
                <w:bottom w:val="nil"/>
                <w:right w:val="nil"/>
                <w:between w:val="nil"/>
              </w:pBdr>
              <w:spacing w:before="120" w:after="200" w:line="240" w:lineRule="exact"/>
              <w:jc w:val="both"/>
              <w:rPr>
                <w:rFonts w:ascii="Times New Roman" w:hAnsi="Times New Roman"/>
                <w:color w:val="000000"/>
                <w:sz w:val="22"/>
                <w:szCs w:val="22"/>
              </w:rPr>
            </w:pPr>
            <w:r>
              <w:rPr>
                <w:rFonts w:ascii="Times New Roman" w:eastAsia="Times New Roman" w:hAnsi="Times New Roman"/>
                <w:sz w:val="22"/>
                <w:szCs w:val="22"/>
              </w:rPr>
              <w:t>1</w:t>
            </w:r>
            <w:r w:rsidRPr="00A35784">
              <w:rPr>
                <w:rFonts w:ascii="Times New Roman" w:eastAsia="Times New Roman" w:hAnsi="Times New Roman"/>
                <w:sz w:val="22"/>
                <w:szCs w:val="22"/>
              </w:rPr>
              <w:t xml:space="preserve"> an</w:t>
            </w:r>
            <w:r w:rsidRPr="00D4146C">
              <w:rPr>
                <w:rFonts w:ascii="Times New Roman" w:eastAsia="Times New Roman" w:hAnsi="Times New Roman"/>
                <w:sz w:val="22"/>
                <w:szCs w:val="22"/>
              </w:rPr>
              <w:t>n</w:t>
            </w:r>
            <w:r w:rsidRPr="00D4146C">
              <w:rPr>
                <w:rFonts w:ascii="Times New Roman" w:eastAsia="Times New Roman" w:hAnsi="Times New Roman"/>
              </w:rPr>
              <w:t>o</w:t>
            </w:r>
            <w:r w:rsidRPr="00A35784">
              <w:rPr>
                <w:rFonts w:ascii="Times New Roman" w:eastAsia="Times New Roman" w:hAnsi="Times New Roman"/>
                <w:sz w:val="22"/>
                <w:szCs w:val="22"/>
              </w:rPr>
              <w:t xml:space="preserve"> di esperienza post</w:t>
            </w:r>
            <w:r>
              <w:rPr>
                <w:rFonts w:ascii="Times New Roman" w:eastAsia="Times New Roman" w:hAnsi="Times New Roman"/>
                <w:sz w:val="22"/>
                <w:szCs w:val="22"/>
              </w:rPr>
              <w:t>-</w:t>
            </w:r>
            <w:r w:rsidRPr="00A35784">
              <w:rPr>
                <w:rFonts w:ascii="Times New Roman" w:eastAsia="Times New Roman" w:hAnsi="Times New Roman"/>
                <w:sz w:val="22"/>
                <w:szCs w:val="22"/>
              </w:rPr>
              <w:t>formazione nelle attività di campionamento.</w:t>
            </w:r>
          </w:p>
        </w:tc>
      </w:tr>
      <w:tr w:rsidR="007E69FF" w:rsidRPr="00A35784" w14:paraId="0573884C" w14:textId="77777777" w:rsidTr="00D4146C">
        <w:trPr>
          <w:trHeight w:val="1219"/>
          <w:jc w:val="center"/>
        </w:trPr>
        <w:tc>
          <w:tcPr>
            <w:tcW w:w="4239" w:type="dxa"/>
            <w:tcBorders>
              <w:left w:val="double" w:sz="4" w:space="0" w:color="9BBB59"/>
            </w:tcBorders>
          </w:tcPr>
          <w:p w14:paraId="3ED67B7A"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454BBBE1" w14:textId="0891E5C0" w:rsidR="007E69FF" w:rsidRPr="00A35784" w:rsidDel="00032CA3" w:rsidRDefault="007E69FF" w:rsidP="002F2254">
            <w:pPr>
              <w:spacing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Corso di determinazione tassonomica di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 xml:space="preserve">, con particolare attenzione ai taxa indicatori di stato trofico e al loro valore ecologico (sensibilità e </w:t>
            </w:r>
            <w:proofErr w:type="spellStart"/>
            <w:r w:rsidRPr="00A35784">
              <w:rPr>
                <w:rFonts w:ascii="Times New Roman" w:eastAsia="Times New Roman" w:hAnsi="Times New Roman"/>
                <w:sz w:val="22"/>
                <w:szCs w:val="22"/>
              </w:rPr>
              <w:t>stenoecia</w:t>
            </w:r>
            <w:proofErr w:type="spellEnd"/>
            <w:r w:rsidRPr="00A35784">
              <w:rPr>
                <w:rFonts w:ascii="Times New Roman" w:eastAsia="Times New Roman" w:hAnsi="Times New Roman"/>
                <w:sz w:val="22"/>
                <w:szCs w:val="22"/>
              </w:rPr>
              <w:t xml:space="preserve">), ai fini della validazione dei dati associati a metriche di valutazione delle comunità di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 xml:space="preserve"> acquatiche, osservate ed attese in riferimento ai fattori ecologici territoriali.</w:t>
            </w:r>
            <w:r>
              <w:rPr>
                <w:rFonts w:ascii="Times New Roman" w:eastAsia="Times New Roman" w:hAnsi="Times New Roman"/>
                <w:sz w:val="22"/>
                <w:szCs w:val="22"/>
              </w:rPr>
              <w:t xml:space="preserve"> Superamento dell’esame finale.</w:t>
            </w:r>
          </w:p>
        </w:tc>
      </w:tr>
      <w:tr w:rsidR="007E69FF" w:rsidRPr="00A35784" w14:paraId="6B92A360" w14:textId="77777777" w:rsidTr="00D4146C">
        <w:trPr>
          <w:trHeight w:val="286"/>
          <w:jc w:val="center"/>
        </w:trPr>
        <w:tc>
          <w:tcPr>
            <w:tcW w:w="4239" w:type="dxa"/>
            <w:tcBorders>
              <w:left w:val="double" w:sz="4" w:space="0" w:color="9BBB59"/>
            </w:tcBorders>
          </w:tcPr>
          <w:p w14:paraId="3C40921E"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p>
        </w:tc>
        <w:tc>
          <w:tcPr>
            <w:tcW w:w="4492" w:type="dxa"/>
            <w:tcBorders>
              <w:right w:val="double" w:sz="4" w:space="0" w:color="9BBB59"/>
            </w:tcBorders>
          </w:tcPr>
          <w:p w14:paraId="14325FD1" w14:textId="4C7CC538" w:rsidR="007E69FF" w:rsidRPr="00A35784" w:rsidRDefault="007E69FF" w:rsidP="002F2254">
            <w:pPr>
              <w:pBdr>
                <w:top w:val="nil"/>
                <w:left w:val="nil"/>
                <w:bottom w:val="nil"/>
                <w:right w:val="nil"/>
                <w:between w:val="nil"/>
              </w:pBdr>
              <w:spacing w:before="120" w:after="200" w:line="240" w:lineRule="exact"/>
              <w:jc w:val="both"/>
              <w:rPr>
                <w:rFonts w:ascii="Times New Roman" w:hAnsi="Times New Roman"/>
                <w:color w:val="000000"/>
                <w:sz w:val="22"/>
                <w:szCs w:val="22"/>
              </w:rPr>
            </w:pPr>
            <w:proofErr w:type="gramStart"/>
            <w:r>
              <w:rPr>
                <w:rFonts w:ascii="Times New Roman" w:eastAsia="Times New Roman" w:hAnsi="Times New Roman"/>
                <w:sz w:val="22"/>
                <w:szCs w:val="22"/>
              </w:rPr>
              <w:t>3</w:t>
            </w:r>
            <w:proofErr w:type="gramEnd"/>
            <w:r w:rsidRPr="00A35784">
              <w:rPr>
                <w:rFonts w:ascii="Times New Roman" w:eastAsia="Times New Roman" w:hAnsi="Times New Roman"/>
                <w:sz w:val="22"/>
                <w:szCs w:val="22"/>
              </w:rPr>
              <w:t xml:space="preserve"> anni di esperienza post</w:t>
            </w:r>
            <w:r>
              <w:rPr>
                <w:rFonts w:ascii="Times New Roman" w:eastAsia="Times New Roman" w:hAnsi="Times New Roman"/>
                <w:sz w:val="22"/>
                <w:szCs w:val="22"/>
              </w:rPr>
              <w:t>-</w:t>
            </w:r>
            <w:r w:rsidRPr="00A35784">
              <w:rPr>
                <w:rFonts w:ascii="Times New Roman" w:eastAsia="Times New Roman" w:hAnsi="Times New Roman"/>
                <w:sz w:val="22"/>
                <w:szCs w:val="22"/>
              </w:rPr>
              <w:t xml:space="preserve">formazione nell’attività di determinazione tassonomica delle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w:t>
            </w:r>
          </w:p>
        </w:tc>
      </w:tr>
      <w:tr w:rsidR="007E69FF" w:rsidRPr="00A35784" w14:paraId="55739988" w14:textId="77777777" w:rsidTr="00D4146C">
        <w:trPr>
          <w:trHeight w:val="286"/>
          <w:jc w:val="center"/>
        </w:trPr>
        <w:tc>
          <w:tcPr>
            <w:tcW w:w="8731" w:type="dxa"/>
            <w:gridSpan w:val="2"/>
            <w:tcBorders>
              <w:left w:val="double" w:sz="4" w:space="0" w:color="9BBB59"/>
              <w:right w:val="double" w:sz="4" w:space="0" w:color="9BBB59"/>
            </w:tcBorders>
            <w:shd w:val="clear" w:color="auto" w:fill="EAF1DD"/>
          </w:tcPr>
          <w:p w14:paraId="73927A88" w14:textId="77777777" w:rsidR="007E69FF" w:rsidRPr="00A35784" w:rsidRDefault="007E69FF" w:rsidP="002F2254">
            <w:pPr>
              <w:pBdr>
                <w:top w:val="nil"/>
                <w:left w:val="nil"/>
                <w:bottom w:val="nil"/>
                <w:right w:val="nil"/>
                <w:between w:val="nil"/>
              </w:pBd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7E69FF" w:rsidRPr="00A35784" w14:paraId="31DF00FA" w14:textId="77777777" w:rsidTr="00D4146C">
        <w:trPr>
          <w:trHeight w:val="286"/>
          <w:jc w:val="center"/>
        </w:trPr>
        <w:tc>
          <w:tcPr>
            <w:tcW w:w="8731" w:type="dxa"/>
            <w:gridSpan w:val="2"/>
            <w:tcBorders>
              <w:left w:val="double" w:sz="4" w:space="0" w:color="9BBB59"/>
              <w:right w:val="double" w:sz="4" w:space="0" w:color="9BBB59"/>
            </w:tcBorders>
          </w:tcPr>
          <w:p w14:paraId="4ED5E66C"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di campionamento (es. ad osservazione diretta)</w:t>
            </w:r>
          </w:p>
          <w:p w14:paraId="7EF5AC46" w14:textId="77777777" w:rsidR="007E69FF" w:rsidRPr="00A35784" w:rsidRDefault="007E69FF" w:rsidP="002F2254">
            <w:pPr>
              <w:pBdr>
                <w:top w:val="nil"/>
                <w:left w:val="nil"/>
                <w:bottom w:val="nil"/>
                <w:right w:val="nil"/>
                <w:between w:val="nil"/>
              </w:pBdr>
              <w:spacing w:line="240" w:lineRule="exact"/>
              <w:jc w:val="both"/>
              <w:rPr>
                <w:rFonts w:ascii="Times New Roman" w:hAnsi="Times New Roman"/>
                <w:color w:val="000000"/>
                <w:sz w:val="22"/>
                <w:szCs w:val="22"/>
              </w:rPr>
            </w:pPr>
            <w:r w:rsidRPr="00A35784">
              <w:rPr>
                <w:rFonts w:ascii="Times New Roman" w:eastAsia="Times New Roman" w:hAnsi="Times New Roman"/>
                <w:sz w:val="22"/>
                <w:szCs w:val="22"/>
              </w:rPr>
              <w:t xml:space="preserve">Prova abilitativa pratica di determinazione tassonomica delle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b/>
                <w:sz w:val="22"/>
                <w:szCs w:val="22"/>
              </w:rPr>
              <w:t xml:space="preserve"> </w:t>
            </w:r>
            <w:r w:rsidRPr="00A35784">
              <w:rPr>
                <w:rFonts w:ascii="Times New Roman" w:eastAsia="Times New Roman" w:hAnsi="Times New Roman"/>
                <w:sz w:val="22"/>
                <w:szCs w:val="22"/>
              </w:rPr>
              <w:t>fluviali</w:t>
            </w:r>
          </w:p>
        </w:tc>
      </w:tr>
      <w:tr w:rsidR="007E69FF" w:rsidRPr="00A35784" w14:paraId="0C91C988" w14:textId="77777777" w:rsidTr="00D4146C">
        <w:trPr>
          <w:trHeight w:val="286"/>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D6E3BC"/>
          </w:tcPr>
          <w:p w14:paraId="533540EC" w14:textId="77777777" w:rsidR="007E69FF" w:rsidRPr="00A35784" w:rsidRDefault="007E69FF" w:rsidP="002F2254">
            <w:pPr>
              <w:spacing w:line="240" w:lineRule="exact"/>
              <w:contextualSpacing/>
              <w:jc w:val="center"/>
              <w:rPr>
                <w:rFonts w:ascii="Times New Roman" w:eastAsia="Times New Roman" w:hAnsi="Times New Roman"/>
                <w:b/>
                <w:sz w:val="22"/>
                <w:szCs w:val="22"/>
              </w:rPr>
            </w:pPr>
            <w:r w:rsidRPr="00A35784">
              <w:rPr>
                <w:rFonts w:ascii="Times New Roman" w:eastAsia="Times New Roman" w:hAnsi="Times New Roman"/>
                <w:b/>
                <w:sz w:val="22"/>
                <w:szCs w:val="22"/>
              </w:rPr>
              <w:t xml:space="preserve">Qualifica di Esperto nel campionamento e determinazione tassonomica di </w:t>
            </w:r>
            <w:proofErr w:type="spellStart"/>
            <w:r w:rsidRPr="00A35784">
              <w:rPr>
                <w:rFonts w:ascii="Times New Roman" w:eastAsia="Times New Roman" w:hAnsi="Times New Roman"/>
                <w:b/>
                <w:sz w:val="22"/>
                <w:szCs w:val="22"/>
              </w:rPr>
              <w:t>macrofite</w:t>
            </w:r>
            <w:proofErr w:type="spellEnd"/>
            <w:r w:rsidRPr="00A35784">
              <w:rPr>
                <w:rFonts w:ascii="Times New Roman" w:eastAsia="Times New Roman" w:hAnsi="Times New Roman"/>
                <w:b/>
                <w:sz w:val="22"/>
                <w:szCs w:val="22"/>
              </w:rPr>
              <w:t xml:space="preserve"> fluviali </w:t>
            </w:r>
          </w:p>
          <w:p w14:paraId="3D08903A" w14:textId="77777777" w:rsidR="007E69FF" w:rsidRPr="00A35784" w:rsidRDefault="007E69FF" w:rsidP="002F2254">
            <w:pPr>
              <w:spacing w:line="240" w:lineRule="exact"/>
              <w:jc w:val="center"/>
              <w:rPr>
                <w:rFonts w:ascii="Times New Roman" w:hAnsi="Times New Roman"/>
                <w:color w:val="000000"/>
                <w:sz w:val="22"/>
                <w:szCs w:val="22"/>
              </w:rPr>
            </w:pPr>
            <w:r w:rsidRPr="00A35784">
              <w:rPr>
                <w:rFonts w:ascii="Times New Roman" w:eastAsia="Times New Roman" w:hAnsi="Times New Roman"/>
                <w:b/>
                <w:sz w:val="22"/>
                <w:szCs w:val="22"/>
              </w:rPr>
              <w:t>(MF-F-CD)</w:t>
            </w:r>
          </w:p>
        </w:tc>
      </w:tr>
      <w:tr w:rsidR="007E69FF" w:rsidRPr="00A35784" w14:paraId="53FE7C2E" w14:textId="77777777" w:rsidTr="00D4146C">
        <w:trPr>
          <w:trHeight w:val="187"/>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FFFFFF"/>
          </w:tcPr>
          <w:p w14:paraId="4FED0C52" w14:textId="77777777" w:rsidR="007E69FF" w:rsidRPr="00A35784" w:rsidRDefault="007E69FF" w:rsidP="00D07DAC">
            <w:pPr>
              <w:spacing w:after="200" w:line="252" w:lineRule="auto"/>
              <w:ind w:left="720"/>
              <w:contextualSpacing/>
              <w:rPr>
                <w:rFonts w:ascii="Times New Roman" w:eastAsia="Times New Roman" w:hAnsi="Times New Roman"/>
                <w:b/>
                <w:sz w:val="22"/>
                <w:szCs w:val="22"/>
              </w:rPr>
            </w:pPr>
          </w:p>
        </w:tc>
      </w:tr>
      <w:tr w:rsidR="007E69FF" w:rsidRPr="00A35784" w14:paraId="3A589850" w14:textId="77777777" w:rsidTr="00D4146C">
        <w:trPr>
          <w:trHeight w:val="341"/>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9BBB59"/>
          </w:tcPr>
          <w:p w14:paraId="64EEDB1B" w14:textId="77777777" w:rsidR="007E69FF" w:rsidRPr="00A35784" w:rsidRDefault="007E69FF" w:rsidP="002F2254">
            <w:pPr>
              <w:spacing w:after="200" w:line="240" w:lineRule="exact"/>
              <w:contextualSpacing/>
              <w:rPr>
                <w:rFonts w:ascii="Times New Roman" w:eastAsia="Times New Roman" w:hAnsi="Times New Roman"/>
                <w:b/>
                <w:sz w:val="22"/>
                <w:szCs w:val="22"/>
              </w:rPr>
            </w:pPr>
            <w:r w:rsidRPr="00A35784">
              <w:rPr>
                <w:rFonts w:ascii="Times New Roman" w:eastAsia="Times New Roman" w:hAnsi="Times New Roman"/>
                <w:b/>
                <w:sz w:val="22"/>
                <w:szCs w:val="22"/>
              </w:rPr>
              <w:t>Schema 2</w:t>
            </w:r>
          </w:p>
        </w:tc>
      </w:tr>
      <w:tr w:rsidR="007E69FF" w:rsidRPr="00A35784" w14:paraId="442D952A"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73D8186A" w14:textId="77777777" w:rsidR="007E69FF" w:rsidRPr="00A35784" w:rsidRDefault="007E69FF"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7E69FF" w:rsidRPr="00A35784" w14:paraId="244DA7BC" w14:textId="77777777" w:rsidTr="00D4146C">
        <w:trPr>
          <w:trHeight w:val="341"/>
          <w:jc w:val="center"/>
        </w:trPr>
        <w:tc>
          <w:tcPr>
            <w:tcW w:w="8731" w:type="dxa"/>
            <w:gridSpan w:val="2"/>
            <w:tcBorders>
              <w:top w:val="double" w:sz="4" w:space="0" w:color="9BBB59"/>
              <w:left w:val="double" w:sz="4" w:space="0" w:color="9BBB59"/>
              <w:right w:val="double" w:sz="4" w:space="0" w:color="9BBB59"/>
            </w:tcBorders>
          </w:tcPr>
          <w:p w14:paraId="23C05370" w14:textId="77777777" w:rsidR="007E69FF" w:rsidRPr="00A35784" w:rsidRDefault="007E69FF" w:rsidP="002F2254">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7D5CE62D" w14:textId="77777777" w:rsidTr="00D4146C">
        <w:trPr>
          <w:trHeight w:val="341"/>
          <w:jc w:val="center"/>
        </w:trPr>
        <w:tc>
          <w:tcPr>
            <w:tcW w:w="8731" w:type="dxa"/>
            <w:gridSpan w:val="2"/>
            <w:tcBorders>
              <w:left w:val="double" w:sz="4" w:space="0" w:color="9BBB59"/>
              <w:right w:val="double" w:sz="4" w:space="0" w:color="9BBB59"/>
            </w:tcBorders>
          </w:tcPr>
          <w:p w14:paraId="5228AC0A" w14:textId="3BFB3F30" w:rsidR="007E69FF" w:rsidRPr="00A35784" w:rsidRDefault="007E69FF" w:rsidP="002F2254">
            <w:pPr>
              <w:spacing w:line="240" w:lineRule="exact"/>
              <w:jc w:val="center"/>
              <w:rPr>
                <w:rFonts w:ascii="Times New Roman" w:hAnsi="Times New Roman"/>
                <w:b/>
                <w:color w:val="000000"/>
                <w:sz w:val="22"/>
                <w:szCs w:val="22"/>
              </w:rPr>
            </w:pPr>
            <w:r w:rsidRPr="006A1BA6">
              <w:rPr>
                <w:rFonts w:ascii="Times New Roman" w:eastAsia="Calibri" w:hAnsi="Times New Roman"/>
                <w:b/>
                <w:color w:val="000000"/>
                <w:sz w:val="22"/>
                <w:szCs w:val="22"/>
              </w:rPr>
              <w:t xml:space="preserve">Esperto nell’applicazione dell’indice per la valutazione dello stato ecologico dei corpi idrici fluviali in riferimento all’EQB </w:t>
            </w:r>
            <w:proofErr w:type="spellStart"/>
            <w:r w:rsidRPr="006A1BA6">
              <w:rPr>
                <w:rFonts w:ascii="Times New Roman" w:eastAsia="Calibri" w:hAnsi="Times New Roman"/>
                <w:b/>
                <w:color w:val="000000"/>
                <w:sz w:val="22"/>
                <w:szCs w:val="22"/>
              </w:rPr>
              <w:t>Macrofite</w:t>
            </w:r>
            <w:proofErr w:type="spellEnd"/>
            <w:r w:rsidRPr="006A1BA6">
              <w:rPr>
                <w:rFonts w:ascii="Times New Roman" w:eastAsia="Calibri" w:hAnsi="Times New Roman"/>
                <w:b/>
                <w:color w:val="000000"/>
                <w:sz w:val="22"/>
                <w:szCs w:val="22"/>
              </w:rPr>
              <w:t xml:space="preserve"> (MF-F-IS)</w:t>
            </w:r>
          </w:p>
        </w:tc>
      </w:tr>
      <w:tr w:rsidR="007E69FF" w:rsidRPr="00A35784" w14:paraId="4DFBAC20" w14:textId="77777777" w:rsidTr="00D4146C">
        <w:trPr>
          <w:trHeight w:val="391"/>
          <w:jc w:val="center"/>
        </w:trPr>
        <w:tc>
          <w:tcPr>
            <w:tcW w:w="4239" w:type="dxa"/>
            <w:tcBorders>
              <w:left w:val="double" w:sz="4" w:space="0" w:color="9BBB59"/>
            </w:tcBorders>
          </w:tcPr>
          <w:p w14:paraId="6FF757C9" w14:textId="77777777" w:rsidR="007E69FF" w:rsidRPr="00A35784" w:rsidRDefault="007E69FF" w:rsidP="002F2254">
            <w:pPr>
              <w:spacing w:line="240" w:lineRule="exact"/>
              <w:contextualSpacing/>
              <w:jc w:val="center"/>
              <w:rPr>
                <w:rFonts w:ascii="Times New Roman" w:eastAsia="Times New Roman" w:hAnsi="Times New Roman"/>
                <w:b/>
                <w:i/>
                <w:sz w:val="22"/>
                <w:szCs w:val="22"/>
              </w:rPr>
            </w:pPr>
            <w:r w:rsidRPr="00A35784">
              <w:rPr>
                <w:rFonts w:ascii="Times New Roman" w:eastAsia="Times New Roman" w:hAnsi="Times New Roman"/>
                <w:b/>
                <w:i/>
                <w:sz w:val="22"/>
                <w:szCs w:val="22"/>
              </w:rPr>
              <w:lastRenderedPageBreak/>
              <w:t>1° Caso: personale con esperienza</w:t>
            </w:r>
          </w:p>
        </w:tc>
        <w:tc>
          <w:tcPr>
            <w:tcW w:w="4492" w:type="dxa"/>
            <w:tcBorders>
              <w:right w:val="double" w:sz="4" w:space="0" w:color="9BBB59"/>
            </w:tcBorders>
          </w:tcPr>
          <w:p w14:paraId="7EEFBB91" w14:textId="77777777" w:rsidR="007E69FF" w:rsidRPr="00A35784" w:rsidRDefault="007E69FF" w:rsidP="00D4146C">
            <w:pPr>
              <w:spacing w:before="120" w:line="240" w:lineRule="exact"/>
              <w:contextualSpacing/>
              <w:rPr>
                <w:rFonts w:ascii="Times New Roman" w:eastAsia="Times New Roman" w:hAnsi="Times New Roman"/>
                <w:b/>
                <w:i/>
                <w:sz w:val="22"/>
                <w:szCs w:val="22"/>
              </w:rPr>
            </w:pPr>
            <w:r w:rsidRPr="00A35784">
              <w:rPr>
                <w:rFonts w:ascii="Times New Roman" w:eastAsia="Times New Roman" w:hAnsi="Times New Roman"/>
                <w:b/>
                <w:i/>
                <w:sz w:val="22"/>
                <w:szCs w:val="22"/>
              </w:rPr>
              <w:t>2° Caso: personale con Qualifica MF-F-CD</w:t>
            </w:r>
          </w:p>
        </w:tc>
      </w:tr>
      <w:tr w:rsidR="007E69FF" w:rsidRPr="00A35784" w14:paraId="5A7A24F8" w14:textId="77777777" w:rsidTr="00D4146C">
        <w:trPr>
          <w:trHeight w:val="1914"/>
          <w:jc w:val="center"/>
        </w:trPr>
        <w:tc>
          <w:tcPr>
            <w:tcW w:w="4239" w:type="dxa"/>
            <w:tcBorders>
              <w:left w:val="double" w:sz="4" w:space="0" w:color="9BBB59"/>
            </w:tcBorders>
          </w:tcPr>
          <w:p w14:paraId="4B072A9B" w14:textId="77777777" w:rsidR="007E69FF" w:rsidRPr="00A35784" w:rsidRDefault="007E69FF" w:rsidP="002F2254">
            <w:pPr>
              <w:spacing w:line="240" w:lineRule="exact"/>
              <w:jc w:val="both"/>
              <w:rPr>
                <w:rFonts w:ascii="Times New Roman" w:eastAsia="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92" w:type="dxa"/>
            <w:tcBorders>
              <w:bottom w:val="single" w:sz="4" w:space="0" w:color="D6E3BC"/>
              <w:right w:val="double" w:sz="4" w:space="0" w:color="9BBB59"/>
            </w:tcBorders>
          </w:tcPr>
          <w:p w14:paraId="6CFA541F" w14:textId="77777777" w:rsidR="007E69FF" w:rsidRPr="00A35784" w:rsidRDefault="007E69FF" w:rsidP="002F2254">
            <w:pPr>
              <w:spacing w:after="200" w:line="240" w:lineRule="exact"/>
              <w:jc w:val="both"/>
              <w:rPr>
                <w:rFonts w:ascii="Times New Roman" w:eastAsia="Times New Roman" w:hAnsi="Times New Roman"/>
                <w:b/>
                <w:sz w:val="22"/>
                <w:szCs w:val="22"/>
                <w:u w:val="single"/>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7E69FF" w:rsidRPr="00A35784" w14:paraId="746DA0A5" w14:textId="77777777" w:rsidTr="00D4146C">
        <w:trPr>
          <w:trHeight w:val="555"/>
          <w:jc w:val="center"/>
        </w:trPr>
        <w:tc>
          <w:tcPr>
            <w:tcW w:w="4239" w:type="dxa"/>
            <w:tcBorders>
              <w:left w:val="double" w:sz="4" w:space="0" w:color="9BBB59"/>
            </w:tcBorders>
          </w:tcPr>
          <w:p w14:paraId="1AE913BD" w14:textId="33179EB5" w:rsidR="007E69FF" w:rsidRPr="00A35784" w:rsidRDefault="007E69FF" w:rsidP="002F2254">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Esperienza documentata di almeno 6 anni nelle attività di campionamento e di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w:t>
            </w:r>
            <w:r w:rsidRPr="00A35784">
              <w:rPr>
                <w:rFonts w:ascii="Times New Roman" w:eastAsia="Calibri" w:hAnsi="Times New Roman"/>
                <w:color w:val="000000"/>
                <w:sz w:val="22"/>
                <w:szCs w:val="22"/>
              </w:rPr>
              <w:t>di cui 3 anni nelle attività di calcolo dell’indice macrofitico e valutazione dello stato ecologico dei corpi idrici fluviali</w:t>
            </w:r>
            <w:r w:rsidRPr="00A35784">
              <w:rPr>
                <w:rFonts w:ascii="Times New Roman" w:hAnsi="Times New Roman"/>
                <w:color w:val="000000"/>
                <w:sz w:val="22"/>
                <w:szCs w:val="22"/>
              </w:rPr>
              <w:t xml:space="preserve"> </w:t>
            </w:r>
          </w:p>
        </w:tc>
        <w:tc>
          <w:tcPr>
            <w:tcW w:w="4492" w:type="dxa"/>
            <w:tcBorders>
              <w:bottom w:val="nil"/>
              <w:right w:val="double" w:sz="4" w:space="0" w:color="9BBB59"/>
            </w:tcBorders>
          </w:tcPr>
          <w:p w14:paraId="7AA704BC" w14:textId="77777777" w:rsidR="007E69FF" w:rsidRPr="00A35784" w:rsidRDefault="007E69FF" w:rsidP="002F2254">
            <w:pPr>
              <w:spacing w:after="200" w:line="240" w:lineRule="exact"/>
              <w:jc w:val="both"/>
              <w:rPr>
                <w:rFonts w:ascii="Times New Roman" w:hAnsi="Times New Roman"/>
                <w:sz w:val="22"/>
                <w:szCs w:val="22"/>
              </w:rPr>
            </w:pPr>
            <w:r w:rsidRPr="00A35784">
              <w:rPr>
                <w:rFonts w:ascii="Times New Roman" w:hAnsi="Times New Roman"/>
                <w:color w:val="000000"/>
                <w:sz w:val="22"/>
                <w:szCs w:val="22"/>
              </w:rPr>
              <w:t>Qualifica MF-F-CD</w:t>
            </w:r>
          </w:p>
        </w:tc>
      </w:tr>
      <w:tr w:rsidR="007E69FF" w:rsidRPr="00A35784" w14:paraId="3E6E7420" w14:textId="77777777" w:rsidTr="00D4146C">
        <w:trPr>
          <w:trHeight w:val="555"/>
          <w:jc w:val="center"/>
        </w:trPr>
        <w:tc>
          <w:tcPr>
            <w:tcW w:w="4239" w:type="dxa"/>
            <w:tcBorders>
              <w:left w:val="double" w:sz="4" w:space="0" w:color="9BBB59"/>
            </w:tcBorders>
          </w:tcPr>
          <w:p w14:paraId="2C5F474E" w14:textId="77777777" w:rsidR="007E69FF" w:rsidRPr="00A35784" w:rsidRDefault="007E69FF" w:rsidP="007F715D">
            <w:pPr>
              <w:spacing w:line="240" w:lineRule="exact"/>
              <w:jc w:val="both"/>
              <w:rPr>
                <w:rFonts w:ascii="Times New Roman" w:hAnsi="Times New Roman"/>
                <w:color w:val="000000"/>
              </w:rPr>
            </w:pPr>
          </w:p>
        </w:tc>
        <w:tc>
          <w:tcPr>
            <w:tcW w:w="4492" w:type="dxa"/>
            <w:tcBorders>
              <w:bottom w:val="nil"/>
              <w:right w:val="double" w:sz="4" w:space="0" w:color="9BBB59"/>
            </w:tcBorders>
          </w:tcPr>
          <w:p w14:paraId="5E3F5360" w14:textId="6A748E4D" w:rsidR="007E69FF" w:rsidRPr="00A35784" w:rsidRDefault="007E69FF" w:rsidP="007F715D">
            <w:pPr>
              <w:spacing w:after="200" w:line="240" w:lineRule="exact"/>
              <w:jc w:val="both"/>
              <w:rPr>
                <w:rFonts w:ascii="Times New Roman" w:hAnsi="Times New Roman"/>
                <w:color w:val="000000"/>
              </w:rPr>
            </w:pP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dell’indice macrofitico e valutazione dello stato ecologico dei corpi idrici fluviali</w:t>
            </w:r>
          </w:p>
        </w:tc>
      </w:tr>
      <w:tr w:rsidR="007E69FF" w:rsidRPr="00A35784" w14:paraId="4B75C51A" w14:textId="77777777" w:rsidTr="00D4146C">
        <w:trPr>
          <w:trHeight w:val="248"/>
          <w:jc w:val="center"/>
        </w:trPr>
        <w:tc>
          <w:tcPr>
            <w:tcW w:w="8731" w:type="dxa"/>
            <w:gridSpan w:val="2"/>
            <w:tcBorders>
              <w:top w:val="double" w:sz="4" w:space="0" w:color="9BBB59"/>
              <w:left w:val="double" w:sz="4" w:space="0" w:color="9BBB59"/>
              <w:bottom w:val="double" w:sz="4" w:space="0" w:color="9BBB59"/>
              <w:right w:val="double" w:sz="4" w:space="0" w:color="9BBB59"/>
            </w:tcBorders>
          </w:tcPr>
          <w:p w14:paraId="2CB8DFFD" w14:textId="77777777" w:rsidR="007E69FF" w:rsidRPr="00A35784" w:rsidRDefault="007E69FF" w:rsidP="007F715D">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7E69FF" w:rsidRPr="00A35784" w14:paraId="183C4008" w14:textId="77777777" w:rsidTr="00D4146C">
        <w:trPr>
          <w:trHeight w:val="326"/>
          <w:jc w:val="center"/>
        </w:trPr>
        <w:tc>
          <w:tcPr>
            <w:tcW w:w="8731" w:type="dxa"/>
            <w:gridSpan w:val="2"/>
            <w:tcBorders>
              <w:top w:val="double" w:sz="4" w:space="0" w:color="9BBB59"/>
              <w:left w:val="double" w:sz="4" w:space="0" w:color="9BBB59"/>
              <w:right w:val="double" w:sz="4" w:space="0" w:color="9BBB59"/>
            </w:tcBorders>
          </w:tcPr>
          <w:p w14:paraId="00174845" w14:textId="77777777" w:rsidR="007E69FF" w:rsidRPr="00A35784" w:rsidRDefault="007E69FF" w:rsidP="007F715D">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7E69FF" w:rsidRPr="00A35784" w14:paraId="02798BBD" w14:textId="77777777" w:rsidTr="00D4146C">
        <w:trPr>
          <w:trHeight w:val="341"/>
          <w:jc w:val="center"/>
        </w:trPr>
        <w:tc>
          <w:tcPr>
            <w:tcW w:w="8731" w:type="dxa"/>
            <w:gridSpan w:val="2"/>
            <w:tcBorders>
              <w:left w:val="double" w:sz="4" w:space="0" w:color="9BBB59"/>
              <w:right w:val="double" w:sz="4" w:space="0" w:color="9BBB59"/>
            </w:tcBorders>
          </w:tcPr>
          <w:p w14:paraId="5A7138E4" w14:textId="615537E5" w:rsidR="007E69FF" w:rsidRPr="00A35784" w:rsidRDefault="007E69FF" w:rsidP="007F715D">
            <w:pPr>
              <w:spacing w:line="240" w:lineRule="exact"/>
              <w:jc w:val="center"/>
              <w:rPr>
                <w:rFonts w:ascii="Times New Roman" w:hAnsi="Times New Roman"/>
                <w:b/>
                <w:color w:val="000000"/>
                <w:sz w:val="22"/>
                <w:szCs w:val="22"/>
              </w:rPr>
            </w:pPr>
            <w:r w:rsidRPr="006A1BA6">
              <w:rPr>
                <w:rFonts w:ascii="Times New Roman" w:eastAsia="Calibri" w:hAnsi="Times New Roman"/>
                <w:b/>
                <w:color w:val="000000"/>
                <w:sz w:val="22"/>
                <w:szCs w:val="22"/>
              </w:rPr>
              <w:t xml:space="preserve">Esperto nell’applicazione dell’indice per la valutazione dello stato ecologico dei corpi idrici fluviali in riferimento all’EQB </w:t>
            </w:r>
            <w:proofErr w:type="spellStart"/>
            <w:r w:rsidRPr="006A1BA6">
              <w:rPr>
                <w:rFonts w:ascii="Times New Roman" w:eastAsia="Calibri" w:hAnsi="Times New Roman"/>
                <w:b/>
                <w:color w:val="000000"/>
                <w:sz w:val="22"/>
                <w:szCs w:val="22"/>
              </w:rPr>
              <w:t>Macrofite</w:t>
            </w:r>
            <w:proofErr w:type="spellEnd"/>
            <w:r w:rsidRPr="006A1BA6">
              <w:rPr>
                <w:rFonts w:ascii="Times New Roman" w:eastAsia="Calibri" w:hAnsi="Times New Roman"/>
                <w:b/>
                <w:color w:val="000000"/>
                <w:sz w:val="22"/>
                <w:szCs w:val="22"/>
              </w:rPr>
              <w:t xml:space="preserve"> (MF-F-IS)</w:t>
            </w:r>
          </w:p>
        </w:tc>
      </w:tr>
      <w:tr w:rsidR="007E69FF" w:rsidRPr="00A35784" w14:paraId="6D185D54" w14:textId="77777777" w:rsidTr="00D4146C">
        <w:trPr>
          <w:trHeight w:val="218"/>
          <w:jc w:val="center"/>
        </w:trPr>
        <w:tc>
          <w:tcPr>
            <w:tcW w:w="4239" w:type="dxa"/>
            <w:tcBorders>
              <w:left w:val="double" w:sz="4" w:space="0" w:color="9BBB59"/>
            </w:tcBorders>
          </w:tcPr>
          <w:p w14:paraId="571C1539" w14:textId="77777777" w:rsidR="007E69FF" w:rsidRPr="00A35784" w:rsidRDefault="007E69FF" w:rsidP="007F715D">
            <w:pPr>
              <w:spacing w:line="240" w:lineRule="exact"/>
              <w:contextualSpacing/>
              <w:jc w:val="center"/>
              <w:rPr>
                <w:rFonts w:ascii="Times New Roman" w:eastAsia="Times New Roman" w:hAnsi="Times New Roman"/>
                <w:b/>
                <w:sz w:val="22"/>
                <w:szCs w:val="22"/>
              </w:rPr>
            </w:pPr>
            <w:r w:rsidRPr="00A35784">
              <w:rPr>
                <w:rFonts w:ascii="Times New Roman" w:eastAsia="Times New Roman" w:hAnsi="Times New Roman"/>
                <w:b/>
                <w:i/>
                <w:sz w:val="22"/>
                <w:szCs w:val="22"/>
              </w:rPr>
              <w:t>1° Caso: personale con esperienza</w:t>
            </w:r>
          </w:p>
        </w:tc>
        <w:tc>
          <w:tcPr>
            <w:tcW w:w="4492" w:type="dxa"/>
            <w:tcBorders>
              <w:right w:val="double" w:sz="4" w:space="0" w:color="9BBB59"/>
            </w:tcBorders>
          </w:tcPr>
          <w:p w14:paraId="6B671833" w14:textId="77777777" w:rsidR="007E69FF" w:rsidRPr="00A35784" w:rsidRDefault="007E69FF" w:rsidP="00D4146C">
            <w:pPr>
              <w:spacing w:before="120" w:line="240" w:lineRule="exact"/>
              <w:contextualSpacing/>
              <w:rPr>
                <w:rFonts w:ascii="Times New Roman" w:eastAsia="Times New Roman" w:hAnsi="Times New Roman"/>
                <w:b/>
                <w:sz w:val="22"/>
                <w:szCs w:val="22"/>
              </w:rPr>
            </w:pPr>
            <w:r w:rsidRPr="00A35784">
              <w:rPr>
                <w:rFonts w:ascii="Times New Roman" w:eastAsia="Times New Roman" w:hAnsi="Times New Roman"/>
                <w:b/>
                <w:i/>
                <w:sz w:val="22"/>
                <w:szCs w:val="22"/>
              </w:rPr>
              <w:t xml:space="preserve"> 2° Caso: personale con Qualifica MF-F-CD</w:t>
            </w:r>
          </w:p>
        </w:tc>
      </w:tr>
      <w:tr w:rsidR="007E69FF" w:rsidRPr="00A35784" w14:paraId="2200B56A" w14:textId="77777777" w:rsidTr="00D4146C">
        <w:trPr>
          <w:trHeight w:val="317"/>
          <w:jc w:val="center"/>
        </w:trPr>
        <w:tc>
          <w:tcPr>
            <w:tcW w:w="4239" w:type="dxa"/>
            <w:tcBorders>
              <w:left w:val="double" w:sz="4" w:space="0" w:color="9BBB59"/>
            </w:tcBorders>
          </w:tcPr>
          <w:p w14:paraId="5AC142A5" w14:textId="77777777" w:rsidR="007E69FF" w:rsidRPr="00A35784" w:rsidRDefault="007E69FF" w:rsidP="007F715D">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Con esperienza documentata di almeno 6 anni nelle attività di campionamento e di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w:t>
            </w:r>
            <w:r w:rsidRPr="00A35784">
              <w:rPr>
                <w:rFonts w:ascii="Times New Roman" w:eastAsia="Calibri" w:hAnsi="Times New Roman"/>
                <w:color w:val="000000"/>
                <w:sz w:val="22"/>
                <w:szCs w:val="22"/>
              </w:rPr>
              <w:t>di cui 3 anni nelle attività di calcolo dell’indice macrofitico e valutazione dello stato ecologico dei corpi idrici fluviali</w:t>
            </w:r>
          </w:p>
        </w:tc>
        <w:tc>
          <w:tcPr>
            <w:tcW w:w="4492" w:type="dxa"/>
            <w:tcBorders>
              <w:right w:val="double" w:sz="4" w:space="0" w:color="9BBB59"/>
            </w:tcBorders>
          </w:tcPr>
          <w:p w14:paraId="432699C5" w14:textId="2C305661" w:rsidR="007E69FF" w:rsidRPr="00A35784" w:rsidRDefault="007E69FF" w:rsidP="007F715D">
            <w:pPr>
              <w:spacing w:line="240" w:lineRule="exact"/>
              <w:ind w:left="60"/>
              <w:jc w:val="both"/>
              <w:rPr>
                <w:rFonts w:ascii="Times New Roman" w:hAnsi="Times New Roman"/>
                <w:color w:val="000000"/>
                <w:sz w:val="22"/>
                <w:szCs w:val="22"/>
              </w:rPr>
            </w:pPr>
            <w:r>
              <w:rPr>
                <w:rFonts w:ascii="Times New Roman" w:hAnsi="Times New Roman"/>
                <w:color w:val="000000"/>
                <w:sz w:val="22"/>
                <w:szCs w:val="22"/>
              </w:rPr>
              <w:t>Con q</w:t>
            </w:r>
            <w:r w:rsidRPr="00A35784">
              <w:rPr>
                <w:rFonts w:ascii="Times New Roman" w:hAnsi="Times New Roman"/>
                <w:color w:val="000000"/>
                <w:sz w:val="22"/>
                <w:szCs w:val="22"/>
              </w:rPr>
              <w:t>ualifica MF-F-CD</w:t>
            </w:r>
          </w:p>
          <w:p w14:paraId="3AE5EEA3" w14:textId="77777777" w:rsidR="007E69FF" w:rsidRPr="00A35784" w:rsidRDefault="007E69FF" w:rsidP="007F715D">
            <w:pPr>
              <w:spacing w:line="240" w:lineRule="exact"/>
              <w:jc w:val="both"/>
              <w:rPr>
                <w:rFonts w:ascii="Times New Roman" w:hAnsi="Times New Roman"/>
                <w:sz w:val="22"/>
                <w:szCs w:val="22"/>
              </w:rPr>
            </w:pPr>
          </w:p>
        </w:tc>
      </w:tr>
      <w:tr w:rsidR="007E69FF" w:rsidRPr="00A35784" w14:paraId="3E05E831" w14:textId="77777777" w:rsidTr="00D4146C">
        <w:trPr>
          <w:trHeight w:val="583"/>
          <w:jc w:val="center"/>
        </w:trPr>
        <w:tc>
          <w:tcPr>
            <w:tcW w:w="4239" w:type="dxa"/>
            <w:tcBorders>
              <w:left w:val="double" w:sz="4" w:space="0" w:color="9BBB59"/>
              <w:bottom w:val="single" w:sz="4" w:space="0" w:color="D6E3BC"/>
            </w:tcBorders>
          </w:tcPr>
          <w:p w14:paraId="103C60F4" w14:textId="77777777" w:rsidR="007E69FF" w:rsidRPr="00A35784" w:rsidRDefault="007E69FF" w:rsidP="007F715D">
            <w:pPr>
              <w:spacing w:line="240" w:lineRule="exact"/>
              <w:jc w:val="both"/>
              <w:rPr>
                <w:rFonts w:ascii="Times New Roman" w:hAnsi="Times New Roman"/>
                <w:color w:val="000000"/>
                <w:sz w:val="22"/>
                <w:szCs w:val="22"/>
              </w:rPr>
            </w:pPr>
          </w:p>
        </w:tc>
        <w:tc>
          <w:tcPr>
            <w:tcW w:w="4492" w:type="dxa"/>
            <w:tcBorders>
              <w:right w:val="double" w:sz="4" w:space="0" w:color="9BBB59"/>
            </w:tcBorders>
          </w:tcPr>
          <w:p w14:paraId="77602204" w14:textId="556E8BCC" w:rsidR="007E69FF" w:rsidRPr="00A35784" w:rsidRDefault="007E69FF" w:rsidP="007F715D">
            <w:pPr>
              <w:spacing w:line="240" w:lineRule="exact"/>
              <w:jc w:val="both"/>
              <w:rPr>
                <w:rFonts w:ascii="Times New Roman" w:hAnsi="Times New Roman"/>
                <w:color w:val="000000"/>
                <w:sz w:val="22"/>
                <w:szCs w:val="22"/>
              </w:rPr>
            </w:pPr>
            <w:r>
              <w:rPr>
                <w:rFonts w:ascii="Times New Roman" w:hAnsi="Times New Roman"/>
                <w:color w:val="000000"/>
                <w:sz w:val="22"/>
                <w:szCs w:val="22"/>
              </w:rPr>
              <w:t>Con e</w:t>
            </w:r>
            <w:r w:rsidRPr="00A35784">
              <w:rPr>
                <w:rFonts w:ascii="Times New Roman" w:hAnsi="Times New Roman"/>
                <w:color w:val="000000"/>
                <w:sz w:val="22"/>
                <w:szCs w:val="22"/>
              </w:rPr>
              <w:t xml:space="preserv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dell’indice macrofitico e valutazione dello stato ecologico dei corpi idrici fluviali</w:t>
            </w:r>
          </w:p>
        </w:tc>
      </w:tr>
      <w:tr w:rsidR="007E69FF" w:rsidRPr="00A35784" w14:paraId="17AC5A41" w14:textId="77777777" w:rsidTr="00D4146C">
        <w:trPr>
          <w:trHeight w:val="286"/>
          <w:jc w:val="center"/>
        </w:trPr>
        <w:tc>
          <w:tcPr>
            <w:tcW w:w="8731" w:type="dxa"/>
            <w:gridSpan w:val="2"/>
            <w:tcBorders>
              <w:left w:val="double" w:sz="4" w:space="0" w:color="9BBB59"/>
              <w:right w:val="double" w:sz="4" w:space="0" w:color="9BBB59"/>
            </w:tcBorders>
            <w:shd w:val="clear" w:color="auto" w:fill="EAF1DD"/>
            <w:vAlign w:val="center"/>
          </w:tcPr>
          <w:p w14:paraId="03A979A5" w14:textId="77777777" w:rsidR="007E69FF" w:rsidRPr="00A35784" w:rsidDel="007A7C0E" w:rsidRDefault="007E69FF" w:rsidP="007F715D">
            <w:pPr>
              <w:spacing w:line="240" w:lineRule="exact"/>
              <w:jc w:val="center"/>
              <w:rPr>
                <w:rFonts w:ascii="Times New Roman" w:eastAsia="Times New Roman" w:hAnsi="Times New Roman"/>
                <w:sz w:val="22"/>
                <w:szCs w:val="22"/>
              </w:rPr>
            </w:pPr>
            <w:r w:rsidRPr="00A35784">
              <w:rPr>
                <w:rFonts w:ascii="Times New Roman" w:hAnsi="Times New Roman"/>
                <w:b/>
                <w:color w:val="000000"/>
                <w:sz w:val="22"/>
                <w:szCs w:val="22"/>
              </w:rPr>
              <w:t>Metodo per la valutazione della qualifica</w:t>
            </w:r>
          </w:p>
        </w:tc>
      </w:tr>
      <w:tr w:rsidR="007E69FF" w:rsidRPr="00A35784" w14:paraId="41B0BBCE" w14:textId="77777777" w:rsidTr="00D4146C">
        <w:trPr>
          <w:trHeight w:val="600"/>
          <w:jc w:val="center"/>
        </w:trPr>
        <w:tc>
          <w:tcPr>
            <w:tcW w:w="8731" w:type="dxa"/>
            <w:gridSpan w:val="2"/>
            <w:tcBorders>
              <w:left w:val="double" w:sz="4" w:space="0" w:color="9BBB59"/>
              <w:right w:val="double" w:sz="4" w:space="0" w:color="9BBB59"/>
            </w:tcBorders>
            <w:vAlign w:val="center"/>
          </w:tcPr>
          <w:p w14:paraId="4A0F22A4" w14:textId="77777777" w:rsidR="007E69FF" w:rsidRPr="00A35784" w:rsidRDefault="007E69FF" w:rsidP="007F715D">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Prova abilitativa per il calcolo dell’indice macrofitico e valutazione dello stato ecologico dei corpi idrici secondo l’EQB </w:t>
            </w:r>
            <w:proofErr w:type="spellStart"/>
            <w:r w:rsidRPr="00A35784">
              <w:rPr>
                <w:rFonts w:ascii="Times New Roman" w:hAnsi="Times New Roman"/>
                <w:color w:val="000000"/>
                <w:sz w:val="22"/>
                <w:szCs w:val="22"/>
              </w:rPr>
              <w:t>Macrofite</w:t>
            </w:r>
            <w:proofErr w:type="spellEnd"/>
          </w:p>
        </w:tc>
      </w:tr>
      <w:tr w:rsidR="007E69FF" w:rsidRPr="00A35784" w14:paraId="1C692944" w14:textId="77777777" w:rsidTr="00D4146C">
        <w:trPr>
          <w:trHeight w:val="286"/>
          <w:jc w:val="center"/>
        </w:trPr>
        <w:tc>
          <w:tcPr>
            <w:tcW w:w="8731" w:type="dxa"/>
            <w:gridSpan w:val="2"/>
            <w:tcBorders>
              <w:top w:val="double" w:sz="4" w:space="0" w:color="9BBB59"/>
              <w:left w:val="double" w:sz="4" w:space="0" w:color="9BBB59"/>
              <w:bottom w:val="double" w:sz="4" w:space="0" w:color="9BBB59"/>
              <w:right w:val="double" w:sz="4" w:space="0" w:color="9BBB59"/>
            </w:tcBorders>
            <w:shd w:val="clear" w:color="auto" w:fill="D6E3BC"/>
          </w:tcPr>
          <w:p w14:paraId="080E01D6" w14:textId="1D4E3F0F" w:rsidR="007E69FF" w:rsidRPr="00A35784" w:rsidRDefault="007E69FF" w:rsidP="007F715D">
            <w:pPr>
              <w:spacing w:line="240" w:lineRule="exact"/>
              <w:jc w:val="center"/>
              <w:rPr>
                <w:rFonts w:ascii="Times New Roman" w:hAnsi="Times New Roman"/>
                <w:color w:val="000000"/>
                <w:sz w:val="22"/>
                <w:szCs w:val="22"/>
              </w:rPr>
            </w:pPr>
            <w:r w:rsidRPr="006A1BA6">
              <w:rPr>
                <w:rFonts w:ascii="Times New Roman" w:eastAsia="Calibri" w:hAnsi="Times New Roman"/>
                <w:b/>
                <w:color w:val="000000"/>
                <w:sz w:val="22"/>
                <w:szCs w:val="22"/>
              </w:rPr>
              <w:t xml:space="preserve">Qualifica di Esperto nell’applicazione dell’indice per la valutazione dello stato ecologico dei corpi idrici fluviali in riferimento all’EQB </w:t>
            </w:r>
            <w:proofErr w:type="spellStart"/>
            <w:r w:rsidRPr="006A1BA6">
              <w:rPr>
                <w:rFonts w:ascii="Times New Roman" w:eastAsia="Calibri" w:hAnsi="Times New Roman"/>
                <w:b/>
                <w:color w:val="000000"/>
                <w:sz w:val="22"/>
                <w:szCs w:val="22"/>
              </w:rPr>
              <w:t>Macrofite</w:t>
            </w:r>
            <w:proofErr w:type="spellEnd"/>
            <w:r w:rsidRPr="006A1BA6">
              <w:rPr>
                <w:rFonts w:ascii="Times New Roman" w:eastAsia="Calibri" w:hAnsi="Times New Roman"/>
                <w:b/>
                <w:color w:val="000000"/>
                <w:sz w:val="22"/>
                <w:szCs w:val="22"/>
              </w:rPr>
              <w:t xml:space="preserve"> (MF-F-IS)</w:t>
            </w:r>
          </w:p>
        </w:tc>
      </w:tr>
    </w:tbl>
    <w:p w14:paraId="0960C3DD" w14:textId="77777777" w:rsidR="00D07DAC" w:rsidRPr="00E87E05" w:rsidRDefault="00D07DAC" w:rsidP="00D07DAC">
      <w:pPr>
        <w:spacing w:after="0" w:line="252" w:lineRule="auto"/>
        <w:contextualSpacing/>
        <w:jc w:val="both"/>
        <w:rPr>
          <w:rFonts w:ascii="Times New Roman" w:eastAsia="Times New Roman" w:hAnsi="Times New Roman" w:cs="Times New Roman"/>
        </w:rPr>
      </w:pPr>
    </w:p>
    <w:p w14:paraId="6046A49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30FCDB1A" w14:textId="77777777" w:rsidR="00D07DAC" w:rsidRPr="00A35784" w:rsidRDefault="00D07DAC" w:rsidP="00D07DAC">
      <w:pPr>
        <w:spacing w:after="0" w:line="240" w:lineRule="auto"/>
        <w:ind w:left="720"/>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F6E540D"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769B6E3B" w14:textId="34524EE8"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DECRETO LEGISLATIVO 152/2006</w:t>
      </w:r>
      <w:r w:rsidR="006A1BA6">
        <w:rPr>
          <w:rFonts w:ascii="Times New Roman" w:eastAsia="Times" w:hAnsi="Times New Roman" w:cs="Times New Roman"/>
          <w:color w:val="000000"/>
          <w:lang w:eastAsia="it-IT"/>
        </w:rPr>
        <w:t xml:space="preserve"> e </w:t>
      </w:r>
      <w:proofErr w:type="spellStart"/>
      <w:r w:rsidR="006A1BA6">
        <w:rPr>
          <w:rFonts w:ascii="Times New Roman" w:eastAsia="Times" w:hAnsi="Times New Roman" w:cs="Times New Roman"/>
          <w:color w:val="000000"/>
          <w:lang w:eastAsia="it-IT"/>
        </w:rPr>
        <w:t>ss.mm.ii</w:t>
      </w:r>
      <w:proofErr w:type="spellEnd"/>
      <w:r w:rsidR="006A1BA6">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 Norme in materia ambientale.</w:t>
      </w:r>
    </w:p>
    <w:p w14:paraId="209FCA96"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2D2BA879"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BIELLI E., BUFFAGNI A., COTTA RAMUSINO M., CROSA G., GALLI P., GUZZI L., GUZZELLA L., MINCIARDI M.R., SPAGGIARI R., ZOPPINI A., 1999. Linee guida per la classificazione biologica delle acque correnti superficiali - </w:t>
      </w:r>
      <w:r w:rsidRPr="00A35784">
        <w:rPr>
          <w:rFonts w:ascii="Times New Roman" w:eastAsia="Times" w:hAnsi="Times New Roman" w:cs="Times New Roman"/>
          <w:i/>
          <w:iCs/>
          <w:lang w:eastAsia="it-IT"/>
        </w:rPr>
        <w:t xml:space="preserve">Manuale UNICHIM </w:t>
      </w:r>
      <w:r w:rsidRPr="00A35784">
        <w:rPr>
          <w:rFonts w:ascii="Times New Roman" w:eastAsia="Times" w:hAnsi="Times New Roman" w:cs="Times New Roman"/>
          <w:lang w:eastAsia="it-IT"/>
        </w:rPr>
        <w:t>191: 59 pp.</w:t>
      </w:r>
    </w:p>
    <w:p w14:paraId="7EEAE479"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p>
    <w:p w14:paraId="144BF0D8" w14:textId="61BA6C17" w:rsidR="00D07DAC" w:rsidRPr="00622691" w:rsidRDefault="00D07DAC" w:rsidP="002F2254">
      <w:pPr>
        <w:autoSpaceDE w:val="0"/>
        <w:autoSpaceDN w:val="0"/>
        <w:adjustRightInd w:val="0"/>
        <w:spacing w:after="0" w:line="240" w:lineRule="exact"/>
        <w:jc w:val="both"/>
        <w:rPr>
          <w:rFonts w:ascii="Times New Roman" w:hAnsi="Times New Roman"/>
          <w:i/>
          <w:lang w:val="fr-FR"/>
        </w:rPr>
      </w:pPr>
      <w:r w:rsidRPr="00622691">
        <w:rPr>
          <w:rFonts w:ascii="Times New Roman" w:hAnsi="Times New Roman"/>
          <w:lang w:val="fr-FR"/>
        </w:rPr>
        <w:t xml:space="preserve">AFNOR – 2003 – </w:t>
      </w:r>
      <w:r w:rsidR="006A1BA6" w:rsidRPr="00622691">
        <w:rPr>
          <w:rFonts w:ascii="Times New Roman" w:hAnsi="Times New Roman"/>
          <w:i/>
          <w:lang w:val="fr-FR"/>
        </w:rPr>
        <w:t xml:space="preserve">Qualité de </w:t>
      </w:r>
      <w:proofErr w:type="gramStart"/>
      <w:r w:rsidR="006A1BA6" w:rsidRPr="00622691">
        <w:rPr>
          <w:rFonts w:ascii="Times New Roman" w:hAnsi="Times New Roman"/>
          <w:i/>
          <w:lang w:val="fr-FR"/>
        </w:rPr>
        <w:t>l’eau</w:t>
      </w:r>
      <w:r w:rsidRPr="00622691">
        <w:rPr>
          <w:rFonts w:ascii="Times New Roman" w:hAnsi="Times New Roman"/>
          <w:i/>
          <w:lang w:val="fr-FR"/>
        </w:rPr>
        <w:t>:</w:t>
      </w:r>
      <w:proofErr w:type="gramEnd"/>
      <w:r w:rsidRPr="00622691">
        <w:rPr>
          <w:rFonts w:ascii="Times New Roman" w:hAnsi="Times New Roman"/>
          <w:i/>
          <w:lang w:val="fr-FR"/>
        </w:rPr>
        <w:t xml:space="preserve"> Détermination de l’indice biologique macrophytique en</w:t>
      </w:r>
    </w:p>
    <w:p w14:paraId="40633DC0" w14:textId="77777777" w:rsidR="00D07DAC" w:rsidRPr="00622691" w:rsidRDefault="00D07DAC" w:rsidP="002F2254">
      <w:pPr>
        <w:spacing w:after="0" w:line="240" w:lineRule="exact"/>
        <w:jc w:val="both"/>
        <w:rPr>
          <w:rFonts w:ascii="Times New Roman" w:hAnsi="Times New Roman"/>
          <w:lang w:val="fr-FR"/>
        </w:rPr>
      </w:pPr>
      <w:proofErr w:type="spellStart"/>
      <w:proofErr w:type="gramStart"/>
      <w:r w:rsidRPr="00622691">
        <w:rPr>
          <w:rFonts w:ascii="Times New Roman" w:hAnsi="Times New Roman"/>
          <w:i/>
          <w:lang w:val="fr-FR"/>
        </w:rPr>
        <w:t>riviére</w:t>
      </w:r>
      <w:proofErr w:type="spellEnd"/>
      <w:proofErr w:type="gramEnd"/>
      <w:r w:rsidRPr="00622691">
        <w:rPr>
          <w:rFonts w:ascii="Times New Roman" w:hAnsi="Times New Roman"/>
          <w:i/>
          <w:lang w:val="fr-FR"/>
        </w:rPr>
        <w:t xml:space="preserve"> </w:t>
      </w:r>
      <w:r w:rsidRPr="00622691">
        <w:rPr>
          <w:rFonts w:ascii="Times New Roman" w:hAnsi="Times New Roman"/>
          <w:lang w:val="fr-FR"/>
        </w:rPr>
        <w:t>(IBMR) – NF T 90-395.</w:t>
      </w:r>
    </w:p>
    <w:p w14:paraId="3A44B9D4" w14:textId="77777777" w:rsidR="00D07DAC" w:rsidRPr="00622691" w:rsidRDefault="00D07DAC" w:rsidP="002F2254">
      <w:pPr>
        <w:spacing w:after="0" w:line="240" w:lineRule="exact"/>
        <w:jc w:val="both"/>
        <w:rPr>
          <w:rFonts w:ascii="Times New Roman" w:hAnsi="Times New Roman"/>
          <w:lang w:val="fr-FR"/>
        </w:rPr>
      </w:pPr>
    </w:p>
    <w:p w14:paraId="7999D400"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622691">
        <w:rPr>
          <w:rFonts w:ascii="Times New Roman" w:hAnsi="Times New Roman"/>
          <w:lang w:val="fr-FR"/>
        </w:rPr>
        <w:t xml:space="preserve">UNI EN 14184, 2004. </w:t>
      </w:r>
      <w:r w:rsidRPr="00A35784">
        <w:rPr>
          <w:rFonts w:ascii="Times New Roman" w:eastAsia="Times" w:hAnsi="Times New Roman" w:cs="Times New Roman"/>
          <w:lang w:eastAsia="it-IT"/>
        </w:rPr>
        <w:t xml:space="preserve">Linee guida per la valutazione delle </w:t>
      </w:r>
      <w:proofErr w:type="spellStart"/>
      <w:r w:rsidRPr="00A35784">
        <w:rPr>
          <w:rFonts w:ascii="Times New Roman" w:eastAsia="Times" w:hAnsi="Times New Roman" w:cs="Times New Roman"/>
          <w:lang w:eastAsia="it-IT"/>
        </w:rPr>
        <w:t>macrofite</w:t>
      </w:r>
      <w:proofErr w:type="spellEnd"/>
      <w:r w:rsidRPr="00A35784">
        <w:rPr>
          <w:rFonts w:ascii="Times New Roman" w:eastAsia="Times" w:hAnsi="Times New Roman" w:cs="Times New Roman"/>
          <w:lang w:eastAsia="it-IT"/>
        </w:rPr>
        <w:t xml:space="preserve"> acquatiche nelle acque correnti.</w:t>
      </w:r>
    </w:p>
    <w:p w14:paraId="1D6709F9"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p>
    <w:p w14:paraId="14F6669B"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val="en-US" w:eastAsia="it-IT"/>
        </w:rPr>
      </w:pPr>
      <w:r w:rsidRPr="00A35784">
        <w:rPr>
          <w:rFonts w:ascii="Times New Roman" w:eastAsia="Times" w:hAnsi="Times New Roman" w:cs="Times New Roman"/>
          <w:lang w:val="en-US" w:eastAsia="it-IT"/>
        </w:rPr>
        <w:t>BAYERISCHES LANDESAMT FÜR WASSERWIRTSCHAFT - Instruction Protocol for the ecological Assessment of Running Waters for Implementation of the EU Water Framework Directive:</w:t>
      </w:r>
    </w:p>
    <w:p w14:paraId="4BCB1748" w14:textId="77777777" w:rsidR="00D07DAC" w:rsidRPr="00A35784" w:rsidRDefault="00D07DAC" w:rsidP="002F2254">
      <w:pPr>
        <w:spacing w:after="0" w:line="240" w:lineRule="exact"/>
        <w:jc w:val="both"/>
        <w:rPr>
          <w:rFonts w:ascii="Times New Roman" w:eastAsia="Times" w:hAnsi="Times New Roman" w:cs="Times New Roman"/>
          <w:lang w:val="en-US" w:eastAsia="it-IT"/>
        </w:rPr>
      </w:pPr>
      <w:r w:rsidRPr="00A35784">
        <w:rPr>
          <w:rFonts w:ascii="Times New Roman" w:eastAsia="Times" w:hAnsi="Times New Roman" w:cs="Times New Roman"/>
          <w:lang w:val="en-US" w:eastAsia="it-IT"/>
        </w:rPr>
        <w:t xml:space="preserve">Macrophytes and </w:t>
      </w:r>
      <w:proofErr w:type="spellStart"/>
      <w:r w:rsidRPr="00A35784">
        <w:rPr>
          <w:rFonts w:ascii="Times New Roman" w:eastAsia="Times" w:hAnsi="Times New Roman" w:cs="Times New Roman"/>
          <w:lang w:val="en-US" w:eastAsia="it-IT"/>
        </w:rPr>
        <w:t>Phytobenthos</w:t>
      </w:r>
      <w:proofErr w:type="spellEnd"/>
      <w:r w:rsidRPr="00A35784">
        <w:rPr>
          <w:rFonts w:ascii="Times New Roman" w:eastAsia="Times" w:hAnsi="Times New Roman" w:cs="Times New Roman"/>
          <w:lang w:val="en-US" w:eastAsia="it-IT"/>
        </w:rPr>
        <w:t xml:space="preserve"> (2005)</w:t>
      </w:r>
    </w:p>
    <w:p w14:paraId="4949103B" w14:textId="77777777" w:rsidR="00D07DAC" w:rsidRPr="00A35784" w:rsidRDefault="00D07DAC" w:rsidP="002F2254">
      <w:pPr>
        <w:spacing w:after="0" w:line="240" w:lineRule="exact"/>
        <w:jc w:val="both"/>
        <w:rPr>
          <w:rFonts w:ascii="Times New Roman" w:eastAsia="Times" w:hAnsi="Times New Roman" w:cs="Times New Roman"/>
          <w:lang w:val="en-US" w:eastAsia="it-IT"/>
        </w:rPr>
      </w:pPr>
    </w:p>
    <w:p w14:paraId="13007091" w14:textId="77777777" w:rsidR="00D07DAC" w:rsidRPr="00A35784" w:rsidRDefault="00D07DAC" w:rsidP="002F2254">
      <w:pPr>
        <w:autoSpaceDE w:val="0"/>
        <w:autoSpaceDN w:val="0"/>
        <w:adjustRightInd w:val="0"/>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val="en-US" w:eastAsia="it-IT"/>
        </w:rPr>
        <w:lastRenderedPageBreak/>
        <w:t xml:space="preserve">HAURY J., PELTRE M.C., TREMOLIERES M., BARBE J., THIEBAUT G., BERNEZ I., DANIEL H., CHATENET P., HAAN-ARCHIPOF G., MULLER S., DUTARTRE A., LAPLACE-TREYTURE C., CAZAUBON A., LAMBERT-SERVIEN E., 2006. A new method to assess water trophy and organic pollution. The Macrophyte Biological Index for Rivers (IBMR): its application to different types of </w:t>
      </w:r>
      <w:proofErr w:type="gramStart"/>
      <w:r w:rsidRPr="00A35784">
        <w:rPr>
          <w:rFonts w:ascii="Times New Roman" w:eastAsia="Times" w:hAnsi="Times New Roman" w:cs="Times New Roman"/>
          <w:lang w:val="en-US" w:eastAsia="it-IT"/>
        </w:rPr>
        <w:t>river</w:t>
      </w:r>
      <w:proofErr w:type="gramEnd"/>
      <w:r w:rsidRPr="00A35784">
        <w:rPr>
          <w:rFonts w:ascii="Times New Roman" w:eastAsia="Times" w:hAnsi="Times New Roman" w:cs="Times New Roman"/>
          <w:lang w:val="en-US" w:eastAsia="it-IT"/>
        </w:rPr>
        <w:t xml:space="preserve"> and pollution. </w:t>
      </w:r>
      <w:proofErr w:type="spellStart"/>
      <w:r w:rsidRPr="00A35784">
        <w:rPr>
          <w:rFonts w:ascii="Times New Roman" w:eastAsia="Times" w:hAnsi="Times New Roman" w:cs="Times New Roman"/>
          <w:i/>
          <w:iCs/>
          <w:lang w:eastAsia="it-IT"/>
        </w:rPr>
        <w:t>Hydrobiologia</w:t>
      </w:r>
      <w:proofErr w:type="spellEnd"/>
      <w:r w:rsidRPr="00A35784">
        <w:rPr>
          <w:rFonts w:ascii="Times New Roman" w:eastAsia="Times" w:hAnsi="Times New Roman" w:cs="Times New Roman"/>
          <w:lang w:eastAsia="it-IT"/>
        </w:rPr>
        <w:t>: 153-158.</w:t>
      </w:r>
    </w:p>
    <w:p w14:paraId="12EB28F2" w14:textId="77777777" w:rsidR="00D07DAC" w:rsidRPr="00A35784" w:rsidRDefault="00D07DAC" w:rsidP="002F2254">
      <w:pPr>
        <w:spacing w:after="0" w:line="240" w:lineRule="exact"/>
        <w:jc w:val="both"/>
        <w:rPr>
          <w:rFonts w:ascii="Times New Roman" w:eastAsia="Times" w:hAnsi="Times New Roman" w:cs="Times New Roman"/>
          <w:lang w:eastAsia="it-IT"/>
        </w:rPr>
      </w:pPr>
    </w:p>
    <w:p w14:paraId="628E7D37"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0F6694C1" w14:textId="65D44C4B"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9C5781">
        <w:rPr>
          <w:rFonts w:ascii="Times New Roman" w:eastAsia="Times" w:hAnsi="Times New Roman" w:cs="Times New Roman"/>
          <w:color w:val="000000"/>
          <w:lang w:eastAsia="it-IT"/>
        </w:rPr>
        <w:t xml:space="preserve"> Protocollo 2030.</w:t>
      </w:r>
    </w:p>
    <w:p w14:paraId="6D65678F" w14:textId="77777777" w:rsidR="00D07DAC" w:rsidRPr="00A35784" w:rsidRDefault="00D07DAC" w:rsidP="002F2254">
      <w:pPr>
        <w:spacing w:after="0" w:line="240" w:lineRule="exact"/>
        <w:jc w:val="both"/>
        <w:rPr>
          <w:rFonts w:ascii="Times New Roman" w:eastAsia="Times" w:hAnsi="Times New Roman" w:cs="Times New Roman"/>
          <w:lang w:eastAsia="it-IT"/>
        </w:rPr>
      </w:pPr>
    </w:p>
    <w:p w14:paraId="6642C2AC" w14:textId="77777777" w:rsidR="00D07DAC" w:rsidRPr="00A35784" w:rsidRDefault="00D07DAC" w:rsidP="002F2254">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APAT, 2007 “INDICE DI FUNZIONALITA’ FLUVIALE”, ISBN 978-88-448-0318-6</w:t>
      </w:r>
    </w:p>
    <w:p w14:paraId="2A3325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3AA0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1F5E6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04118C" w14:textId="77777777" w:rsidR="00D07DAC" w:rsidRPr="00A35784" w:rsidRDefault="00D07DAC" w:rsidP="00D07DAC">
      <w:pPr>
        <w:tabs>
          <w:tab w:val="left" w:pos="855"/>
        </w:tabs>
        <w:spacing w:after="0" w:line="240" w:lineRule="auto"/>
        <w:jc w:val="center"/>
        <w:rPr>
          <w:rFonts w:ascii="Times New Roman" w:eastAsia="Times" w:hAnsi="Times New Roman" w:cs="Times New Roman"/>
          <w:b/>
          <w:color w:val="000000"/>
          <w:lang w:eastAsia="it-IT"/>
        </w:rPr>
      </w:pPr>
      <w:bookmarkStart w:id="225" w:name="_Hlk61340003"/>
      <w:r w:rsidRPr="00A35784">
        <w:rPr>
          <w:rFonts w:ascii="Times New Roman" w:eastAsia="Times" w:hAnsi="Times New Roman" w:cs="Times New Roman"/>
          <w:b/>
          <w:color w:val="000000"/>
          <w:lang w:eastAsia="it-IT"/>
        </w:rPr>
        <w:t>ALLEGATO</w:t>
      </w:r>
    </w:p>
    <w:p w14:paraId="6A22019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A521D4" w14:textId="0DEEC2BE"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F0202C">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 xml:space="preserve">per EQB </w:t>
      </w:r>
      <w:proofErr w:type="spellStart"/>
      <w:r w:rsidRPr="00A35784">
        <w:rPr>
          <w:rFonts w:ascii="Times New Roman" w:eastAsia="Times" w:hAnsi="Times New Roman" w:cs="Times New Roman"/>
          <w:b/>
          <w:color w:val="000000"/>
          <w:lang w:eastAsia="it-IT"/>
        </w:rPr>
        <w:t>Macrofite</w:t>
      </w:r>
      <w:proofErr w:type="spellEnd"/>
      <w:r w:rsidRPr="00A35784">
        <w:rPr>
          <w:rFonts w:ascii="Times New Roman" w:eastAsia="Times" w:hAnsi="Times New Roman" w:cs="Times New Roman"/>
          <w:b/>
          <w:color w:val="000000"/>
          <w:lang w:eastAsia="it-IT"/>
        </w:rPr>
        <w:t xml:space="preserve"> in ambienti fluviali</w:t>
      </w:r>
    </w:p>
    <w:p w14:paraId="1B0F9F87"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167CBE5" w14:textId="1BB1B33D"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w:hAnsi="Times New Roman" w:cs="Times New Roman"/>
          <w:b/>
        </w:rPr>
        <w:t xml:space="preserve">Prova pratica di campionamento </w:t>
      </w:r>
    </w:p>
    <w:p w14:paraId="4605DF77" w14:textId="77777777" w:rsidR="00D07DAC" w:rsidRPr="00A35784" w:rsidRDefault="00D07DAC" w:rsidP="002F2254">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valutative deve essere prevista la valutazione per ognuna delle seguenti fasi di attività:</w:t>
      </w:r>
    </w:p>
    <w:p w14:paraId="6A5AB8D0"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3570E293"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Definizione dell’area oggetto di monitoraggio:</w:t>
      </w:r>
    </w:p>
    <w:p w14:paraId="46B0E12B" w14:textId="77777777" w:rsidR="00D07DAC" w:rsidRPr="00A35784" w:rsidRDefault="00D07DAC" w:rsidP="008A786E">
      <w:pPr>
        <w:numPr>
          <w:ilvl w:val="0"/>
          <w:numId w:val="74"/>
        </w:numPr>
        <w:spacing w:after="0" w:line="240" w:lineRule="exact"/>
        <w:ind w:left="993" w:hanging="284"/>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Georeferenziazione del sito</w:t>
      </w:r>
    </w:p>
    <w:p w14:paraId="0ABAF834" w14:textId="77777777" w:rsidR="00D07DAC" w:rsidRPr="00A35784" w:rsidRDefault="00D07DAC" w:rsidP="008A786E">
      <w:pPr>
        <w:numPr>
          <w:ilvl w:val="0"/>
          <w:numId w:val="74"/>
        </w:numPr>
        <w:spacing w:after="200" w:line="240" w:lineRule="exact"/>
        <w:ind w:left="993" w:hanging="284"/>
        <w:contextualSpacing/>
        <w:rPr>
          <w:rFonts w:ascii="Times New Roman" w:eastAsia="Times New Roman" w:hAnsi="Times New Roman" w:cs="Times New Roman"/>
        </w:rPr>
      </w:pPr>
      <w:r w:rsidRPr="00A35784">
        <w:rPr>
          <w:rFonts w:ascii="Times New Roman" w:eastAsia="Times New Roman" w:hAnsi="Times New Roman" w:cs="Times New Roman"/>
        </w:rPr>
        <w:t xml:space="preserve">Scelta della stazione più idonea all’interno del tratto, sulla base di caratteristiche ambientali e di copertura delle </w:t>
      </w:r>
      <w:proofErr w:type="spellStart"/>
      <w:r w:rsidRPr="00A35784">
        <w:rPr>
          <w:rFonts w:ascii="Times New Roman" w:eastAsia="Times New Roman" w:hAnsi="Times New Roman" w:cs="Times New Roman"/>
        </w:rPr>
        <w:t>macrofite</w:t>
      </w:r>
      <w:proofErr w:type="spellEnd"/>
    </w:p>
    <w:p w14:paraId="41D0A49A" w14:textId="77777777" w:rsidR="00D07DAC" w:rsidRPr="00A35784" w:rsidRDefault="00D07DAC" w:rsidP="008A786E">
      <w:pPr>
        <w:numPr>
          <w:ilvl w:val="0"/>
          <w:numId w:val="74"/>
        </w:numPr>
        <w:spacing w:after="200" w:line="240" w:lineRule="exact"/>
        <w:ind w:left="993" w:hanging="284"/>
        <w:contextualSpacing/>
        <w:rPr>
          <w:rFonts w:ascii="Times New Roman" w:eastAsia="Times New Roman" w:hAnsi="Times New Roman" w:cs="Times New Roman"/>
        </w:rPr>
      </w:pPr>
      <w:r w:rsidRPr="00A35784">
        <w:rPr>
          <w:rFonts w:ascii="Times New Roman" w:eastAsia="Times New Roman" w:hAnsi="Times New Roman" w:cs="Times New Roman"/>
        </w:rPr>
        <w:t>Delimitazione dell’ambito spaziale in cui effettuare il rilievo</w:t>
      </w:r>
    </w:p>
    <w:p w14:paraId="7C478D3F"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Caratterizzazione del corridoio Rilievo fluviale - Rilievo delle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acquatiche</w:t>
      </w:r>
    </w:p>
    <w:p w14:paraId="600299E7"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Scelta del metodo di campionamento sulla base delle caratteristiche della stazione (visibilità, accessibilità, percorribilità, profondità, ecc.)</w:t>
      </w:r>
    </w:p>
    <w:p w14:paraId="5ED72209"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Corretta osservazione dell’area da monitorare (indagine della stazione in due tempi) </w:t>
      </w:r>
    </w:p>
    <w:p w14:paraId="7E419B6B"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Rilievo di tutti i taxa macrofitici presenti: distinzione in grandi gruppi (angiosperme, briofite, alghe, pteridofite, licheni e organismi eterotrofi) e individuazione di organismi distinti all’interno di ogni gruppo (per caratteristiche macroscopiche come colore, struttura, tipo di adesione al substrato, ecc.) </w:t>
      </w:r>
    </w:p>
    <w:p w14:paraId="35F44425"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Individuazione e modalità di rilievo di aggregati algali omogenei </w:t>
      </w:r>
    </w:p>
    <w:p w14:paraId="76E7050C"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Analisi e riconoscimento dei </w:t>
      </w:r>
      <w:proofErr w:type="spellStart"/>
      <w:r w:rsidRPr="00A35784">
        <w:rPr>
          <w:rFonts w:ascii="Times New Roman" w:eastAsia="Times New Roman" w:hAnsi="Times New Roman" w:cs="Times New Roman"/>
        </w:rPr>
        <w:t>mesohabitat</w:t>
      </w:r>
      <w:proofErr w:type="spellEnd"/>
      <w:r w:rsidRPr="00A35784">
        <w:rPr>
          <w:rFonts w:ascii="Times New Roman" w:eastAsia="Times New Roman" w:hAnsi="Times New Roman" w:cs="Times New Roman"/>
        </w:rPr>
        <w:t xml:space="preserve"> e microhabitat presenti nell’area di monitoraggio (tratti montani a prevalenza di briofite)</w:t>
      </w:r>
    </w:p>
    <w:p w14:paraId="17B993C0"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Individuazione e modalità di rilievo di briofite (tratti montani a prevalenza di briofite)</w:t>
      </w:r>
    </w:p>
    <w:p w14:paraId="4565DFED"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Valutazione della copertura complessiva della comunità a </w:t>
      </w:r>
      <w:proofErr w:type="spellStart"/>
      <w:r w:rsidRPr="00A35784">
        <w:rPr>
          <w:rFonts w:ascii="Times New Roman" w:eastAsia="Times New Roman" w:hAnsi="Times New Roman" w:cs="Times New Roman"/>
        </w:rPr>
        <w:t>macrofite</w:t>
      </w:r>
      <w:proofErr w:type="spellEnd"/>
      <w:r w:rsidRPr="00A35784">
        <w:rPr>
          <w:rFonts w:ascii="Times New Roman" w:eastAsia="Times New Roman" w:hAnsi="Times New Roman" w:cs="Times New Roman"/>
        </w:rPr>
        <w:t xml:space="preserve"> presente in acqua, in termini di copertura percentuale della comunità rispetto alla superficie totale dell’alveo bagnato nella stazione</w:t>
      </w:r>
    </w:p>
    <w:p w14:paraId="704C6342"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di presenza/assenza di compenetrazione/</w:t>
      </w:r>
      <w:proofErr w:type="spellStart"/>
      <w:r w:rsidRPr="00A35784">
        <w:rPr>
          <w:rFonts w:ascii="Times New Roman" w:eastAsia="Times New Roman" w:hAnsi="Times New Roman" w:cs="Times New Roman"/>
        </w:rPr>
        <w:t>pluristratificazione</w:t>
      </w:r>
      <w:proofErr w:type="spellEnd"/>
    </w:p>
    <w:p w14:paraId="3D88C4DA"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Valutazione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eventuale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copertura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cumulativa</w:t>
      </w:r>
      <w:proofErr w:type="spellEnd"/>
      <w:r w:rsidRPr="00A35784">
        <w:rPr>
          <w:rFonts w:ascii="Times New Roman" w:eastAsia="Times New Roman" w:hAnsi="Times New Roman" w:cs="Times New Roman"/>
          <w:lang w:val="en-US"/>
        </w:rPr>
        <w:t xml:space="preserve"> </w:t>
      </w:r>
    </w:p>
    <w:p w14:paraId="42F4ABFF" w14:textId="77777777" w:rsidR="00D07DAC" w:rsidRPr="00A35784" w:rsidRDefault="00D07DAC" w:rsidP="008A786E">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Valutazione della copertura dei singoli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in rapporto alla totalità della comunità macrofitica presente.</w:t>
      </w:r>
    </w:p>
    <w:p w14:paraId="3F773672"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il riconoscimento in campo e/o in laboratorio </w:t>
      </w:r>
    </w:p>
    <w:p w14:paraId="5B7080F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w:t>
      </w:r>
    </w:p>
    <w:p w14:paraId="06105D80"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degli strumenti per il campionamento </w:t>
      </w:r>
    </w:p>
    <w:p w14:paraId="3CDF9BD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dei DPI </w:t>
      </w:r>
    </w:p>
    <w:p w14:paraId="696A649D"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 ai fini della determinazione dei taxa</w:t>
      </w:r>
    </w:p>
    <w:p w14:paraId="31A2CF40" w14:textId="77777777" w:rsidR="00D07DAC" w:rsidRPr="00A35784" w:rsidRDefault="00D07DAC" w:rsidP="002F2254">
      <w:pPr>
        <w:spacing w:after="0" w:line="240" w:lineRule="exact"/>
        <w:ind w:left="1080"/>
        <w:rPr>
          <w:rFonts w:ascii="Times New Roman" w:eastAsia="Times" w:hAnsi="Times New Roman" w:cs="Times New Roman"/>
          <w:color w:val="000000"/>
          <w:lang w:eastAsia="it-IT"/>
        </w:rPr>
      </w:pPr>
    </w:p>
    <w:p w14:paraId="4DF59986"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Abilità nel movimento in acqua durante il campionamento:</w:t>
      </w:r>
    </w:p>
    <w:p w14:paraId="620F8A4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09380B5A" w14:textId="77777777" w:rsidR="00D07DAC" w:rsidRPr="00A35784" w:rsidRDefault="00D07DAC" w:rsidP="002F2254">
      <w:pPr>
        <w:spacing w:after="0" w:line="240" w:lineRule="exact"/>
        <w:rPr>
          <w:rFonts w:ascii="Times New Roman" w:eastAsia="Times" w:hAnsi="Times New Roman" w:cs="Times New Roman"/>
          <w:color w:val="000000"/>
          <w:lang w:eastAsia="it-IT"/>
        </w:rPr>
      </w:pPr>
    </w:p>
    <w:p w14:paraId="46183B76"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e trasporto del campione</w:t>
      </w:r>
    </w:p>
    <w:p w14:paraId="2AADE773" w14:textId="77777777" w:rsidR="00D07DAC" w:rsidRPr="00A35784" w:rsidRDefault="00D07DAC" w:rsidP="008A786E">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conservazione dei campioni sulla base della diversità rilevata nella stazione</w:t>
      </w:r>
    </w:p>
    <w:p w14:paraId="6C94E87D" w14:textId="77777777" w:rsidR="00D07DAC" w:rsidRPr="00A35784" w:rsidRDefault="00D07DAC" w:rsidP="008A786E">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Modalità di etichettatura dei campioni </w:t>
      </w:r>
    </w:p>
    <w:p w14:paraId="27A7E8B7"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trasporto dei campioni</w:t>
      </w:r>
    </w:p>
    <w:p w14:paraId="6F977E2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Tecniche di fissazione dei campioni</w:t>
      </w:r>
    </w:p>
    <w:p w14:paraId="21CECD66" w14:textId="77777777" w:rsidR="00D07DAC" w:rsidRPr="00A35784" w:rsidRDefault="00D07DAC" w:rsidP="002F2254">
      <w:pPr>
        <w:spacing w:after="0" w:line="240" w:lineRule="exact"/>
        <w:ind w:left="1080"/>
        <w:rPr>
          <w:rFonts w:ascii="Times New Roman" w:eastAsia="Times" w:hAnsi="Times New Roman" w:cs="Times New Roman"/>
          <w:color w:val="000000"/>
          <w:lang w:eastAsia="it-IT"/>
        </w:rPr>
      </w:pPr>
    </w:p>
    <w:p w14:paraId="15AA7D07"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rilevamento:</w:t>
      </w:r>
    </w:p>
    <w:p w14:paraId="488B2725"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Verifica della correttezza/completezza delle informazioni inserite </w:t>
      </w:r>
    </w:p>
    <w:p w14:paraId="1D6999B9"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dei dati ambientali e fisico-chimici dell’area monitorata attraverso l’utilizzo di idonei strumenti di campo</w:t>
      </w:r>
    </w:p>
    <w:p w14:paraId="773B1B8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9C1B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DCC6A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BCF1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96BF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4782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B772E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529F2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AAFEC0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9FF0B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874C55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C261F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35C4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CBFE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FDFB1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5969D2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E1724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D691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9C9F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9D1A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7151E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4FB61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09B4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86511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54FF7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D8C81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825C4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1BC65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96008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9F28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F351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7BA7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C32A5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3CC01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A24D2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76DBB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D7A95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882860" w14:textId="724B21DC" w:rsidR="00D07DAC" w:rsidRDefault="00D07DAC" w:rsidP="00D07DAC">
      <w:pPr>
        <w:spacing w:after="0" w:line="240" w:lineRule="auto"/>
        <w:rPr>
          <w:rFonts w:ascii="Times New Roman" w:eastAsia="Times" w:hAnsi="Times New Roman" w:cs="Times New Roman"/>
          <w:color w:val="000000"/>
          <w:lang w:eastAsia="it-IT"/>
        </w:rPr>
      </w:pPr>
    </w:p>
    <w:p w14:paraId="475EE95C" w14:textId="4BE64CB1" w:rsidR="002F2254" w:rsidRDefault="002F2254" w:rsidP="00D07DAC">
      <w:pPr>
        <w:spacing w:after="0" w:line="240" w:lineRule="auto"/>
        <w:rPr>
          <w:rFonts w:ascii="Times New Roman" w:eastAsia="Times" w:hAnsi="Times New Roman" w:cs="Times New Roman"/>
          <w:color w:val="000000"/>
          <w:lang w:eastAsia="it-IT"/>
        </w:rPr>
      </w:pPr>
    </w:p>
    <w:p w14:paraId="5D1903DB" w14:textId="043D957C" w:rsidR="002F2254" w:rsidRDefault="002F2254" w:rsidP="00D07DAC">
      <w:pPr>
        <w:spacing w:after="0" w:line="240" w:lineRule="auto"/>
        <w:rPr>
          <w:rFonts w:ascii="Times New Roman" w:eastAsia="Times" w:hAnsi="Times New Roman" w:cs="Times New Roman"/>
          <w:color w:val="000000"/>
          <w:lang w:eastAsia="it-IT"/>
        </w:rPr>
      </w:pPr>
    </w:p>
    <w:p w14:paraId="499C5C09" w14:textId="27328F75" w:rsidR="002F2254" w:rsidRDefault="002F2254" w:rsidP="00D07DAC">
      <w:pPr>
        <w:spacing w:after="0" w:line="240" w:lineRule="auto"/>
        <w:rPr>
          <w:rFonts w:ascii="Times New Roman" w:eastAsia="Times" w:hAnsi="Times New Roman" w:cs="Times New Roman"/>
          <w:color w:val="000000"/>
          <w:lang w:eastAsia="it-IT"/>
        </w:rPr>
      </w:pPr>
    </w:p>
    <w:p w14:paraId="59B63C17" w14:textId="35EFD707" w:rsidR="002F2254" w:rsidRDefault="002F2254" w:rsidP="00D07DAC">
      <w:pPr>
        <w:spacing w:after="0" w:line="240" w:lineRule="auto"/>
        <w:rPr>
          <w:rFonts w:ascii="Times New Roman" w:eastAsia="Times" w:hAnsi="Times New Roman" w:cs="Times New Roman"/>
          <w:color w:val="000000"/>
          <w:lang w:eastAsia="it-IT"/>
        </w:rPr>
      </w:pPr>
    </w:p>
    <w:p w14:paraId="4D18F6AB" w14:textId="515F3514" w:rsidR="002F2254" w:rsidRDefault="002F2254" w:rsidP="00D07DAC">
      <w:pPr>
        <w:spacing w:after="0" w:line="240" w:lineRule="auto"/>
        <w:rPr>
          <w:rFonts w:ascii="Times New Roman" w:eastAsia="Times" w:hAnsi="Times New Roman" w:cs="Times New Roman"/>
          <w:color w:val="000000"/>
          <w:lang w:eastAsia="it-IT"/>
        </w:rPr>
      </w:pPr>
    </w:p>
    <w:p w14:paraId="4C841EE6" w14:textId="78849189" w:rsidR="002F2254" w:rsidRDefault="002F2254" w:rsidP="00D07DAC">
      <w:pPr>
        <w:spacing w:after="0" w:line="240" w:lineRule="auto"/>
        <w:rPr>
          <w:rFonts w:ascii="Times New Roman" w:eastAsia="Times" w:hAnsi="Times New Roman" w:cs="Times New Roman"/>
          <w:color w:val="000000"/>
          <w:lang w:eastAsia="it-IT"/>
        </w:rPr>
      </w:pPr>
    </w:p>
    <w:p w14:paraId="10D02324" w14:textId="5437AEDA" w:rsidR="002F2254" w:rsidRDefault="002F2254" w:rsidP="00D07DAC">
      <w:pPr>
        <w:spacing w:after="0" w:line="240" w:lineRule="auto"/>
        <w:rPr>
          <w:rFonts w:ascii="Times New Roman" w:eastAsia="Times" w:hAnsi="Times New Roman" w:cs="Times New Roman"/>
          <w:color w:val="000000"/>
          <w:lang w:eastAsia="it-IT"/>
        </w:rPr>
      </w:pPr>
    </w:p>
    <w:p w14:paraId="773BB124" w14:textId="77777777" w:rsidR="002F2254" w:rsidRDefault="002F2254" w:rsidP="00D07DAC">
      <w:pPr>
        <w:spacing w:after="0" w:line="240" w:lineRule="auto"/>
        <w:rPr>
          <w:rFonts w:ascii="Times New Roman" w:eastAsia="Times" w:hAnsi="Times New Roman" w:cs="Times New Roman"/>
          <w:color w:val="000000"/>
          <w:lang w:eastAsia="it-IT"/>
        </w:rPr>
      </w:pPr>
    </w:p>
    <w:p w14:paraId="156F42AA" w14:textId="77777777" w:rsidR="00BA3348" w:rsidRPr="00A35784" w:rsidRDefault="00BA3348" w:rsidP="00D07DAC">
      <w:pPr>
        <w:spacing w:after="0" w:line="240" w:lineRule="auto"/>
        <w:rPr>
          <w:rFonts w:ascii="Times New Roman" w:eastAsia="Times" w:hAnsi="Times New Roman" w:cs="Times New Roman"/>
          <w:color w:val="000000"/>
          <w:lang w:eastAsia="it-IT"/>
        </w:rPr>
      </w:pPr>
    </w:p>
    <w:p w14:paraId="4E81C670" w14:textId="1A7347CA" w:rsidR="00D07DAC" w:rsidRDefault="00D07DAC" w:rsidP="00D07DAC">
      <w:pPr>
        <w:spacing w:after="0" w:line="240" w:lineRule="auto"/>
        <w:rPr>
          <w:rFonts w:ascii="Times New Roman" w:eastAsia="Times" w:hAnsi="Times New Roman" w:cs="Times New Roman"/>
          <w:color w:val="000000"/>
          <w:lang w:eastAsia="it-IT"/>
        </w:rPr>
      </w:pPr>
    </w:p>
    <w:p w14:paraId="5395CF66" w14:textId="35424CAE" w:rsidR="007E69FF" w:rsidRDefault="007E69FF" w:rsidP="00D07DAC">
      <w:pPr>
        <w:spacing w:after="0" w:line="240" w:lineRule="auto"/>
        <w:rPr>
          <w:rFonts w:ascii="Times New Roman" w:eastAsia="Times" w:hAnsi="Times New Roman" w:cs="Times New Roman"/>
          <w:color w:val="000000"/>
          <w:lang w:eastAsia="it-IT"/>
        </w:rPr>
      </w:pPr>
    </w:p>
    <w:p w14:paraId="4B8473C5" w14:textId="335A2E20" w:rsidR="007E69FF" w:rsidRDefault="007E69FF" w:rsidP="00D07DAC">
      <w:pPr>
        <w:spacing w:after="0" w:line="240" w:lineRule="auto"/>
        <w:rPr>
          <w:rFonts w:ascii="Times New Roman" w:eastAsia="Times" w:hAnsi="Times New Roman" w:cs="Times New Roman"/>
          <w:color w:val="000000"/>
          <w:lang w:eastAsia="it-IT"/>
        </w:rPr>
      </w:pPr>
    </w:p>
    <w:p w14:paraId="25A84822" w14:textId="43E41745" w:rsidR="007E69FF" w:rsidRDefault="007E69FF" w:rsidP="00D07DAC">
      <w:pPr>
        <w:spacing w:after="0" w:line="240" w:lineRule="auto"/>
        <w:rPr>
          <w:rFonts w:ascii="Times New Roman" w:eastAsia="Times" w:hAnsi="Times New Roman" w:cs="Times New Roman"/>
          <w:color w:val="000000"/>
          <w:lang w:eastAsia="it-IT"/>
        </w:rPr>
      </w:pPr>
    </w:p>
    <w:p w14:paraId="205D8085" w14:textId="77777777" w:rsidR="007E69FF" w:rsidRDefault="007E69FF" w:rsidP="00D07DAC">
      <w:pPr>
        <w:spacing w:after="0" w:line="240" w:lineRule="auto"/>
        <w:rPr>
          <w:rFonts w:ascii="Times New Roman" w:eastAsia="Times" w:hAnsi="Times New Roman" w:cs="Times New Roman"/>
          <w:color w:val="000000"/>
          <w:lang w:eastAsia="it-IT"/>
        </w:rPr>
      </w:pPr>
    </w:p>
    <w:p w14:paraId="63A68F2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3153FD7" w14:textId="5D989B46"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26" w:name="_Toc63081349"/>
      <w:bookmarkStart w:id="227" w:name="_Toc71880566"/>
      <w:bookmarkEnd w:id="225"/>
      <w:r w:rsidRPr="0098766B">
        <w:rPr>
          <w:rFonts w:ascii="Times New Roman" w:eastAsia="Times" w:hAnsi="Times New Roman" w:cs="Times New Roman"/>
          <w:b/>
          <w:i/>
          <w:color w:val="000000"/>
          <w:sz w:val="24"/>
          <w:szCs w:val="24"/>
          <w:lang w:eastAsia="it-IT"/>
        </w:rPr>
        <w:t xml:space="preserve">8.1.6 Schema di qualifica per il monitoraggio dell’EQB </w:t>
      </w:r>
      <w:commentRangeStart w:id="228"/>
      <w:commentRangeStart w:id="229"/>
      <w:r w:rsidRPr="0098766B">
        <w:rPr>
          <w:rFonts w:ascii="Times New Roman" w:eastAsia="Times" w:hAnsi="Times New Roman" w:cs="Times New Roman"/>
          <w:b/>
          <w:i/>
          <w:color w:val="000000"/>
          <w:sz w:val="24"/>
          <w:szCs w:val="24"/>
          <w:lang w:eastAsia="it-IT"/>
        </w:rPr>
        <w:t>Fauna ittica</w:t>
      </w:r>
      <w:bookmarkEnd w:id="226"/>
      <w:r w:rsidR="003556D8">
        <w:rPr>
          <w:rFonts w:ascii="Times New Roman" w:eastAsia="Times" w:hAnsi="Times New Roman" w:cs="Times New Roman"/>
          <w:b/>
          <w:i/>
          <w:color w:val="000000"/>
          <w:sz w:val="24"/>
          <w:szCs w:val="24"/>
          <w:lang w:eastAsia="it-IT"/>
        </w:rPr>
        <w:t xml:space="preserve"> fiumi</w:t>
      </w:r>
      <w:bookmarkEnd w:id="227"/>
      <w:r w:rsidR="003556D8">
        <w:rPr>
          <w:rFonts w:ascii="Times New Roman" w:eastAsia="Times" w:hAnsi="Times New Roman" w:cs="Times New Roman"/>
          <w:b/>
          <w:i/>
          <w:color w:val="000000"/>
          <w:sz w:val="24"/>
          <w:szCs w:val="24"/>
          <w:lang w:eastAsia="it-IT"/>
        </w:rPr>
        <w:t xml:space="preserve"> </w:t>
      </w:r>
      <w:commentRangeEnd w:id="228"/>
      <w:r w:rsidR="000A73B2">
        <w:rPr>
          <w:rStyle w:val="Rimandocommento"/>
          <w:rFonts w:ascii="Cambria" w:eastAsia="Times New Roman" w:hAnsi="Cambria" w:cs="Times New Roman"/>
          <w:lang w:val="en-US"/>
        </w:rPr>
        <w:commentReference w:id="228"/>
      </w:r>
      <w:commentRangeEnd w:id="229"/>
      <w:r w:rsidR="00BA7CC5">
        <w:rPr>
          <w:rStyle w:val="Rimandocommento"/>
          <w:rFonts w:ascii="Cambria" w:eastAsia="Times New Roman" w:hAnsi="Cambria" w:cs="Times New Roman"/>
          <w:lang w:val="en-US"/>
        </w:rPr>
        <w:commentReference w:id="229"/>
      </w:r>
    </w:p>
    <w:p w14:paraId="213EE29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487794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C4431A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3252A6" w14:textId="1A17E780"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 delle acque interne</w:t>
      </w:r>
      <w:r w:rsidR="00BA3348">
        <w:rPr>
          <w:rFonts w:ascii="Times New Roman" w:eastAsia="Times" w:hAnsi="Times New Roman" w:cs="Times New Roman"/>
          <w:color w:val="000000"/>
          <w:lang w:eastAsia="it-IT"/>
        </w:rPr>
        <w:t xml:space="preserve"> </w:t>
      </w:r>
      <w:r w:rsidR="000D456F">
        <w:rPr>
          <w:rFonts w:ascii="Times New Roman" w:eastAsia="Times" w:hAnsi="Times New Roman" w:cs="Times New Roman"/>
          <w:color w:val="000000"/>
          <w:lang w:eastAsia="it-IT"/>
        </w:rPr>
        <w:t>(Fiumi)</w:t>
      </w:r>
      <w:r w:rsidR="000D456F" w:rsidRPr="00A35784">
        <w:rPr>
          <w:rFonts w:ascii="Times New Roman" w:eastAsia="Times" w:hAnsi="Times New Roman" w:cs="Times New Roman"/>
          <w:color w:val="000000"/>
          <w:lang w:eastAsia="it-IT"/>
        </w:rPr>
        <w:t>.</w:t>
      </w:r>
    </w:p>
    <w:p w14:paraId="089988DE"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52468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DBAE0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Categoria di qualifica</w:t>
      </w:r>
    </w:p>
    <w:p w14:paraId="66B0751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977"/>
      </w:tblGrid>
      <w:tr w:rsidR="00D07DAC" w:rsidRPr="00A35784" w14:paraId="2B834997" w14:textId="77777777" w:rsidTr="00BA3348">
        <w:trPr>
          <w:trHeight w:val="20"/>
        </w:trPr>
        <w:tc>
          <w:tcPr>
            <w:tcW w:w="2093" w:type="dxa"/>
          </w:tcPr>
          <w:p w14:paraId="1A89142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6977" w:type="dxa"/>
          </w:tcPr>
          <w:p w14:paraId="17D6EE5E" w14:textId="77777777" w:rsidR="00D07DAC" w:rsidRPr="00A35784" w:rsidRDefault="00D07DAC" w:rsidP="00BA3348">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Esperto in Campionamento di Fauna Ittica (Schema 1)</w:t>
            </w:r>
          </w:p>
        </w:tc>
      </w:tr>
      <w:tr w:rsidR="00D07DAC" w:rsidRPr="00A35784" w14:paraId="60F824B1" w14:textId="77777777" w:rsidTr="00BA3348">
        <w:trPr>
          <w:trHeight w:val="20"/>
        </w:trPr>
        <w:tc>
          <w:tcPr>
            <w:tcW w:w="2093" w:type="dxa"/>
          </w:tcPr>
          <w:p w14:paraId="66AAFD98"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FI-F-CD_1L</w:t>
            </w:r>
          </w:p>
        </w:tc>
        <w:tc>
          <w:tcPr>
            <w:tcW w:w="6977" w:type="dxa"/>
          </w:tcPr>
          <w:p w14:paraId="48CFA4F5" w14:textId="5AC77E3F" w:rsidR="00D07DAC" w:rsidRPr="00A35784" w:rsidRDefault="000D456F"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Campionamento</w:t>
            </w:r>
            <w:r>
              <w:rPr>
                <w:rFonts w:ascii="Times New Roman" w:hAnsi="Times New Roman"/>
                <w:color w:val="000000"/>
                <w:sz w:val="22"/>
                <w:szCs w:val="22"/>
              </w:rPr>
              <w:t xml:space="preserve"> e</w:t>
            </w:r>
            <w:r w:rsidRPr="00A35784">
              <w:rPr>
                <w:rFonts w:ascii="Times New Roman" w:hAnsi="Times New Roman"/>
                <w:color w:val="000000"/>
                <w:sz w:val="22"/>
                <w:szCs w:val="22"/>
              </w:rPr>
              <w:t xml:space="preserve"> </w:t>
            </w:r>
            <w:r>
              <w:rPr>
                <w:rFonts w:ascii="Times New Roman" w:hAnsi="Times New Roman"/>
                <w:color w:val="000000"/>
                <w:sz w:val="22"/>
                <w:szCs w:val="22"/>
              </w:rPr>
              <w:t xml:space="preserve">Determinazione </w:t>
            </w:r>
            <w:r w:rsidRPr="00A35784">
              <w:rPr>
                <w:rFonts w:ascii="Times New Roman" w:hAnsi="Times New Roman"/>
                <w:color w:val="000000"/>
                <w:sz w:val="22"/>
                <w:szCs w:val="22"/>
              </w:rPr>
              <w:t>di Fauna Ittica Ittiologo livello 1 (Schema 2)</w:t>
            </w:r>
          </w:p>
        </w:tc>
      </w:tr>
      <w:tr w:rsidR="00D07DAC" w:rsidRPr="00A35784" w14:paraId="0F3E136B" w14:textId="77777777" w:rsidTr="00BA3348">
        <w:trPr>
          <w:trHeight w:val="20"/>
        </w:trPr>
        <w:tc>
          <w:tcPr>
            <w:tcW w:w="2093" w:type="dxa"/>
          </w:tcPr>
          <w:p w14:paraId="2AA4846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FI-F-CDE_2L</w:t>
            </w:r>
          </w:p>
        </w:tc>
        <w:tc>
          <w:tcPr>
            <w:tcW w:w="6977" w:type="dxa"/>
          </w:tcPr>
          <w:p w14:paraId="04781EB1" w14:textId="2EAAD480" w:rsidR="00D07DAC" w:rsidRPr="00A35784" w:rsidRDefault="000D456F"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Campionamento</w:t>
            </w:r>
            <w:r>
              <w:rPr>
                <w:rFonts w:ascii="Times New Roman" w:hAnsi="Times New Roman"/>
                <w:color w:val="000000"/>
                <w:sz w:val="22"/>
                <w:szCs w:val="22"/>
              </w:rPr>
              <w:t>,</w:t>
            </w:r>
            <w:r w:rsidRPr="00A35784">
              <w:rPr>
                <w:rFonts w:ascii="Times New Roman" w:hAnsi="Times New Roman"/>
                <w:color w:val="000000"/>
                <w:sz w:val="22"/>
                <w:szCs w:val="22"/>
              </w:rPr>
              <w:t xml:space="preserve"> </w:t>
            </w:r>
            <w:r>
              <w:rPr>
                <w:rFonts w:ascii="Times New Roman" w:hAnsi="Times New Roman"/>
                <w:color w:val="000000"/>
                <w:sz w:val="22"/>
                <w:szCs w:val="22"/>
              </w:rPr>
              <w:t>Determinazione</w:t>
            </w:r>
            <w:r w:rsidRPr="00A35784">
              <w:rPr>
                <w:rFonts w:ascii="Times New Roman" w:hAnsi="Times New Roman"/>
                <w:color w:val="000000"/>
                <w:sz w:val="22"/>
                <w:szCs w:val="22"/>
              </w:rPr>
              <w:t xml:space="preserve"> e tecniche Eutanasiche di Fauna Ittica Ittiologo livello 2</w:t>
            </w:r>
            <w:r w:rsidRPr="00A35784">
              <w:rPr>
                <w:rFonts w:ascii="Times New Roman" w:hAnsi="Times New Roman"/>
                <w:b/>
                <w:color w:val="000000"/>
                <w:sz w:val="22"/>
                <w:szCs w:val="22"/>
              </w:rPr>
              <w:t xml:space="preserve"> </w:t>
            </w:r>
            <w:r w:rsidRPr="00A35784">
              <w:rPr>
                <w:rFonts w:ascii="Times New Roman" w:hAnsi="Times New Roman"/>
                <w:color w:val="000000"/>
                <w:sz w:val="22"/>
                <w:szCs w:val="22"/>
              </w:rPr>
              <w:t>(Schema 3)</w:t>
            </w:r>
          </w:p>
        </w:tc>
      </w:tr>
      <w:tr w:rsidR="00D07DAC" w:rsidRPr="00A35784" w14:paraId="100CA109" w14:textId="77777777" w:rsidTr="00BA3348">
        <w:trPr>
          <w:trHeight w:val="20"/>
        </w:trPr>
        <w:tc>
          <w:tcPr>
            <w:tcW w:w="2093" w:type="dxa"/>
          </w:tcPr>
          <w:p w14:paraId="5B7B9C4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6977" w:type="dxa"/>
          </w:tcPr>
          <w:p w14:paraId="30282B29" w14:textId="77777777" w:rsidR="00D07DAC" w:rsidRPr="00A35784" w:rsidRDefault="00D07DAC" w:rsidP="00BA3348">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Esperto in calcolo Indice NISECI e valutazione dello Stato di un ecosistema acquatico in riferimento all’EQB Fauna Ittica (Schema 4)</w:t>
            </w:r>
          </w:p>
        </w:tc>
      </w:tr>
    </w:tbl>
    <w:p w14:paraId="4F8A814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9072" w:type="dxa"/>
        <w:tblInd w:w="137"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ayout w:type="fixed"/>
        <w:tblLook w:val="0400" w:firstRow="0" w:lastRow="0" w:firstColumn="0" w:lastColumn="0" w:noHBand="0" w:noVBand="1"/>
      </w:tblPr>
      <w:tblGrid>
        <w:gridCol w:w="1956"/>
        <w:gridCol w:w="5017"/>
        <w:gridCol w:w="2099"/>
      </w:tblGrid>
      <w:tr w:rsidR="00D07DAC" w:rsidRPr="00A35784" w14:paraId="64B8F931" w14:textId="77777777" w:rsidTr="00D07DAC">
        <w:tc>
          <w:tcPr>
            <w:tcW w:w="9072" w:type="dxa"/>
            <w:gridSpan w:val="3"/>
            <w:shd w:val="clear" w:color="auto" w:fill="92D050"/>
          </w:tcPr>
          <w:p w14:paraId="0F8E64AD" w14:textId="59DC6308"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Tabella </w:t>
            </w:r>
            <w:r w:rsidR="00C8639B">
              <w:rPr>
                <w:rFonts w:ascii="Times New Roman" w:eastAsia="Times" w:hAnsi="Times New Roman" w:cs="Times New Roman"/>
                <w:b/>
                <w:color w:val="000000"/>
                <w:lang w:eastAsia="it-IT"/>
              </w:rPr>
              <w:t>8.1.6</w:t>
            </w:r>
            <w:r w:rsidRPr="00A35784">
              <w:rPr>
                <w:rFonts w:ascii="Times New Roman" w:eastAsia="Times" w:hAnsi="Times New Roman" w:cs="Times New Roman"/>
                <w:b/>
                <w:color w:val="000000"/>
                <w:lang w:eastAsia="it-IT"/>
              </w:rPr>
              <w:t xml:space="preserve"> Compilazione codici categorie</w:t>
            </w:r>
          </w:p>
        </w:tc>
      </w:tr>
      <w:tr w:rsidR="00D07DAC" w:rsidRPr="00A35784" w14:paraId="603B8BEF" w14:textId="77777777" w:rsidTr="00D07DAC">
        <w:tc>
          <w:tcPr>
            <w:tcW w:w="9072" w:type="dxa"/>
            <w:gridSpan w:val="3"/>
            <w:shd w:val="clear" w:color="auto" w:fill="EAF1DD"/>
          </w:tcPr>
          <w:p w14:paraId="273CBD6B"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Codice FI-F-C, CD_1L, CDE_2L</w:t>
            </w:r>
          </w:p>
        </w:tc>
      </w:tr>
      <w:tr w:rsidR="00D07DAC" w:rsidRPr="00A35784" w14:paraId="1BCA1E78" w14:textId="77777777" w:rsidTr="00BA3348">
        <w:tc>
          <w:tcPr>
            <w:tcW w:w="1956" w:type="dxa"/>
            <w:tcBorders>
              <w:bottom w:val="single" w:sz="4" w:space="0" w:color="9BBB59"/>
            </w:tcBorders>
          </w:tcPr>
          <w:p w14:paraId="67743666"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EQB </w:t>
            </w:r>
          </w:p>
        </w:tc>
        <w:tc>
          <w:tcPr>
            <w:tcW w:w="5017" w:type="dxa"/>
            <w:tcBorders>
              <w:bottom w:val="single" w:sz="4" w:space="0" w:color="9BBB59"/>
            </w:tcBorders>
          </w:tcPr>
          <w:p w14:paraId="7057DA7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w:t>
            </w:r>
          </w:p>
        </w:tc>
        <w:tc>
          <w:tcPr>
            <w:tcW w:w="2099" w:type="dxa"/>
            <w:tcBorders>
              <w:bottom w:val="single" w:sz="4" w:space="0" w:color="9BBB59"/>
            </w:tcBorders>
          </w:tcPr>
          <w:p w14:paraId="756416C3"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w:t>
            </w:r>
          </w:p>
        </w:tc>
      </w:tr>
      <w:tr w:rsidR="00D07DAC" w:rsidRPr="00A35784" w14:paraId="20A90AED" w14:textId="77777777" w:rsidTr="00BA3348">
        <w:tc>
          <w:tcPr>
            <w:tcW w:w="1956" w:type="dxa"/>
          </w:tcPr>
          <w:p w14:paraId="33FF9D2A"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Matrice </w:t>
            </w:r>
          </w:p>
        </w:tc>
        <w:tc>
          <w:tcPr>
            <w:tcW w:w="5017" w:type="dxa"/>
          </w:tcPr>
          <w:p w14:paraId="703D173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Fiume</w:t>
            </w:r>
          </w:p>
        </w:tc>
        <w:tc>
          <w:tcPr>
            <w:tcW w:w="2099" w:type="dxa"/>
          </w:tcPr>
          <w:p w14:paraId="72B18E3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w:t>
            </w:r>
          </w:p>
        </w:tc>
      </w:tr>
      <w:tr w:rsidR="00D07DAC" w:rsidRPr="00A35784" w14:paraId="1C721127" w14:textId="77777777" w:rsidTr="00BA3348">
        <w:tc>
          <w:tcPr>
            <w:tcW w:w="1956" w:type="dxa"/>
          </w:tcPr>
          <w:p w14:paraId="1014FC32"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Categoria e livello</w:t>
            </w:r>
          </w:p>
        </w:tc>
        <w:tc>
          <w:tcPr>
            <w:tcW w:w="5017" w:type="dxa"/>
          </w:tcPr>
          <w:p w14:paraId="101BB25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w:t>
            </w:r>
          </w:p>
        </w:tc>
        <w:tc>
          <w:tcPr>
            <w:tcW w:w="2099" w:type="dxa"/>
          </w:tcPr>
          <w:p w14:paraId="119501C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w:t>
            </w:r>
          </w:p>
        </w:tc>
      </w:tr>
      <w:tr w:rsidR="00D07DAC" w:rsidRPr="00A35784" w14:paraId="65947603" w14:textId="77777777" w:rsidTr="00BA3348">
        <w:tc>
          <w:tcPr>
            <w:tcW w:w="1956" w:type="dxa"/>
          </w:tcPr>
          <w:p w14:paraId="5F08C12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p>
        </w:tc>
        <w:tc>
          <w:tcPr>
            <w:tcW w:w="5017" w:type="dxa"/>
          </w:tcPr>
          <w:p w14:paraId="6DE814D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 e determinazione</w:t>
            </w:r>
          </w:p>
        </w:tc>
        <w:tc>
          <w:tcPr>
            <w:tcW w:w="2099" w:type="dxa"/>
          </w:tcPr>
          <w:p w14:paraId="7B757EF5" w14:textId="4A5DAE55" w:rsidR="00D07DAC" w:rsidRPr="00A35784" w:rsidRDefault="00BA3348" w:rsidP="00A2755E">
            <w:pPr>
              <w:spacing w:after="0" w:line="240" w:lineRule="exact"/>
              <w:jc w:val="both"/>
              <w:rPr>
                <w:rFonts w:ascii="Times New Roman" w:eastAsia="Times" w:hAnsi="Times New Roman" w:cs="Times New Roman"/>
                <w:color w:val="000000"/>
                <w:lang w:eastAsia="it-IT"/>
              </w:rPr>
            </w:pPr>
            <w:r w:rsidRPr="00BA3348">
              <w:rPr>
                <w:rFonts w:ascii="Times New Roman" w:eastAsia="Times" w:hAnsi="Times New Roman" w:cs="Times New Roman"/>
                <w:lang w:eastAsia="it-IT"/>
              </w:rPr>
              <w:t>CD_</w:t>
            </w:r>
            <w:r w:rsidR="00D07DAC" w:rsidRPr="00BA3348">
              <w:rPr>
                <w:rFonts w:ascii="Times New Roman" w:eastAsia="Times" w:hAnsi="Times New Roman" w:cs="Times New Roman"/>
                <w:lang w:eastAsia="it-IT"/>
              </w:rPr>
              <w:t>1L</w:t>
            </w:r>
          </w:p>
        </w:tc>
      </w:tr>
      <w:tr w:rsidR="00D07DAC" w:rsidRPr="00A35784" w14:paraId="0D0A66C0" w14:textId="77777777" w:rsidTr="00BA3348">
        <w:tc>
          <w:tcPr>
            <w:tcW w:w="1956" w:type="dxa"/>
          </w:tcPr>
          <w:p w14:paraId="0B80386B" w14:textId="0ABFEBAA" w:rsidR="00D07DAC" w:rsidRPr="00A35784" w:rsidRDefault="00D07DAC" w:rsidP="00A2755E">
            <w:pPr>
              <w:spacing w:after="0" w:line="240" w:lineRule="exact"/>
              <w:jc w:val="both"/>
              <w:rPr>
                <w:rFonts w:ascii="Times New Roman" w:eastAsia="Times" w:hAnsi="Times New Roman" w:cs="Times New Roman"/>
                <w:color w:val="000000"/>
                <w:lang w:eastAsia="it-IT"/>
              </w:rPr>
            </w:pPr>
          </w:p>
        </w:tc>
        <w:tc>
          <w:tcPr>
            <w:tcW w:w="5017" w:type="dxa"/>
          </w:tcPr>
          <w:p w14:paraId="510126D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Campionamento, determinazione ed eutanasia</w:t>
            </w:r>
          </w:p>
        </w:tc>
        <w:tc>
          <w:tcPr>
            <w:tcW w:w="2099" w:type="dxa"/>
          </w:tcPr>
          <w:p w14:paraId="343C6C10" w14:textId="6AA6FE1A" w:rsidR="00D07DAC" w:rsidRPr="00A35784" w:rsidRDefault="00BA3348" w:rsidP="00A2755E">
            <w:pPr>
              <w:spacing w:after="0" w:line="240" w:lineRule="exact"/>
              <w:jc w:val="both"/>
              <w:rPr>
                <w:rFonts w:ascii="Times New Roman" w:eastAsia="Times" w:hAnsi="Times New Roman" w:cs="Times New Roman"/>
                <w:color w:val="000000"/>
                <w:lang w:eastAsia="it-IT"/>
              </w:rPr>
            </w:pPr>
            <w:r>
              <w:rPr>
                <w:rFonts w:ascii="Times New Roman" w:eastAsia="Times" w:hAnsi="Times New Roman" w:cs="Times New Roman"/>
                <w:color w:val="000000"/>
                <w:lang w:eastAsia="it-IT"/>
              </w:rPr>
              <w:t>CDE</w:t>
            </w:r>
            <w:r w:rsidR="000D456F">
              <w:rPr>
                <w:rFonts w:ascii="Times New Roman" w:eastAsia="Times" w:hAnsi="Times New Roman" w:cs="Times New Roman"/>
                <w:color w:val="000000"/>
                <w:lang w:eastAsia="it-IT"/>
              </w:rPr>
              <w:t>_</w:t>
            </w:r>
            <w:r w:rsidR="00D07DAC" w:rsidRPr="00A35784">
              <w:rPr>
                <w:rFonts w:ascii="Times New Roman" w:eastAsia="Times" w:hAnsi="Times New Roman" w:cs="Times New Roman"/>
                <w:color w:val="000000"/>
                <w:lang w:eastAsia="it-IT"/>
              </w:rPr>
              <w:t>2L</w:t>
            </w:r>
          </w:p>
        </w:tc>
      </w:tr>
      <w:tr w:rsidR="00D07DAC" w:rsidRPr="00A35784" w14:paraId="34B8BB17" w14:textId="77777777" w:rsidTr="00BA3348">
        <w:tc>
          <w:tcPr>
            <w:tcW w:w="1956" w:type="dxa"/>
          </w:tcPr>
          <w:p w14:paraId="63148B6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tc>
        <w:tc>
          <w:tcPr>
            <w:tcW w:w="5017" w:type="dxa"/>
          </w:tcPr>
          <w:p w14:paraId="2635868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Calcolo indice e valutazione Stato ecologico</w:t>
            </w:r>
          </w:p>
        </w:tc>
        <w:tc>
          <w:tcPr>
            <w:tcW w:w="2099" w:type="dxa"/>
          </w:tcPr>
          <w:p w14:paraId="6E75B54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w:t>
            </w:r>
          </w:p>
        </w:tc>
      </w:tr>
    </w:tbl>
    <w:p w14:paraId="2DEE27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47660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5F658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22C7FE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7"/>
        <w:gridCol w:w="7483"/>
      </w:tblGrid>
      <w:tr w:rsidR="00D07DAC" w:rsidRPr="00A35784" w14:paraId="5016481E" w14:textId="77777777" w:rsidTr="00D07DAC">
        <w:trPr>
          <w:trHeight w:val="342"/>
        </w:trPr>
        <w:tc>
          <w:tcPr>
            <w:tcW w:w="1606" w:type="dxa"/>
          </w:tcPr>
          <w:p w14:paraId="6D890494"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7680" w:type="dxa"/>
          </w:tcPr>
          <w:p w14:paraId="3C81869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Applicazione di metodiche di campionamento di fauna ittica in ecosistemi acquatici </w:t>
            </w:r>
          </w:p>
        </w:tc>
      </w:tr>
      <w:tr w:rsidR="00D07DAC" w:rsidRPr="00A35784" w14:paraId="3C99E0E4" w14:textId="77777777" w:rsidTr="00D07DAC">
        <w:trPr>
          <w:trHeight w:val="560"/>
        </w:trPr>
        <w:tc>
          <w:tcPr>
            <w:tcW w:w="1606" w:type="dxa"/>
          </w:tcPr>
          <w:p w14:paraId="01D9963F" w14:textId="69F1A6BD"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FI-F-CD_</w:t>
            </w:r>
            <w:r w:rsidR="00D07DAC" w:rsidRPr="00A35784">
              <w:rPr>
                <w:rFonts w:ascii="Times New Roman" w:hAnsi="Times New Roman"/>
                <w:color w:val="000000"/>
                <w:sz w:val="22"/>
                <w:szCs w:val="22"/>
              </w:rPr>
              <w:t>1L</w:t>
            </w:r>
          </w:p>
        </w:tc>
        <w:tc>
          <w:tcPr>
            <w:tcW w:w="7680" w:type="dxa"/>
          </w:tcPr>
          <w:p w14:paraId="13659F38"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Applicazione di metodiche di campionamento di fauna ittica in ecosistemi acquatici con relativa determinazione tassonomica dei taxa raccolti.</w:t>
            </w:r>
          </w:p>
        </w:tc>
      </w:tr>
      <w:tr w:rsidR="00D07DAC" w:rsidRPr="00A35784" w14:paraId="34CEEEA3" w14:textId="77777777" w:rsidTr="00D07DAC">
        <w:trPr>
          <w:trHeight w:val="20"/>
        </w:trPr>
        <w:tc>
          <w:tcPr>
            <w:tcW w:w="1606" w:type="dxa"/>
          </w:tcPr>
          <w:p w14:paraId="7655687C" w14:textId="243E321B"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FI-F-CDE_</w:t>
            </w:r>
            <w:r w:rsidR="00D07DAC" w:rsidRPr="00A35784">
              <w:rPr>
                <w:rFonts w:ascii="Times New Roman" w:hAnsi="Times New Roman"/>
                <w:color w:val="000000"/>
                <w:sz w:val="22"/>
                <w:szCs w:val="22"/>
              </w:rPr>
              <w:t>2L</w:t>
            </w:r>
          </w:p>
        </w:tc>
        <w:tc>
          <w:tcPr>
            <w:tcW w:w="7680" w:type="dxa"/>
          </w:tcPr>
          <w:p w14:paraId="45965F33"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Applicazione di metodiche di campionamento di fauna ittica in ecosistemi acquatici con relativa determinazione tassonomica dei taxa raccolti. Conoscenza delle principali tecniche eutanasiche per la sedazione dei campioni ittici.</w:t>
            </w:r>
          </w:p>
        </w:tc>
      </w:tr>
      <w:tr w:rsidR="00D07DAC" w:rsidRPr="00A35784" w14:paraId="673D5FBE" w14:textId="77777777" w:rsidTr="00D07DAC">
        <w:trPr>
          <w:trHeight w:val="20"/>
        </w:trPr>
        <w:tc>
          <w:tcPr>
            <w:tcW w:w="1606" w:type="dxa"/>
          </w:tcPr>
          <w:p w14:paraId="01A5A528"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7680" w:type="dxa"/>
          </w:tcPr>
          <w:p w14:paraId="4ABD9D03"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Calcolo indice NISECI e Valutazione dello stato di un ecosistema acquatico in riferimento all’EQB Fauna Ittica funzionale alla definizione dello stato del corso d’acqua oggetto di monitoraggio.</w:t>
            </w:r>
          </w:p>
        </w:tc>
      </w:tr>
    </w:tbl>
    <w:p w14:paraId="388EF7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FBFB6A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Competenza richiesta</w:t>
      </w:r>
    </w:p>
    <w:p w14:paraId="58CE2D1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7473"/>
      </w:tblGrid>
      <w:tr w:rsidR="00D07DAC" w:rsidRPr="00A35784" w14:paraId="24041D8F" w14:textId="77777777" w:rsidTr="00A2755E">
        <w:trPr>
          <w:trHeight w:val="481"/>
        </w:trPr>
        <w:tc>
          <w:tcPr>
            <w:tcW w:w="1613" w:type="dxa"/>
          </w:tcPr>
          <w:p w14:paraId="78A45C5C"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FI-F-C</w:t>
            </w:r>
          </w:p>
        </w:tc>
        <w:tc>
          <w:tcPr>
            <w:tcW w:w="7673" w:type="dxa"/>
          </w:tcPr>
          <w:p w14:paraId="54783E8A"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Operatore che ha le competenze di campionamento per applicare indici basati sulla fauna ittica ai sensi della WFD </w:t>
            </w:r>
          </w:p>
        </w:tc>
      </w:tr>
      <w:tr w:rsidR="00D07DAC" w:rsidRPr="00A35784" w14:paraId="136833A4" w14:textId="77777777" w:rsidTr="00D07DAC">
        <w:trPr>
          <w:trHeight w:val="20"/>
        </w:trPr>
        <w:tc>
          <w:tcPr>
            <w:tcW w:w="1613" w:type="dxa"/>
          </w:tcPr>
          <w:p w14:paraId="4CEEC03B" w14:textId="5E48CD25"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FI-F-CD_</w:t>
            </w:r>
            <w:r w:rsidR="00D07DAC" w:rsidRPr="00A35784">
              <w:rPr>
                <w:rFonts w:ascii="Times New Roman" w:hAnsi="Times New Roman"/>
                <w:color w:val="000000"/>
                <w:sz w:val="22"/>
                <w:szCs w:val="22"/>
              </w:rPr>
              <w:t>1L</w:t>
            </w:r>
          </w:p>
        </w:tc>
        <w:tc>
          <w:tcPr>
            <w:tcW w:w="7673" w:type="dxa"/>
          </w:tcPr>
          <w:p w14:paraId="7E5163A2"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Operatore che ha le competenze sistematiche e di campionamento per applicare indici basati sulla fauna ittica ai sensi della WFD e partecipare a </w:t>
            </w:r>
            <w:proofErr w:type="spellStart"/>
            <w:r w:rsidRPr="00A35784">
              <w:rPr>
                <w:rFonts w:ascii="Times New Roman" w:hAnsi="Times New Roman"/>
                <w:color w:val="000000"/>
                <w:sz w:val="22"/>
                <w:szCs w:val="22"/>
              </w:rPr>
              <w:t>interconfronti</w:t>
            </w:r>
            <w:proofErr w:type="spellEnd"/>
            <w:r w:rsidRPr="00A35784">
              <w:rPr>
                <w:rFonts w:ascii="Times New Roman" w:hAnsi="Times New Roman"/>
                <w:color w:val="000000"/>
                <w:sz w:val="22"/>
                <w:szCs w:val="22"/>
              </w:rPr>
              <w:t xml:space="preserve"> tra operatori</w:t>
            </w:r>
          </w:p>
        </w:tc>
      </w:tr>
      <w:tr w:rsidR="00D07DAC" w:rsidRPr="00A35784" w14:paraId="2ACBD5B1" w14:textId="77777777" w:rsidTr="00D07DAC">
        <w:trPr>
          <w:trHeight w:val="20"/>
        </w:trPr>
        <w:tc>
          <w:tcPr>
            <w:tcW w:w="1613" w:type="dxa"/>
          </w:tcPr>
          <w:p w14:paraId="1F91E2BD" w14:textId="351D46F4" w:rsidR="00D07DAC" w:rsidRPr="00A35784" w:rsidRDefault="00BA3348" w:rsidP="00A2755E">
            <w:pPr>
              <w:spacing w:line="240" w:lineRule="exact"/>
              <w:rPr>
                <w:rFonts w:ascii="Times New Roman" w:hAnsi="Times New Roman"/>
                <w:color w:val="000000"/>
                <w:sz w:val="22"/>
                <w:szCs w:val="22"/>
              </w:rPr>
            </w:pPr>
            <w:r>
              <w:rPr>
                <w:rFonts w:ascii="Times New Roman" w:hAnsi="Times New Roman"/>
                <w:color w:val="000000"/>
                <w:sz w:val="22"/>
                <w:szCs w:val="22"/>
              </w:rPr>
              <w:t>FI-FCDE_</w:t>
            </w:r>
            <w:r w:rsidR="00D07DAC" w:rsidRPr="00A35784">
              <w:rPr>
                <w:rFonts w:ascii="Times New Roman" w:hAnsi="Times New Roman"/>
                <w:color w:val="000000"/>
                <w:sz w:val="22"/>
                <w:szCs w:val="22"/>
              </w:rPr>
              <w:t>2L</w:t>
            </w:r>
          </w:p>
        </w:tc>
        <w:tc>
          <w:tcPr>
            <w:tcW w:w="7673" w:type="dxa"/>
          </w:tcPr>
          <w:p w14:paraId="3AB41D11"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Operatore abilitata ad applicare tecniche eutanasiche ai fini del prelievo di fauna ittica, che ha le competenze sistematiche per partecipare come esperto tassonomo a </w:t>
            </w:r>
            <w:proofErr w:type="spellStart"/>
            <w:r w:rsidRPr="00A35784">
              <w:rPr>
                <w:rFonts w:ascii="Times New Roman" w:hAnsi="Times New Roman"/>
                <w:color w:val="000000"/>
                <w:sz w:val="22"/>
                <w:szCs w:val="22"/>
              </w:rPr>
              <w:t>interconfronti</w:t>
            </w:r>
            <w:proofErr w:type="spellEnd"/>
            <w:r w:rsidRPr="00A35784">
              <w:rPr>
                <w:rFonts w:ascii="Times New Roman" w:hAnsi="Times New Roman"/>
                <w:color w:val="000000"/>
                <w:sz w:val="22"/>
                <w:szCs w:val="22"/>
              </w:rPr>
              <w:t xml:space="preserve"> tra operatori come membro Expert panel per la redazione di liste di riferimento utilizzate nelle valutazioni di prestazione dei partecipanti</w:t>
            </w:r>
          </w:p>
        </w:tc>
      </w:tr>
      <w:tr w:rsidR="00D07DAC" w:rsidRPr="00A35784" w14:paraId="546E2224" w14:textId="77777777" w:rsidTr="00D07DAC">
        <w:trPr>
          <w:trHeight w:val="20"/>
        </w:trPr>
        <w:tc>
          <w:tcPr>
            <w:tcW w:w="1613" w:type="dxa"/>
          </w:tcPr>
          <w:p w14:paraId="68D1A9D6"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FI-F-IS</w:t>
            </w:r>
          </w:p>
        </w:tc>
        <w:tc>
          <w:tcPr>
            <w:tcW w:w="7673" w:type="dxa"/>
          </w:tcPr>
          <w:p w14:paraId="4E6D5BF8" w14:textId="236F0FDA"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Operatore che ha l</w:t>
            </w:r>
            <w:r w:rsidR="00634B5E">
              <w:rPr>
                <w:rFonts w:ascii="Times New Roman" w:hAnsi="Times New Roman"/>
                <w:color w:val="000000"/>
                <w:sz w:val="22"/>
                <w:szCs w:val="22"/>
              </w:rPr>
              <w:t>a</w:t>
            </w:r>
            <w:r w:rsidRPr="00A35784">
              <w:rPr>
                <w:rFonts w:ascii="Times New Roman" w:hAnsi="Times New Roman"/>
                <w:color w:val="000000"/>
                <w:sz w:val="22"/>
                <w:szCs w:val="22"/>
              </w:rPr>
              <w:t xml:space="preserve"> competenza per procedere al calcolo indice NISECI e valutare lo stato di un ecosistema acquatico in riferimento all’EQB Fauna Ittica funzionale alla definizione dello stato del corso d’acqua oggetto di monitoraggio.</w:t>
            </w:r>
          </w:p>
        </w:tc>
      </w:tr>
    </w:tbl>
    <w:p w14:paraId="2020B23F" w14:textId="77777777" w:rsidR="00D07DAC" w:rsidRDefault="00D07DAC" w:rsidP="00D07DAC">
      <w:pPr>
        <w:spacing w:after="0" w:line="240" w:lineRule="auto"/>
        <w:rPr>
          <w:rFonts w:ascii="Times New Roman" w:eastAsia="Times" w:hAnsi="Times New Roman" w:cs="Times New Roman"/>
          <w:color w:val="000000"/>
          <w:lang w:eastAsia="it-IT"/>
        </w:rPr>
      </w:pPr>
    </w:p>
    <w:p w14:paraId="5E7BD338" w14:textId="77777777" w:rsidR="002D588A" w:rsidRDefault="002D588A" w:rsidP="00D07DAC">
      <w:pPr>
        <w:spacing w:after="0" w:line="240" w:lineRule="auto"/>
        <w:rPr>
          <w:rFonts w:ascii="Times New Roman" w:eastAsia="Times" w:hAnsi="Times New Roman" w:cs="Times New Roman"/>
          <w:color w:val="000000"/>
          <w:lang w:eastAsia="it-IT"/>
        </w:rPr>
      </w:pPr>
    </w:p>
    <w:p w14:paraId="4F62FCC9" w14:textId="77777777" w:rsidR="002D588A" w:rsidRPr="00A35784" w:rsidRDefault="002D588A" w:rsidP="00D07DAC">
      <w:pPr>
        <w:spacing w:after="0" w:line="240" w:lineRule="auto"/>
        <w:rPr>
          <w:rFonts w:ascii="Times New Roman" w:eastAsia="Times" w:hAnsi="Times New Roman" w:cs="Times New Roman"/>
          <w:color w:val="000000"/>
          <w:lang w:eastAsia="it-IT"/>
        </w:rPr>
      </w:pPr>
    </w:p>
    <w:p w14:paraId="2162D55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Requisiti di qualifica</w:t>
      </w:r>
    </w:p>
    <w:p w14:paraId="679EEB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BAB4B9"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elenco3-colore31"/>
        <w:tblW w:w="8828" w:type="dxa"/>
        <w:tblInd w:w="127" w:type="dxa"/>
        <w:tblLayout w:type="fixed"/>
        <w:tblLook w:val="0400" w:firstRow="0" w:lastRow="0" w:firstColumn="0" w:lastColumn="0" w:noHBand="0" w:noVBand="1"/>
      </w:tblPr>
      <w:tblGrid>
        <w:gridCol w:w="4394"/>
        <w:gridCol w:w="25"/>
        <w:gridCol w:w="4409"/>
      </w:tblGrid>
      <w:tr w:rsidR="00D07DAC" w:rsidRPr="00A35784" w14:paraId="02BD9B68"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828" w:type="dxa"/>
            <w:gridSpan w:val="3"/>
            <w:tcBorders>
              <w:top w:val="double" w:sz="4" w:space="0" w:color="9BBB59"/>
              <w:left w:val="double" w:sz="4" w:space="0" w:color="9BBB59"/>
              <w:bottom w:val="double" w:sz="4" w:space="0" w:color="9BBB59"/>
              <w:right w:val="double" w:sz="4" w:space="0" w:color="9BBB59"/>
            </w:tcBorders>
            <w:shd w:val="clear" w:color="auto" w:fill="92D050"/>
          </w:tcPr>
          <w:p w14:paraId="53B40E46"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3D9470F1"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6CEB9FE2" w14:textId="77777777" w:rsidTr="00D07DAC">
        <w:trPr>
          <w:trHeight w:val="109"/>
        </w:trPr>
        <w:tc>
          <w:tcPr>
            <w:tcW w:w="8828" w:type="dxa"/>
            <w:gridSpan w:val="3"/>
            <w:tcBorders>
              <w:top w:val="double" w:sz="4" w:space="0" w:color="9BBB59"/>
              <w:left w:val="double" w:sz="4" w:space="0" w:color="9BBB59"/>
              <w:bottom w:val="double" w:sz="4" w:space="0" w:color="9BBB59"/>
              <w:right w:val="double" w:sz="4" w:space="0" w:color="9BBB59"/>
            </w:tcBorders>
          </w:tcPr>
          <w:p w14:paraId="3EFF8DB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8EF10AD"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828" w:type="dxa"/>
            <w:gridSpan w:val="3"/>
            <w:tcBorders>
              <w:top w:val="double" w:sz="4" w:space="0" w:color="9BBB59"/>
              <w:left w:val="double" w:sz="4" w:space="0" w:color="9BBB59"/>
              <w:bottom w:val="single" w:sz="4" w:space="0" w:color="D6E3BC"/>
              <w:right w:val="double" w:sz="4" w:space="0" w:color="9BBB59"/>
            </w:tcBorders>
          </w:tcPr>
          <w:p w14:paraId="266197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5202071" w14:textId="77777777" w:rsidTr="00D07DAC">
        <w:trPr>
          <w:trHeight w:val="109"/>
        </w:trPr>
        <w:tc>
          <w:tcPr>
            <w:tcW w:w="8828" w:type="dxa"/>
            <w:gridSpan w:val="3"/>
            <w:tcBorders>
              <w:top w:val="single" w:sz="4" w:space="0" w:color="D6E3BC"/>
              <w:left w:val="double" w:sz="4" w:space="0" w:color="9BBB59"/>
              <w:bottom w:val="single" w:sz="4" w:space="0" w:color="D6E3BC"/>
              <w:right w:val="double" w:sz="4" w:space="0" w:color="9BBB59"/>
            </w:tcBorders>
          </w:tcPr>
          <w:p w14:paraId="565F67D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w:t>
            </w:r>
          </w:p>
        </w:tc>
      </w:tr>
      <w:tr w:rsidR="00D07DAC" w:rsidRPr="00A35784" w14:paraId="195156C4"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4419" w:type="dxa"/>
            <w:gridSpan w:val="2"/>
            <w:tcBorders>
              <w:left w:val="double" w:sz="4" w:space="0" w:color="9BBB59"/>
              <w:right w:val="single" w:sz="4" w:space="0" w:color="9BBB59"/>
            </w:tcBorders>
          </w:tcPr>
          <w:p w14:paraId="5C894765"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09" w:type="dxa"/>
            <w:tcBorders>
              <w:left w:val="single" w:sz="4" w:space="0" w:color="9BBB59"/>
              <w:right w:val="double" w:sz="4" w:space="0" w:color="9BBB59"/>
            </w:tcBorders>
          </w:tcPr>
          <w:p w14:paraId="1984DE50" w14:textId="77777777" w:rsidR="00D07DAC" w:rsidRPr="00A35784" w:rsidRDefault="00D07DAC" w:rsidP="00A2755E">
            <w:pPr>
              <w:spacing w:line="240" w:lineRule="exact"/>
              <w:ind w:left="56"/>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3602ACE8" w14:textId="77777777" w:rsidTr="00D07DAC">
        <w:trPr>
          <w:trHeight w:val="817"/>
        </w:trPr>
        <w:tc>
          <w:tcPr>
            <w:tcW w:w="4419" w:type="dxa"/>
            <w:gridSpan w:val="2"/>
            <w:tcBorders>
              <w:top w:val="single" w:sz="4" w:space="0" w:color="9BBB59"/>
              <w:left w:val="double" w:sz="4" w:space="0" w:color="9BBB59"/>
              <w:bottom w:val="single" w:sz="4" w:space="0" w:color="D6E3BC"/>
              <w:right w:val="single" w:sz="4" w:space="0" w:color="9BBB59"/>
            </w:tcBorders>
          </w:tcPr>
          <w:p w14:paraId="6E5B2025" w14:textId="77777777" w:rsidR="00D07DAC" w:rsidRDefault="00D07DAC" w:rsidP="00A2755E">
            <w:pPr>
              <w:spacing w:line="240" w:lineRule="exact"/>
              <w:jc w:val="both"/>
              <w:rPr>
                <w:ins w:id="230" w:author="Cristina Martone" w:date="2023-05-31T15:30:00Z"/>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p w14:paraId="607A5D6A" w14:textId="3708331B" w:rsidR="00CB49C2" w:rsidRPr="00A35784" w:rsidRDefault="00CB49C2" w:rsidP="00A2755E">
            <w:pPr>
              <w:spacing w:line="240" w:lineRule="exact"/>
              <w:jc w:val="both"/>
              <w:rPr>
                <w:rFonts w:ascii="Times New Roman" w:hAnsi="Times New Roman"/>
                <w:color w:val="000000"/>
                <w:sz w:val="22"/>
                <w:szCs w:val="22"/>
              </w:rPr>
            </w:pPr>
            <w:ins w:id="231" w:author="Cristina Martone" w:date="2023-05-31T15:30: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409" w:type="dxa"/>
            <w:tcBorders>
              <w:top w:val="single" w:sz="4" w:space="0" w:color="9BBB59"/>
              <w:left w:val="single" w:sz="4" w:space="0" w:color="9BBB59"/>
              <w:bottom w:val="single" w:sz="4" w:space="0" w:color="D6E3BC"/>
              <w:right w:val="double" w:sz="4" w:space="0" w:color="9BBB59"/>
            </w:tcBorders>
          </w:tcPr>
          <w:p w14:paraId="515E9EE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r>
      <w:tr w:rsidR="00D07DAC" w:rsidRPr="00A35784" w14:paraId="1A04DC30" w14:textId="77777777" w:rsidTr="00D07DAC">
        <w:trPr>
          <w:cnfStyle w:val="000000100000" w:firstRow="0" w:lastRow="0" w:firstColumn="0" w:lastColumn="0" w:oddVBand="0" w:evenVBand="0" w:oddHBand="1" w:evenHBand="0" w:firstRowFirstColumn="0" w:firstRowLastColumn="0" w:lastRowFirstColumn="0" w:lastRowLastColumn="0"/>
          <w:trHeight w:val="1163"/>
        </w:trPr>
        <w:tc>
          <w:tcPr>
            <w:tcW w:w="4419" w:type="dxa"/>
            <w:gridSpan w:val="2"/>
            <w:tcBorders>
              <w:top w:val="single" w:sz="4" w:space="0" w:color="D6E3BC"/>
              <w:left w:val="double" w:sz="4" w:space="0" w:color="9BBB59"/>
              <w:right w:val="single" w:sz="4" w:space="0" w:color="9BBB59"/>
            </w:tcBorders>
          </w:tcPr>
          <w:p w14:paraId="1FB00179" w14:textId="41B54D01"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tecniche di campionamento (MLG ISPRA 111/2014 n.2040) sulla fauna ittica delle acque interne italiane di almeno </w:t>
            </w:r>
            <w:r w:rsidR="00E47567">
              <w:rPr>
                <w:rFonts w:ascii="Times New Roman" w:hAnsi="Times New Roman"/>
                <w:color w:val="000000"/>
                <w:sz w:val="22"/>
                <w:szCs w:val="22"/>
              </w:rPr>
              <w:t>2</w:t>
            </w:r>
            <w:ins w:id="232" w:author="Cristina Martone" w:date="2022-10-25T16:53:00Z">
              <w:r w:rsidR="00E47567" w:rsidRPr="00A35784">
                <w:rPr>
                  <w:rFonts w:ascii="Times New Roman" w:hAnsi="Times New Roman"/>
                  <w:color w:val="000000"/>
                  <w:sz w:val="22"/>
                  <w:szCs w:val="22"/>
                </w:rPr>
                <w:t xml:space="preserve"> </w:t>
              </w:r>
            </w:ins>
            <w:r w:rsidRPr="00A35784">
              <w:rPr>
                <w:rFonts w:ascii="Times New Roman" w:hAnsi="Times New Roman"/>
                <w:color w:val="000000"/>
                <w:sz w:val="22"/>
                <w:szCs w:val="22"/>
              </w:rPr>
              <w:t>anni</w:t>
            </w:r>
          </w:p>
        </w:tc>
        <w:tc>
          <w:tcPr>
            <w:tcW w:w="4409" w:type="dxa"/>
            <w:tcBorders>
              <w:top w:val="single" w:sz="4" w:space="0" w:color="D6E3BC"/>
              <w:left w:val="single" w:sz="4" w:space="0" w:color="9BBB59"/>
              <w:right w:val="double" w:sz="4" w:space="0" w:color="9BBB59"/>
            </w:tcBorders>
          </w:tcPr>
          <w:p w14:paraId="3E3533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047529C" w14:textId="77777777" w:rsidTr="00D07DAC">
        <w:trPr>
          <w:trHeight w:val="286"/>
        </w:trPr>
        <w:tc>
          <w:tcPr>
            <w:tcW w:w="8828" w:type="dxa"/>
            <w:gridSpan w:val="3"/>
            <w:tcBorders>
              <w:top w:val="double" w:sz="4" w:space="0" w:color="9BBB59"/>
              <w:left w:val="double" w:sz="4" w:space="0" w:color="9BBB59"/>
              <w:bottom w:val="double" w:sz="4" w:space="0" w:color="9BBB59"/>
              <w:right w:val="double" w:sz="4" w:space="0" w:color="9BBB59"/>
            </w:tcBorders>
          </w:tcPr>
          <w:p w14:paraId="477FE37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1AED274"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828" w:type="dxa"/>
            <w:gridSpan w:val="3"/>
            <w:tcBorders>
              <w:top w:val="double" w:sz="4" w:space="0" w:color="9BBB59"/>
              <w:left w:val="double" w:sz="4" w:space="0" w:color="9BBB59"/>
              <w:bottom w:val="single" w:sz="4" w:space="0" w:color="D6E3BC"/>
              <w:right w:val="double" w:sz="4" w:space="0" w:color="9BBB59"/>
            </w:tcBorders>
          </w:tcPr>
          <w:p w14:paraId="1B38EB7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8390682" w14:textId="77777777" w:rsidTr="00D07DAC">
        <w:trPr>
          <w:trHeight w:val="341"/>
        </w:trPr>
        <w:tc>
          <w:tcPr>
            <w:tcW w:w="8828" w:type="dxa"/>
            <w:gridSpan w:val="3"/>
            <w:tcBorders>
              <w:top w:val="single" w:sz="4" w:space="0" w:color="D6E3BC"/>
              <w:left w:val="double" w:sz="4" w:space="0" w:color="9BBB59"/>
              <w:bottom w:val="single" w:sz="4" w:space="0" w:color="D6E3BC"/>
              <w:right w:val="double" w:sz="4" w:space="0" w:color="9BBB59"/>
            </w:tcBorders>
          </w:tcPr>
          <w:p w14:paraId="5ACCA73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w:t>
            </w:r>
          </w:p>
        </w:tc>
      </w:tr>
      <w:tr w:rsidR="00D07DAC" w:rsidRPr="00A35784" w14:paraId="525D4565"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394" w:type="dxa"/>
            <w:tcBorders>
              <w:left w:val="double" w:sz="4" w:space="0" w:color="9BBB59"/>
              <w:right w:val="single" w:sz="4" w:space="0" w:color="D6E3BC"/>
            </w:tcBorders>
          </w:tcPr>
          <w:p w14:paraId="3EBB9546"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434" w:type="dxa"/>
            <w:gridSpan w:val="2"/>
            <w:tcBorders>
              <w:left w:val="single" w:sz="4" w:space="0" w:color="D6E3BC"/>
              <w:right w:val="double" w:sz="4" w:space="0" w:color="9BBB59"/>
            </w:tcBorders>
          </w:tcPr>
          <w:p w14:paraId="3D5A7592" w14:textId="77777777" w:rsidR="00D07DAC" w:rsidRPr="00A35784" w:rsidRDefault="00D07DAC" w:rsidP="00A2755E">
            <w:pPr>
              <w:spacing w:line="240" w:lineRule="exact"/>
              <w:ind w:left="75"/>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215F8BF" w14:textId="77777777" w:rsidTr="00D07DAC">
        <w:trPr>
          <w:trHeight w:val="572"/>
        </w:trPr>
        <w:tc>
          <w:tcPr>
            <w:tcW w:w="4394" w:type="dxa"/>
            <w:tcBorders>
              <w:top w:val="single" w:sz="4" w:space="0" w:color="9BBB59"/>
              <w:left w:val="double" w:sz="4" w:space="0" w:color="9BBB59"/>
              <w:bottom w:val="single" w:sz="4" w:space="0" w:color="9BBB59"/>
              <w:right w:val="single" w:sz="4" w:space="0" w:color="D6E3BC"/>
            </w:tcBorders>
          </w:tcPr>
          <w:p w14:paraId="5F3C07FC" w14:textId="6FB354BB"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in tecniche di campionamento (MLG ISPRA 111/2014 n.2040) sulla fauna ittica delle acque interne italiane di almeno </w:t>
            </w:r>
            <w:r w:rsidR="00E47567">
              <w:rPr>
                <w:rFonts w:ascii="Times New Roman" w:hAnsi="Times New Roman"/>
                <w:color w:val="000000"/>
                <w:sz w:val="22"/>
                <w:szCs w:val="22"/>
              </w:rPr>
              <w:t>2</w:t>
            </w:r>
            <w:r w:rsidR="00E47567" w:rsidRPr="00A35784">
              <w:rPr>
                <w:rFonts w:ascii="Times New Roman" w:hAnsi="Times New Roman"/>
                <w:color w:val="000000"/>
                <w:sz w:val="22"/>
                <w:szCs w:val="22"/>
              </w:rPr>
              <w:t xml:space="preserve"> </w:t>
            </w:r>
            <w:r w:rsidRPr="00A35784">
              <w:rPr>
                <w:rFonts w:ascii="Times New Roman" w:hAnsi="Times New Roman"/>
                <w:color w:val="000000"/>
                <w:sz w:val="22"/>
                <w:szCs w:val="22"/>
              </w:rPr>
              <w:t>anni</w:t>
            </w:r>
          </w:p>
        </w:tc>
        <w:tc>
          <w:tcPr>
            <w:tcW w:w="4434" w:type="dxa"/>
            <w:gridSpan w:val="2"/>
            <w:tcBorders>
              <w:left w:val="single" w:sz="4" w:space="0" w:color="D6E3BC"/>
              <w:right w:val="double" w:sz="4" w:space="0" w:color="9BBB59"/>
            </w:tcBorders>
          </w:tcPr>
          <w:p w14:paraId="1D0B35A7"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EC504D5" w14:textId="77777777" w:rsidTr="00D07DAC">
        <w:trPr>
          <w:cnfStyle w:val="000000100000" w:firstRow="0" w:lastRow="0" w:firstColumn="0" w:lastColumn="0" w:oddVBand="0" w:evenVBand="0" w:oddHBand="1" w:evenHBand="0" w:firstRowFirstColumn="0" w:firstRowLastColumn="0" w:lastRowFirstColumn="0" w:lastRowLastColumn="0"/>
          <w:trHeight w:val="301"/>
        </w:trPr>
        <w:tc>
          <w:tcPr>
            <w:tcW w:w="4394" w:type="dxa"/>
            <w:tcBorders>
              <w:left w:val="double" w:sz="4" w:space="0" w:color="9BBB59"/>
              <w:right w:val="single" w:sz="4" w:space="0" w:color="D6E3BC"/>
            </w:tcBorders>
          </w:tcPr>
          <w:p w14:paraId="2FF49041"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right w:val="double" w:sz="4" w:space="0" w:color="9BBB59"/>
            </w:tcBorders>
          </w:tcPr>
          <w:p w14:paraId="544ED16C" w14:textId="49003EDF"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t</w:t>
            </w:r>
            <w:r w:rsidRPr="00A35784">
              <w:rPr>
                <w:rFonts w:ascii="Times New Roman" w:hAnsi="Times New Roman"/>
                <w:color w:val="000000"/>
                <w:sz w:val="22"/>
                <w:szCs w:val="22"/>
              </w:rPr>
              <w:t xml:space="preserve">eorico-pratico </w:t>
            </w:r>
            <w:r w:rsidR="00952C35">
              <w:rPr>
                <w:rFonts w:ascii="Times New Roman" w:hAnsi="Times New Roman"/>
                <w:color w:val="000000"/>
                <w:sz w:val="22"/>
                <w:szCs w:val="22"/>
              </w:rPr>
              <w:t>b</w:t>
            </w:r>
            <w:r w:rsidRPr="00A35784">
              <w:rPr>
                <w:rFonts w:ascii="Times New Roman" w:hAnsi="Times New Roman"/>
                <w:color w:val="000000"/>
                <w:sz w:val="22"/>
                <w:szCs w:val="22"/>
              </w:rPr>
              <w:t xml:space="preserve">ase di campionamento Fauna Ittica (MLG ISPRA 111/2014 n.2040). </w:t>
            </w:r>
          </w:p>
        </w:tc>
      </w:tr>
      <w:tr w:rsidR="00D07DAC" w:rsidRPr="00A35784" w14:paraId="1FAA79CA" w14:textId="77777777" w:rsidTr="00D07DAC">
        <w:trPr>
          <w:trHeight w:val="286"/>
        </w:trPr>
        <w:tc>
          <w:tcPr>
            <w:tcW w:w="4394" w:type="dxa"/>
            <w:tcBorders>
              <w:top w:val="single" w:sz="4" w:space="0" w:color="9BBB59"/>
              <w:left w:val="double" w:sz="4" w:space="0" w:color="9BBB59"/>
              <w:bottom w:val="single" w:sz="4" w:space="0" w:color="9BBB59"/>
              <w:right w:val="single" w:sz="4" w:space="0" w:color="D6E3BC"/>
            </w:tcBorders>
          </w:tcPr>
          <w:p w14:paraId="17574F1A"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bottom w:val="single" w:sz="4" w:space="0" w:color="9BBB59"/>
              <w:right w:val="double" w:sz="4" w:space="0" w:color="9BBB59"/>
            </w:tcBorders>
          </w:tcPr>
          <w:p w14:paraId="0B824555" w14:textId="19C78DC9"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r w:rsidR="001713B1">
              <w:rPr>
                <w:rFonts w:ascii="Times New Roman" w:hAnsi="Times New Roman"/>
                <w:color w:val="000000"/>
                <w:sz w:val="22"/>
                <w:szCs w:val="22"/>
              </w:rPr>
              <w:t>1</w:t>
            </w:r>
            <w:r w:rsidRPr="00A35784">
              <w:rPr>
                <w:rFonts w:ascii="Times New Roman" w:hAnsi="Times New Roman"/>
                <w:color w:val="000000"/>
                <w:sz w:val="22"/>
                <w:szCs w:val="22"/>
              </w:rPr>
              <w:t xml:space="preserve"> anni post</w:t>
            </w:r>
            <w:r w:rsidR="00952C35">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3E7635E6"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394" w:type="dxa"/>
            <w:tcBorders>
              <w:left w:val="double" w:sz="4" w:space="0" w:color="9BBB59"/>
              <w:right w:val="single" w:sz="4" w:space="0" w:color="D6E3BC"/>
            </w:tcBorders>
          </w:tcPr>
          <w:p w14:paraId="6A0EFECA"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34" w:type="dxa"/>
            <w:gridSpan w:val="2"/>
            <w:tcBorders>
              <w:left w:val="single" w:sz="4" w:space="0" w:color="D6E3BC"/>
              <w:right w:val="double" w:sz="4" w:space="0" w:color="9BBB59"/>
            </w:tcBorders>
            <w:shd w:val="clear" w:color="auto" w:fill="auto"/>
          </w:tcPr>
          <w:p w14:paraId="5C51855D" w14:textId="4FFA97D6"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Eventuali </w:t>
            </w:r>
            <w:r w:rsidR="00952C35">
              <w:rPr>
                <w:rFonts w:ascii="Times New Roman" w:hAnsi="Times New Roman"/>
                <w:color w:val="000000"/>
                <w:sz w:val="22"/>
                <w:szCs w:val="22"/>
              </w:rPr>
              <w:t>c</w:t>
            </w:r>
            <w:r w:rsidRPr="00A35784">
              <w:rPr>
                <w:rFonts w:ascii="Times New Roman" w:hAnsi="Times New Roman"/>
                <w:color w:val="000000"/>
                <w:sz w:val="22"/>
                <w:szCs w:val="22"/>
              </w:rPr>
              <w:t xml:space="preserve">orsi di </w:t>
            </w:r>
            <w:r w:rsidR="00952C35">
              <w:rPr>
                <w:rFonts w:ascii="Times New Roman" w:hAnsi="Times New Roman"/>
                <w:color w:val="000000"/>
                <w:sz w:val="22"/>
                <w:szCs w:val="22"/>
              </w:rPr>
              <w:t>a</w:t>
            </w:r>
            <w:r w:rsidRPr="00A35784">
              <w:rPr>
                <w:rFonts w:ascii="Times New Roman" w:hAnsi="Times New Roman"/>
                <w:color w:val="000000"/>
                <w:sz w:val="22"/>
                <w:szCs w:val="22"/>
              </w:rPr>
              <w:t>pprofondimento</w:t>
            </w:r>
          </w:p>
        </w:tc>
      </w:tr>
      <w:tr w:rsidR="00D07DAC" w:rsidRPr="00A35784" w14:paraId="5BB624B3" w14:textId="77777777" w:rsidTr="00D07DAC">
        <w:trPr>
          <w:trHeight w:val="412"/>
        </w:trPr>
        <w:tc>
          <w:tcPr>
            <w:tcW w:w="8828" w:type="dxa"/>
            <w:gridSpan w:val="3"/>
            <w:tcBorders>
              <w:top w:val="single" w:sz="4" w:space="0" w:color="D6E3BC"/>
              <w:left w:val="double" w:sz="4" w:space="0" w:color="9BBB59"/>
              <w:bottom w:val="single" w:sz="4" w:space="0" w:color="D6E3BC"/>
              <w:right w:val="double" w:sz="4" w:space="0" w:color="9BBB59"/>
            </w:tcBorders>
            <w:shd w:val="clear" w:color="auto" w:fill="EAF1DD"/>
          </w:tcPr>
          <w:p w14:paraId="57FE8EB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428A5A3" w14:textId="77777777" w:rsidTr="00D07DAC">
        <w:trPr>
          <w:cnfStyle w:val="000000100000" w:firstRow="0" w:lastRow="0" w:firstColumn="0" w:lastColumn="0" w:oddVBand="0" w:evenVBand="0" w:oddHBand="1" w:evenHBand="0" w:firstRowFirstColumn="0" w:firstRowLastColumn="0" w:lastRowFirstColumn="0" w:lastRowLastColumn="0"/>
          <w:trHeight w:val="369"/>
        </w:trPr>
        <w:tc>
          <w:tcPr>
            <w:tcW w:w="8828" w:type="dxa"/>
            <w:gridSpan w:val="3"/>
            <w:tcBorders>
              <w:top w:val="single" w:sz="4" w:space="0" w:color="D6E3BC"/>
              <w:left w:val="double" w:sz="4" w:space="0" w:color="9BBB59"/>
              <w:bottom w:val="double" w:sz="4" w:space="0" w:color="9BBB59"/>
              <w:right w:val="double" w:sz="4" w:space="0" w:color="9BBB59"/>
            </w:tcBorders>
          </w:tcPr>
          <w:p w14:paraId="75AACA87"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11A1B9F7" w14:textId="77777777" w:rsidTr="00D07DAC">
        <w:trPr>
          <w:trHeight w:val="405"/>
        </w:trPr>
        <w:tc>
          <w:tcPr>
            <w:tcW w:w="8828" w:type="dxa"/>
            <w:gridSpan w:val="3"/>
            <w:tcBorders>
              <w:top w:val="double" w:sz="4" w:space="0" w:color="9BBB59"/>
              <w:left w:val="double" w:sz="4" w:space="0" w:color="9BBB59"/>
              <w:bottom w:val="double" w:sz="4" w:space="0" w:color="9BBB59"/>
              <w:right w:val="double" w:sz="4" w:space="0" w:color="9BBB59"/>
            </w:tcBorders>
            <w:shd w:val="clear" w:color="auto" w:fill="D6E3BC"/>
          </w:tcPr>
          <w:p w14:paraId="16673D27"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Qualifica Campionamento di EQB Fauna Ittica (FI-F-C)</w:t>
            </w:r>
          </w:p>
        </w:tc>
      </w:tr>
    </w:tbl>
    <w:p w14:paraId="0468066F"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1F21A8FB" w14:textId="77777777" w:rsidTr="00D07DAC">
        <w:trPr>
          <w:trHeight w:val="141"/>
        </w:trPr>
        <w:tc>
          <w:tcPr>
            <w:tcW w:w="9854" w:type="dxa"/>
            <w:tcBorders>
              <w:top w:val="nil"/>
              <w:left w:val="nil"/>
              <w:bottom w:val="nil"/>
              <w:right w:val="nil"/>
            </w:tcBorders>
          </w:tcPr>
          <w:tbl>
            <w:tblPr>
              <w:tblStyle w:val="Tabellaelenco3-colore31"/>
              <w:tblW w:w="8953" w:type="dxa"/>
              <w:tblLayout w:type="fixed"/>
              <w:tblLook w:val="0400" w:firstRow="0" w:lastRow="0" w:firstColumn="0" w:lastColumn="0" w:noHBand="0" w:noVBand="1"/>
            </w:tblPr>
            <w:tblGrid>
              <w:gridCol w:w="4381"/>
              <w:gridCol w:w="95"/>
              <w:gridCol w:w="4477"/>
            </w:tblGrid>
            <w:tr w:rsidR="00D07DAC" w:rsidRPr="00A35784" w14:paraId="4AC2E79A"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953" w:type="dxa"/>
                  <w:gridSpan w:val="3"/>
                  <w:tcBorders>
                    <w:top w:val="double" w:sz="4" w:space="0" w:color="9BBB59"/>
                    <w:left w:val="double" w:sz="4" w:space="0" w:color="9BBB59"/>
                    <w:bottom w:val="double" w:sz="4" w:space="0" w:color="9BBB59"/>
                    <w:right w:val="double" w:sz="4" w:space="0" w:color="9BBB59"/>
                  </w:tcBorders>
                  <w:shd w:val="clear" w:color="auto" w:fill="92D050"/>
                </w:tcPr>
                <w:p w14:paraId="25CB91AA"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0D9FE939"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3FDE0753" w14:textId="77777777" w:rsidTr="00D07DAC">
              <w:trPr>
                <w:trHeight w:val="109"/>
              </w:trPr>
              <w:tc>
                <w:tcPr>
                  <w:tcW w:w="8953" w:type="dxa"/>
                  <w:gridSpan w:val="3"/>
                  <w:tcBorders>
                    <w:top w:val="double" w:sz="4" w:space="0" w:color="9BBB59"/>
                    <w:left w:val="double" w:sz="4" w:space="0" w:color="9BBB59"/>
                    <w:bottom w:val="double" w:sz="4" w:space="0" w:color="9BBB59"/>
                    <w:right w:val="double" w:sz="4" w:space="0" w:color="9BBB59"/>
                  </w:tcBorders>
                </w:tcPr>
                <w:p w14:paraId="323BEC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F4953D6"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8953" w:type="dxa"/>
                  <w:gridSpan w:val="3"/>
                  <w:tcBorders>
                    <w:top w:val="double" w:sz="4" w:space="0" w:color="9BBB59"/>
                    <w:left w:val="double" w:sz="4" w:space="0" w:color="9BBB59"/>
                    <w:right w:val="double" w:sz="4" w:space="0" w:color="9BBB59"/>
                  </w:tcBorders>
                </w:tcPr>
                <w:p w14:paraId="43CBDF7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AA4B106" w14:textId="77777777" w:rsidTr="00D07DAC">
              <w:trPr>
                <w:trHeight w:val="109"/>
              </w:trPr>
              <w:tc>
                <w:tcPr>
                  <w:tcW w:w="8953" w:type="dxa"/>
                  <w:gridSpan w:val="3"/>
                  <w:tcBorders>
                    <w:left w:val="double" w:sz="4" w:space="0" w:color="9BBB59"/>
                    <w:right w:val="double" w:sz="4" w:space="0" w:color="9BBB59"/>
                  </w:tcBorders>
                </w:tcPr>
                <w:p w14:paraId="3B2236F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Ittiologo livello 1</w:t>
                  </w:r>
                </w:p>
              </w:tc>
            </w:tr>
            <w:tr w:rsidR="00D07DAC" w:rsidRPr="00A35784" w14:paraId="4A649AE0" w14:textId="77777777" w:rsidTr="00D07DAC">
              <w:trPr>
                <w:cnfStyle w:val="000000100000" w:firstRow="0" w:lastRow="0" w:firstColumn="0" w:lastColumn="0" w:oddVBand="0" w:evenVBand="0" w:oddHBand="1" w:evenHBand="0" w:firstRowFirstColumn="0" w:firstRowLastColumn="0" w:lastRowFirstColumn="0" w:lastRowLastColumn="0"/>
                <w:trHeight w:val="109"/>
              </w:trPr>
              <w:tc>
                <w:tcPr>
                  <w:tcW w:w="4381" w:type="dxa"/>
                  <w:tcBorders>
                    <w:left w:val="double" w:sz="4" w:space="0" w:color="9BBB59"/>
                    <w:right w:val="single" w:sz="4" w:space="0" w:color="9BBB59"/>
                  </w:tcBorders>
                </w:tcPr>
                <w:p w14:paraId="0B280B99" w14:textId="77777777" w:rsidR="00D07DAC" w:rsidRPr="00A35784" w:rsidRDefault="00D07DAC" w:rsidP="00A2755E">
                  <w:pPr>
                    <w:spacing w:line="240" w:lineRule="exact"/>
                    <w:ind w:left="19"/>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572" w:type="dxa"/>
                  <w:gridSpan w:val="2"/>
                  <w:tcBorders>
                    <w:left w:val="single" w:sz="4" w:space="0" w:color="9BBB59"/>
                    <w:right w:val="double" w:sz="4" w:space="0" w:color="9BBB59"/>
                  </w:tcBorders>
                </w:tcPr>
                <w:p w14:paraId="1A51ACF3" w14:textId="77777777" w:rsidR="00D07DAC" w:rsidRPr="00A35784" w:rsidRDefault="00D07DAC" w:rsidP="00A2755E">
                  <w:pPr>
                    <w:spacing w:line="240" w:lineRule="exact"/>
                    <w:ind w:left="75"/>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59CEB769" w14:textId="77777777" w:rsidTr="00D07DAC">
              <w:trPr>
                <w:trHeight w:val="817"/>
              </w:trPr>
              <w:tc>
                <w:tcPr>
                  <w:tcW w:w="4381" w:type="dxa"/>
                  <w:tcBorders>
                    <w:top w:val="single" w:sz="4" w:space="0" w:color="9BBB59"/>
                    <w:left w:val="double" w:sz="4" w:space="0" w:color="9BBB59"/>
                    <w:bottom w:val="single" w:sz="4" w:space="0" w:color="D6E3BC"/>
                    <w:right w:val="single" w:sz="4" w:space="0" w:color="9BBB59"/>
                  </w:tcBorders>
                </w:tcPr>
                <w:p w14:paraId="109670D9" w14:textId="0717F0AB" w:rsidR="00D07DAC" w:rsidRPr="00A35784" w:rsidRDefault="00D07DAC" w:rsidP="00A2755E">
                  <w:pPr>
                    <w:spacing w:line="240" w:lineRule="exact"/>
                    <w:jc w:val="both"/>
                    <w:rPr>
                      <w:rFonts w:ascii="Times New Roman" w:hAnsi="Times New Roman"/>
                      <w:color w:val="000000"/>
                      <w:sz w:val="22"/>
                      <w:szCs w:val="22"/>
                    </w:rPr>
                  </w:pPr>
                  <w:commentRangeStart w:id="233"/>
                  <w:commentRangeStart w:id="234"/>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del w:id="235" w:author="Cristina Martone" w:date="2023-05-31T15:35:00Z">
                    <w:r w:rsidR="002D588A" w:rsidDel="005C0DF7">
                      <w:rPr>
                        <w:rFonts w:ascii="Times New Roman" w:hAnsi="Times New Roman"/>
                        <w:color w:val="000000"/>
                        <w:sz w:val="22"/>
                        <w:szCs w:val="22"/>
                      </w:rPr>
                      <w:delText>;</w:delText>
                    </w:r>
                  </w:del>
                  <w:commentRangeEnd w:id="233"/>
                  <w:r w:rsidR="00087E13">
                    <w:rPr>
                      <w:rStyle w:val="Rimandocommento"/>
                      <w:rFonts w:ascii="Cambria" w:eastAsia="Times New Roman" w:hAnsi="Cambria"/>
                      <w:lang w:val="en-US" w:eastAsia="en-US"/>
                    </w:rPr>
                    <w:commentReference w:id="233"/>
                  </w:r>
                  <w:commentRangeEnd w:id="234"/>
                  <w:r w:rsidR="000608AE">
                    <w:rPr>
                      <w:rStyle w:val="Rimandocommento"/>
                      <w:rFonts w:ascii="Cambria" w:eastAsia="Times New Roman" w:hAnsi="Cambria"/>
                      <w:lang w:val="en-US" w:eastAsia="en-US"/>
                    </w:rPr>
                    <w:commentReference w:id="234"/>
                  </w:r>
                </w:p>
              </w:tc>
              <w:tc>
                <w:tcPr>
                  <w:tcW w:w="4572" w:type="dxa"/>
                  <w:gridSpan w:val="2"/>
                  <w:tcBorders>
                    <w:top w:val="single" w:sz="4" w:space="0" w:color="9BBB59"/>
                    <w:left w:val="single" w:sz="4" w:space="0" w:color="9BBB59"/>
                    <w:bottom w:val="single" w:sz="4" w:space="0" w:color="D6E3BC"/>
                    <w:right w:val="double" w:sz="4" w:space="0" w:color="9BBB59"/>
                  </w:tcBorders>
                </w:tcPr>
                <w:p w14:paraId="7673F6C4"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7E55884C" w14:textId="77777777" w:rsidTr="00D07DAC">
              <w:trPr>
                <w:cnfStyle w:val="000000100000" w:firstRow="0" w:lastRow="0" w:firstColumn="0" w:lastColumn="0" w:oddVBand="0" w:evenVBand="0" w:oddHBand="1" w:evenHBand="0" w:firstRowFirstColumn="0" w:firstRowLastColumn="0" w:lastRowFirstColumn="0" w:lastRowLastColumn="0"/>
                <w:trHeight w:val="1163"/>
              </w:trPr>
              <w:tc>
                <w:tcPr>
                  <w:tcW w:w="4381" w:type="dxa"/>
                  <w:tcBorders>
                    <w:top w:val="single" w:sz="4" w:space="0" w:color="D6E3BC"/>
                    <w:left w:val="double" w:sz="4" w:space="0" w:color="9BBB59"/>
                    <w:right w:val="single" w:sz="4" w:space="0" w:color="9BBB59"/>
                  </w:tcBorders>
                </w:tcPr>
                <w:p w14:paraId="6A5F1ADF" w14:textId="2460266C"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Esperienza documentata in tecniche di campioname</w:t>
                  </w:r>
                  <w:r w:rsidR="002D588A">
                    <w:rPr>
                      <w:rFonts w:ascii="Times New Roman" w:hAnsi="Times New Roman"/>
                      <w:color w:val="000000"/>
                      <w:sz w:val="22"/>
                      <w:szCs w:val="22"/>
                    </w:rPr>
                    <w:t xml:space="preserve">nto (MLG ISPRA 111/2014 n.2040) </w:t>
                  </w:r>
                  <w:r w:rsidRPr="00A35784">
                    <w:rPr>
                      <w:rFonts w:ascii="Times New Roman" w:hAnsi="Times New Roman"/>
                      <w:color w:val="000000"/>
                      <w:sz w:val="22"/>
                      <w:szCs w:val="22"/>
                    </w:rPr>
                    <w:t xml:space="preserve">della fauna ittica delle acque interne italiane di almeno </w:t>
                  </w:r>
                  <w:r w:rsidR="001713B1">
                    <w:rPr>
                      <w:rFonts w:ascii="Times New Roman" w:hAnsi="Times New Roman"/>
                      <w:color w:val="000000"/>
                      <w:sz w:val="22"/>
                      <w:szCs w:val="22"/>
                    </w:rPr>
                    <w:t>2</w:t>
                  </w:r>
                  <w:r w:rsidR="001713B1" w:rsidRPr="00A35784">
                    <w:rPr>
                      <w:rFonts w:ascii="Times New Roman" w:hAnsi="Times New Roman"/>
                      <w:color w:val="000000"/>
                      <w:sz w:val="22"/>
                      <w:szCs w:val="22"/>
                    </w:rPr>
                    <w:t xml:space="preserve"> </w:t>
                  </w:r>
                  <w:r w:rsidRPr="00A35784">
                    <w:rPr>
                      <w:rFonts w:ascii="Times New Roman" w:hAnsi="Times New Roman"/>
                      <w:color w:val="000000"/>
                      <w:sz w:val="22"/>
                      <w:szCs w:val="22"/>
                    </w:rPr>
                    <w:t>anni</w:t>
                  </w:r>
                </w:p>
              </w:tc>
              <w:tc>
                <w:tcPr>
                  <w:tcW w:w="4572" w:type="dxa"/>
                  <w:gridSpan w:val="2"/>
                  <w:tcBorders>
                    <w:top w:val="single" w:sz="4" w:space="0" w:color="D6E3BC"/>
                    <w:left w:val="single" w:sz="4" w:space="0" w:color="9BBB59"/>
                    <w:right w:val="double" w:sz="4" w:space="0" w:color="9BBB59"/>
                  </w:tcBorders>
                </w:tcPr>
                <w:p w14:paraId="5D96D425"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3DA3DF5" w14:textId="77777777" w:rsidTr="00D07DAC">
              <w:trPr>
                <w:trHeight w:val="795"/>
              </w:trPr>
              <w:tc>
                <w:tcPr>
                  <w:tcW w:w="4381" w:type="dxa"/>
                  <w:tcBorders>
                    <w:top w:val="single" w:sz="4" w:space="0" w:color="D6E3BC"/>
                    <w:left w:val="double" w:sz="4" w:space="0" w:color="9BBB59"/>
                    <w:right w:val="single" w:sz="4" w:space="0" w:color="9BBB59"/>
                  </w:tcBorders>
                </w:tcPr>
                <w:p w14:paraId="325ACB4A"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572" w:type="dxa"/>
                  <w:gridSpan w:val="2"/>
                  <w:tcBorders>
                    <w:top w:val="single" w:sz="4" w:space="0" w:color="D6E3BC"/>
                    <w:left w:val="single" w:sz="4" w:space="0" w:color="9BBB59"/>
                    <w:right w:val="double" w:sz="4" w:space="0" w:color="9BBB59"/>
                  </w:tcBorders>
                </w:tcPr>
                <w:p w14:paraId="60359D23" w14:textId="77777777" w:rsidR="00D07DAC" w:rsidRPr="00A35784" w:rsidRDefault="00D07DAC" w:rsidP="00A2755E">
                  <w:pPr>
                    <w:spacing w:line="240" w:lineRule="exact"/>
                    <w:jc w:val="both"/>
                    <w:rPr>
                      <w:rFonts w:ascii="Times New Roman" w:hAnsi="Times New Roman"/>
                      <w:color w:val="000000"/>
                      <w:sz w:val="22"/>
                      <w:szCs w:val="22"/>
                    </w:rPr>
                  </w:pPr>
                </w:p>
              </w:tc>
            </w:tr>
            <w:tr w:rsidR="00D07DAC" w:rsidRPr="00A35784" w14:paraId="780F7FED"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953" w:type="dxa"/>
                  <w:gridSpan w:val="3"/>
                  <w:tcBorders>
                    <w:top w:val="double" w:sz="4" w:space="0" w:color="9BBB59"/>
                    <w:left w:val="double" w:sz="4" w:space="0" w:color="9BBB59"/>
                    <w:bottom w:val="double" w:sz="4" w:space="0" w:color="9BBB59"/>
                    <w:right w:val="double" w:sz="4" w:space="0" w:color="9BBB59"/>
                  </w:tcBorders>
                </w:tcPr>
                <w:p w14:paraId="6687853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1C8AE8E" w14:textId="77777777" w:rsidTr="00D07DAC">
              <w:trPr>
                <w:trHeight w:val="286"/>
              </w:trPr>
              <w:tc>
                <w:tcPr>
                  <w:tcW w:w="8953" w:type="dxa"/>
                  <w:gridSpan w:val="3"/>
                  <w:tcBorders>
                    <w:top w:val="double" w:sz="4" w:space="0" w:color="9BBB59"/>
                    <w:left w:val="double" w:sz="4" w:space="0" w:color="9BBB59"/>
                    <w:right w:val="double" w:sz="4" w:space="0" w:color="9BBB59"/>
                  </w:tcBorders>
                </w:tcPr>
                <w:p w14:paraId="05AB903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428938C" w14:textId="77777777" w:rsidTr="00D07DAC">
              <w:trPr>
                <w:cnfStyle w:val="000000100000" w:firstRow="0" w:lastRow="0" w:firstColumn="0" w:lastColumn="0" w:oddVBand="0" w:evenVBand="0" w:oddHBand="1" w:evenHBand="0" w:firstRowFirstColumn="0" w:firstRowLastColumn="0" w:lastRowFirstColumn="0" w:lastRowLastColumn="0"/>
                <w:trHeight w:val="341"/>
              </w:trPr>
              <w:tc>
                <w:tcPr>
                  <w:tcW w:w="8953" w:type="dxa"/>
                  <w:gridSpan w:val="3"/>
                  <w:tcBorders>
                    <w:left w:val="double" w:sz="4" w:space="0" w:color="9BBB59"/>
                    <w:right w:val="double" w:sz="4" w:space="0" w:color="9BBB59"/>
                  </w:tcBorders>
                </w:tcPr>
                <w:p w14:paraId="2ADD3AE1" w14:textId="77777777" w:rsidR="00D07DAC" w:rsidRPr="00A35784" w:rsidRDefault="00D07DAC" w:rsidP="00D4146C">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Ittiologo livello 1</w:t>
                  </w:r>
                </w:p>
              </w:tc>
            </w:tr>
            <w:tr w:rsidR="00D07DAC" w:rsidRPr="00A35784" w14:paraId="2BF5021A" w14:textId="77777777" w:rsidTr="00D07DAC">
              <w:trPr>
                <w:trHeight w:val="286"/>
              </w:trPr>
              <w:tc>
                <w:tcPr>
                  <w:tcW w:w="4476" w:type="dxa"/>
                  <w:gridSpan w:val="2"/>
                  <w:tcBorders>
                    <w:top w:val="nil"/>
                    <w:left w:val="double" w:sz="4" w:space="0" w:color="9BBB59"/>
                    <w:bottom w:val="single" w:sz="4" w:space="0" w:color="9BBB59"/>
                    <w:right w:val="single" w:sz="4" w:space="0" w:color="D6E3BC"/>
                  </w:tcBorders>
                </w:tcPr>
                <w:p w14:paraId="23B1121E"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77" w:type="dxa"/>
                  <w:tcBorders>
                    <w:left w:val="single" w:sz="4" w:space="0" w:color="D6E3BC"/>
                    <w:right w:val="double" w:sz="4" w:space="0" w:color="9BBB59"/>
                  </w:tcBorders>
                </w:tcPr>
                <w:p w14:paraId="5B10BB79" w14:textId="77777777" w:rsidR="00D07DAC" w:rsidRPr="00A35784" w:rsidRDefault="00D07DAC" w:rsidP="00A2755E">
                  <w:pPr>
                    <w:spacing w:line="240" w:lineRule="exact"/>
                    <w:ind w:left="720"/>
                    <w:jc w:val="center"/>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426A6BC4" w14:textId="77777777" w:rsidTr="00D07DAC">
              <w:trPr>
                <w:cnfStyle w:val="000000100000" w:firstRow="0" w:lastRow="0" w:firstColumn="0" w:lastColumn="0" w:oddVBand="0" w:evenVBand="0" w:oddHBand="1" w:evenHBand="0" w:firstRowFirstColumn="0" w:firstRowLastColumn="0" w:lastRowFirstColumn="0" w:lastRowLastColumn="0"/>
                <w:trHeight w:val="572"/>
              </w:trPr>
              <w:tc>
                <w:tcPr>
                  <w:tcW w:w="4476" w:type="dxa"/>
                  <w:gridSpan w:val="2"/>
                  <w:tcBorders>
                    <w:left w:val="double" w:sz="4" w:space="0" w:color="9BBB59"/>
                    <w:right w:val="single" w:sz="4" w:space="0" w:color="D6E3BC"/>
                  </w:tcBorders>
                </w:tcPr>
                <w:p w14:paraId="715E5D8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4C38270B" w14:textId="0A152A5A" w:rsidR="00D07DAC" w:rsidRPr="00A35784" w:rsidRDefault="00D07DAC" w:rsidP="008A786E">
                  <w:pPr>
                    <w:numPr>
                      <w:ilvl w:val="0"/>
                      <w:numId w:val="72"/>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esperienza documentata in tecniche di campionamento (MLG ISPRA 111/2014 n.2040) </w:t>
                  </w:r>
                  <w:r w:rsidR="000D456F">
                    <w:rPr>
                      <w:rFonts w:ascii="Times New Roman" w:eastAsia="Times New Roman" w:hAnsi="Times New Roman"/>
                      <w:sz w:val="22"/>
                      <w:szCs w:val="22"/>
                    </w:rPr>
                    <w:t>della</w:t>
                  </w:r>
                  <w:r w:rsidRPr="00A35784">
                    <w:rPr>
                      <w:rFonts w:ascii="Times New Roman" w:eastAsia="Times New Roman" w:hAnsi="Times New Roman"/>
                      <w:sz w:val="22"/>
                      <w:szCs w:val="22"/>
                    </w:rPr>
                    <w:t xml:space="preserve"> fauna ittica delle acq</w:t>
                  </w:r>
                  <w:r w:rsidR="002D588A">
                    <w:rPr>
                      <w:rFonts w:ascii="Times New Roman" w:eastAsia="Times New Roman" w:hAnsi="Times New Roman"/>
                      <w:sz w:val="22"/>
                      <w:szCs w:val="22"/>
                    </w:rPr>
                    <w:t xml:space="preserve">ue interne italiane di almeno </w:t>
                  </w:r>
                  <w:r w:rsidR="001713B1">
                    <w:rPr>
                      <w:rFonts w:ascii="Times New Roman" w:eastAsia="Times New Roman" w:hAnsi="Times New Roman"/>
                      <w:sz w:val="22"/>
                      <w:szCs w:val="22"/>
                    </w:rPr>
                    <w:t xml:space="preserve">2 </w:t>
                  </w:r>
                  <w:r w:rsidRPr="00A35784">
                    <w:rPr>
                      <w:rFonts w:ascii="Times New Roman" w:eastAsia="Times New Roman" w:hAnsi="Times New Roman"/>
                      <w:sz w:val="22"/>
                      <w:szCs w:val="22"/>
                    </w:rPr>
                    <w:t>anni</w:t>
                  </w:r>
                </w:p>
                <w:p w14:paraId="213EA0A6" w14:textId="77777777" w:rsidR="00D07DAC" w:rsidRPr="00A35784" w:rsidRDefault="00D07DAC" w:rsidP="008A786E">
                  <w:pPr>
                    <w:numPr>
                      <w:ilvl w:val="0"/>
                      <w:numId w:val="72"/>
                    </w:numPr>
                    <w:spacing w:after="200"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esperienza documentata in determinazione tassonomica della fauna ittica delle acque interne italiane di almeno </w:t>
                  </w:r>
                  <w:proofErr w:type="gramStart"/>
                  <w:r w:rsidRPr="00A35784">
                    <w:rPr>
                      <w:rFonts w:ascii="Times New Roman" w:eastAsia="Times New Roman" w:hAnsi="Times New Roman"/>
                      <w:sz w:val="22"/>
                      <w:szCs w:val="22"/>
                    </w:rPr>
                    <w:t>6</w:t>
                  </w:r>
                  <w:proofErr w:type="gramEnd"/>
                  <w:r w:rsidRPr="00A35784">
                    <w:rPr>
                      <w:rFonts w:ascii="Times New Roman" w:eastAsia="Times New Roman" w:hAnsi="Times New Roman"/>
                      <w:sz w:val="22"/>
                      <w:szCs w:val="22"/>
                    </w:rPr>
                    <w:t xml:space="preserve"> anni</w:t>
                  </w:r>
                </w:p>
              </w:tc>
              <w:tc>
                <w:tcPr>
                  <w:tcW w:w="4477" w:type="dxa"/>
                  <w:tcBorders>
                    <w:left w:val="single" w:sz="4" w:space="0" w:color="D6E3BC"/>
                    <w:right w:val="double" w:sz="4" w:space="0" w:color="9BBB59"/>
                  </w:tcBorders>
                </w:tcPr>
                <w:p w14:paraId="7AA5B700"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53C23BD" w14:textId="77777777" w:rsidTr="00952C35">
              <w:trPr>
                <w:trHeight w:val="529"/>
              </w:trPr>
              <w:tc>
                <w:tcPr>
                  <w:tcW w:w="4476" w:type="dxa"/>
                  <w:gridSpan w:val="2"/>
                  <w:vMerge w:val="restart"/>
                  <w:tcBorders>
                    <w:top w:val="single" w:sz="4" w:space="0" w:color="9BBB59"/>
                    <w:left w:val="double" w:sz="4" w:space="0" w:color="9BBB59"/>
                    <w:right w:val="single" w:sz="4" w:space="0" w:color="D6E3BC"/>
                  </w:tcBorders>
                </w:tcPr>
                <w:p w14:paraId="07B52648"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top w:val="single" w:sz="4" w:space="0" w:color="9BBB59"/>
                    <w:left w:val="single" w:sz="4" w:space="0" w:color="D6E3BC"/>
                    <w:bottom w:val="single" w:sz="4" w:space="0" w:color="9BBB59"/>
                    <w:right w:val="double" w:sz="4" w:space="0" w:color="9BBB59"/>
                  </w:tcBorders>
                </w:tcPr>
                <w:p w14:paraId="4B8A5718" w14:textId="71C942A1"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b</w:t>
                  </w:r>
                  <w:r w:rsidRPr="00A35784">
                    <w:rPr>
                      <w:rFonts w:ascii="Times New Roman" w:hAnsi="Times New Roman"/>
                      <w:color w:val="000000"/>
                      <w:sz w:val="22"/>
                      <w:szCs w:val="22"/>
                    </w:rPr>
                    <w:t xml:space="preserve">ase di </w:t>
                  </w:r>
                  <w:r w:rsidR="00952C35">
                    <w:rPr>
                      <w:rFonts w:ascii="Times New Roman" w:hAnsi="Times New Roman"/>
                      <w:color w:val="000000"/>
                      <w:sz w:val="22"/>
                      <w:szCs w:val="22"/>
                    </w:rPr>
                    <w:t>t</w:t>
                  </w:r>
                  <w:r w:rsidRPr="00A35784">
                    <w:rPr>
                      <w:rFonts w:ascii="Times New Roman" w:hAnsi="Times New Roman"/>
                      <w:color w:val="000000"/>
                      <w:sz w:val="22"/>
                      <w:szCs w:val="22"/>
                    </w:rPr>
                    <w:t>assonomia delle specie ittiche delle acque interne Italiane.</w:t>
                  </w:r>
                </w:p>
              </w:tc>
            </w:tr>
            <w:tr w:rsidR="00D07DAC" w:rsidRPr="00A35784" w14:paraId="5C0AF369" w14:textId="77777777" w:rsidTr="00D07DAC">
              <w:trPr>
                <w:cnfStyle w:val="000000100000" w:firstRow="0" w:lastRow="0" w:firstColumn="0" w:lastColumn="0" w:oddVBand="0" w:evenVBand="0" w:oddHBand="1" w:evenHBand="0" w:firstRowFirstColumn="0" w:firstRowLastColumn="0" w:lastRowFirstColumn="0" w:lastRowLastColumn="0"/>
                <w:trHeight w:val="472"/>
              </w:trPr>
              <w:tc>
                <w:tcPr>
                  <w:tcW w:w="4476" w:type="dxa"/>
                  <w:gridSpan w:val="2"/>
                  <w:vMerge/>
                  <w:tcBorders>
                    <w:left w:val="double" w:sz="4" w:space="0" w:color="9BBB59"/>
                    <w:right w:val="single" w:sz="4" w:space="0" w:color="D6E3BC"/>
                  </w:tcBorders>
                </w:tcPr>
                <w:p w14:paraId="3F33D257"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tcPr>
                <w:p w14:paraId="421934CA" w14:textId="3288E6AF"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w:t>
                  </w:r>
                  <w:r w:rsidR="00952C35">
                    <w:rPr>
                      <w:rFonts w:ascii="Times New Roman" w:hAnsi="Times New Roman"/>
                      <w:color w:val="000000"/>
                      <w:sz w:val="22"/>
                      <w:szCs w:val="22"/>
                    </w:rPr>
                    <w:t>t</w:t>
                  </w:r>
                  <w:r w:rsidRPr="00A35784">
                    <w:rPr>
                      <w:rFonts w:ascii="Times New Roman" w:hAnsi="Times New Roman"/>
                      <w:color w:val="000000"/>
                      <w:sz w:val="22"/>
                      <w:szCs w:val="22"/>
                    </w:rPr>
                    <w:t xml:space="preserve">eorico-pratico </w:t>
                  </w:r>
                  <w:r w:rsidR="0013331D">
                    <w:rPr>
                      <w:rFonts w:ascii="Times New Roman" w:hAnsi="Times New Roman"/>
                      <w:color w:val="000000"/>
                      <w:sz w:val="22"/>
                      <w:szCs w:val="22"/>
                    </w:rPr>
                    <w:t>b</w:t>
                  </w:r>
                  <w:r w:rsidRPr="00A35784">
                    <w:rPr>
                      <w:rFonts w:ascii="Times New Roman" w:hAnsi="Times New Roman"/>
                      <w:color w:val="000000"/>
                      <w:sz w:val="22"/>
                      <w:szCs w:val="22"/>
                    </w:rPr>
                    <w:t>ase di campionamento Fauna Ittica (MLG ISPRA 111/2014 n.2040).</w:t>
                  </w:r>
                </w:p>
              </w:tc>
            </w:tr>
            <w:tr w:rsidR="00D07DAC" w:rsidRPr="00A35784" w14:paraId="58FDB8EE" w14:textId="77777777" w:rsidTr="00D07DAC">
              <w:trPr>
                <w:trHeight w:val="286"/>
              </w:trPr>
              <w:tc>
                <w:tcPr>
                  <w:tcW w:w="4476" w:type="dxa"/>
                  <w:gridSpan w:val="2"/>
                  <w:tcBorders>
                    <w:left w:val="double" w:sz="4" w:space="0" w:color="9BBB59"/>
                    <w:right w:val="single" w:sz="4" w:space="0" w:color="D6E3BC"/>
                  </w:tcBorders>
                </w:tcPr>
                <w:p w14:paraId="2B28EEAB"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tcPr>
                <w:p w14:paraId="5C58E2B2" w14:textId="4F9E5F8D"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r w:rsidR="006D2BFB">
                    <w:rPr>
                      <w:rFonts w:ascii="Times New Roman" w:hAnsi="Times New Roman"/>
                      <w:color w:val="000000"/>
                      <w:sz w:val="22"/>
                      <w:szCs w:val="22"/>
                    </w:rPr>
                    <w:t>1</w:t>
                  </w:r>
                  <w:r w:rsidR="006D2BFB" w:rsidRPr="00A35784">
                    <w:rPr>
                      <w:rFonts w:ascii="Times New Roman" w:hAnsi="Times New Roman"/>
                      <w:color w:val="000000"/>
                      <w:sz w:val="22"/>
                      <w:szCs w:val="22"/>
                    </w:rPr>
                    <w:t xml:space="preserve"> </w:t>
                  </w:r>
                  <w:r w:rsidRPr="00A35784">
                    <w:rPr>
                      <w:rFonts w:ascii="Times New Roman" w:hAnsi="Times New Roman"/>
                      <w:color w:val="000000"/>
                      <w:sz w:val="22"/>
                      <w:szCs w:val="22"/>
                    </w:rPr>
                    <w:t>anni post</w:t>
                  </w:r>
                  <w:r w:rsidR="0013331D">
                    <w:rPr>
                      <w:rFonts w:ascii="Times New Roman" w:hAnsi="Times New Roman"/>
                      <w:color w:val="000000"/>
                      <w:sz w:val="22"/>
                      <w:szCs w:val="22"/>
                    </w:rPr>
                    <w:t>-</w:t>
                  </w:r>
                  <w:r w:rsidRPr="00A35784">
                    <w:rPr>
                      <w:rFonts w:ascii="Times New Roman" w:hAnsi="Times New Roman"/>
                      <w:color w:val="000000"/>
                      <w:sz w:val="22"/>
                      <w:szCs w:val="22"/>
                    </w:rPr>
                    <w:t xml:space="preserve">formazione in campionamento </w:t>
                  </w:r>
                </w:p>
              </w:tc>
            </w:tr>
            <w:tr w:rsidR="00D07DAC" w:rsidRPr="00A35784" w14:paraId="42074839"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4476" w:type="dxa"/>
                  <w:gridSpan w:val="2"/>
                  <w:tcBorders>
                    <w:left w:val="double" w:sz="4" w:space="0" w:color="9BBB59"/>
                    <w:right w:val="single" w:sz="4" w:space="0" w:color="D6E3BC"/>
                  </w:tcBorders>
                </w:tcPr>
                <w:p w14:paraId="18AC5C61"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77" w:type="dxa"/>
                  <w:tcBorders>
                    <w:left w:val="single" w:sz="4" w:space="0" w:color="D6E3BC"/>
                    <w:right w:val="double" w:sz="4" w:space="0" w:color="9BBB59"/>
                  </w:tcBorders>
                  <w:shd w:val="clear" w:color="auto" w:fill="auto"/>
                </w:tcPr>
                <w:p w14:paraId="2760A784"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Esperienza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in determinazione tassonomica</w:t>
                  </w:r>
                </w:p>
              </w:tc>
            </w:tr>
            <w:tr w:rsidR="00D60517" w:rsidRPr="00A35784" w14:paraId="5A723732" w14:textId="77777777" w:rsidTr="003239F4">
              <w:trPr>
                <w:trHeight w:val="286"/>
              </w:trPr>
              <w:tc>
                <w:tcPr>
                  <w:tcW w:w="8953" w:type="dxa"/>
                  <w:gridSpan w:val="3"/>
                  <w:tcBorders>
                    <w:left w:val="double" w:sz="4" w:space="0" w:color="9BBB59"/>
                    <w:bottom w:val="nil"/>
                    <w:right w:val="double" w:sz="4" w:space="0" w:color="9BBB59"/>
                  </w:tcBorders>
                </w:tcPr>
                <w:p w14:paraId="0CEF7BEF" w14:textId="77777777" w:rsidR="00D60517" w:rsidRPr="00A35784" w:rsidRDefault="00D60517"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w:t>
                  </w:r>
                </w:p>
              </w:tc>
            </w:tr>
            <w:tr w:rsidR="00D07DAC" w:rsidRPr="00A35784" w14:paraId="571F2FA5" w14:textId="77777777" w:rsidTr="00D07DAC">
              <w:trPr>
                <w:cnfStyle w:val="000000100000" w:firstRow="0" w:lastRow="0" w:firstColumn="0" w:lastColumn="0" w:oddVBand="0" w:evenVBand="0" w:oddHBand="1" w:evenHBand="0" w:firstRowFirstColumn="0" w:firstRowLastColumn="0" w:lastRowFirstColumn="0" w:lastRowLastColumn="0"/>
                <w:trHeight w:val="412"/>
              </w:trPr>
              <w:tc>
                <w:tcPr>
                  <w:tcW w:w="8953" w:type="dxa"/>
                  <w:gridSpan w:val="3"/>
                  <w:tcBorders>
                    <w:left w:val="double" w:sz="4" w:space="0" w:color="9BBB59"/>
                    <w:right w:val="double" w:sz="4" w:space="0" w:color="9BBB59"/>
                  </w:tcBorders>
                  <w:shd w:val="clear" w:color="auto" w:fill="EAF1DD"/>
                </w:tcPr>
                <w:p w14:paraId="6ABC5BEB"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AFFEAC1" w14:textId="77777777" w:rsidTr="00D07DAC">
              <w:trPr>
                <w:trHeight w:val="369"/>
              </w:trPr>
              <w:tc>
                <w:tcPr>
                  <w:tcW w:w="8953" w:type="dxa"/>
                  <w:gridSpan w:val="3"/>
                  <w:tcBorders>
                    <w:left w:val="double" w:sz="4" w:space="0" w:color="9BBB59"/>
                    <w:right w:val="double" w:sz="4" w:space="0" w:color="9BBB59"/>
                  </w:tcBorders>
                </w:tcPr>
                <w:p w14:paraId="6273AEA5"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4DE0A2CC" w14:textId="77777777" w:rsidTr="00D07DAC">
              <w:trPr>
                <w:cnfStyle w:val="000000100000" w:firstRow="0" w:lastRow="0" w:firstColumn="0" w:lastColumn="0" w:oddVBand="0" w:evenVBand="0" w:oddHBand="1" w:evenHBand="0" w:firstRowFirstColumn="0" w:firstRowLastColumn="0" w:lastRowFirstColumn="0" w:lastRowLastColumn="0"/>
                <w:trHeight w:val="286"/>
              </w:trPr>
              <w:tc>
                <w:tcPr>
                  <w:tcW w:w="8953" w:type="dxa"/>
                  <w:gridSpan w:val="3"/>
                  <w:tcBorders>
                    <w:left w:val="double" w:sz="4" w:space="0" w:color="9BBB59"/>
                    <w:bottom w:val="double" w:sz="4" w:space="0" w:color="9BBB59"/>
                    <w:right w:val="double" w:sz="4" w:space="0" w:color="9BBB59"/>
                  </w:tcBorders>
                </w:tcPr>
                <w:p w14:paraId="16DD966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EQB Fauna Ittica</w:t>
                  </w:r>
                </w:p>
              </w:tc>
            </w:tr>
            <w:tr w:rsidR="00D07DAC" w:rsidRPr="00A35784" w14:paraId="420BA1FF" w14:textId="77777777" w:rsidTr="00D07DAC">
              <w:trPr>
                <w:trHeight w:val="724"/>
              </w:trPr>
              <w:tc>
                <w:tcPr>
                  <w:tcW w:w="8953" w:type="dxa"/>
                  <w:gridSpan w:val="3"/>
                  <w:tcBorders>
                    <w:top w:val="double" w:sz="4" w:space="0" w:color="9BBB59"/>
                    <w:left w:val="double" w:sz="4" w:space="0" w:color="9BBB59"/>
                    <w:bottom w:val="double" w:sz="4" w:space="0" w:color="9BBB59"/>
                    <w:right w:val="double" w:sz="4" w:space="0" w:color="9BBB59"/>
                  </w:tcBorders>
                  <w:shd w:val="clear" w:color="auto" w:fill="D6E3BC"/>
                </w:tcPr>
                <w:p w14:paraId="3DD245B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determinazione e Campionamento di EQB Fauna Ittica Ittiologo livello 1 </w:t>
                  </w:r>
                </w:p>
                <w:p w14:paraId="46C9AD56" w14:textId="31995DAF"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(FI-F-CD</w:t>
                  </w:r>
                  <w:r w:rsidR="002D588A">
                    <w:rPr>
                      <w:rFonts w:ascii="Times New Roman" w:hAnsi="Times New Roman"/>
                      <w:b/>
                      <w:sz w:val="22"/>
                      <w:szCs w:val="22"/>
                    </w:rPr>
                    <w:t>_</w:t>
                  </w:r>
                  <w:r w:rsidRPr="00A35784">
                    <w:rPr>
                      <w:rFonts w:ascii="Times New Roman" w:hAnsi="Times New Roman"/>
                      <w:b/>
                      <w:color w:val="000000"/>
                      <w:sz w:val="22"/>
                      <w:szCs w:val="22"/>
                    </w:rPr>
                    <w:t>1L)</w:t>
                  </w:r>
                </w:p>
              </w:tc>
            </w:tr>
          </w:tbl>
          <w:p w14:paraId="535280B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20EA845F" w14:textId="77777777" w:rsidR="00D07DAC" w:rsidRPr="00A35784" w:rsidRDefault="00D07DAC" w:rsidP="00D07DAC">
      <w:pPr>
        <w:spacing w:after="0" w:line="240" w:lineRule="auto"/>
        <w:rPr>
          <w:rFonts w:ascii="Times New Roman" w:eastAsia="Times" w:hAnsi="Times New Roman" w:cs="Times New Roman"/>
          <w:lang w:eastAsia="it-IT"/>
        </w:rPr>
      </w:pPr>
    </w:p>
    <w:p w14:paraId="5FE4F1FF" w14:textId="77777777" w:rsidR="00D07DAC" w:rsidRPr="00A35784" w:rsidRDefault="00D07DAC" w:rsidP="00D07DAC">
      <w:pPr>
        <w:keepNext/>
        <w:spacing w:after="0" w:line="240" w:lineRule="auto"/>
        <w:ind w:left="1440"/>
        <w:outlineLvl w:val="4"/>
        <w:rPr>
          <w:rFonts w:ascii="Times New Roman" w:eastAsia="Times" w:hAnsi="Times New Roman" w:cs="Times New Roman"/>
          <w:b/>
          <w:i/>
          <w:lang w:eastAsia="it-IT"/>
        </w:rPr>
      </w:pPr>
      <w:r w:rsidRPr="00A35784">
        <w:rPr>
          <w:rFonts w:ascii="Times New Roman" w:eastAsia="Times" w:hAnsi="Times New Roman" w:cs="Times New Roman"/>
          <w:b/>
          <w:i/>
          <w:lang w:eastAsia="it-IT"/>
        </w:rPr>
        <w:t>Bibliografia</w:t>
      </w:r>
    </w:p>
    <w:p w14:paraId="6D24BA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A470F1" w14:textId="2BBB8940" w:rsidR="00BB5F64" w:rsidRPr="00A35784" w:rsidRDefault="00BB5F64" w:rsidP="00BB5F64">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2040.</w:t>
      </w:r>
    </w:p>
    <w:p w14:paraId="3608ED76" w14:textId="77777777" w:rsidR="00D07DAC" w:rsidRPr="00A35784" w:rsidRDefault="00D07DAC" w:rsidP="00A2755E">
      <w:pPr>
        <w:spacing w:after="0" w:line="240" w:lineRule="exact"/>
        <w:jc w:val="both"/>
        <w:rPr>
          <w:rFonts w:ascii="Times New Roman" w:eastAsia="Times" w:hAnsi="Times New Roman" w:cs="Times New Roman"/>
          <w:lang w:eastAsia="it-IT"/>
        </w:rPr>
      </w:pPr>
    </w:p>
    <w:p w14:paraId="0F8A8D41" w14:textId="77777777" w:rsidR="00D07DAC" w:rsidRPr="00A35784" w:rsidRDefault="00D07DAC" w:rsidP="00A2755E">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MLG ISPRA 159/2017 Nuovo Indice dello Stato Ecologico delle Comunità Ittiche (NISECI)</w:t>
      </w:r>
    </w:p>
    <w:p w14:paraId="5159B1BB" w14:textId="77777777" w:rsidR="00D07DAC" w:rsidRPr="00A35784" w:rsidRDefault="00D07DAC" w:rsidP="00D07DAC">
      <w:pPr>
        <w:spacing w:after="0" w:line="240" w:lineRule="auto"/>
        <w:rPr>
          <w:rFonts w:ascii="Times New Roman" w:eastAsia="Times" w:hAnsi="Times New Roman" w:cs="Times New Roman"/>
          <w:lang w:eastAsia="it-IT"/>
        </w:rPr>
      </w:pPr>
    </w:p>
    <w:p w14:paraId="790438D5"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20544C8"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8701BFC"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3FEE62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74B3473"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FAUNA ITTICA ACQUE INTERNE FLUVIALI</w:t>
      </w:r>
    </w:p>
    <w:p w14:paraId="5B27F7D1"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275AF72D" w14:textId="5DD5E762"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Prova di campionamento fauna ittica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 n.2040)</w:t>
      </w:r>
    </w:p>
    <w:p w14:paraId="67C9428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2F0B06D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51179D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1A7BCE87" w14:textId="77777777" w:rsidR="00D07DAC" w:rsidRPr="00A35784" w:rsidRDefault="00D07DAC" w:rsidP="008A786E">
      <w:pPr>
        <w:numPr>
          <w:ilvl w:val="0"/>
          <w:numId w:val="39"/>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SINTAI) con:</w:t>
      </w:r>
    </w:p>
    <w:p w14:paraId="1AAEC4F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Descrizione degli habitat a macro e a meso scala</w:t>
      </w:r>
    </w:p>
    <w:p w14:paraId="3DC73336"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Pressioni a scala locale</w:t>
      </w:r>
    </w:p>
    <w:p w14:paraId="1E0485A5" w14:textId="77777777" w:rsidR="00D07DAC" w:rsidRPr="00A35784" w:rsidRDefault="00D07DAC" w:rsidP="00A2755E">
      <w:pPr>
        <w:spacing w:after="0" w:line="240" w:lineRule="exact"/>
        <w:jc w:val="both"/>
        <w:rPr>
          <w:rFonts w:ascii="Times New Roman" w:eastAsia="Times" w:hAnsi="Times New Roman" w:cs="Times New Roman"/>
          <w:color w:val="000000"/>
          <w:lang w:val="en-US" w:eastAsia="it-IT"/>
        </w:rPr>
      </w:pPr>
    </w:p>
    <w:p w14:paraId="2E87DB6A"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2CF94E7F"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73452192"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3E25CA2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bookmarkStart w:id="236" w:name="_Hlk74231347"/>
      <w:r w:rsidRPr="00A35784">
        <w:rPr>
          <w:rFonts w:ascii="Times New Roman" w:eastAsia="Times" w:hAnsi="Times New Roman" w:cs="Times New Roman"/>
          <w:color w:val="000000"/>
          <w:lang w:eastAsia="it-IT"/>
        </w:rPr>
        <w:t>Corretta gestione e coordinamento della squadra</w:t>
      </w:r>
    </w:p>
    <w:bookmarkEnd w:id="236"/>
    <w:p w14:paraId="4AC964EE"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degli incrementi</w:t>
      </w:r>
    </w:p>
    <w:p w14:paraId="2B31D6BA"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3207765D"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63548AA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D5708D9"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4EFB35D0"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164C434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6BCF486"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 (</w:t>
      </w:r>
      <w:proofErr w:type="spellStart"/>
      <w:r w:rsidRPr="00A35784">
        <w:rPr>
          <w:rFonts w:ascii="Times New Roman" w:eastAsia="Times" w:hAnsi="Times New Roman" w:cs="Times New Roman"/>
          <w:color w:val="000000"/>
          <w:lang w:eastAsia="it-IT"/>
        </w:rPr>
        <w:t>catturapesci</w:t>
      </w:r>
      <w:proofErr w:type="spellEnd"/>
      <w:r w:rsidRPr="00A35784">
        <w:rPr>
          <w:rFonts w:ascii="Times New Roman" w:eastAsia="Times" w:hAnsi="Times New Roman" w:cs="Times New Roman"/>
          <w:color w:val="000000"/>
          <w:lang w:eastAsia="it-IT"/>
        </w:rPr>
        <w:t xml:space="preserve"> elettrico)</w:t>
      </w:r>
    </w:p>
    <w:p w14:paraId="19FD7F57"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delle procedure di sicurezza per la pesca elettrica</w:t>
      </w:r>
    </w:p>
    <w:p w14:paraId="2D0AEB19" w14:textId="77777777" w:rsidR="00D07DAC" w:rsidRPr="00A35784" w:rsidRDefault="00D07DAC" w:rsidP="008A786E">
      <w:pPr>
        <w:numPr>
          <w:ilvl w:val="1"/>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p>
    <w:p w14:paraId="16E9E44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25E7CC4B" w14:textId="77777777" w:rsidR="00D07DAC" w:rsidRPr="00A35784" w:rsidRDefault="00D07DAC" w:rsidP="008A786E">
      <w:pPr>
        <w:numPr>
          <w:ilvl w:val="0"/>
          <w:numId w:val="40"/>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489511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9D95E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2FB3F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C7510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87B55D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985D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7A0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C13E5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81E7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88B35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54C222" w14:textId="77777777" w:rsidR="00D07DAC" w:rsidRPr="00A35784" w:rsidRDefault="00D07DAC" w:rsidP="00D07DAC">
      <w:pPr>
        <w:keepNext/>
        <w:spacing w:after="0" w:line="240" w:lineRule="exact"/>
        <w:ind w:left="720"/>
        <w:outlineLvl w:val="1"/>
        <w:rPr>
          <w:rFonts w:ascii="Times New Roman" w:eastAsia="Times" w:hAnsi="Times New Roman" w:cs="Times New Roman"/>
          <w:b/>
          <w:smallCaps/>
          <w:color w:val="000000"/>
          <w:u w:color="000000"/>
          <w:lang w:eastAsia="it-IT"/>
        </w:rPr>
        <w:sectPr w:rsidR="00D07DAC" w:rsidRPr="00A35784" w:rsidSect="00D07DAC">
          <w:headerReference w:type="first" r:id="rId25"/>
          <w:pgSz w:w="11906" w:h="16838"/>
          <w:pgMar w:top="1418" w:right="1418" w:bottom="851" w:left="1418" w:header="709" w:footer="709" w:gutter="0"/>
          <w:cols w:space="708"/>
          <w:titlePg/>
          <w:docGrid w:linePitch="326"/>
        </w:sectPr>
      </w:pPr>
    </w:p>
    <w:p w14:paraId="75A86EBC" w14:textId="77777777" w:rsidR="00D07DAC" w:rsidRPr="00390C63" w:rsidRDefault="00D07DAC" w:rsidP="00390C63">
      <w:pPr>
        <w:spacing w:after="0" w:line="280" w:lineRule="exact"/>
        <w:rPr>
          <w:rFonts w:ascii="Times New Roman" w:eastAsia="Times" w:hAnsi="Times New Roman" w:cs="Times New Roman"/>
          <w:b/>
          <w:color w:val="000000"/>
          <w:sz w:val="28"/>
          <w:szCs w:val="28"/>
          <w:lang w:eastAsia="it-IT"/>
        </w:rPr>
      </w:pPr>
      <w:bookmarkStart w:id="239" w:name="_Toc63081350"/>
      <w:r w:rsidRPr="00390C63">
        <w:rPr>
          <w:rFonts w:ascii="Times New Roman" w:eastAsia="Times" w:hAnsi="Times New Roman" w:cs="Times New Roman"/>
          <w:b/>
          <w:color w:val="000000"/>
          <w:sz w:val="28"/>
          <w:szCs w:val="28"/>
          <w:lang w:eastAsia="it-IT"/>
        </w:rPr>
        <w:lastRenderedPageBreak/>
        <w:t>8.2 LAGHI</w:t>
      </w:r>
      <w:bookmarkEnd w:id="239"/>
    </w:p>
    <w:p w14:paraId="59AD21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DABCA1"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40" w:name="_Toc63081351"/>
      <w:bookmarkStart w:id="241" w:name="_Toc71880567"/>
      <w:r w:rsidRPr="0098766B">
        <w:rPr>
          <w:rFonts w:ascii="Times New Roman" w:eastAsia="Times" w:hAnsi="Times New Roman" w:cs="Times New Roman"/>
          <w:b/>
          <w:i/>
          <w:color w:val="000000"/>
          <w:sz w:val="24"/>
          <w:szCs w:val="24"/>
          <w:lang w:eastAsia="it-IT"/>
        </w:rPr>
        <w:t xml:space="preserve">8.2.1 Schema di qualifica per il monitoraggio dell’EQB </w:t>
      </w:r>
      <w:proofErr w:type="spellStart"/>
      <w:r w:rsidRPr="0098766B">
        <w:rPr>
          <w:rFonts w:ascii="Times New Roman" w:eastAsia="Times" w:hAnsi="Times New Roman" w:cs="Times New Roman"/>
          <w:b/>
          <w:i/>
          <w:color w:val="000000"/>
          <w:sz w:val="24"/>
          <w:szCs w:val="24"/>
          <w:lang w:eastAsia="it-IT"/>
        </w:rPr>
        <w:t>Macroinvertebrati</w:t>
      </w:r>
      <w:proofErr w:type="spellEnd"/>
      <w:r w:rsidRPr="0098766B">
        <w:rPr>
          <w:rFonts w:ascii="Times New Roman" w:eastAsia="Times" w:hAnsi="Times New Roman" w:cs="Times New Roman"/>
          <w:b/>
          <w:i/>
          <w:color w:val="000000"/>
          <w:sz w:val="24"/>
          <w:szCs w:val="24"/>
          <w:lang w:eastAsia="it-IT"/>
        </w:rPr>
        <w:t xml:space="preserve"> laghi</w:t>
      </w:r>
      <w:bookmarkEnd w:id="240"/>
      <w:bookmarkEnd w:id="241"/>
    </w:p>
    <w:p w14:paraId="1F8347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58F44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19EFD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63EE49" w14:textId="77777777" w:rsidR="00D07DAC" w:rsidRPr="00A35784" w:rsidRDefault="00D07DAC" w:rsidP="00A2755E">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ambienti lacustri. </w:t>
      </w:r>
    </w:p>
    <w:p w14:paraId="63B923CF"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w:t>
      </w:r>
      <w:commentRangeStart w:id="242"/>
      <w:commentRangeStart w:id="243"/>
      <w:r w:rsidRPr="00A35784">
        <w:rPr>
          <w:rFonts w:ascii="Times New Roman" w:eastAsia="Times" w:hAnsi="Times New Roman" w:cs="Times New Roman"/>
          <w:color w:val="000000"/>
          <w:lang w:eastAsia="it-IT"/>
        </w:rPr>
        <w:t>anni</w:t>
      </w:r>
      <w:commentRangeEnd w:id="242"/>
      <w:r w:rsidR="004136D4">
        <w:rPr>
          <w:rStyle w:val="Rimandocommento"/>
          <w:rFonts w:ascii="Cambria" w:eastAsia="Times New Roman" w:hAnsi="Cambria" w:cs="Times New Roman"/>
          <w:lang w:val="en-US"/>
        </w:rPr>
        <w:commentReference w:id="242"/>
      </w:r>
      <w:commentRangeEnd w:id="243"/>
      <w:r w:rsidR="007A00F5">
        <w:rPr>
          <w:rStyle w:val="Rimandocommento"/>
          <w:rFonts w:ascii="Cambria" w:eastAsia="Times New Roman" w:hAnsi="Cambria" w:cs="Times New Roman"/>
          <w:lang w:val="en-US"/>
        </w:rPr>
        <w:commentReference w:id="243"/>
      </w:r>
      <w:r w:rsidRPr="00A35784">
        <w:rPr>
          <w:rFonts w:ascii="Times New Roman" w:eastAsia="Times" w:hAnsi="Times New Roman" w:cs="Times New Roman"/>
          <w:color w:val="000000"/>
          <w:lang w:eastAsia="it-IT"/>
        </w:rPr>
        <w:t xml:space="preserve"> </w:t>
      </w:r>
    </w:p>
    <w:p w14:paraId="509FAC5E"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18A468C5" w14:textId="77777777" w:rsidR="00D07DAC" w:rsidRPr="00A35784" w:rsidRDefault="00D07DAC" w:rsidP="00A2755E">
      <w:pPr>
        <w:keepNext/>
        <w:spacing w:after="0" w:line="240" w:lineRule="exact"/>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654002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commentRangeStart w:id="244"/>
      <w:commentRangeStart w:id="245"/>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491"/>
        <w:gridCol w:w="7579"/>
      </w:tblGrid>
      <w:tr w:rsidR="00D07DAC" w:rsidRPr="00A35784" w14:paraId="7F24D61F" w14:textId="77777777" w:rsidTr="00D07DAC">
        <w:trPr>
          <w:trHeight w:val="20"/>
        </w:trPr>
        <w:tc>
          <w:tcPr>
            <w:tcW w:w="822" w:type="pct"/>
          </w:tcPr>
          <w:p w14:paraId="0F965639"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MB-L-C </w:t>
            </w:r>
          </w:p>
        </w:tc>
        <w:tc>
          <w:tcPr>
            <w:tcW w:w="4178" w:type="pct"/>
          </w:tcPr>
          <w:p w14:paraId="157686FA" w14:textId="62CD1C86"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proofErr w:type="spellStart"/>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1)</w:t>
            </w:r>
          </w:p>
        </w:tc>
      </w:tr>
      <w:tr w:rsidR="00D07DAC" w:rsidRPr="00A35784" w14:paraId="11E29F14" w14:textId="77777777" w:rsidTr="00D07DAC">
        <w:trPr>
          <w:trHeight w:val="20"/>
        </w:trPr>
        <w:tc>
          <w:tcPr>
            <w:tcW w:w="822" w:type="pct"/>
          </w:tcPr>
          <w:p w14:paraId="4337510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178" w:type="pct"/>
          </w:tcPr>
          <w:p w14:paraId="3C2C7DCB" w14:textId="29F258D4"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Smistamento di </w:t>
            </w:r>
            <w:proofErr w:type="spellStart"/>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2)</w:t>
            </w:r>
          </w:p>
        </w:tc>
      </w:tr>
      <w:tr w:rsidR="00D07DAC" w:rsidRPr="00A35784" w14:paraId="0AECFA90" w14:textId="77777777" w:rsidTr="00D07DAC">
        <w:trPr>
          <w:trHeight w:val="20"/>
        </w:trPr>
        <w:tc>
          <w:tcPr>
            <w:tcW w:w="822" w:type="pct"/>
          </w:tcPr>
          <w:p w14:paraId="3DFD7CE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p>
        </w:tc>
        <w:tc>
          <w:tcPr>
            <w:tcW w:w="4178" w:type="pct"/>
          </w:tcPr>
          <w:p w14:paraId="40AEBF48" w14:textId="4662C903"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Determinazione tassonomica di </w:t>
            </w:r>
            <w:proofErr w:type="spellStart"/>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in ambienti lacustri (Schema 3)</w:t>
            </w:r>
          </w:p>
        </w:tc>
      </w:tr>
      <w:tr w:rsidR="00D07DAC" w:rsidRPr="00A35784" w14:paraId="4EF694EC" w14:textId="77777777" w:rsidTr="00D07DAC">
        <w:trPr>
          <w:trHeight w:val="20"/>
        </w:trPr>
        <w:tc>
          <w:tcPr>
            <w:tcW w:w="822" w:type="pct"/>
          </w:tcPr>
          <w:p w14:paraId="40550BC7"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178" w:type="pct"/>
          </w:tcPr>
          <w:p w14:paraId="19B1A43E" w14:textId="03BCC398"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BQIES e Valutazione dello Stato di un ecosistema acquatico in riferimento all’EQB </w:t>
            </w:r>
            <w:proofErr w:type="spellStart"/>
            <w:r w:rsidR="00701CC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701CC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(Schema 4)</w:t>
            </w:r>
          </w:p>
        </w:tc>
      </w:tr>
    </w:tbl>
    <w:commentRangeEnd w:id="244"/>
    <w:p w14:paraId="64BBF6A0" w14:textId="77777777" w:rsidR="00D07DAC" w:rsidRPr="00A35784" w:rsidRDefault="004136D4"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244"/>
      </w:r>
      <w:commentRangeEnd w:id="245"/>
      <w:r w:rsidR="00727429">
        <w:rPr>
          <w:rStyle w:val="Rimandocommento"/>
          <w:rFonts w:ascii="Cambria" w:eastAsia="Times New Roman" w:hAnsi="Cambria" w:cs="Times New Roman"/>
          <w:lang w:val="en-US"/>
        </w:rPr>
        <w:commentReference w:id="245"/>
      </w:r>
    </w:p>
    <w:tbl>
      <w:tblPr>
        <w:tblStyle w:val="Tabellagriglia1chiara-colore31"/>
        <w:tblW w:w="5000" w:type="pct"/>
        <w:tblLayout w:type="fixed"/>
        <w:tblLook w:val="0400" w:firstRow="0" w:lastRow="0" w:firstColumn="0" w:lastColumn="0" w:noHBand="0" w:noVBand="1"/>
      </w:tblPr>
      <w:tblGrid>
        <w:gridCol w:w="1555"/>
        <w:gridCol w:w="5244"/>
        <w:gridCol w:w="2261"/>
      </w:tblGrid>
      <w:tr w:rsidR="00D07DAC" w:rsidRPr="00A35784" w14:paraId="59AE4D82" w14:textId="77777777" w:rsidTr="00D07DAC">
        <w:tc>
          <w:tcPr>
            <w:tcW w:w="5000" w:type="pct"/>
            <w:gridSpan w:val="3"/>
            <w:shd w:val="clear" w:color="auto" w:fill="92D050"/>
          </w:tcPr>
          <w:p w14:paraId="19F1509D" w14:textId="31921668"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8.2.1</w:t>
            </w:r>
            <w:r w:rsidRPr="00A35784">
              <w:rPr>
                <w:rFonts w:ascii="Times New Roman" w:hAnsi="Times New Roman"/>
                <w:b/>
                <w:color w:val="000000"/>
                <w:sz w:val="22"/>
                <w:szCs w:val="22"/>
              </w:rPr>
              <w:t xml:space="preserve"> Compilazione codici categorie</w:t>
            </w:r>
          </w:p>
        </w:tc>
      </w:tr>
      <w:tr w:rsidR="00D07DAC" w:rsidRPr="00A35784" w14:paraId="4E6D505B" w14:textId="77777777" w:rsidTr="00D07DAC">
        <w:tc>
          <w:tcPr>
            <w:tcW w:w="5000" w:type="pct"/>
            <w:gridSpan w:val="3"/>
            <w:shd w:val="clear" w:color="auto" w:fill="D6E3BC"/>
          </w:tcPr>
          <w:p w14:paraId="0EE0501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MB-L-C</w:t>
            </w:r>
          </w:p>
        </w:tc>
      </w:tr>
      <w:tr w:rsidR="00D07DAC" w:rsidRPr="00A35784" w14:paraId="5FAFC537" w14:textId="77777777" w:rsidTr="00D07DAC">
        <w:tc>
          <w:tcPr>
            <w:tcW w:w="858" w:type="pct"/>
          </w:tcPr>
          <w:p w14:paraId="52B09045"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EQB </w:t>
            </w:r>
          </w:p>
        </w:tc>
        <w:tc>
          <w:tcPr>
            <w:tcW w:w="2894" w:type="pct"/>
          </w:tcPr>
          <w:p w14:paraId="5A9B7F68" w14:textId="77777777" w:rsidR="00D07DAC" w:rsidRPr="00A35784" w:rsidRDefault="00D07DAC" w:rsidP="00A2755E">
            <w:pPr>
              <w:spacing w:line="240" w:lineRule="exact"/>
              <w:jc w:val="both"/>
              <w:rPr>
                <w:rFonts w:ascii="Times New Roman" w:hAnsi="Times New Roman"/>
                <w:color w:val="000000"/>
                <w:sz w:val="22"/>
                <w:szCs w:val="22"/>
                <w:highlight w:val="white"/>
              </w:rPr>
            </w:pPr>
            <w:proofErr w:type="spellStart"/>
            <w:r w:rsidRPr="00A35784">
              <w:rPr>
                <w:rFonts w:ascii="Times New Roman" w:hAnsi="Times New Roman"/>
                <w:color w:val="000000"/>
                <w:sz w:val="22"/>
                <w:szCs w:val="22"/>
                <w:highlight w:val="white"/>
              </w:rPr>
              <w:t>Macroinvertebrati</w:t>
            </w:r>
            <w:proofErr w:type="spellEnd"/>
            <w:r w:rsidRPr="00A35784">
              <w:rPr>
                <w:rFonts w:ascii="Times New Roman" w:hAnsi="Times New Roman"/>
                <w:color w:val="000000"/>
                <w:sz w:val="22"/>
                <w:szCs w:val="22"/>
                <w:highlight w:val="white"/>
              </w:rPr>
              <w:t xml:space="preserve"> </w:t>
            </w:r>
          </w:p>
        </w:tc>
        <w:tc>
          <w:tcPr>
            <w:tcW w:w="1248" w:type="pct"/>
          </w:tcPr>
          <w:p w14:paraId="1A73988B"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MB</w:t>
            </w:r>
          </w:p>
        </w:tc>
      </w:tr>
      <w:tr w:rsidR="00D07DAC" w:rsidRPr="00A35784" w14:paraId="18AAFBC3" w14:textId="77777777" w:rsidTr="00D07DAC">
        <w:tc>
          <w:tcPr>
            <w:tcW w:w="858" w:type="pct"/>
          </w:tcPr>
          <w:p w14:paraId="752DBC13"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Matrice </w:t>
            </w:r>
          </w:p>
        </w:tc>
        <w:tc>
          <w:tcPr>
            <w:tcW w:w="2894" w:type="pct"/>
          </w:tcPr>
          <w:p w14:paraId="769510B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Lago</w:t>
            </w:r>
          </w:p>
        </w:tc>
        <w:tc>
          <w:tcPr>
            <w:tcW w:w="1248" w:type="pct"/>
          </w:tcPr>
          <w:p w14:paraId="4FAF71BB"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L</w:t>
            </w:r>
          </w:p>
        </w:tc>
      </w:tr>
      <w:tr w:rsidR="00D07DAC" w:rsidRPr="00A35784" w14:paraId="428E6804" w14:textId="77777777" w:rsidTr="00D07DAC">
        <w:tc>
          <w:tcPr>
            <w:tcW w:w="858" w:type="pct"/>
          </w:tcPr>
          <w:p w14:paraId="72891FBC" w14:textId="77777777" w:rsidR="00D07DAC" w:rsidRPr="00A35784" w:rsidRDefault="00D07DAC" w:rsidP="00A2755E">
            <w:pPr>
              <w:spacing w:line="240" w:lineRule="exact"/>
              <w:jc w:val="both"/>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Categoria </w:t>
            </w:r>
          </w:p>
        </w:tc>
        <w:tc>
          <w:tcPr>
            <w:tcW w:w="2894" w:type="pct"/>
          </w:tcPr>
          <w:p w14:paraId="11935C78"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Campionamento </w:t>
            </w:r>
          </w:p>
        </w:tc>
        <w:tc>
          <w:tcPr>
            <w:tcW w:w="1248" w:type="pct"/>
          </w:tcPr>
          <w:p w14:paraId="5D4F3418"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C</w:t>
            </w:r>
          </w:p>
        </w:tc>
      </w:tr>
      <w:tr w:rsidR="00D07DAC" w:rsidRPr="00A35784" w14:paraId="4526473C" w14:textId="77777777" w:rsidTr="00D07DAC">
        <w:tc>
          <w:tcPr>
            <w:tcW w:w="858" w:type="pct"/>
          </w:tcPr>
          <w:p w14:paraId="6C393F7C"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6B4576AC"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Smistamento</w:t>
            </w:r>
          </w:p>
        </w:tc>
        <w:tc>
          <w:tcPr>
            <w:tcW w:w="1248" w:type="pct"/>
          </w:tcPr>
          <w:p w14:paraId="62E6A3C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S</w:t>
            </w:r>
          </w:p>
        </w:tc>
      </w:tr>
      <w:tr w:rsidR="00D07DAC" w:rsidRPr="00A35784" w14:paraId="0F496070" w14:textId="77777777" w:rsidTr="00D07DAC">
        <w:tc>
          <w:tcPr>
            <w:tcW w:w="858" w:type="pct"/>
          </w:tcPr>
          <w:p w14:paraId="6887B43E"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391A9A7F"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Determinazione tassonomica</w:t>
            </w:r>
          </w:p>
        </w:tc>
        <w:tc>
          <w:tcPr>
            <w:tcW w:w="1248" w:type="pct"/>
          </w:tcPr>
          <w:p w14:paraId="4CA5CA29"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D</w:t>
            </w:r>
          </w:p>
        </w:tc>
      </w:tr>
      <w:tr w:rsidR="00D07DAC" w:rsidRPr="00A35784" w14:paraId="1C248EB5" w14:textId="77777777" w:rsidTr="00D07DAC">
        <w:tc>
          <w:tcPr>
            <w:tcW w:w="858" w:type="pct"/>
          </w:tcPr>
          <w:p w14:paraId="0D055E7D" w14:textId="77777777" w:rsidR="00D07DAC" w:rsidRPr="00A35784" w:rsidRDefault="00D07DAC" w:rsidP="00A2755E">
            <w:pPr>
              <w:spacing w:line="240" w:lineRule="exact"/>
              <w:jc w:val="both"/>
              <w:rPr>
                <w:rFonts w:ascii="Times New Roman" w:hAnsi="Times New Roman"/>
                <w:color w:val="000000"/>
                <w:sz w:val="22"/>
                <w:szCs w:val="22"/>
                <w:highlight w:val="white"/>
              </w:rPr>
            </w:pPr>
          </w:p>
        </w:tc>
        <w:tc>
          <w:tcPr>
            <w:tcW w:w="2894" w:type="pct"/>
          </w:tcPr>
          <w:p w14:paraId="2206A4EC"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Calcolo Indice e Valutazione dello Stato</w:t>
            </w:r>
          </w:p>
        </w:tc>
        <w:tc>
          <w:tcPr>
            <w:tcW w:w="1248" w:type="pct"/>
          </w:tcPr>
          <w:p w14:paraId="73F1BE75"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IS</w:t>
            </w:r>
          </w:p>
        </w:tc>
      </w:tr>
    </w:tbl>
    <w:p w14:paraId="4183878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F219DB"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7BD6D70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C03F3B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524175F" w14:textId="77777777" w:rsidTr="00A2755E">
        <w:trPr>
          <w:trHeight w:val="433"/>
        </w:trPr>
        <w:tc>
          <w:tcPr>
            <w:tcW w:w="771" w:type="pct"/>
          </w:tcPr>
          <w:p w14:paraId="3EAAB5E3" w14:textId="77777777" w:rsidR="00D07DAC" w:rsidRPr="00A35784" w:rsidRDefault="00D07DAC" w:rsidP="00A2755E">
            <w:pPr>
              <w:spacing w:after="0" w:line="240" w:lineRule="exact"/>
              <w:jc w:val="both"/>
              <w:rPr>
                <w:rFonts w:ascii="Times New Roman" w:eastAsia="Times New Roman" w:hAnsi="Times New Roman" w:cs="Times New Roman"/>
                <w:b/>
                <w:color w:val="000000"/>
                <w:u w:val="single"/>
                <w:lang w:val="en-US"/>
              </w:rPr>
            </w:pPr>
            <w:r w:rsidRPr="00A35784">
              <w:rPr>
                <w:rFonts w:ascii="Times New Roman" w:eastAsia="Times" w:hAnsi="Times New Roman" w:cs="Times New Roman"/>
                <w:color w:val="000000"/>
                <w:lang w:eastAsia="it-IT"/>
              </w:rPr>
              <w:t xml:space="preserve">MB-L-C </w:t>
            </w:r>
          </w:p>
        </w:tc>
        <w:tc>
          <w:tcPr>
            <w:tcW w:w="4229" w:type="pct"/>
          </w:tcPr>
          <w:p w14:paraId="361094AA"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Applicazione di metodiche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ambienti lacustri.</w:t>
            </w:r>
          </w:p>
        </w:tc>
      </w:tr>
      <w:tr w:rsidR="00D07DAC" w:rsidRPr="00A35784" w14:paraId="278748FB" w14:textId="77777777" w:rsidTr="00A2755E">
        <w:trPr>
          <w:trHeight w:val="525"/>
        </w:trPr>
        <w:tc>
          <w:tcPr>
            <w:tcW w:w="771" w:type="pct"/>
          </w:tcPr>
          <w:p w14:paraId="44A17AA4"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229" w:type="pct"/>
          </w:tcPr>
          <w:p w14:paraId="01EACB56"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di metodiche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ambienti lacustri.</w:t>
            </w:r>
          </w:p>
        </w:tc>
      </w:tr>
      <w:tr w:rsidR="00D07DAC" w:rsidRPr="00A35784" w14:paraId="7036DE05" w14:textId="77777777" w:rsidTr="00D07DAC">
        <w:trPr>
          <w:trHeight w:val="617"/>
        </w:trPr>
        <w:tc>
          <w:tcPr>
            <w:tcW w:w="771" w:type="pct"/>
          </w:tcPr>
          <w:p w14:paraId="0C079B82"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p>
        </w:tc>
        <w:tc>
          <w:tcPr>
            <w:tcW w:w="4229" w:type="pct"/>
          </w:tcPr>
          <w:p w14:paraId="1AE577EF"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Determinazione tassonomica e conta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in ambienti lacustri funzionale alla definizione dello stato del corso d’acqua oggetto di monitoraggio.</w:t>
            </w:r>
          </w:p>
        </w:tc>
      </w:tr>
      <w:tr w:rsidR="00D07DAC" w:rsidRPr="00A35784" w14:paraId="29B764DA" w14:textId="77777777" w:rsidTr="00D07DAC">
        <w:trPr>
          <w:trHeight w:val="20"/>
        </w:trPr>
        <w:tc>
          <w:tcPr>
            <w:tcW w:w="771" w:type="pct"/>
          </w:tcPr>
          <w:p w14:paraId="03F049A0"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229" w:type="pct"/>
          </w:tcPr>
          <w:p w14:paraId="3445308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Indice BQIES e Valutazione dello stato di un ecosistema acquatico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corso d’acqua oggetto di monitoraggio.</w:t>
            </w:r>
          </w:p>
          <w:p w14:paraId="5D62933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tc>
      </w:tr>
    </w:tbl>
    <w:p w14:paraId="7BA4C2ED" w14:textId="77777777" w:rsidR="00D07DAC" w:rsidRPr="00A35784" w:rsidRDefault="00D07DAC" w:rsidP="00D07DAC">
      <w:pPr>
        <w:keepNext/>
        <w:spacing w:after="0" w:line="240" w:lineRule="auto"/>
        <w:ind w:left="1440"/>
        <w:jc w:val="both"/>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AD70617"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DCD39F4" w14:textId="77777777" w:rsidTr="00A2755E">
        <w:trPr>
          <w:trHeight w:val="451"/>
        </w:trPr>
        <w:tc>
          <w:tcPr>
            <w:tcW w:w="771" w:type="pct"/>
          </w:tcPr>
          <w:p w14:paraId="26119445"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MB-L-C </w:t>
            </w:r>
          </w:p>
        </w:tc>
        <w:tc>
          <w:tcPr>
            <w:tcW w:w="4229" w:type="pct"/>
          </w:tcPr>
          <w:p w14:paraId="0B71F4E9" w14:textId="77777777"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atte a valutare lo stato di un corpo idrico lacustre.</w:t>
            </w:r>
          </w:p>
        </w:tc>
      </w:tr>
      <w:tr w:rsidR="00D07DAC" w:rsidRPr="00A35784" w14:paraId="22E6981B" w14:textId="77777777" w:rsidTr="00A2755E">
        <w:trPr>
          <w:trHeight w:val="401"/>
        </w:trPr>
        <w:tc>
          <w:tcPr>
            <w:tcW w:w="771" w:type="pct"/>
          </w:tcPr>
          <w:p w14:paraId="35351F0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MB-L-S</w:t>
            </w:r>
          </w:p>
        </w:tc>
        <w:tc>
          <w:tcPr>
            <w:tcW w:w="4229" w:type="pct"/>
          </w:tcPr>
          <w:p w14:paraId="51F44421"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smistamento atte a valutare lo stato di un corpo idrico lacustre</w:t>
            </w:r>
          </w:p>
        </w:tc>
      </w:tr>
      <w:tr w:rsidR="00D07DAC" w:rsidRPr="00A35784" w14:paraId="10DCDC71" w14:textId="77777777" w:rsidTr="00A2755E">
        <w:trPr>
          <w:trHeight w:val="492"/>
        </w:trPr>
        <w:tc>
          <w:tcPr>
            <w:tcW w:w="771" w:type="pct"/>
          </w:tcPr>
          <w:p w14:paraId="03660FCA" w14:textId="5CACA95A"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MB-L-D</w:t>
            </w:r>
            <w:r w:rsidR="00E51718">
              <w:rPr>
                <w:rFonts w:ascii="Times New Roman" w:eastAsia="Times" w:hAnsi="Times New Roman" w:cs="Times New Roman"/>
                <w:color w:val="000000"/>
                <w:lang w:eastAsia="it-IT"/>
              </w:rPr>
              <w:t xml:space="preserve">  </w:t>
            </w:r>
          </w:p>
        </w:tc>
        <w:tc>
          <w:tcPr>
            <w:tcW w:w="4229" w:type="pct"/>
          </w:tcPr>
          <w:p w14:paraId="7D7872E6" w14:textId="542DF3B9"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w:t>
            </w:r>
            <w:r w:rsidR="00701CCB">
              <w:rPr>
                <w:rFonts w:ascii="Times New Roman" w:eastAsia="Times" w:hAnsi="Times New Roman" w:cs="Times New Roman"/>
                <w:color w:val="000000"/>
                <w:lang w:eastAsia="it-IT"/>
              </w:rPr>
              <w:t>,</w:t>
            </w:r>
            <w:r w:rsidRPr="00A35784">
              <w:rPr>
                <w:rFonts w:ascii="Times New Roman" w:eastAsia="Times" w:hAnsi="Times New Roman" w:cs="Times New Roman"/>
                <w:color w:val="000000"/>
                <w:lang w:eastAsia="it-IT"/>
              </w:rPr>
              <w:t xml:space="preserve"> mediante determinazione tassonomica, conta o metodiche atte a valutare lo stato di un corpo idrico lacustre.</w:t>
            </w:r>
          </w:p>
        </w:tc>
      </w:tr>
      <w:tr w:rsidR="00D07DAC" w:rsidRPr="00A35784" w14:paraId="7B98F5FD" w14:textId="77777777" w:rsidTr="00D07DAC">
        <w:trPr>
          <w:trHeight w:val="20"/>
        </w:trPr>
        <w:tc>
          <w:tcPr>
            <w:tcW w:w="771" w:type="pct"/>
          </w:tcPr>
          <w:p w14:paraId="04018A56"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MB-L-IS</w:t>
            </w:r>
          </w:p>
        </w:tc>
        <w:tc>
          <w:tcPr>
            <w:tcW w:w="4229" w:type="pct"/>
          </w:tcPr>
          <w:p w14:paraId="4A24A9F5" w14:textId="6C3F41DE" w:rsidR="00D07DAC" w:rsidRPr="00A2755E"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per procedere al calcolo </w:t>
            </w:r>
            <w:r w:rsidR="00023541">
              <w:rPr>
                <w:rFonts w:ascii="Times New Roman" w:eastAsia="Times" w:hAnsi="Times New Roman" w:cs="Times New Roman"/>
                <w:color w:val="000000"/>
                <w:lang w:eastAsia="it-IT"/>
              </w:rPr>
              <w:t xml:space="preserve">Indice BQIES </w:t>
            </w:r>
            <w:r w:rsidRPr="00A35784">
              <w:rPr>
                <w:rFonts w:ascii="Times New Roman" w:eastAsia="Times" w:hAnsi="Times New Roman" w:cs="Times New Roman"/>
                <w:color w:val="000000"/>
                <w:lang w:eastAsia="it-IT"/>
              </w:rPr>
              <w:t xml:space="preserve">e valutare lo Stato di un ecosistema acquatico lacustre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funzionale alla definizione dello stato del corpo idrico oggetto di monitoraggio.</w:t>
            </w:r>
          </w:p>
        </w:tc>
      </w:tr>
    </w:tbl>
    <w:p w14:paraId="3621F0E2" w14:textId="77777777" w:rsidR="00D07DAC" w:rsidRDefault="00D07DAC" w:rsidP="00D07DAC">
      <w:pPr>
        <w:spacing w:after="0" w:line="240" w:lineRule="auto"/>
        <w:rPr>
          <w:rFonts w:ascii="Times New Roman" w:eastAsia="Times" w:hAnsi="Times New Roman" w:cs="Times New Roman"/>
          <w:color w:val="000000"/>
          <w:lang w:eastAsia="it-IT"/>
        </w:rPr>
      </w:pPr>
    </w:p>
    <w:p w14:paraId="4D30EB87" w14:textId="77777777" w:rsidR="00023541" w:rsidRDefault="00023541" w:rsidP="00D07DAC">
      <w:pPr>
        <w:spacing w:after="0" w:line="240" w:lineRule="auto"/>
        <w:rPr>
          <w:rFonts w:ascii="Times New Roman" w:eastAsia="Times" w:hAnsi="Times New Roman" w:cs="Times New Roman"/>
          <w:color w:val="000000"/>
          <w:lang w:eastAsia="it-IT"/>
        </w:rPr>
      </w:pPr>
    </w:p>
    <w:p w14:paraId="68C86CD6" w14:textId="77777777" w:rsidR="00023541" w:rsidRPr="00A35784" w:rsidRDefault="00023541" w:rsidP="00D07DAC">
      <w:pPr>
        <w:spacing w:after="0" w:line="240" w:lineRule="auto"/>
        <w:rPr>
          <w:rFonts w:ascii="Times New Roman" w:eastAsia="Times" w:hAnsi="Times New Roman" w:cs="Times New Roman"/>
          <w:color w:val="000000"/>
          <w:lang w:eastAsia="it-IT"/>
        </w:rPr>
      </w:pPr>
    </w:p>
    <w:p w14:paraId="4F22DF40" w14:textId="77777777" w:rsidR="00D07DAC" w:rsidRPr="00A35784" w:rsidRDefault="00D07DAC" w:rsidP="00D07DAC">
      <w:pPr>
        <w:keepNext/>
        <w:tabs>
          <w:tab w:val="center" w:pos="5255"/>
          <w:tab w:val="left" w:pos="5670"/>
        </w:tabs>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Requisiti di qualifica</w:t>
      </w:r>
    </w:p>
    <w:p w14:paraId="07DB693A" w14:textId="77777777" w:rsidR="00D07DAC" w:rsidRPr="00A35784" w:rsidRDefault="00D07DAC" w:rsidP="00D07DAC">
      <w:pPr>
        <w:spacing w:after="0" w:line="240" w:lineRule="auto"/>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b/>
      </w:r>
      <w:r w:rsidRPr="00A35784">
        <w:rPr>
          <w:rFonts w:ascii="Times New Roman" w:eastAsia="Times" w:hAnsi="Times New Roman" w:cs="Times New Roman"/>
          <w:color w:val="000000"/>
          <w:lang w:eastAsia="it-IT"/>
        </w:rPr>
        <w:tab/>
      </w:r>
    </w:p>
    <w:p w14:paraId="07609AC9"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62829B41" w14:textId="77777777" w:rsidTr="00D07DAC">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4416"/>
              <w:gridCol w:w="4537"/>
            </w:tblGrid>
            <w:tr w:rsidR="00D07DAC" w:rsidRPr="00A35784" w14:paraId="54E40AA6" w14:textId="77777777" w:rsidTr="00D07DAC">
              <w:trPr>
                <w:trHeight w:val="41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201EB3CA"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tc>
            </w:tr>
            <w:tr w:rsidR="00D07DAC" w:rsidRPr="00A35784" w14:paraId="097D6CDE"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4B7959F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E62DA71"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2BC6381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EF1DB1F" w14:textId="77777777" w:rsidTr="00D07DAC">
              <w:trPr>
                <w:trHeight w:val="109"/>
              </w:trPr>
              <w:tc>
                <w:tcPr>
                  <w:tcW w:w="8953" w:type="dxa"/>
                  <w:gridSpan w:val="2"/>
                  <w:tcBorders>
                    <w:left w:val="double" w:sz="4" w:space="0" w:color="9BBB59"/>
                    <w:right w:val="double" w:sz="4" w:space="0" w:color="9BBB59"/>
                  </w:tcBorders>
                </w:tcPr>
                <w:p w14:paraId="6163063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tc>
            </w:tr>
            <w:tr w:rsidR="00D07DAC" w:rsidRPr="00A35784" w14:paraId="130C87F7" w14:textId="77777777" w:rsidTr="00D4146C">
              <w:trPr>
                <w:trHeight w:val="109"/>
              </w:trPr>
              <w:tc>
                <w:tcPr>
                  <w:tcW w:w="4416" w:type="dxa"/>
                  <w:tcBorders>
                    <w:left w:val="double" w:sz="4" w:space="0" w:color="9BBB59"/>
                  </w:tcBorders>
                </w:tcPr>
                <w:p w14:paraId="0F701320"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right w:val="double" w:sz="4" w:space="0" w:color="9BBB59"/>
                  </w:tcBorders>
                </w:tcPr>
                <w:p w14:paraId="599A6473" w14:textId="77777777" w:rsidR="00D07DAC" w:rsidRPr="00A35784" w:rsidRDefault="00D07DAC" w:rsidP="00A2755E">
                  <w:pPr>
                    <w:spacing w:line="240" w:lineRule="exact"/>
                    <w:ind w:left="34"/>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14E39DCF" w14:textId="77777777" w:rsidTr="00D07DAC">
              <w:trPr>
                <w:trHeight w:val="1673"/>
              </w:trPr>
              <w:tc>
                <w:tcPr>
                  <w:tcW w:w="4416" w:type="dxa"/>
                  <w:tcBorders>
                    <w:left w:val="double" w:sz="4" w:space="0" w:color="9BBB59"/>
                  </w:tcBorders>
                </w:tcPr>
                <w:p w14:paraId="13F08C6E" w14:textId="77777777" w:rsidR="00EF056D" w:rsidRDefault="00D07DAC" w:rsidP="00A2755E">
                  <w:pPr>
                    <w:spacing w:line="240" w:lineRule="exact"/>
                    <w:jc w:val="both"/>
                    <w:rPr>
                      <w:ins w:id="246" w:author="Cristina Martone" w:date="2023-05-31T15:36:00Z"/>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del w:id="247" w:author="Cristina Martone" w:date="2023-05-31T15:36:00Z">
                    <w:r w:rsidR="00023541" w:rsidDel="00EF056D">
                      <w:rPr>
                        <w:rFonts w:ascii="Times New Roman" w:hAnsi="Times New Roman"/>
                        <w:color w:val="000000"/>
                        <w:sz w:val="22"/>
                        <w:szCs w:val="22"/>
                      </w:rPr>
                      <w:delText>;</w:delText>
                    </w:r>
                  </w:del>
                </w:p>
                <w:p w14:paraId="62C8CFB1" w14:textId="40BC0659" w:rsidR="00D07DAC" w:rsidRPr="00A35784" w:rsidRDefault="00EF056D" w:rsidP="00A2755E">
                  <w:pPr>
                    <w:spacing w:line="240" w:lineRule="exact"/>
                    <w:jc w:val="both"/>
                    <w:rPr>
                      <w:rFonts w:ascii="Times New Roman" w:hAnsi="Times New Roman"/>
                      <w:color w:val="000000"/>
                      <w:sz w:val="22"/>
                      <w:szCs w:val="22"/>
                    </w:rPr>
                  </w:pPr>
                  <w:ins w:id="248" w:author="Cristina Martone" w:date="2023-05-31T15:36:00Z">
                    <w:r>
                      <w:rPr>
                        <w:rFonts w:ascii="Times New Roman" w:hAnsi="Times New Roman"/>
                        <w:color w:val="000000"/>
                        <w:sz w:val="22"/>
                        <w:szCs w:val="22"/>
                      </w:rPr>
                      <w:t>NOTA: per il personale che non è in possesso dei suddetti titoli di studio è ritenuta valida l’esperienza documentata sotto riportata</w:t>
                    </w:r>
                  </w:ins>
                  <w:r w:rsidR="00D07DAC" w:rsidRPr="00A35784">
                    <w:rPr>
                      <w:rFonts w:ascii="Times New Roman" w:hAnsi="Times New Roman"/>
                      <w:color w:val="000000"/>
                      <w:sz w:val="22"/>
                      <w:szCs w:val="22"/>
                    </w:rPr>
                    <w:t xml:space="preserve"> </w:t>
                  </w:r>
                </w:p>
              </w:tc>
              <w:tc>
                <w:tcPr>
                  <w:tcW w:w="4537" w:type="dxa"/>
                  <w:tcBorders>
                    <w:right w:val="double" w:sz="4" w:space="0" w:color="9BBB59"/>
                  </w:tcBorders>
                </w:tcPr>
                <w:p w14:paraId="4CD4A5A6" w14:textId="05A79D62"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r w:rsidR="00023541">
                    <w:rPr>
                      <w:rFonts w:ascii="Times New Roman" w:hAnsi="Times New Roman"/>
                      <w:color w:val="000000"/>
                      <w:sz w:val="22"/>
                      <w:szCs w:val="22"/>
                    </w:rPr>
                    <w:t>;</w:t>
                  </w:r>
                </w:p>
              </w:tc>
            </w:tr>
            <w:tr w:rsidR="00D07DAC" w:rsidRPr="00A35784" w14:paraId="1CC3B74F" w14:textId="77777777" w:rsidTr="00D4146C">
              <w:trPr>
                <w:trHeight w:val="859"/>
              </w:trPr>
              <w:tc>
                <w:tcPr>
                  <w:tcW w:w="4416" w:type="dxa"/>
                  <w:tcBorders>
                    <w:left w:val="double" w:sz="4" w:space="0" w:color="9BBB59"/>
                  </w:tcBorders>
                </w:tcPr>
                <w:p w14:paraId="7B29D32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3 anni in campionamento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lacustri (MLG ISPRA 111/2014 n. 3010)</w:t>
                  </w:r>
                </w:p>
              </w:tc>
              <w:tc>
                <w:tcPr>
                  <w:tcW w:w="4537" w:type="dxa"/>
                  <w:tcBorders>
                    <w:right w:val="double" w:sz="4" w:space="0" w:color="9BBB59"/>
                  </w:tcBorders>
                </w:tcPr>
                <w:p w14:paraId="0E959D64"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52276CE" w14:textId="77777777" w:rsidTr="00D07DAC">
              <w:trPr>
                <w:trHeight w:val="286"/>
              </w:trPr>
              <w:tc>
                <w:tcPr>
                  <w:tcW w:w="8953" w:type="dxa"/>
                  <w:gridSpan w:val="2"/>
                  <w:tcBorders>
                    <w:top w:val="double" w:sz="4" w:space="0" w:color="9BBB59"/>
                    <w:left w:val="double" w:sz="4" w:space="0" w:color="9BBB59"/>
                    <w:bottom w:val="double" w:sz="4" w:space="0" w:color="9BBB59"/>
                    <w:right w:val="double" w:sz="4" w:space="0" w:color="9BBB59"/>
                  </w:tcBorders>
                </w:tcPr>
                <w:p w14:paraId="1B5C0B1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7A83D80" w14:textId="77777777" w:rsidTr="00D07DAC">
              <w:trPr>
                <w:trHeight w:val="286"/>
              </w:trPr>
              <w:tc>
                <w:tcPr>
                  <w:tcW w:w="8953" w:type="dxa"/>
                  <w:gridSpan w:val="2"/>
                  <w:tcBorders>
                    <w:top w:val="double" w:sz="4" w:space="0" w:color="9BBB59"/>
                    <w:left w:val="double" w:sz="4" w:space="0" w:color="9BBB59"/>
                    <w:bottom w:val="single" w:sz="4" w:space="0" w:color="D6E3BC"/>
                    <w:right w:val="double" w:sz="4" w:space="0" w:color="9BBB59"/>
                  </w:tcBorders>
                </w:tcPr>
                <w:p w14:paraId="06348392"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E7E7147" w14:textId="77777777" w:rsidTr="00D07DAC">
              <w:trPr>
                <w:trHeight w:val="341"/>
              </w:trPr>
              <w:tc>
                <w:tcPr>
                  <w:tcW w:w="8953" w:type="dxa"/>
                  <w:gridSpan w:val="2"/>
                  <w:tcBorders>
                    <w:top w:val="single" w:sz="4" w:space="0" w:color="D6E3BC"/>
                    <w:left w:val="double" w:sz="4" w:space="0" w:color="9BBB59"/>
                    <w:bottom w:val="single" w:sz="4" w:space="0" w:color="D6E3BC"/>
                    <w:right w:val="double" w:sz="4" w:space="0" w:color="9BBB59"/>
                  </w:tcBorders>
                </w:tcPr>
                <w:p w14:paraId="7C4C1995"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campionamento 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tc>
            </w:tr>
            <w:tr w:rsidR="00D07DAC" w:rsidRPr="00A35784" w14:paraId="79DE51A4" w14:textId="77777777" w:rsidTr="00D07DAC">
              <w:trPr>
                <w:trHeight w:val="286"/>
              </w:trPr>
              <w:tc>
                <w:tcPr>
                  <w:tcW w:w="4416" w:type="dxa"/>
                  <w:tcBorders>
                    <w:top w:val="single" w:sz="4" w:space="0" w:color="D6E3BC"/>
                    <w:left w:val="double" w:sz="4" w:space="0" w:color="9BBB59"/>
                    <w:bottom w:val="single" w:sz="4" w:space="0" w:color="D6E3BC"/>
                    <w:right w:val="single" w:sz="4" w:space="0" w:color="D6E3BC"/>
                  </w:tcBorders>
                </w:tcPr>
                <w:p w14:paraId="23CC65EB" w14:textId="77777777" w:rsidR="00D07DAC" w:rsidRPr="00A35784" w:rsidRDefault="00D07DAC" w:rsidP="00A2755E">
                  <w:pPr>
                    <w:spacing w:line="240" w:lineRule="exact"/>
                    <w:ind w:left="19"/>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top w:val="single" w:sz="4" w:space="0" w:color="D6E3BC"/>
                    <w:left w:val="single" w:sz="4" w:space="0" w:color="D6E3BC"/>
                    <w:bottom w:val="single" w:sz="4" w:space="0" w:color="D6E3BC"/>
                    <w:right w:val="double" w:sz="4" w:space="0" w:color="9BBB59"/>
                  </w:tcBorders>
                </w:tcPr>
                <w:p w14:paraId="736EB9E4"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6E307E96" w14:textId="77777777" w:rsidTr="00D07DAC">
              <w:trPr>
                <w:trHeight w:val="572"/>
              </w:trPr>
              <w:tc>
                <w:tcPr>
                  <w:tcW w:w="4416" w:type="dxa"/>
                  <w:tcBorders>
                    <w:top w:val="single" w:sz="4" w:space="0" w:color="D6E3BC"/>
                    <w:left w:val="double" w:sz="4" w:space="0" w:color="9BBB59"/>
                    <w:bottom w:val="single" w:sz="4" w:space="0" w:color="D6E3BC"/>
                    <w:right w:val="single" w:sz="4" w:space="0" w:color="D6E3BC"/>
                  </w:tcBorders>
                </w:tcPr>
                <w:p w14:paraId="60EEFD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3 anni in campionamento in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(MLG ISPRA 111/2014 n. 3010)</w:t>
                  </w:r>
                </w:p>
              </w:tc>
              <w:tc>
                <w:tcPr>
                  <w:tcW w:w="4537" w:type="dxa"/>
                  <w:tcBorders>
                    <w:top w:val="single" w:sz="4" w:space="0" w:color="D6E3BC"/>
                    <w:left w:val="single" w:sz="4" w:space="0" w:color="D6E3BC"/>
                    <w:bottom w:val="single" w:sz="4" w:space="0" w:color="D6E3BC"/>
                    <w:right w:val="double" w:sz="4" w:space="0" w:color="9BBB59"/>
                  </w:tcBorders>
                </w:tcPr>
                <w:p w14:paraId="4B7F501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432C585" w14:textId="77777777" w:rsidTr="00D07DAC">
              <w:trPr>
                <w:trHeight w:val="750"/>
              </w:trPr>
              <w:tc>
                <w:tcPr>
                  <w:tcW w:w="4416" w:type="dxa"/>
                  <w:tcBorders>
                    <w:top w:val="single" w:sz="4" w:space="0" w:color="D6E3BC"/>
                    <w:left w:val="double" w:sz="4" w:space="0" w:color="9BBB59"/>
                    <w:bottom w:val="single" w:sz="4" w:space="0" w:color="D6E3BC"/>
                    <w:right w:val="single" w:sz="4" w:space="0" w:color="D6E3BC"/>
                  </w:tcBorders>
                </w:tcPr>
                <w:p w14:paraId="55752079"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37" w:type="dxa"/>
                  <w:tcBorders>
                    <w:top w:val="single" w:sz="4" w:space="0" w:color="D6E3BC"/>
                    <w:left w:val="single" w:sz="4" w:space="0" w:color="D6E3BC"/>
                    <w:bottom w:val="single" w:sz="4" w:space="0" w:color="D6E3BC"/>
                    <w:right w:val="double" w:sz="4" w:space="0" w:color="9BBB59"/>
                  </w:tcBorders>
                </w:tcPr>
                <w:p w14:paraId="096BB60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lacustri con cenni di ecologia, limnologia e tassonomia (zoologia degli invertebrati) (MLG ISPRA 111/2014 n. 3010)</w:t>
                  </w:r>
                </w:p>
              </w:tc>
            </w:tr>
            <w:tr w:rsidR="00D07DAC" w:rsidRPr="00A35784" w14:paraId="2C440765" w14:textId="77777777" w:rsidTr="00D07DAC">
              <w:trPr>
                <w:trHeight w:val="361"/>
              </w:trPr>
              <w:tc>
                <w:tcPr>
                  <w:tcW w:w="4416" w:type="dxa"/>
                  <w:tcBorders>
                    <w:left w:val="double" w:sz="4" w:space="0" w:color="9BBB59"/>
                  </w:tcBorders>
                </w:tcPr>
                <w:p w14:paraId="2AD041C8"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37" w:type="dxa"/>
                  <w:tcBorders>
                    <w:right w:val="double" w:sz="4" w:space="0" w:color="9BBB59"/>
                  </w:tcBorders>
                </w:tcPr>
                <w:p w14:paraId="12784D8E" w14:textId="77777777" w:rsidR="00D07DAC" w:rsidRPr="00A35784" w:rsidRDefault="00D07DAC" w:rsidP="00A2755E">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4D45B53A" w14:textId="77777777" w:rsidTr="00D07DAC">
              <w:trPr>
                <w:trHeight w:val="371"/>
              </w:trPr>
              <w:tc>
                <w:tcPr>
                  <w:tcW w:w="8953" w:type="dxa"/>
                  <w:gridSpan w:val="2"/>
                  <w:tcBorders>
                    <w:top w:val="single" w:sz="4" w:space="0" w:color="D6E3BC"/>
                    <w:left w:val="double" w:sz="4" w:space="0" w:color="9BBB59"/>
                    <w:right w:val="double" w:sz="4" w:space="0" w:color="9BBB59"/>
                  </w:tcBorders>
                  <w:shd w:val="clear" w:color="auto" w:fill="EAF1DD"/>
                </w:tcPr>
                <w:p w14:paraId="48DC7A1E"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31A0CF6" w14:textId="77777777" w:rsidTr="00023541">
              <w:trPr>
                <w:trHeight w:val="448"/>
              </w:trPr>
              <w:tc>
                <w:tcPr>
                  <w:tcW w:w="8953" w:type="dxa"/>
                  <w:gridSpan w:val="2"/>
                  <w:tcBorders>
                    <w:left w:val="double" w:sz="4" w:space="0" w:color="9BBB59"/>
                    <w:bottom w:val="double" w:sz="4" w:space="0" w:color="9BBB59"/>
                    <w:right w:val="double" w:sz="4" w:space="0" w:color="9BBB59"/>
                  </w:tcBorders>
                  <w:vAlign w:val="center"/>
                </w:tcPr>
                <w:p w14:paraId="0646543B" w14:textId="77777777" w:rsidR="00D07DAC" w:rsidRPr="00A35784" w:rsidRDefault="00D07DAC" w:rsidP="00023541">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Prova abilitativa campionamento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(es ad osservazione diretta)</w:t>
                  </w:r>
                </w:p>
              </w:tc>
            </w:tr>
            <w:tr w:rsidR="00D07DAC" w:rsidRPr="00A35784" w14:paraId="31A068E1" w14:textId="77777777" w:rsidTr="00D07DAC">
              <w:trPr>
                <w:trHeight w:val="695"/>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297015AE" w14:textId="34E45FC4"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993606">
                    <w:rPr>
                      <w:rFonts w:ascii="Times New Roman" w:hAnsi="Times New Roman"/>
                      <w:b/>
                      <w:color w:val="000000"/>
                      <w:sz w:val="22"/>
                      <w:szCs w:val="22"/>
                    </w:rPr>
                    <w:t xml:space="preserve">di esperto </w:t>
                  </w:r>
                  <w:r w:rsidR="00370B77">
                    <w:rPr>
                      <w:rFonts w:ascii="Times New Roman" w:hAnsi="Times New Roman"/>
                      <w:b/>
                      <w:color w:val="000000"/>
                      <w:sz w:val="22"/>
                      <w:szCs w:val="22"/>
                    </w:rPr>
                    <w:t>in</w:t>
                  </w:r>
                  <w:r w:rsidRPr="00A35784">
                    <w:rPr>
                      <w:rFonts w:ascii="Times New Roman" w:hAnsi="Times New Roman"/>
                      <w:b/>
                      <w:color w:val="000000"/>
                      <w:sz w:val="22"/>
                      <w:szCs w:val="22"/>
                    </w:rPr>
                    <w:t xml:space="preserve"> campionamento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p w14:paraId="4BFC85A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(MB-L-C)</w:t>
                  </w:r>
                </w:p>
              </w:tc>
            </w:tr>
            <w:tr w:rsidR="00D07DAC" w:rsidRPr="00A35784" w14:paraId="606A1324" w14:textId="77777777" w:rsidTr="00D07DAC">
              <w:trPr>
                <w:trHeight w:val="109"/>
              </w:trPr>
              <w:tc>
                <w:tcPr>
                  <w:tcW w:w="8953" w:type="dxa"/>
                  <w:gridSpan w:val="2"/>
                  <w:tcBorders>
                    <w:left w:val="single" w:sz="4" w:space="0" w:color="9BBB59"/>
                    <w:bottom w:val="double" w:sz="4" w:space="0" w:color="9BBB59"/>
                  </w:tcBorders>
                </w:tcPr>
                <w:p w14:paraId="71E45A53" w14:textId="77777777" w:rsidR="00D07DAC" w:rsidRPr="00A35784" w:rsidRDefault="00D07DAC" w:rsidP="00D07DAC">
                  <w:pPr>
                    <w:jc w:val="both"/>
                    <w:rPr>
                      <w:rFonts w:ascii="Times New Roman" w:hAnsi="Times New Roman"/>
                      <w:b/>
                      <w:color w:val="000000"/>
                      <w:sz w:val="22"/>
                      <w:szCs w:val="22"/>
                    </w:rPr>
                  </w:pPr>
                </w:p>
              </w:tc>
            </w:tr>
            <w:tr w:rsidR="00D07DAC" w:rsidRPr="00A35784" w14:paraId="1A946638" w14:textId="77777777" w:rsidTr="00D07DAC">
              <w:trPr>
                <w:trHeight w:val="109"/>
              </w:trPr>
              <w:tc>
                <w:tcPr>
                  <w:tcW w:w="8953" w:type="dxa"/>
                  <w:gridSpan w:val="2"/>
                  <w:tcBorders>
                    <w:top w:val="double" w:sz="4" w:space="0" w:color="9BBB59"/>
                    <w:left w:val="double" w:sz="4" w:space="0" w:color="9BBB59"/>
                    <w:right w:val="double" w:sz="4" w:space="0" w:color="9BBB59"/>
                  </w:tcBorders>
                  <w:shd w:val="clear" w:color="auto" w:fill="92D050"/>
                </w:tcPr>
                <w:p w14:paraId="606D48FB"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5B95BD84"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1C9B893F" w14:textId="77777777" w:rsidTr="00D07DAC">
              <w:trPr>
                <w:trHeight w:val="109"/>
              </w:trPr>
              <w:tc>
                <w:tcPr>
                  <w:tcW w:w="8953" w:type="dxa"/>
                  <w:gridSpan w:val="2"/>
                  <w:tcBorders>
                    <w:left w:val="double" w:sz="4" w:space="0" w:color="9BBB59"/>
                    <w:right w:val="double" w:sz="4" w:space="0" w:color="9BBB59"/>
                  </w:tcBorders>
                </w:tcPr>
                <w:p w14:paraId="4A223016"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E50F47B" w14:textId="77777777" w:rsidTr="00D07DAC">
              <w:trPr>
                <w:trHeight w:val="109"/>
              </w:trPr>
              <w:tc>
                <w:tcPr>
                  <w:tcW w:w="8953" w:type="dxa"/>
                  <w:gridSpan w:val="2"/>
                  <w:tcBorders>
                    <w:left w:val="double" w:sz="4" w:space="0" w:color="9BBB59"/>
                    <w:right w:val="double" w:sz="4" w:space="0" w:color="9BBB59"/>
                  </w:tcBorders>
                </w:tcPr>
                <w:p w14:paraId="15ECF3C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834FE9A" w14:textId="77777777" w:rsidTr="00D07DAC">
              <w:trPr>
                <w:trHeight w:val="109"/>
              </w:trPr>
              <w:tc>
                <w:tcPr>
                  <w:tcW w:w="8953" w:type="dxa"/>
                  <w:gridSpan w:val="2"/>
                  <w:tcBorders>
                    <w:left w:val="double" w:sz="4" w:space="0" w:color="9BBB59"/>
                    <w:right w:val="double" w:sz="4" w:space="0" w:color="9BBB59"/>
                  </w:tcBorders>
                </w:tcPr>
                <w:p w14:paraId="42BFEEB2"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Smistamento 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tc>
            </w:tr>
            <w:tr w:rsidR="00D07DAC" w:rsidRPr="00A35784" w14:paraId="7B26B7CB" w14:textId="77777777" w:rsidTr="00D07DAC">
              <w:trPr>
                <w:trHeight w:val="109"/>
              </w:trPr>
              <w:tc>
                <w:tcPr>
                  <w:tcW w:w="4416" w:type="dxa"/>
                  <w:tcBorders>
                    <w:left w:val="double" w:sz="4" w:space="0" w:color="9BBB59"/>
                  </w:tcBorders>
                </w:tcPr>
                <w:p w14:paraId="04182EEB" w14:textId="77777777" w:rsidR="00D07DAC" w:rsidRPr="00A35784" w:rsidRDefault="00D07DAC" w:rsidP="00A2755E">
                  <w:pPr>
                    <w:spacing w:line="240" w:lineRule="exact"/>
                    <w:ind w:left="19"/>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1° Caso: personale con esperienza</w:t>
                  </w:r>
                </w:p>
              </w:tc>
              <w:tc>
                <w:tcPr>
                  <w:tcW w:w="4537" w:type="dxa"/>
                  <w:tcBorders>
                    <w:right w:val="double" w:sz="4" w:space="0" w:color="9BBB59"/>
                  </w:tcBorders>
                </w:tcPr>
                <w:p w14:paraId="2ECCA019" w14:textId="77777777" w:rsidR="00D07DAC" w:rsidRPr="00A35784" w:rsidRDefault="00D07DAC" w:rsidP="00A2755E">
                  <w:pPr>
                    <w:spacing w:line="240" w:lineRule="exact"/>
                    <w:ind w:left="23"/>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 Caso: neolaureati/neofiti</w:t>
                  </w:r>
                </w:p>
              </w:tc>
            </w:tr>
            <w:tr w:rsidR="00D07DAC" w:rsidRPr="00A35784" w14:paraId="4775650A" w14:textId="77777777" w:rsidTr="00D4146C">
              <w:trPr>
                <w:trHeight w:val="1686"/>
              </w:trPr>
              <w:tc>
                <w:tcPr>
                  <w:tcW w:w="4416" w:type="dxa"/>
                  <w:tcBorders>
                    <w:left w:val="double" w:sz="4" w:space="0" w:color="9BBB59"/>
                  </w:tcBorders>
                </w:tcPr>
                <w:p w14:paraId="7B1CA662" w14:textId="77777777" w:rsidR="00D07DAC" w:rsidRDefault="00D07DAC" w:rsidP="00A2755E">
                  <w:pPr>
                    <w:spacing w:line="240" w:lineRule="exact"/>
                    <w:jc w:val="both"/>
                    <w:rPr>
                      <w:ins w:id="249" w:author="Cristina Martone" w:date="2023-05-31T15:36:00Z"/>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w:t>
                  </w:r>
                  <w:r w:rsidR="004D54EF">
                    <w:rPr>
                      <w:rFonts w:ascii="Times New Roman" w:hAnsi="Times New Roman"/>
                      <w:color w:val="000000"/>
                      <w:sz w:val="22"/>
                      <w:szCs w:val="22"/>
                    </w:rPr>
                    <w:t>ra titoli italiani, fonte MIUR)</w:t>
                  </w:r>
                  <w:del w:id="250" w:author="Cristina Martone" w:date="2023-05-31T15:36:00Z">
                    <w:r w:rsidR="004D54EF" w:rsidDel="00634E87">
                      <w:rPr>
                        <w:rFonts w:ascii="Times New Roman" w:hAnsi="Times New Roman"/>
                        <w:color w:val="000000"/>
                        <w:sz w:val="22"/>
                        <w:szCs w:val="22"/>
                      </w:rPr>
                      <w:delText>;</w:delText>
                    </w:r>
                  </w:del>
                </w:p>
                <w:p w14:paraId="1765E959" w14:textId="2039D113" w:rsidR="00634E87" w:rsidRPr="00A35784" w:rsidRDefault="00634E87" w:rsidP="00A2755E">
                  <w:pPr>
                    <w:spacing w:line="240" w:lineRule="exact"/>
                    <w:jc w:val="both"/>
                    <w:rPr>
                      <w:rFonts w:ascii="Times New Roman" w:hAnsi="Times New Roman"/>
                      <w:color w:val="000000"/>
                      <w:sz w:val="22"/>
                      <w:szCs w:val="22"/>
                    </w:rPr>
                  </w:pPr>
                  <w:ins w:id="251" w:author="Cristina Martone" w:date="2023-05-31T15:36: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37" w:type="dxa"/>
                  <w:tcBorders>
                    <w:right w:val="double" w:sz="4" w:space="0" w:color="9BBB59"/>
                  </w:tcBorders>
                </w:tcPr>
                <w:p w14:paraId="3BB5C5E3" w14:textId="62E8A58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r w:rsidR="004D54EF">
                    <w:rPr>
                      <w:rFonts w:ascii="Times New Roman" w:hAnsi="Times New Roman"/>
                      <w:color w:val="000000"/>
                      <w:sz w:val="22"/>
                      <w:szCs w:val="22"/>
                    </w:rPr>
                    <w:t>;</w:t>
                  </w:r>
                </w:p>
              </w:tc>
            </w:tr>
            <w:tr w:rsidR="00D07DAC" w:rsidRPr="00A35784" w14:paraId="1BE06C59" w14:textId="77777777" w:rsidTr="00D07DAC">
              <w:trPr>
                <w:trHeight w:val="551"/>
              </w:trPr>
              <w:tc>
                <w:tcPr>
                  <w:tcW w:w="4416" w:type="dxa"/>
                  <w:tcBorders>
                    <w:left w:val="double" w:sz="4" w:space="0" w:color="9BBB59"/>
                  </w:tcBorders>
                </w:tcPr>
                <w:p w14:paraId="7DB206B9"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Esperienza documentata di almeno 3 anni in smistamento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lacustri (MLG ISPRA 111/2014 n. 3010)</w:t>
                  </w:r>
                </w:p>
              </w:tc>
              <w:tc>
                <w:tcPr>
                  <w:tcW w:w="4537" w:type="dxa"/>
                  <w:tcBorders>
                    <w:right w:val="double" w:sz="4" w:space="0" w:color="9BBB59"/>
                  </w:tcBorders>
                </w:tcPr>
                <w:p w14:paraId="31B8DC19"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bl>
          <w:tbl>
            <w:tblPr>
              <w:tblW w:w="8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6"/>
              <w:gridCol w:w="4707"/>
            </w:tblGrid>
            <w:tr w:rsidR="00D07DAC" w:rsidRPr="00A35784" w14:paraId="791B7A08" w14:textId="77777777" w:rsidTr="00D07DAC">
              <w:trPr>
                <w:trHeight w:val="33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auto"/>
                  <w:vAlign w:val="center"/>
                </w:tcPr>
                <w:p w14:paraId="0BA94DD4"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BOX 2 - DEFINIZIONI DELLE COMPETENZE FINALI RICHIESTE</w:t>
                  </w:r>
                </w:p>
              </w:tc>
            </w:tr>
            <w:tr w:rsidR="00D07DAC" w:rsidRPr="00A35784" w14:paraId="6D87D656" w14:textId="77777777" w:rsidTr="00D07DAC">
              <w:trPr>
                <w:trHeight w:val="330"/>
              </w:trPr>
              <w:tc>
                <w:tcPr>
                  <w:tcW w:w="8953" w:type="dxa"/>
                  <w:gridSpan w:val="2"/>
                  <w:tcBorders>
                    <w:top w:val="double" w:sz="4" w:space="0" w:color="9BBB59"/>
                    <w:left w:val="double" w:sz="4" w:space="0" w:color="9BBB59"/>
                    <w:bottom w:val="single" w:sz="4" w:space="0" w:color="D6E3BC"/>
                    <w:right w:val="double" w:sz="4" w:space="0" w:color="9BBB59"/>
                  </w:tcBorders>
                  <w:shd w:val="clear" w:color="auto" w:fill="auto"/>
                  <w:vAlign w:val="center"/>
                </w:tcPr>
                <w:p w14:paraId="2E2571B4"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REQUISITI</w:t>
                  </w:r>
                </w:p>
              </w:tc>
            </w:tr>
            <w:tr w:rsidR="00D07DAC" w:rsidRPr="00A35784" w14:paraId="3CC590C8" w14:textId="77777777" w:rsidTr="00D07DAC">
              <w:trPr>
                <w:trHeight w:val="331"/>
              </w:trPr>
              <w:tc>
                <w:tcPr>
                  <w:tcW w:w="8953" w:type="dxa"/>
                  <w:gridSpan w:val="2"/>
                  <w:tcBorders>
                    <w:top w:val="single" w:sz="4" w:space="0" w:color="D6E3BC"/>
                    <w:left w:val="double" w:sz="4" w:space="0" w:color="9BBB59"/>
                    <w:bottom w:val="single" w:sz="4" w:space="0" w:color="D6E3BC"/>
                    <w:right w:val="double" w:sz="4" w:space="0" w:color="9BBB59"/>
                  </w:tcBorders>
                  <w:shd w:val="clear" w:color="auto" w:fill="auto"/>
                  <w:vAlign w:val="center"/>
                </w:tcPr>
                <w:p w14:paraId="0F369A2E"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Esperti Smistamento EQB </w:t>
                  </w:r>
                  <w:proofErr w:type="spellStart"/>
                  <w:r w:rsidRPr="00A35784">
                    <w:rPr>
                      <w:rFonts w:ascii="Times New Roman" w:eastAsia="Times" w:hAnsi="Times New Roman" w:cs="Times New Roman"/>
                      <w:b/>
                      <w:color w:val="000000"/>
                      <w:lang w:eastAsia="it-IT"/>
                    </w:rPr>
                    <w:t>Macroinvertebrati</w:t>
                  </w:r>
                  <w:proofErr w:type="spellEnd"/>
                  <w:r w:rsidRPr="00A35784">
                    <w:rPr>
                      <w:rFonts w:ascii="Times New Roman" w:eastAsia="Times" w:hAnsi="Times New Roman" w:cs="Times New Roman"/>
                      <w:b/>
                      <w:color w:val="000000"/>
                      <w:lang w:eastAsia="it-IT"/>
                    </w:rPr>
                    <w:t xml:space="preserve"> bentonici lacustri</w:t>
                  </w:r>
                </w:p>
              </w:tc>
            </w:tr>
            <w:tr w:rsidR="00D07DAC" w:rsidRPr="00A35784" w14:paraId="21CA0063" w14:textId="77777777" w:rsidTr="00D07DAC">
              <w:trPr>
                <w:trHeight w:val="202"/>
              </w:trPr>
              <w:tc>
                <w:tcPr>
                  <w:tcW w:w="4380" w:type="dxa"/>
                  <w:tcBorders>
                    <w:top w:val="single" w:sz="4" w:space="0" w:color="D6E3BC"/>
                    <w:left w:val="double" w:sz="4" w:space="0" w:color="9BBB59"/>
                    <w:bottom w:val="single" w:sz="4" w:space="0" w:color="D6E3BC"/>
                    <w:right w:val="single" w:sz="4" w:space="0" w:color="D6E3BC"/>
                  </w:tcBorders>
                  <w:shd w:val="clear" w:color="auto" w:fill="auto"/>
                </w:tcPr>
                <w:p w14:paraId="025019BC" w14:textId="77777777" w:rsidR="00D07DAC" w:rsidRPr="00A35784" w:rsidRDefault="00D07DAC" w:rsidP="00D07DAC">
                  <w:pPr>
                    <w:spacing w:after="0" w:line="240" w:lineRule="auto"/>
                    <w:ind w:left="19"/>
                    <w:jc w:val="center"/>
                    <w:rPr>
                      <w:rFonts w:ascii="Times New Roman" w:eastAsia="Times New Roman" w:hAnsi="Times New Roman" w:cs="Times New Roman"/>
                      <w:b/>
                      <w:i/>
                      <w:color w:val="000000"/>
                      <w:lang w:val="en-US"/>
                    </w:rPr>
                  </w:pPr>
                  <w:r w:rsidRPr="00A35784">
                    <w:rPr>
                      <w:rFonts w:ascii="Times New Roman" w:eastAsia="Times New Roman" w:hAnsi="Times New Roman" w:cs="Times New Roman"/>
                      <w:b/>
                      <w:i/>
                    </w:rPr>
                    <w:t>1° Caso: personale con esperienza</w:t>
                  </w: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55F7E2F0" w14:textId="77777777" w:rsidR="00D07DAC" w:rsidRPr="00A35784" w:rsidRDefault="00D07DAC" w:rsidP="00D07DAC">
                  <w:pPr>
                    <w:spacing w:after="0" w:line="240" w:lineRule="auto"/>
                    <w:jc w:val="center"/>
                    <w:rPr>
                      <w:rFonts w:ascii="Times New Roman" w:eastAsia="Times New Roman" w:hAnsi="Times New Roman" w:cs="Times New Roman"/>
                      <w:b/>
                      <w:i/>
                      <w:color w:val="000000"/>
                      <w:lang w:val="en-US"/>
                    </w:rPr>
                  </w:pPr>
                  <w:r w:rsidRPr="00A35784">
                    <w:rPr>
                      <w:rFonts w:ascii="Times New Roman" w:eastAsia="Times New Roman" w:hAnsi="Times New Roman" w:cs="Times New Roman"/>
                      <w:b/>
                      <w:i/>
                    </w:rPr>
                    <w:t>2° Caso: neolaureati/neofiti</w:t>
                  </w:r>
                </w:p>
              </w:tc>
            </w:tr>
            <w:tr w:rsidR="00D07DAC" w:rsidRPr="00A35784" w14:paraId="33E790F6" w14:textId="77777777" w:rsidTr="00D07DAC">
              <w:trPr>
                <w:trHeight w:val="572"/>
              </w:trPr>
              <w:tc>
                <w:tcPr>
                  <w:tcW w:w="4380" w:type="dxa"/>
                  <w:tcBorders>
                    <w:top w:val="single" w:sz="4" w:space="0" w:color="D6E3BC"/>
                    <w:left w:val="double" w:sz="4" w:space="0" w:color="9BBB59"/>
                    <w:bottom w:val="single" w:sz="4" w:space="0" w:color="D6E3BC"/>
                    <w:right w:val="single" w:sz="4" w:space="0" w:color="D6E3BC"/>
                  </w:tcBorders>
                  <w:shd w:val="clear" w:color="auto" w:fill="auto"/>
                  <w:vAlign w:val="center"/>
                </w:tcPr>
                <w:p w14:paraId="5D7D8F5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 esperienza documentata di almeno 3 anni in smistamento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lacustri (MLG ISPRA 111/2014 n. 3010) </w:t>
                  </w: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34F19B82" w14:textId="77777777" w:rsidR="00D07DAC" w:rsidRPr="00A35784" w:rsidRDefault="00D07DAC" w:rsidP="00A2755E">
                  <w:pPr>
                    <w:spacing w:after="0" w:line="240" w:lineRule="exact"/>
                    <w:ind w:left="149"/>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Neolaureati o neofiti</w:t>
                  </w:r>
                </w:p>
              </w:tc>
            </w:tr>
            <w:tr w:rsidR="00D07DAC" w:rsidRPr="00A35784" w14:paraId="0EDFD43B" w14:textId="77777777" w:rsidTr="00D07DAC">
              <w:trPr>
                <w:trHeight w:val="983"/>
              </w:trPr>
              <w:tc>
                <w:tcPr>
                  <w:tcW w:w="4380" w:type="dxa"/>
                  <w:tcBorders>
                    <w:top w:val="single" w:sz="4" w:space="0" w:color="D6E3BC"/>
                    <w:left w:val="double" w:sz="4" w:space="0" w:color="9BBB59"/>
                    <w:bottom w:val="single" w:sz="4" w:space="0" w:color="D6E3BC"/>
                    <w:right w:val="single" w:sz="4" w:space="0" w:color="D6E3BC"/>
                  </w:tcBorders>
                  <w:shd w:val="clear" w:color="auto" w:fill="auto"/>
                </w:tcPr>
                <w:p w14:paraId="55B0F2D3" w14:textId="77777777" w:rsidR="00D07DAC" w:rsidRPr="00A35784" w:rsidRDefault="00D07DAC" w:rsidP="00A2755E">
                  <w:pPr>
                    <w:spacing w:after="0" w:line="240" w:lineRule="exact"/>
                    <w:ind w:left="720"/>
                    <w:jc w:val="both"/>
                    <w:rPr>
                      <w:rFonts w:ascii="Times New Roman" w:eastAsia="Times" w:hAnsi="Times New Roman" w:cs="Times New Roman"/>
                      <w:color w:val="000000"/>
                      <w:lang w:eastAsia="it-IT"/>
                    </w:rPr>
                  </w:pPr>
                </w:p>
              </w:tc>
              <w:tc>
                <w:tcPr>
                  <w:tcW w:w="4573" w:type="dxa"/>
                  <w:tcBorders>
                    <w:top w:val="single" w:sz="4" w:space="0" w:color="D6E3BC"/>
                    <w:left w:val="single" w:sz="4" w:space="0" w:color="D6E3BC"/>
                    <w:bottom w:val="single" w:sz="4" w:space="0" w:color="D6E3BC"/>
                    <w:right w:val="double" w:sz="4" w:space="0" w:color="9BBB59"/>
                  </w:tcBorders>
                  <w:shd w:val="clear" w:color="auto" w:fill="auto"/>
                </w:tcPr>
                <w:p w14:paraId="0060711B"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Corso base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lacustri con cenni di ecologia, limnologia e tassonomia (zoologia degli invertebrati) (MLG ISPRA 111/2014 n. 3010)</w:t>
                  </w:r>
                </w:p>
              </w:tc>
            </w:tr>
            <w:tr w:rsidR="00D07DAC" w:rsidRPr="00A35784" w14:paraId="2410A5BE" w14:textId="77777777" w:rsidTr="00D07DAC">
              <w:trPr>
                <w:trHeight w:val="317"/>
              </w:trPr>
              <w:tc>
                <w:tcPr>
                  <w:tcW w:w="4380" w:type="dxa"/>
                  <w:tcBorders>
                    <w:top w:val="single" w:sz="4" w:space="0" w:color="D6E3BC"/>
                    <w:left w:val="double" w:sz="4" w:space="0" w:color="9BBB59"/>
                    <w:bottom w:val="single" w:sz="4" w:space="0" w:color="D6E3BC"/>
                    <w:right w:val="single" w:sz="4" w:space="0" w:color="D6E3BC"/>
                  </w:tcBorders>
                  <w:shd w:val="clear" w:color="auto" w:fill="auto"/>
                  <w:vAlign w:val="center"/>
                </w:tcPr>
                <w:p w14:paraId="3BDD907C" w14:textId="77777777" w:rsidR="00D07DAC" w:rsidRPr="00A35784" w:rsidRDefault="00D07DAC" w:rsidP="00A2755E">
                  <w:pPr>
                    <w:spacing w:after="0" w:line="240" w:lineRule="exact"/>
                    <w:ind w:left="720"/>
                    <w:jc w:val="both"/>
                    <w:rPr>
                      <w:rFonts w:ascii="Times New Roman" w:eastAsia="Times" w:hAnsi="Times New Roman" w:cs="Times New Roman"/>
                      <w:color w:val="000000"/>
                      <w:lang w:eastAsia="it-IT"/>
                    </w:rPr>
                  </w:pPr>
                </w:p>
              </w:tc>
              <w:tc>
                <w:tcPr>
                  <w:tcW w:w="4573" w:type="dxa"/>
                  <w:tcBorders>
                    <w:top w:val="single" w:sz="4" w:space="0" w:color="D6E3BC"/>
                    <w:left w:val="single" w:sz="4" w:space="0" w:color="D6E3BC"/>
                    <w:bottom w:val="single" w:sz="4" w:space="0" w:color="D6E3BC"/>
                    <w:right w:val="double" w:sz="4" w:space="0" w:color="9BBB59"/>
                  </w:tcBorders>
                  <w:shd w:val="clear" w:color="auto" w:fill="auto"/>
                  <w:vAlign w:val="center"/>
                </w:tcPr>
                <w:p w14:paraId="3DFCBDF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Esperienza documentata di almeno </w:t>
                  </w:r>
                  <w:proofErr w:type="gramStart"/>
                  <w:r w:rsidRPr="00A35784">
                    <w:rPr>
                      <w:rFonts w:ascii="Times New Roman" w:eastAsia="Times" w:hAnsi="Times New Roman" w:cs="Times New Roman"/>
                      <w:color w:val="000000"/>
                      <w:lang w:eastAsia="it-IT"/>
                    </w:rPr>
                    <w:t>2</w:t>
                  </w:r>
                  <w:proofErr w:type="gramEnd"/>
                  <w:r w:rsidRPr="00A35784">
                    <w:rPr>
                      <w:rFonts w:ascii="Times New Roman" w:eastAsia="Times" w:hAnsi="Times New Roman" w:cs="Times New Roman"/>
                      <w:color w:val="000000"/>
                      <w:lang w:eastAsia="it-IT"/>
                    </w:rPr>
                    <w:t xml:space="preserve"> anni</w:t>
                  </w:r>
                </w:p>
              </w:tc>
            </w:tr>
            <w:tr w:rsidR="00D07DAC" w:rsidRPr="00A35784" w14:paraId="4D821206" w14:textId="77777777" w:rsidTr="00D07DAC">
              <w:trPr>
                <w:trHeight w:val="410"/>
              </w:trPr>
              <w:tc>
                <w:tcPr>
                  <w:tcW w:w="8953" w:type="dxa"/>
                  <w:gridSpan w:val="2"/>
                  <w:tcBorders>
                    <w:top w:val="single" w:sz="4" w:space="0" w:color="D6E3BC"/>
                    <w:left w:val="double" w:sz="4" w:space="0" w:color="9BBB59"/>
                    <w:bottom w:val="single" w:sz="4" w:space="0" w:color="D6E3BC"/>
                    <w:right w:val="double" w:sz="4" w:space="0" w:color="9BBB59"/>
                  </w:tcBorders>
                  <w:shd w:val="clear" w:color="auto" w:fill="EAF1DD"/>
                  <w:vAlign w:val="center"/>
                </w:tcPr>
                <w:p w14:paraId="2DB32AEA"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Metodo per la valutazione della qualifica</w:t>
                  </w:r>
                </w:p>
              </w:tc>
            </w:tr>
            <w:tr w:rsidR="00D07DAC" w:rsidRPr="00A35784" w14:paraId="4894E365" w14:textId="77777777" w:rsidTr="004D54EF">
              <w:trPr>
                <w:trHeight w:val="340"/>
              </w:trPr>
              <w:tc>
                <w:tcPr>
                  <w:tcW w:w="8953" w:type="dxa"/>
                  <w:gridSpan w:val="2"/>
                  <w:tcBorders>
                    <w:top w:val="single" w:sz="4" w:space="0" w:color="D6E3BC"/>
                    <w:left w:val="double" w:sz="4" w:space="0" w:color="9BBB59"/>
                    <w:bottom w:val="double" w:sz="4" w:space="0" w:color="9BBB59"/>
                    <w:right w:val="double" w:sz="4" w:space="0" w:color="9BBB59"/>
                  </w:tcBorders>
                  <w:shd w:val="clear" w:color="auto" w:fill="auto"/>
                  <w:vAlign w:val="center"/>
                </w:tcPr>
                <w:p w14:paraId="11FA40CE" w14:textId="77777777" w:rsidR="00D07DAC" w:rsidRPr="00A35784" w:rsidRDefault="00D07DAC" w:rsidP="004D54E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Prova abilitativa smistamento (es ad osservazione diretta)</w:t>
                  </w:r>
                </w:p>
              </w:tc>
            </w:tr>
            <w:tr w:rsidR="00D07DAC" w:rsidRPr="00A35784" w14:paraId="0D4B4566" w14:textId="77777777" w:rsidTr="00D07DAC">
              <w:trPr>
                <w:trHeight w:val="718"/>
              </w:trPr>
              <w:tc>
                <w:tcPr>
                  <w:tcW w:w="9236" w:type="dxa"/>
                  <w:gridSpan w:val="2"/>
                  <w:tcBorders>
                    <w:top w:val="double" w:sz="4" w:space="0" w:color="9BBB59"/>
                    <w:left w:val="double" w:sz="4" w:space="0" w:color="9BBB59"/>
                    <w:bottom w:val="double" w:sz="4" w:space="0" w:color="9BBB59"/>
                    <w:right w:val="double" w:sz="4" w:space="0" w:color="9BBB59"/>
                  </w:tcBorders>
                  <w:shd w:val="clear" w:color="auto" w:fill="D6E3BC"/>
                  <w:vAlign w:val="center"/>
                </w:tcPr>
                <w:p w14:paraId="12E47B40" w14:textId="383AB2C0"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Qualifica</w:t>
                  </w:r>
                  <w:r w:rsidR="00370B77">
                    <w:rPr>
                      <w:rFonts w:ascii="Times New Roman" w:eastAsia="Times" w:hAnsi="Times New Roman" w:cs="Times New Roman"/>
                      <w:b/>
                      <w:color w:val="000000"/>
                      <w:lang w:eastAsia="it-IT"/>
                    </w:rPr>
                    <w:t xml:space="preserve"> di esperto</w:t>
                  </w:r>
                  <w:r w:rsidRPr="00A35784">
                    <w:rPr>
                      <w:rFonts w:ascii="Times New Roman" w:eastAsia="Times" w:hAnsi="Times New Roman" w:cs="Times New Roman"/>
                      <w:b/>
                      <w:color w:val="000000"/>
                      <w:lang w:eastAsia="it-IT"/>
                    </w:rPr>
                    <w:t xml:space="preserve"> </w:t>
                  </w:r>
                  <w:r w:rsidR="00370B77">
                    <w:rPr>
                      <w:rFonts w:ascii="Times New Roman" w:eastAsia="Times" w:hAnsi="Times New Roman" w:cs="Times New Roman"/>
                      <w:b/>
                      <w:color w:val="000000"/>
                      <w:lang w:eastAsia="it-IT"/>
                    </w:rPr>
                    <w:t>ne</w:t>
                  </w:r>
                  <w:r w:rsidRPr="00A35784">
                    <w:rPr>
                      <w:rFonts w:ascii="Times New Roman" w:eastAsia="Times" w:hAnsi="Times New Roman" w:cs="Times New Roman"/>
                      <w:b/>
                      <w:color w:val="000000"/>
                      <w:lang w:eastAsia="it-IT"/>
                    </w:rPr>
                    <w:t xml:space="preserve">llo Smistamento dell’EQB </w:t>
                  </w:r>
                  <w:proofErr w:type="spellStart"/>
                  <w:r w:rsidRPr="00A35784">
                    <w:rPr>
                      <w:rFonts w:ascii="Times New Roman" w:eastAsia="Times" w:hAnsi="Times New Roman" w:cs="Times New Roman"/>
                      <w:b/>
                      <w:color w:val="000000"/>
                      <w:lang w:eastAsia="it-IT"/>
                    </w:rPr>
                    <w:t>Macroinvertebrati</w:t>
                  </w:r>
                  <w:proofErr w:type="spellEnd"/>
                  <w:r w:rsidRPr="00A35784">
                    <w:rPr>
                      <w:rFonts w:ascii="Times New Roman" w:eastAsia="Times" w:hAnsi="Times New Roman" w:cs="Times New Roman"/>
                      <w:b/>
                      <w:color w:val="000000"/>
                      <w:lang w:eastAsia="it-IT"/>
                    </w:rPr>
                    <w:t xml:space="preserve"> bentonici lacustri</w:t>
                  </w:r>
                </w:p>
                <w:p w14:paraId="62590CC1" w14:textId="77777777" w:rsidR="00D07DAC" w:rsidRPr="00A35784" w:rsidRDefault="00D07DAC" w:rsidP="00A2755E">
                  <w:pPr>
                    <w:spacing w:after="0" w:line="240" w:lineRule="exact"/>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(MB-L-S)</w:t>
                  </w:r>
                </w:p>
              </w:tc>
            </w:tr>
          </w:tbl>
          <w:tbl>
            <w:tblPr>
              <w:tblStyle w:val="Tabellagriglia1chiara-colore31"/>
              <w:tblW w:w="8953" w:type="dxa"/>
              <w:tblLayout w:type="fixed"/>
              <w:tblLook w:val="0400" w:firstRow="0" w:lastRow="0" w:firstColumn="0" w:lastColumn="0" w:noHBand="0" w:noVBand="1"/>
            </w:tblPr>
            <w:tblGrid>
              <w:gridCol w:w="4390"/>
              <w:gridCol w:w="4563"/>
            </w:tblGrid>
            <w:tr w:rsidR="00D07DAC" w:rsidRPr="00A35784" w14:paraId="1708FFBD" w14:textId="77777777" w:rsidTr="00D07DAC">
              <w:trPr>
                <w:trHeight w:val="109"/>
              </w:trPr>
              <w:tc>
                <w:tcPr>
                  <w:tcW w:w="8953" w:type="dxa"/>
                  <w:gridSpan w:val="2"/>
                  <w:tcBorders>
                    <w:bottom w:val="double" w:sz="4" w:space="0" w:color="9BBB59"/>
                  </w:tcBorders>
                </w:tcPr>
                <w:p w14:paraId="1BB20225" w14:textId="77777777" w:rsidR="00D07DAC" w:rsidRPr="00A35784" w:rsidRDefault="00D07DAC" w:rsidP="00D07DAC">
                  <w:pPr>
                    <w:jc w:val="both"/>
                    <w:rPr>
                      <w:rFonts w:ascii="Times New Roman" w:hAnsi="Times New Roman"/>
                      <w:b/>
                      <w:color w:val="000000"/>
                      <w:sz w:val="22"/>
                      <w:szCs w:val="22"/>
                    </w:rPr>
                  </w:pPr>
                </w:p>
              </w:tc>
            </w:tr>
            <w:tr w:rsidR="00D07DAC" w:rsidRPr="00A35784" w14:paraId="25A332A5"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4F47B546"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0D022070"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5E8AC30C"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00DAA22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98FA126"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0C69954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DDB5FF5" w14:textId="77777777" w:rsidTr="00D07DAC">
              <w:trPr>
                <w:trHeight w:val="109"/>
              </w:trPr>
              <w:tc>
                <w:tcPr>
                  <w:tcW w:w="8953" w:type="dxa"/>
                  <w:gridSpan w:val="2"/>
                  <w:tcBorders>
                    <w:left w:val="double" w:sz="4" w:space="0" w:color="9BBB59"/>
                    <w:right w:val="double" w:sz="4" w:space="0" w:color="9BBB59"/>
                  </w:tcBorders>
                </w:tcPr>
                <w:p w14:paraId="2626140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determinazione tassonomica 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tc>
            </w:tr>
            <w:tr w:rsidR="00D07DAC" w:rsidRPr="00A35784" w14:paraId="617BA07E" w14:textId="77777777" w:rsidTr="00D07DAC">
              <w:trPr>
                <w:trHeight w:val="109"/>
              </w:trPr>
              <w:tc>
                <w:tcPr>
                  <w:tcW w:w="4390" w:type="dxa"/>
                  <w:tcBorders>
                    <w:left w:val="double" w:sz="4" w:space="0" w:color="9BBB59"/>
                    <w:bottom w:val="single" w:sz="4" w:space="0" w:color="D6E3BC"/>
                  </w:tcBorders>
                </w:tcPr>
                <w:p w14:paraId="03FD06C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1° Caso</w:t>
                  </w:r>
                  <w:r w:rsidRPr="00A35784">
                    <w:rPr>
                      <w:rFonts w:ascii="Times New Roman" w:eastAsia="Times New Roman" w:hAnsi="Times New Roman"/>
                      <w:b/>
                      <w:i/>
                      <w:sz w:val="22"/>
                      <w:szCs w:val="22"/>
                    </w:rPr>
                    <w:t>: personale con esperienza</w:t>
                  </w:r>
                </w:p>
              </w:tc>
              <w:tc>
                <w:tcPr>
                  <w:tcW w:w="4563" w:type="dxa"/>
                  <w:tcBorders>
                    <w:bottom w:val="single" w:sz="4" w:space="0" w:color="D6E3BC"/>
                    <w:right w:val="double" w:sz="4" w:space="0" w:color="9BBB59"/>
                  </w:tcBorders>
                </w:tcPr>
                <w:p w14:paraId="1CFAEDA5" w14:textId="77777777" w:rsidR="00D07DAC" w:rsidRPr="00A35784" w:rsidRDefault="00D07DAC" w:rsidP="00A2755E">
                  <w:pPr>
                    <w:spacing w:line="240" w:lineRule="exact"/>
                    <w:ind w:left="30"/>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2° Caso</w:t>
                  </w:r>
                  <w:r w:rsidRPr="00A35784">
                    <w:rPr>
                      <w:rFonts w:ascii="Times New Roman" w:eastAsia="Times New Roman" w:hAnsi="Times New Roman"/>
                      <w:b/>
                      <w:i/>
                      <w:sz w:val="22"/>
                      <w:szCs w:val="22"/>
                    </w:rPr>
                    <w:t>: neolaureati/neofiti</w:t>
                  </w:r>
                </w:p>
              </w:tc>
            </w:tr>
            <w:tr w:rsidR="00D07DAC" w:rsidRPr="00A35784" w14:paraId="08887A42" w14:textId="77777777" w:rsidTr="00D07DAC">
              <w:trPr>
                <w:trHeight w:val="1625"/>
              </w:trPr>
              <w:tc>
                <w:tcPr>
                  <w:tcW w:w="0" w:type="dxa"/>
                  <w:tcBorders>
                    <w:left w:val="double" w:sz="4" w:space="0" w:color="9BBB59"/>
                  </w:tcBorders>
                </w:tcPr>
                <w:p w14:paraId="5EC8DB89" w14:textId="122276D9"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del w:id="252" w:author="Cristina Martone" w:date="2023-05-31T15:36:00Z">
                    <w:r w:rsidR="004D54EF" w:rsidDel="00634E87">
                      <w:rPr>
                        <w:rFonts w:ascii="Times New Roman" w:hAnsi="Times New Roman"/>
                        <w:color w:val="000000"/>
                        <w:sz w:val="22"/>
                        <w:szCs w:val="22"/>
                      </w:rPr>
                      <w:delText>;</w:delText>
                    </w:r>
                  </w:del>
                </w:p>
              </w:tc>
              <w:tc>
                <w:tcPr>
                  <w:tcW w:w="0" w:type="dxa"/>
                  <w:tcBorders>
                    <w:right w:val="double" w:sz="4" w:space="0" w:color="9BBB59"/>
                  </w:tcBorders>
                </w:tcPr>
                <w:p w14:paraId="5A9B07D6" w14:textId="4F3617A8"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r w:rsidR="004D54EF">
                    <w:rPr>
                      <w:rFonts w:ascii="Times New Roman" w:hAnsi="Times New Roman"/>
                      <w:color w:val="000000"/>
                      <w:sz w:val="22"/>
                      <w:szCs w:val="22"/>
                    </w:rPr>
                    <w:t>;</w:t>
                  </w:r>
                </w:p>
              </w:tc>
            </w:tr>
            <w:tr w:rsidR="00D07DAC" w:rsidRPr="00A35784" w14:paraId="77E64E98" w14:textId="77777777" w:rsidTr="00D07DAC">
              <w:trPr>
                <w:trHeight w:val="560"/>
              </w:trPr>
              <w:tc>
                <w:tcPr>
                  <w:tcW w:w="4390" w:type="dxa"/>
                  <w:tcBorders>
                    <w:left w:val="double" w:sz="4" w:space="0" w:color="9BBB59"/>
                    <w:bottom w:val="double" w:sz="4" w:space="0" w:color="9BBB59"/>
                    <w:right w:val="single" w:sz="4" w:space="0" w:color="D6E3BC"/>
                  </w:tcBorders>
                </w:tcPr>
                <w:p w14:paraId="76C6DD76"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lacustri </w:t>
                  </w:r>
                </w:p>
              </w:tc>
              <w:tc>
                <w:tcPr>
                  <w:tcW w:w="4563" w:type="dxa"/>
                  <w:tcBorders>
                    <w:left w:val="single" w:sz="4" w:space="0" w:color="D6E3BC"/>
                    <w:bottom w:val="double" w:sz="4" w:space="0" w:color="9BBB59"/>
                    <w:right w:val="double" w:sz="4" w:space="0" w:color="9BBB59"/>
                  </w:tcBorders>
                </w:tcPr>
                <w:p w14:paraId="462AED8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12CCB4C" w14:textId="77777777" w:rsidTr="00D07DAC">
              <w:trPr>
                <w:trHeight w:val="309"/>
              </w:trPr>
              <w:tc>
                <w:tcPr>
                  <w:tcW w:w="8953" w:type="dxa"/>
                  <w:gridSpan w:val="2"/>
                  <w:tcBorders>
                    <w:left w:val="double" w:sz="4" w:space="0" w:color="9BBB59"/>
                    <w:bottom w:val="double" w:sz="4" w:space="0" w:color="9BBB59"/>
                    <w:right w:val="double" w:sz="4" w:space="0" w:color="9BBB59"/>
                  </w:tcBorders>
                </w:tcPr>
                <w:p w14:paraId="59620A2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19087E62" w14:textId="77777777" w:rsidTr="00D07DAC">
              <w:trPr>
                <w:trHeight w:val="191"/>
              </w:trPr>
              <w:tc>
                <w:tcPr>
                  <w:tcW w:w="8953" w:type="dxa"/>
                  <w:gridSpan w:val="2"/>
                  <w:tcBorders>
                    <w:top w:val="double" w:sz="4" w:space="0" w:color="9BBB59"/>
                    <w:left w:val="double" w:sz="4" w:space="0" w:color="9BBB59"/>
                    <w:right w:val="double" w:sz="4" w:space="0" w:color="9BBB59"/>
                  </w:tcBorders>
                </w:tcPr>
                <w:p w14:paraId="4E7FD48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4CD05C5" w14:textId="77777777" w:rsidTr="00D07DAC">
              <w:trPr>
                <w:trHeight w:val="373"/>
              </w:trPr>
              <w:tc>
                <w:tcPr>
                  <w:tcW w:w="8953" w:type="dxa"/>
                  <w:gridSpan w:val="2"/>
                  <w:tcBorders>
                    <w:left w:val="double" w:sz="4" w:space="0" w:color="9BBB59"/>
                    <w:right w:val="double" w:sz="4" w:space="0" w:color="9BBB59"/>
                  </w:tcBorders>
                </w:tcPr>
                <w:p w14:paraId="75E53271" w14:textId="750C8AF6"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determinazione </w:t>
                  </w:r>
                  <w:r w:rsidRPr="00A35784">
                    <w:rPr>
                      <w:rFonts w:ascii="Times New Roman" w:hAnsi="Times New Roman"/>
                      <w:b/>
                      <w:bCs/>
                      <w:color w:val="000000"/>
                      <w:sz w:val="22"/>
                      <w:szCs w:val="22"/>
                    </w:rPr>
                    <w:t>tassonomica</w:t>
                  </w:r>
                  <w:r w:rsidR="00E51718">
                    <w:rPr>
                      <w:rFonts w:ascii="Times New Roman" w:hAnsi="Times New Roman"/>
                      <w:b/>
                      <w:bCs/>
                      <w:color w:val="000000"/>
                      <w:sz w:val="22"/>
                      <w:szCs w:val="22"/>
                    </w:rPr>
                    <w:t xml:space="preserve"> </w:t>
                  </w:r>
                  <w:r w:rsidRPr="00A35784">
                    <w:rPr>
                      <w:rFonts w:ascii="Times New Roman" w:hAnsi="Times New Roman"/>
                      <w:b/>
                      <w:color w:val="000000"/>
                      <w:sz w:val="22"/>
                      <w:szCs w:val="22"/>
                    </w:rPr>
                    <w:t xml:space="preserve">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tc>
            </w:tr>
            <w:tr w:rsidR="00D07DAC" w:rsidRPr="00A35784" w14:paraId="4B4456FC" w14:textId="77777777" w:rsidTr="00D07DAC">
              <w:trPr>
                <w:trHeight w:val="279"/>
              </w:trPr>
              <w:tc>
                <w:tcPr>
                  <w:tcW w:w="4390" w:type="dxa"/>
                  <w:tcBorders>
                    <w:left w:val="double" w:sz="4" w:space="0" w:color="9BBB59"/>
                  </w:tcBorders>
                </w:tcPr>
                <w:p w14:paraId="786345FB"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sz w:val="22"/>
                      <w:szCs w:val="22"/>
                    </w:rPr>
                    <w:t>1° Caso</w:t>
                  </w:r>
                  <w:r w:rsidRPr="00A35784">
                    <w:rPr>
                      <w:rFonts w:ascii="Times New Roman" w:eastAsia="Times New Roman" w:hAnsi="Times New Roman"/>
                      <w:b/>
                      <w:i/>
                      <w:sz w:val="22"/>
                      <w:szCs w:val="22"/>
                    </w:rPr>
                    <w:t>: personale con esperienza</w:t>
                  </w:r>
                </w:p>
              </w:tc>
              <w:tc>
                <w:tcPr>
                  <w:tcW w:w="4563" w:type="dxa"/>
                  <w:tcBorders>
                    <w:right w:val="double" w:sz="4" w:space="0" w:color="9BBB59"/>
                  </w:tcBorders>
                </w:tcPr>
                <w:p w14:paraId="1380B249"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eastAsia="Times New Roman" w:hAnsi="Times New Roman"/>
                      <w:b/>
                      <w:i/>
                      <w:sz w:val="22"/>
                      <w:szCs w:val="22"/>
                    </w:rPr>
                    <w:t>2</w:t>
                  </w:r>
                  <w:r w:rsidRPr="00A35784">
                    <w:rPr>
                      <w:rFonts w:ascii="Times New Roman" w:hAnsi="Times New Roman"/>
                      <w:b/>
                      <w:i/>
                      <w:sz w:val="22"/>
                      <w:szCs w:val="22"/>
                    </w:rPr>
                    <w:t>° Caso</w:t>
                  </w:r>
                  <w:r w:rsidRPr="00A35784">
                    <w:rPr>
                      <w:rFonts w:ascii="Times New Roman" w:eastAsia="Times New Roman" w:hAnsi="Times New Roman"/>
                      <w:b/>
                      <w:i/>
                      <w:sz w:val="22"/>
                      <w:szCs w:val="22"/>
                    </w:rPr>
                    <w:t>: neolaureati/neofiti</w:t>
                  </w:r>
                </w:p>
              </w:tc>
            </w:tr>
            <w:tr w:rsidR="00D07DAC" w:rsidRPr="00A35784" w14:paraId="746491E9" w14:textId="77777777" w:rsidTr="00D07DAC">
              <w:trPr>
                <w:trHeight w:val="572"/>
              </w:trPr>
              <w:tc>
                <w:tcPr>
                  <w:tcW w:w="4390" w:type="dxa"/>
                  <w:tcBorders>
                    <w:left w:val="double" w:sz="4" w:space="0" w:color="9BBB59"/>
                  </w:tcBorders>
                </w:tcPr>
                <w:p w14:paraId="17C9F1CB" w14:textId="77777777" w:rsidR="00D07DAC" w:rsidRPr="00A35784" w:rsidRDefault="00D07DAC" w:rsidP="00A2755E">
                  <w:pPr>
                    <w:spacing w:line="240" w:lineRule="exact"/>
                    <w:jc w:val="both"/>
                    <w:rPr>
                      <w:rFonts w:ascii="Times New Roman" w:hAnsi="Times New Roman"/>
                      <w:color w:val="000000"/>
                      <w:sz w:val="22"/>
                      <w:szCs w:val="22"/>
                    </w:rPr>
                  </w:pPr>
                  <w:bookmarkStart w:id="253" w:name="_heading=h.1fob9te" w:colFirst="0" w:colLast="0"/>
                  <w:bookmarkEnd w:id="253"/>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c>
                <w:tcPr>
                  <w:tcW w:w="4563" w:type="dxa"/>
                  <w:tcBorders>
                    <w:right w:val="double" w:sz="4" w:space="0" w:color="9BBB59"/>
                  </w:tcBorders>
                </w:tcPr>
                <w:p w14:paraId="394DAFF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015C88D" w14:textId="77777777" w:rsidTr="00D07DAC">
              <w:trPr>
                <w:trHeight w:val="705"/>
              </w:trPr>
              <w:tc>
                <w:tcPr>
                  <w:tcW w:w="4390" w:type="dxa"/>
                  <w:tcBorders>
                    <w:left w:val="double" w:sz="4" w:space="0" w:color="9BBB59"/>
                  </w:tcBorders>
                </w:tcPr>
                <w:p w14:paraId="513E8929"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563" w:type="dxa"/>
                  <w:tcBorders>
                    <w:right w:val="double" w:sz="4" w:space="0" w:color="9BBB59"/>
                  </w:tcBorders>
                </w:tcPr>
                <w:p w14:paraId="6720CAED" w14:textId="7B6CF5E4"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tassonomia (zoologia degli invertebrati)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color w:val="000000"/>
                      <w:sz w:val="22"/>
                      <w:szCs w:val="22"/>
                      <w:highlight w:val="white"/>
                    </w:rPr>
                    <w:t>lacustri ed ecologia</w:t>
                  </w:r>
                  <w:r w:rsidRPr="00A35784">
                    <w:rPr>
                      <w:rFonts w:ascii="Times New Roman" w:hAnsi="Times New Roman"/>
                      <w:color w:val="000000"/>
                      <w:sz w:val="22"/>
                      <w:szCs w:val="22"/>
                    </w:rPr>
                    <w:t xml:space="preserve"> e limnologia </w:t>
                  </w:r>
                </w:p>
              </w:tc>
            </w:tr>
            <w:tr w:rsidR="00D07DAC" w:rsidRPr="00A35784" w14:paraId="72A86279" w14:textId="77777777" w:rsidTr="00942B62">
              <w:trPr>
                <w:trHeight w:val="275"/>
              </w:trPr>
              <w:tc>
                <w:tcPr>
                  <w:tcW w:w="4390" w:type="dxa"/>
                  <w:tcBorders>
                    <w:left w:val="double" w:sz="4" w:space="0" w:color="9BBB59"/>
                  </w:tcBorders>
                </w:tcPr>
                <w:p w14:paraId="0EBBBCFD" w14:textId="77777777" w:rsidR="00D07DAC" w:rsidRPr="00A35784" w:rsidRDefault="00D07DAC" w:rsidP="00A2755E">
                  <w:pPr>
                    <w:spacing w:line="240" w:lineRule="exact"/>
                    <w:ind w:left="720"/>
                    <w:jc w:val="both"/>
                    <w:rPr>
                      <w:rFonts w:ascii="Times New Roman" w:hAnsi="Times New Roman"/>
                      <w:color w:val="000000"/>
                      <w:sz w:val="22"/>
                      <w:szCs w:val="22"/>
                      <w:highlight w:val="white"/>
                    </w:rPr>
                  </w:pPr>
                </w:p>
              </w:tc>
              <w:tc>
                <w:tcPr>
                  <w:tcW w:w="4563" w:type="dxa"/>
                  <w:tcBorders>
                    <w:right w:val="double" w:sz="4" w:space="0" w:color="9BBB59"/>
                  </w:tcBorders>
                </w:tcPr>
                <w:p w14:paraId="534E01D0"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Esperienza documentata di almeno </w:t>
                  </w:r>
                  <w:proofErr w:type="gramStart"/>
                  <w:r w:rsidRPr="00A35784">
                    <w:rPr>
                      <w:rFonts w:ascii="Times New Roman" w:hAnsi="Times New Roman"/>
                      <w:color w:val="000000"/>
                      <w:sz w:val="22"/>
                      <w:szCs w:val="22"/>
                      <w:highlight w:val="white"/>
                    </w:rPr>
                    <w:t>2</w:t>
                  </w:r>
                  <w:proofErr w:type="gramEnd"/>
                  <w:r w:rsidRPr="00A35784">
                    <w:rPr>
                      <w:rFonts w:ascii="Times New Roman" w:hAnsi="Times New Roman"/>
                      <w:color w:val="000000"/>
                      <w:sz w:val="22"/>
                      <w:szCs w:val="22"/>
                      <w:highlight w:val="white"/>
                    </w:rPr>
                    <w:t xml:space="preserve"> anni</w:t>
                  </w:r>
                </w:p>
              </w:tc>
            </w:tr>
            <w:tr w:rsidR="00D07DAC" w:rsidRPr="00A35784" w14:paraId="128BCFB0" w14:textId="77777777" w:rsidTr="00D07DAC">
              <w:trPr>
                <w:trHeight w:val="697"/>
              </w:trPr>
              <w:tc>
                <w:tcPr>
                  <w:tcW w:w="4390" w:type="dxa"/>
                  <w:tcBorders>
                    <w:left w:val="double" w:sz="4" w:space="0" w:color="9BBB59"/>
                  </w:tcBorders>
                </w:tcPr>
                <w:p w14:paraId="40D6BAF6"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 (es tassonomia di gruppi tassonomici specifici)</w:t>
                  </w:r>
                </w:p>
              </w:tc>
              <w:tc>
                <w:tcPr>
                  <w:tcW w:w="4563" w:type="dxa"/>
                  <w:tcBorders>
                    <w:right w:val="double" w:sz="4" w:space="0" w:color="9BBB59"/>
                  </w:tcBorders>
                </w:tcPr>
                <w:p w14:paraId="08CF44B7" w14:textId="6936640A"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 (es tassonomia di gruppi tassonomici specifici</w:t>
                  </w:r>
                  <w:r w:rsidR="004D54EF">
                    <w:rPr>
                      <w:rFonts w:ascii="Times New Roman" w:hAnsi="Times New Roman"/>
                      <w:color w:val="000000"/>
                      <w:sz w:val="22"/>
                      <w:szCs w:val="22"/>
                      <w:highlight w:val="white"/>
                    </w:rPr>
                    <w:t>)</w:t>
                  </w:r>
                </w:p>
              </w:tc>
            </w:tr>
            <w:tr w:rsidR="00D07DAC" w:rsidRPr="00A35784" w14:paraId="00374579" w14:textId="77777777" w:rsidTr="00D07DAC">
              <w:trPr>
                <w:trHeight w:val="268"/>
              </w:trPr>
              <w:tc>
                <w:tcPr>
                  <w:tcW w:w="0" w:type="dxa"/>
                  <w:gridSpan w:val="2"/>
                  <w:tcBorders>
                    <w:left w:val="double" w:sz="4" w:space="0" w:color="9BBB59"/>
                    <w:right w:val="double" w:sz="4" w:space="0" w:color="9BBB59"/>
                  </w:tcBorders>
                  <w:shd w:val="clear" w:color="auto" w:fill="EAF1DD"/>
                </w:tcPr>
                <w:p w14:paraId="18AB570D"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Metodo per la valutazione della qualifica</w:t>
                  </w:r>
                </w:p>
              </w:tc>
            </w:tr>
            <w:tr w:rsidR="00D07DAC" w:rsidRPr="00A35784" w14:paraId="7E13F8AF" w14:textId="77777777" w:rsidTr="00D07DAC">
              <w:trPr>
                <w:trHeight w:val="412"/>
              </w:trPr>
              <w:tc>
                <w:tcPr>
                  <w:tcW w:w="8953" w:type="dxa"/>
                  <w:gridSpan w:val="2"/>
                  <w:tcBorders>
                    <w:left w:val="double" w:sz="4" w:space="0" w:color="9BBB59"/>
                    <w:bottom w:val="double" w:sz="4" w:space="0" w:color="9BBB59"/>
                    <w:right w:val="double" w:sz="4" w:space="0" w:color="9BBB59"/>
                  </w:tcBorders>
                </w:tcPr>
                <w:p w14:paraId="6370EBD3" w14:textId="35242A6A" w:rsidR="00D07DAC" w:rsidRPr="00CB67BB" w:rsidRDefault="00D07DAC">
                  <w:pPr>
                    <w:pStyle w:val="pf0"/>
                    <w:rPr>
                      <w:sz w:val="22"/>
                      <w:szCs w:val="22"/>
                      <w:rPrChange w:id="254" w:author="Cristina Martone" w:date="2023-05-31T16:31:00Z">
                        <w:rPr>
                          <w:rFonts w:ascii="Times New Roman" w:hAnsi="Times New Roman"/>
                          <w:color w:val="000000"/>
                          <w:sz w:val="22"/>
                          <w:szCs w:val="22"/>
                        </w:rPr>
                      </w:rPrChange>
                    </w:rPr>
                    <w:pPrChange w:id="255" w:author="Cristina Martone" w:date="2023-02-15T16:35:00Z">
                      <w:pPr>
                        <w:spacing w:line="240" w:lineRule="exact"/>
                        <w:jc w:val="both"/>
                      </w:pPr>
                    </w:pPrChange>
                  </w:pPr>
                  <w:r w:rsidRPr="00CB67BB">
                    <w:rPr>
                      <w:color w:val="000000"/>
                      <w:sz w:val="22"/>
                      <w:szCs w:val="22"/>
                    </w:rPr>
                    <w:lastRenderedPageBreak/>
                    <w:t xml:space="preserve">Partecipazione a confronti </w:t>
                  </w:r>
                  <w:proofErr w:type="spellStart"/>
                  <w:r w:rsidRPr="00CB67BB">
                    <w:rPr>
                      <w:color w:val="000000"/>
                      <w:sz w:val="22"/>
                      <w:szCs w:val="22"/>
                    </w:rPr>
                    <w:t>interlaboratorio</w:t>
                  </w:r>
                  <w:proofErr w:type="spellEnd"/>
                  <w:r w:rsidRPr="00CB67BB">
                    <w:rPr>
                      <w:color w:val="000000"/>
                      <w:sz w:val="22"/>
                      <w:szCs w:val="22"/>
                    </w:rPr>
                    <w:t xml:space="preserve"> </w:t>
                  </w:r>
                  <w:proofErr w:type="spellStart"/>
                  <w:r w:rsidRPr="00CB67BB">
                    <w:rPr>
                      <w:color w:val="000000"/>
                      <w:sz w:val="22"/>
                      <w:szCs w:val="22"/>
                    </w:rPr>
                    <w:t>Macroinvertebrati</w:t>
                  </w:r>
                  <w:proofErr w:type="spellEnd"/>
                  <w:r w:rsidRPr="00CB67BB">
                    <w:rPr>
                      <w:color w:val="000000"/>
                      <w:sz w:val="22"/>
                      <w:szCs w:val="22"/>
                    </w:rPr>
                    <w:t xml:space="preserve"> bentonici lacustri</w:t>
                  </w:r>
                  <w:r w:rsidR="006A0CF9" w:rsidRPr="00CB67BB">
                    <w:rPr>
                      <w:color w:val="000000"/>
                      <w:sz w:val="22"/>
                      <w:szCs w:val="22"/>
                    </w:rPr>
                    <w:t xml:space="preserve"> (</w:t>
                  </w:r>
                  <w:r w:rsidR="006A0CF9" w:rsidRPr="00CB67BB">
                    <w:rPr>
                      <w:rStyle w:val="cf01"/>
                      <w:rFonts w:ascii="Times New Roman" w:hAnsi="Times New Roman" w:cs="Times New Roman"/>
                      <w:sz w:val="22"/>
                      <w:szCs w:val="22"/>
                      <w:rPrChange w:id="256" w:author="Cristina Martone" w:date="2023-05-31T16:31:00Z">
                        <w:rPr>
                          <w:rStyle w:val="cf01"/>
                          <w:rFonts w:ascii="Times New Roman" w:eastAsiaTheme="minorHAnsi" w:hAnsi="Times New Roman" w:cs="Times New Roman"/>
                          <w:lang w:eastAsia="en-US"/>
                        </w:rPr>
                      </w:rPrChange>
                    </w:rPr>
                    <w:t xml:space="preserve">prova di valutazione della preparazione dei vetrini </w:t>
                  </w:r>
                  <w:r w:rsidR="003D66C3" w:rsidRPr="00CB67BB">
                    <w:rPr>
                      <w:rStyle w:val="cf01"/>
                      <w:rFonts w:ascii="Times New Roman" w:hAnsi="Times New Roman" w:cs="Times New Roman"/>
                      <w:sz w:val="22"/>
                      <w:szCs w:val="22"/>
                      <w:rPrChange w:id="257" w:author="Cristina Martone" w:date="2023-05-31T16:31:00Z">
                        <w:rPr>
                          <w:rStyle w:val="cf01"/>
                          <w:rFonts w:ascii="Times New Roman" w:eastAsiaTheme="minorHAnsi" w:hAnsi="Times New Roman" w:cs="Times New Roman"/>
                          <w:lang w:eastAsia="en-US"/>
                        </w:rPr>
                      </w:rPrChange>
                    </w:rPr>
                    <w:t>e determinazione tassonomica</w:t>
                  </w:r>
                  <w:r w:rsidR="006A0CF9" w:rsidRPr="00CB67BB">
                    <w:rPr>
                      <w:rStyle w:val="cf01"/>
                      <w:rFonts w:ascii="Times New Roman" w:hAnsi="Times New Roman" w:cs="Times New Roman"/>
                      <w:sz w:val="22"/>
                      <w:szCs w:val="22"/>
                      <w:rPrChange w:id="258" w:author="Cristina Martone" w:date="2023-05-31T16:31:00Z">
                        <w:rPr>
                          <w:rStyle w:val="cf01"/>
                          <w:rFonts w:ascii="Times New Roman" w:eastAsiaTheme="minorHAnsi" w:hAnsi="Times New Roman" w:cs="Times New Roman"/>
                          <w:lang w:eastAsia="en-US"/>
                        </w:rPr>
                      </w:rPrChange>
                    </w:rPr>
                    <w:t xml:space="preserve"> </w:t>
                  </w:r>
                  <w:proofErr w:type="spellStart"/>
                  <w:r w:rsidR="006A0CF9" w:rsidRPr="00CB67BB">
                    <w:rPr>
                      <w:rStyle w:val="cf01"/>
                      <w:rFonts w:ascii="Times New Roman" w:hAnsi="Times New Roman" w:cs="Times New Roman"/>
                      <w:sz w:val="22"/>
                      <w:szCs w:val="22"/>
                      <w:rPrChange w:id="259" w:author="Cristina Martone" w:date="2023-05-31T16:31:00Z">
                        <w:rPr>
                          <w:rStyle w:val="cf01"/>
                          <w:rFonts w:ascii="Times New Roman" w:eastAsiaTheme="minorHAnsi" w:hAnsi="Times New Roman" w:cs="Times New Roman"/>
                          <w:lang w:eastAsia="en-US"/>
                        </w:rPr>
                      </w:rPrChange>
                    </w:rPr>
                    <w:t>Macroinvertebrati</w:t>
                  </w:r>
                  <w:proofErr w:type="spellEnd"/>
                  <w:r w:rsidR="006A0CF9" w:rsidRPr="00CB67BB">
                    <w:rPr>
                      <w:rStyle w:val="cf01"/>
                      <w:rFonts w:ascii="Times New Roman" w:hAnsi="Times New Roman" w:cs="Times New Roman"/>
                      <w:sz w:val="22"/>
                      <w:szCs w:val="22"/>
                      <w:rPrChange w:id="260" w:author="Cristina Martone" w:date="2023-05-31T16:31:00Z">
                        <w:rPr>
                          <w:rStyle w:val="cf01"/>
                          <w:rFonts w:ascii="Times New Roman" w:eastAsiaTheme="minorHAnsi" w:hAnsi="Times New Roman" w:cs="Times New Roman"/>
                          <w:lang w:eastAsia="en-US"/>
                        </w:rPr>
                      </w:rPrChange>
                    </w:rPr>
                    <w:t xml:space="preserve"> bentonici lacustri</w:t>
                  </w:r>
                  <w:r w:rsidR="003D66C3" w:rsidRPr="00CB67BB">
                    <w:rPr>
                      <w:rStyle w:val="cf01"/>
                      <w:rFonts w:ascii="Times New Roman" w:hAnsi="Times New Roman" w:cs="Times New Roman"/>
                      <w:sz w:val="22"/>
                      <w:szCs w:val="22"/>
                      <w:rPrChange w:id="261" w:author="Cristina Martone" w:date="2023-05-31T16:31:00Z">
                        <w:rPr>
                          <w:rStyle w:val="cf01"/>
                          <w:rFonts w:ascii="Times New Roman" w:eastAsiaTheme="minorHAnsi" w:hAnsi="Times New Roman" w:cs="Times New Roman"/>
                          <w:lang w:eastAsia="en-US"/>
                        </w:rPr>
                      </w:rPrChange>
                    </w:rPr>
                    <w:t>)</w:t>
                  </w:r>
                </w:p>
              </w:tc>
            </w:tr>
            <w:tr w:rsidR="00D07DAC" w:rsidRPr="00A35784" w14:paraId="3BA5F5C4" w14:textId="77777777" w:rsidTr="00D07DAC">
              <w:trPr>
                <w:trHeight w:val="624"/>
              </w:trPr>
              <w:tc>
                <w:tcPr>
                  <w:tcW w:w="0" w:type="dxa"/>
                  <w:gridSpan w:val="2"/>
                  <w:tcBorders>
                    <w:top w:val="double" w:sz="4" w:space="0" w:color="9BBB59"/>
                    <w:left w:val="double" w:sz="4" w:space="0" w:color="9BBB59"/>
                    <w:bottom w:val="double" w:sz="4" w:space="0" w:color="9BBB59"/>
                    <w:right w:val="double" w:sz="4" w:space="0" w:color="9BBB59"/>
                  </w:tcBorders>
                  <w:shd w:val="clear" w:color="auto" w:fill="D6E3BC"/>
                </w:tcPr>
                <w:p w14:paraId="5F38438A" w14:textId="3EE853B4"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370B77">
                    <w:rPr>
                      <w:rFonts w:ascii="Times New Roman" w:hAnsi="Times New Roman"/>
                      <w:b/>
                      <w:color w:val="000000"/>
                      <w:sz w:val="22"/>
                      <w:szCs w:val="22"/>
                    </w:rPr>
                    <w:t>di esperto nel</w:t>
                  </w:r>
                  <w:r w:rsidRPr="00A35784">
                    <w:rPr>
                      <w:rFonts w:ascii="Times New Roman" w:hAnsi="Times New Roman"/>
                      <w:b/>
                      <w:color w:val="000000"/>
                      <w:sz w:val="22"/>
                      <w:szCs w:val="22"/>
                    </w:rPr>
                    <w:t xml:space="preserve">la </w:t>
                  </w:r>
                  <w:r w:rsidRPr="00A35784">
                    <w:rPr>
                      <w:rFonts w:ascii="Times New Roman" w:hAnsi="Times New Roman"/>
                      <w:b/>
                      <w:bCs/>
                      <w:color w:val="000000"/>
                      <w:sz w:val="22"/>
                      <w:szCs w:val="22"/>
                    </w:rPr>
                    <w:t>determinazione tassonomica</w:t>
                  </w:r>
                  <w:r w:rsidRPr="00A35784">
                    <w:rPr>
                      <w:rFonts w:ascii="Times New Roman" w:hAnsi="Times New Roman"/>
                      <w:b/>
                      <w:color w:val="000000"/>
                      <w:sz w:val="22"/>
                      <w:szCs w:val="22"/>
                    </w:rPr>
                    <w:t xml:space="preserve">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lacustri</w:t>
                  </w:r>
                </w:p>
                <w:p w14:paraId="0C83E99D" w14:textId="5F2572D6" w:rsidR="00D07DAC" w:rsidRPr="00A35784" w:rsidRDefault="004D54EF" w:rsidP="00A2755E">
                  <w:pPr>
                    <w:spacing w:line="240" w:lineRule="exact"/>
                    <w:jc w:val="center"/>
                    <w:rPr>
                      <w:rFonts w:ascii="Times New Roman" w:hAnsi="Times New Roman"/>
                      <w:b/>
                      <w:color w:val="000000"/>
                      <w:sz w:val="22"/>
                      <w:szCs w:val="22"/>
                    </w:rPr>
                  </w:pPr>
                  <w:r>
                    <w:rPr>
                      <w:rFonts w:ascii="Times New Roman" w:hAnsi="Times New Roman"/>
                      <w:b/>
                      <w:color w:val="000000"/>
                      <w:sz w:val="22"/>
                      <w:szCs w:val="22"/>
                    </w:rPr>
                    <w:t>(MB-L-D</w:t>
                  </w:r>
                  <w:r w:rsidR="00D07DAC" w:rsidRPr="00A35784">
                    <w:rPr>
                      <w:rFonts w:ascii="Times New Roman" w:hAnsi="Times New Roman"/>
                      <w:b/>
                      <w:color w:val="000000"/>
                      <w:sz w:val="22"/>
                      <w:szCs w:val="22"/>
                    </w:rPr>
                    <w:t>)</w:t>
                  </w:r>
                </w:p>
              </w:tc>
            </w:tr>
          </w:tbl>
          <w:p w14:paraId="68D22FDA"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r w:rsidR="00D07DAC" w:rsidRPr="00A35784" w14:paraId="5F8425CF" w14:textId="77777777" w:rsidTr="00D07DAC">
        <w:trPr>
          <w:trHeight w:val="5088"/>
        </w:trPr>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8953"/>
            </w:tblGrid>
            <w:tr w:rsidR="00D07DAC" w:rsidRPr="00A35784" w14:paraId="3A275A3D" w14:textId="77777777" w:rsidTr="00D07DAC">
              <w:trPr>
                <w:trHeight w:val="289"/>
              </w:trPr>
              <w:tc>
                <w:tcPr>
                  <w:tcW w:w="8953" w:type="dxa"/>
                  <w:tcBorders>
                    <w:bottom w:val="double" w:sz="4" w:space="0" w:color="9BBB59"/>
                  </w:tcBorders>
                </w:tcPr>
                <w:p w14:paraId="478AFD61" w14:textId="77777777" w:rsidR="00D07DAC" w:rsidRPr="00A35784" w:rsidRDefault="00D07DAC" w:rsidP="00D07DAC">
                  <w:pPr>
                    <w:jc w:val="both"/>
                    <w:rPr>
                      <w:rFonts w:ascii="Times New Roman" w:hAnsi="Times New Roman"/>
                      <w:b/>
                      <w:color w:val="000000"/>
                      <w:sz w:val="22"/>
                      <w:szCs w:val="22"/>
                    </w:rPr>
                  </w:pPr>
                </w:p>
              </w:tc>
            </w:tr>
            <w:tr w:rsidR="00D07DAC" w:rsidRPr="00A35784" w14:paraId="40348E50" w14:textId="77777777" w:rsidTr="00D07DAC">
              <w:trPr>
                <w:trHeight w:val="289"/>
              </w:trPr>
              <w:tc>
                <w:tcPr>
                  <w:tcW w:w="8953" w:type="dxa"/>
                  <w:tcBorders>
                    <w:top w:val="double" w:sz="4" w:space="0" w:color="9BBB59"/>
                    <w:left w:val="double" w:sz="4" w:space="0" w:color="9BBB59"/>
                    <w:bottom w:val="double" w:sz="4" w:space="0" w:color="9BBB59"/>
                    <w:right w:val="double" w:sz="4" w:space="0" w:color="9BBB59"/>
                  </w:tcBorders>
                  <w:shd w:val="clear" w:color="auto" w:fill="92D050"/>
                </w:tcPr>
                <w:p w14:paraId="12BDB47F" w14:textId="77777777" w:rsidR="00D07DAC" w:rsidRPr="00A35784" w:rsidRDefault="00D07DAC" w:rsidP="00A2755E">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12C239EA" w14:textId="77777777" w:rsidR="00D07DAC" w:rsidRPr="00A35784" w:rsidRDefault="00D07DAC" w:rsidP="00A2755E">
                  <w:pPr>
                    <w:spacing w:line="240" w:lineRule="exact"/>
                    <w:jc w:val="both"/>
                    <w:rPr>
                      <w:rFonts w:ascii="Times New Roman" w:hAnsi="Times New Roman"/>
                      <w:b/>
                      <w:color w:val="000000"/>
                      <w:sz w:val="22"/>
                      <w:szCs w:val="22"/>
                      <w:highlight w:val="white"/>
                    </w:rPr>
                  </w:pPr>
                </w:p>
              </w:tc>
            </w:tr>
            <w:tr w:rsidR="00D07DAC" w:rsidRPr="00A35784" w14:paraId="4CB378D6" w14:textId="77777777" w:rsidTr="00D07DAC">
              <w:trPr>
                <w:trHeight w:val="289"/>
              </w:trPr>
              <w:tc>
                <w:tcPr>
                  <w:tcW w:w="8953" w:type="dxa"/>
                  <w:tcBorders>
                    <w:top w:val="double" w:sz="4" w:space="0" w:color="9BBB59"/>
                    <w:left w:val="double" w:sz="4" w:space="0" w:color="9BBB59"/>
                    <w:bottom w:val="double" w:sz="4" w:space="0" w:color="9BBB59"/>
                    <w:right w:val="double" w:sz="4" w:space="0" w:color="9BBB59"/>
                  </w:tcBorders>
                </w:tcPr>
                <w:p w14:paraId="3B4477C4"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BOX 1 - DEFINIZIONI DELLE COMPETENZE INIZIALI RICHIESTE</w:t>
                  </w:r>
                </w:p>
              </w:tc>
            </w:tr>
            <w:tr w:rsidR="00D07DAC" w:rsidRPr="00A35784" w14:paraId="68364183" w14:textId="77777777" w:rsidTr="00D07DAC">
              <w:trPr>
                <w:trHeight w:val="289"/>
              </w:trPr>
              <w:tc>
                <w:tcPr>
                  <w:tcW w:w="8953" w:type="dxa"/>
                  <w:tcBorders>
                    <w:top w:val="double" w:sz="4" w:space="0" w:color="9BBB59"/>
                    <w:left w:val="double" w:sz="4" w:space="0" w:color="9BBB59"/>
                    <w:right w:val="double" w:sz="4" w:space="0" w:color="9BBB59"/>
                  </w:tcBorders>
                </w:tcPr>
                <w:p w14:paraId="1C2F9365"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REQUISITI</w:t>
                  </w:r>
                </w:p>
              </w:tc>
            </w:tr>
            <w:tr w:rsidR="00D07DAC" w:rsidRPr="00A35784" w14:paraId="299C504C" w14:textId="77777777" w:rsidTr="00D07DAC">
              <w:trPr>
                <w:trHeight w:val="615"/>
              </w:trPr>
              <w:tc>
                <w:tcPr>
                  <w:tcW w:w="8953" w:type="dxa"/>
                  <w:tcBorders>
                    <w:left w:val="double" w:sz="4" w:space="0" w:color="9BBB59"/>
                    <w:right w:val="double" w:sz="4" w:space="0" w:color="9BBB59"/>
                  </w:tcBorders>
                </w:tcPr>
                <w:p w14:paraId="047C24CC"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Esperti calcolo indice BQIES e Valutazione dello stato di un ecosistema acquatico in riferimento all’EQB </w:t>
                  </w:r>
                  <w:proofErr w:type="spellStart"/>
                  <w:r w:rsidRPr="00A35784">
                    <w:rPr>
                      <w:rFonts w:ascii="Times New Roman" w:hAnsi="Times New Roman"/>
                      <w:b/>
                      <w:color w:val="000000"/>
                      <w:sz w:val="22"/>
                      <w:szCs w:val="22"/>
                      <w:highlight w:val="white"/>
                    </w:rPr>
                    <w:t>Macroinvertebrati</w:t>
                  </w:r>
                  <w:proofErr w:type="spellEnd"/>
                  <w:r w:rsidRPr="00A35784">
                    <w:rPr>
                      <w:rFonts w:ascii="Times New Roman" w:hAnsi="Times New Roman"/>
                      <w:b/>
                      <w:color w:val="000000"/>
                      <w:sz w:val="22"/>
                      <w:szCs w:val="22"/>
                      <w:highlight w:val="white"/>
                    </w:rPr>
                    <w:t xml:space="preserve"> bentonici lacustri</w:t>
                  </w:r>
                </w:p>
              </w:tc>
            </w:tr>
            <w:tr w:rsidR="00D07DAC" w:rsidRPr="00A35784" w14:paraId="4A895734" w14:textId="77777777" w:rsidTr="00D07DAC">
              <w:trPr>
                <w:trHeight w:val="305"/>
              </w:trPr>
              <w:tc>
                <w:tcPr>
                  <w:tcW w:w="8953" w:type="dxa"/>
                  <w:tcBorders>
                    <w:left w:val="double" w:sz="4" w:space="0" w:color="9BBB59"/>
                    <w:right w:val="double" w:sz="4" w:space="0" w:color="9BBB59"/>
                  </w:tcBorders>
                </w:tcPr>
                <w:p w14:paraId="6CC13133"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Unico caso</w:t>
                  </w:r>
                </w:p>
              </w:tc>
            </w:tr>
            <w:tr w:rsidR="00D07DAC" w:rsidRPr="00A35784" w14:paraId="58DF5A46" w14:textId="77777777" w:rsidTr="00D07DAC">
              <w:trPr>
                <w:trHeight w:val="976"/>
              </w:trPr>
              <w:tc>
                <w:tcPr>
                  <w:tcW w:w="8953" w:type="dxa"/>
                  <w:tcBorders>
                    <w:left w:val="double" w:sz="4" w:space="0" w:color="9BBB59"/>
                    <w:right w:val="double" w:sz="4" w:space="0" w:color="9BBB59"/>
                  </w:tcBorders>
                </w:tcPr>
                <w:p w14:paraId="11E35277"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F71E59C" w14:textId="77777777" w:rsidTr="00942B62">
              <w:trPr>
                <w:trHeight w:val="457"/>
              </w:trPr>
              <w:tc>
                <w:tcPr>
                  <w:tcW w:w="8953" w:type="dxa"/>
                  <w:tcBorders>
                    <w:left w:val="double" w:sz="4" w:space="0" w:color="9BBB59"/>
                    <w:bottom w:val="double" w:sz="4" w:space="0" w:color="9BBB59"/>
                    <w:right w:val="double" w:sz="4" w:space="0" w:color="9BBB59"/>
                  </w:tcBorders>
                </w:tcPr>
                <w:p w14:paraId="3D0EE4F2" w14:textId="4D4F55B7" w:rsidR="00D07DAC" w:rsidRPr="00A35784" w:rsidRDefault="00D07DAC" w:rsidP="00942B62">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Esperienza documentata di almeno </w:t>
                  </w:r>
                  <w:proofErr w:type="gramStart"/>
                  <w:r w:rsidRPr="00A35784">
                    <w:rPr>
                      <w:rFonts w:ascii="Times New Roman" w:hAnsi="Times New Roman"/>
                      <w:color w:val="000000"/>
                      <w:sz w:val="22"/>
                      <w:szCs w:val="22"/>
                      <w:highlight w:val="white"/>
                    </w:rPr>
                    <w:t>3</w:t>
                  </w:r>
                  <w:proofErr w:type="gramEnd"/>
                  <w:r w:rsidRPr="00A35784">
                    <w:rPr>
                      <w:rFonts w:ascii="Times New Roman" w:hAnsi="Times New Roman"/>
                      <w:color w:val="000000"/>
                      <w:sz w:val="22"/>
                      <w:szCs w:val="22"/>
                      <w:highlight w:val="white"/>
                    </w:rPr>
                    <w:t xml:space="preserve"> anni in Calcolo indice EQB </w:t>
                  </w:r>
                  <w:proofErr w:type="spellStart"/>
                  <w:r w:rsidRPr="00A35784">
                    <w:rPr>
                      <w:rFonts w:ascii="Times New Roman" w:hAnsi="Times New Roman"/>
                      <w:color w:val="000000"/>
                      <w:sz w:val="22"/>
                      <w:szCs w:val="22"/>
                      <w:highlight w:val="white"/>
                    </w:rPr>
                    <w:t>Macroinvertebrati</w:t>
                  </w:r>
                  <w:proofErr w:type="spellEnd"/>
                  <w:r w:rsidRPr="00A35784">
                    <w:rPr>
                      <w:rFonts w:ascii="Times New Roman" w:hAnsi="Times New Roman"/>
                      <w:color w:val="000000"/>
                      <w:sz w:val="22"/>
                      <w:szCs w:val="22"/>
                      <w:highlight w:val="white"/>
                    </w:rPr>
                    <w:t xml:space="preserve"> bentonici lacustri</w:t>
                  </w:r>
                </w:p>
              </w:tc>
            </w:tr>
            <w:tr w:rsidR="00D07DAC" w:rsidRPr="00A35784" w14:paraId="6136D81F" w14:textId="77777777" w:rsidTr="00D07DAC">
              <w:trPr>
                <w:trHeight w:val="274"/>
              </w:trPr>
              <w:tc>
                <w:tcPr>
                  <w:tcW w:w="8953" w:type="dxa"/>
                  <w:tcBorders>
                    <w:left w:val="double" w:sz="4" w:space="0" w:color="9BBB59"/>
                    <w:bottom w:val="double" w:sz="4" w:space="0" w:color="9BBB59"/>
                    <w:right w:val="double" w:sz="4" w:space="0" w:color="9BBB59"/>
                  </w:tcBorders>
                </w:tcPr>
                <w:p w14:paraId="4F829FBC"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BOX 2 - DEFINIZIONI DELLE COMPETENZE FINALI RICHIESTE</w:t>
                  </w:r>
                </w:p>
              </w:tc>
            </w:tr>
            <w:tr w:rsidR="00D07DAC" w:rsidRPr="00A35784" w14:paraId="03770A7E" w14:textId="77777777" w:rsidTr="00D07DAC">
              <w:trPr>
                <w:trHeight w:val="274"/>
              </w:trPr>
              <w:tc>
                <w:tcPr>
                  <w:tcW w:w="8953" w:type="dxa"/>
                  <w:tcBorders>
                    <w:top w:val="double" w:sz="4" w:space="0" w:color="9BBB59"/>
                    <w:left w:val="double" w:sz="4" w:space="0" w:color="9BBB59"/>
                    <w:right w:val="double" w:sz="4" w:space="0" w:color="9BBB59"/>
                  </w:tcBorders>
                </w:tcPr>
                <w:p w14:paraId="100DFB86"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REQUISITI</w:t>
                  </w:r>
                </w:p>
              </w:tc>
            </w:tr>
            <w:tr w:rsidR="00D07DAC" w:rsidRPr="00A35784" w14:paraId="3483DB12" w14:textId="77777777" w:rsidTr="00D07DAC">
              <w:trPr>
                <w:trHeight w:val="465"/>
              </w:trPr>
              <w:tc>
                <w:tcPr>
                  <w:tcW w:w="8953" w:type="dxa"/>
                  <w:tcBorders>
                    <w:left w:val="double" w:sz="4" w:space="0" w:color="9BBB59"/>
                    <w:right w:val="double" w:sz="4" w:space="0" w:color="9BBB59"/>
                  </w:tcBorders>
                </w:tcPr>
                <w:p w14:paraId="08DA29D7"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 xml:space="preserve">Esperti calcolo indice BQIES e Valutazione dello stato di un ecosistema acquatico in riferimento all’EQB </w:t>
                  </w:r>
                  <w:proofErr w:type="spellStart"/>
                  <w:r w:rsidRPr="00A35784">
                    <w:rPr>
                      <w:rFonts w:ascii="Times New Roman" w:hAnsi="Times New Roman"/>
                      <w:b/>
                      <w:color w:val="000000"/>
                      <w:sz w:val="22"/>
                      <w:szCs w:val="22"/>
                      <w:highlight w:val="white"/>
                    </w:rPr>
                    <w:t>Macroinvertebrati</w:t>
                  </w:r>
                  <w:proofErr w:type="spellEnd"/>
                  <w:r w:rsidRPr="00A35784">
                    <w:rPr>
                      <w:rFonts w:ascii="Times New Roman" w:hAnsi="Times New Roman"/>
                      <w:b/>
                      <w:color w:val="000000"/>
                      <w:sz w:val="22"/>
                      <w:szCs w:val="22"/>
                      <w:highlight w:val="white"/>
                    </w:rPr>
                    <w:t xml:space="preserve"> bentonici lacustri</w:t>
                  </w:r>
                </w:p>
              </w:tc>
            </w:tr>
            <w:tr w:rsidR="00D07DAC" w:rsidRPr="00A35784" w14:paraId="38FE3B8E" w14:textId="77777777" w:rsidTr="00D07DAC">
              <w:trPr>
                <w:trHeight w:val="274"/>
              </w:trPr>
              <w:tc>
                <w:tcPr>
                  <w:tcW w:w="8953" w:type="dxa"/>
                  <w:tcBorders>
                    <w:left w:val="double" w:sz="4" w:space="0" w:color="9BBB59"/>
                    <w:right w:val="double" w:sz="4" w:space="0" w:color="9BBB59"/>
                  </w:tcBorders>
                </w:tcPr>
                <w:p w14:paraId="417823B2"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highlight w:val="white"/>
                    </w:rPr>
                    <w:t>Unico caso</w:t>
                  </w:r>
                </w:p>
              </w:tc>
            </w:tr>
            <w:tr w:rsidR="00D07DAC" w:rsidRPr="00A35784" w14:paraId="7DF35300" w14:textId="77777777" w:rsidTr="00942B62">
              <w:trPr>
                <w:trHeight w:val="554"/>
              </w:trPr>
              <w:tc>
                <w:tcPr>
                  <w:tcW w:w="0" w:type="dxa"/>
                  <w:tcBorders>
                    <w:left w:val="double" w:sz="4" w:space="0" w:color="9BBB59"/>
                    <w:right w:val="double" w:sz="4" w:space="0" w:color="9BBB59"/>
                  </w:tcBorders>
                </w:tcPr>
                <w:p w14:paraId="0C3F92E7" w14:textId="77777777" w:rsidR="00D07DAC" w:rsidRPr="00A35784" w:rsidRDefault="00D07DAC" w:rsidP="00A2755E">
                  <w:pPr>
                    <w:spacing w:line="240" w:lineRule="exact"/>
                    <w:jc w:val="both"/>
                    <w:rPr>
                      <w:rFonts w:ascii="Times New Roman" w:hAnsi="Times New Roman"/>
                      <w:color w:val="000000"/>
                      <w:sz w:val="22"/>
                      <w:szCs w:val="22"/>
                      <w:highlight w:val="white"/>
                    </w:rPr>
                  </w:pPr>
                  <w:r w:rsidRPr="00A35784">
                    <w:rPr>
                      <w:rFonts w:ascii="Times New Roman" w:hAnsi="Times New Roman"/>
                      <w:color w:val="000000"/>
                      <w:sz w:val="22"/>
                      <w:szCs w:val="22"/>
                      <w:highlight w:val="white"/>
                    </w:rPr>
                    <w:t xml:space="preserve">Con esperienza documentata di almeno </w:t>
                  </w:r>
                  <w:proofErr w:type="gramStart"/>
                  <w:r w:rsidRPr="00A35784">
                    <w:rPr>
                      <w:rFonts w:ascii="Times New Roman" w:hAnsi="Times New Roman"/>
                      <w:color w:val="000000"/>
                      <w:sz w:val="22"/>
                      <w:szCs w:val="22"/>
                      <w:highlight w:val="white"/>
                    </w:rPr>
                    <w:t>3</w:t>
                  </w:r>
                  <w:proofErr w:type="gramEnd"/>
                  <w:r w:rsidRPr="00A35784">
                    <w:rPr>
                      <w:rFonts w:ascii="Times New Roman" w:hAnsi="Times New Roman"/>
                      <w:color w:val="000000"/>
                      <w:sz w:val="22"/>
                      <w:szCs w:val="22"/>
                      <w:highlight w:val="white"/>
                    </w:rPr>
                    <w:t xml:space="preserve"> anni in Calcolo indice EQB </w:t>
                  </w:r>
                  <w:proofErr w:type="spellStart"/>
                  <w:r w:rsidRPr="00A35784">
                    <w:rPr>
                      <w:rFonts w:ascii="Times New Roman" w:hAnsi="Times New Roman"/>
                      <w:color w:val="000000"/>
                      <w:sz w:val="22"/>
                      <w:szCs w:val="22"/>
                      <w:highlight w:val="white"/>
                    </w:rPr>
                    <w:t>Macroinvertebrati</w:t>
                  </w:r>
                  <w:proofErr w:type="spellEnd"/>
                  <w:r w:rsidRPr="00A35784">
                    <w:rPr>
                      <w:rFonts w:ascii="Times New Roman" w:hAnsi="Times New Roman"/>
                      <w:color w:val="000000"/>
                      <w:sz w:val="22"/>
                      <w:szCs w:val="22"/>
                      <w:highlight w:val="white"/>
                    </w:rPr>
                    <w:t xml:space="preserve"> bentonici lacustri</w:t>
                  </w:r>
                </w:p>
              </w:tc>
            </w:tr>
            <w:tr w:rsidR="00D07DAC" w:rsidRPr="00A35784" w14:paraId="4EED8C92" w14:textId="77777777" w:rsidTr="00D07DAC">
              <w:trPr>
                <w:trHeight w:val="327"/>
              </w:trPr>
              <w:tc>
                <w:tcPr>
                  <w:tcW w:w="8953" w:type="dxa"/>
                  <w:tcBorders>
                    <w:left w:val="double" w:sz="4" w:space="0" w:color="9BBB59"/>
                    <w:right w:val="double" w:sz="4" w:space="0" w:color="9BBB59"/>
                  </w:tcBorders>
                </w:tcPr>
                <w:p w14:paraId="7AC411D8" w14:textId="77777777" w:rsidR="00D07DAC" w:rsidRPr="00A35784" w:rsidRDefault="00D07DAC" w:rsidP="00A2755E">
                  <w:pPr>
                    <w:spacing w:line="240" w:lineRule="exact"/>
                    <w:jc w:val="center"/>
                    <w:rPr>
                      <w:rFonts w:ascii="Times New Roman" w:hAnsi="Times New Roman"/>
                      <w:color w:val="000000"/>
                      <w:sz w:val="22"/>
                      <w:szCs w:val="22"/>
                      <w:highlight w:val="white"/>
                    </w:rPr>
                  </w:pPr>
                  <w:r w:rsidRPr="00A35784">
                    <w:rPr>
                      <w:rFonts w:ascii="Times New Roman" w:hAnsi="Times New Roman"/>
                      <w:color w:val="000000"/>
                      <w:sz w:val="22"/>
                      <w:szCs w:val="22"/>
                      <w:highlight w:val="white"/>
                    </w:rPr>
                    <w:t>Eventuali corsi avanzati di approfondimento</w:t>
                  </w:r>
                </w:p>
              </w:tc>
            </w:tr>
            <w:tr w:rsidR="00D07DAC" w:rsidRPr="00A35784" w14:paraId="6B19097A" w14:textId="77777777" w:rsidTr="00D07DAC">
              <w:trPr>
                <w:trHeight w:val="379"/>
              </w:trPr>
              <w:tc>
                <w:tcPr>
                  <w:tcW w:w="0" w:type="dxa"/>
                  <w:tcBorders>
                    <w:left w:val="double" w:sz="4" w:space="0" w:color="9BBB59"/>
                    <w:right w:val="double" w:sz="4" w:space="0" w:color="9BBB59"/>
                  </w:tcBorders>
                  <w:shd w:val="clear" w:color="auto" w:fill="EAF1DD"/>
                </w:tcPr>
                <w:p w14:paraId="0A3695AF" w14:textId="77777777" w:rsidR="00D07DAC" w:rsidRPr="00A35784" w:rsidRDefault="00D07DAC" w:rsidP="00A2755E">
                  <w:pPr>
                    <w:spacing w:line="240" w:lineRule="exact"/>
                    <w:jc w:val="center"/>
                    <w:rPr>
                      <w:rFonts w:ascii="Times New Roman" w:hAnsi="Times New Roman"/>
                      <w:b/>
                      <w:color w:val="000000"/>
                      <w:sz w:val="22"/>
                      <w:szCs w:val="22"/>
                      <w:highlight w:val="white"/>
                    </w:rPr>
                  </w:pPr>
                  <w:r w:rsidRPr="00A35784">
                    <w:rPr>
                      <w:rFonts w:ascii="Times New Roman" w:hAnsi="Times New Roman"/>
                      <w:b/>
                      <w:color w:val="000000"/>
                      <w:sz w:val="22"/>
                      <w:szCs w:val="22"/>
                    </w:rPr>
                    <w:t>Metodo per la valutazione della qualifica</w:t>
                  </w:r>
                </w:p>
              </w:tc>
            </w:tr>
            <w:tr w:rsidR="00D07DAC" w:rsidRPr="00A35784" w14:paraId="61CBF2D3" w14:textId="77777777" w:rsidTr="004D54EF">
              <w:trPr>
                <w:trHeight w:val="340"/>
              </w:trPr>
              <w:tc>
                <w:tcPr>
                  <w:tcW w:w="8953" w:type="dxa"/>
                  <w:tcBorders>
                    <w:left w:val="double" w:sz="4" w:space="0" w:color="9BBB59"/>
                    <w:bottom w:val="double" w:sz="4" w:space="0" w:color="9BBB59"/>
                    <w:right w:val="double" w:sz="4" w:space="0" w:color="9BBB59"/>
                  </w:tcBorders>
                  <w:vAlign w:val="center"/>
                </w:tcPr>
                <w:p w14:paraId="3A8D8249" w14:textId="77777777" w:rsidR="00D07DAC" w:rsidRPr="00A35784" w:rsidRDefault="00D07DAC" w:rsidP="004D54EF">
                  <w:pPr>
                    <w:spacing w:line="240" w:lineRule="exact"/>
                    <w:rPr>
                      <w:rFonts w:ascii="Times New Roman" w:hAnsi="Times New Roman"/>
                      <w:color w:val="000000"/>
                      <w:sz w:val="22"/>
                      <w:szCs w:val="22"/>
                      <w:highlight w:val="white"/>
                    </w:rPr>
                  </w:pPr>
                  <w:r w:rsidRPr="00A35784">
                    <w:rPr>
                      <w:rFonts w:ascii="Times New Roman" w:hAnsi="Times New Roman"/>
                      <w:color w:val="000000"/>
                      <w:sz w:val="22"/>
                      <w:szCs w:val="22"/>
                      <w:highlight w:val="white"/>
                    </w:rPr>
                    <w:t>Prova abilitativa calcolo indice e valutazione dello stato di un ecosistema acquatico</w:t>
                  </w:r>
                </w:p>
              </w:tc>
            </w:tr>
            <w:tr w:rsidR="00D07DAC" w:rsidRPr="00A35784" w14:paraId="06A3E1F4" w14:textId="77777777" w:rsidTr="00D07DAC">
              <w:trPr>
                <w:trHeight w:val="982"/>
              </w:trPr>
              <w:tc>
                <w:tcPr>
                  <w:tcW w:w="8953" w:type="dxa"/>
                  <w:tcBorders>
                    <w:top w:val="double" w:sz="4" w:space="0" w:color="9BBB59"/>
                    <w:left w:val="double" w:sz="4" w:space="0" w:color="9BBB59"/>
                    <w:bottom w:val="double" w:sz="4" w:space="0" w:color="9BBB59"/>
                    <w:right w:val="double" w:sz="4" w:space="0" w:color="9BBB59"/>
                  </w:tcBorders>
                  <w:shd w:val="clear" w:color="auto" w:fill="D6E3BC"/>
                </w:tcPr>
                <w:p w14:paraId="682F6D5B" w14:textId="71E00611"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370B77">
                    <w:rPr>
                      <w:rFonts w:ascii="Times New Roman" w:hAnsi="Times New Roman"/>
                      <w:b/>
                      <w:color w:val="000000"/>
                      <w:sz w:val="22"/>
                      <w:szCs w:val="22"/>
                    </w:rPr>
                    <w:t>di espe</w:t>
                  </w:r>
                  <w:r w:rsidR="00C322A1">
                    <w:rPr>
                      <w:rFonts w:ascii="Times New Roman" w:hAnsi="Times New Roman"/>
                      <w:b/>
                      <w:color w:val="000000"/>
                      <w:sz w:val="22"/>
                      <w:szCs w:val="22"/>
                    </w:rPr>
                    <w:t>rto nel</w:t>
                  </w:r>
                  <w:r w:rsidRPr="00A35784">
                    <w:rPr>
                      <w:rFonts w:ascii="Times New Roman" w:hAnsi="Times New Roman"/>
                      <w:b/>
                      <w:color w:val="000000"/>
                      <w:sz w:val="22"/>
                      <w:szCs w:val="22"/>
                    </w:rPr>
                    <w:t xml:space="preserve"> calcolo indice e valutazione dello stato di un ecosistema acquatico in riferimento all’EQB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lacustri</w:t>
                  </w:r>
                </w:p>
                <w:p w14:paraId="7E831AB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(MB-L-IS)</w:t>
                  </w:r>
                </w:p>
              </w:tc>
            </w:tr>
          </w:tbl>
          <w:p w14:paraId="5820059C"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6BAB64DE"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29497D5B"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w:hAnsi="Times New Roman" w:cs="Times New Roman"/>
          <w:b/>
          <w:color w:val="000000"/>
          <w:lang w:eastAsia="it-IT"/>
        </w:rPr>
      </w:pPr>
    </w:p>
    <w:p w14:paraId="035AC455" w14:textId="77777777" w:rsidR="00D07DAC" w:rsidRPr="00A35784" w:rsidRDefault="00D07DAC" w:rsidP="00D07DAC">
      <w:pPr>
        <w:spacing w:after="0" w:line="240" w:lineRule="auto"/>
        <w:ind w:left="1418"/>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4C2AB42A" w14:textId="77777777" w:rsidR="00D07DAC" w:rsidRPr="00A35784" w:rsidRDefault="00D07DAC" w:rsidP="00D07DAC">
      <w:pPr>
        <w:spacing w:after="0" w:line="240" w:lineRule="auto"/>
        <w:ind w:left="1418"/>
        <w:jc w:val="both"/>
        <w:rPr>
          <w:rFonts w:ascii="Times New Roman" w:eastAsia="Times" w:hAnsi="Times New Roman" w:cs="Times New Roman"/>
          <w:b/>
          <w:i/>
          <w:color w:val="000000"/>
          <w:lang w:eastAsia="it-IT"/>
        </w:rPr>
      </w:pPr>
    </w:p>
    <w:p w14:paraId="634729AE" w14:textId="1F990D07" w:rsidR="00BB5F64" w:rsidRPr="00A35784" w:rsidRDefault="00BB5F64" w:rsidP="00BB5F64">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3010.</w:t>
      </w:r>
    </w:p>
    <w:p w14:paraId="69950E4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1650A42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Indice BQIES</w:t>
      </w:r>
    </w:p>
    <w:p w14:paraId="2EB69CD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REPORT CNR-ISE, 02.13 INDICI PER LA VALUTAZIONE DELLA QUALITÀ ECOLOGICA DEI LAGHI Versione corretta 2014</w:t>
      </w:r>
    </w:p>
    <w:p w14:paraId="2EAC1683" w14:textId="5E4C0466" w:rsidR="00E51718" w:rsidRDefault="00E51718">
      <w:pPr>
        <w:rPr>
          <w:rFonts w:ascii="Times New Roman" w:eastAsia="Times" w:hAnsi="Times New Roman" w:cs="Times New Roman"/>
          <w:b/>
          <w:color w:val="000000"/>
          <w:lang w:eastAsia="it-IT"/>
        </w:rPr>
      </w:pPr>
    </w:p>
    <w:p w14:paraId="7C10BD7E" w14:textId="77777777" w:rsidR="00A2755E" w:rsidRPr="00A35784" w:rsidRDefault="00A2755E" w:rsidP="00D07DAC">
      <w:pPr>
        <w:pBdr>
          <w:top w:val="nil"/>
          <w:left w:val="nil"/>
          <w:bottom w:val="nil"/>
          <w:right w:val="nil"/>
          <w:between w:val="nil"/>
        </w:pBdr>
        <w:spacing w:after="0" w:line="240" w:lineRule="auto"/>
        <w:jc w:val="both"/>
        <w:rPr>
          <w:rFonts w:ascii="Times New Roman" w:eastAsia="Times" w:hAnsi="Times New Roman" w:cs="Times New Roman"/>
          <w:b/>
          <w:color w:val="000000"/>
          <w:lang w:eastAsia="it-IT"/>
        </w:rPr>
      </w:pPr>
    </w:p>
    <w:p w14:paraId="1AE865BA"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09344A5"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CBD5100"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MACROINVERTEBRATI BENTONICI ACQUE INTERNE LACUSTRI</w:t>
      </w:r>
    </w:p>
    <w:p w14:paraId="55D9256C"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67D7176" w14:textId="721A78A2"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 xml:space="preserve">Prova di campionamento </w:t>
      </w:r>
      <w:proofErr w:type="spellStart"/>
      <w:r w:rsidRPr="00A35784">
        <w:rPr>
          <w:rFonts w:ascii="Times New Roman" w:eastAsia="Times New Roman" w:hAnsi="Times New Roman" w:cs="Times New Roman"/>
          <w:b/>
        </w:rPr>
        <w:t>Macroinvertebrati</w:t>
      </w:r>
      <w:proofErr w:type="spellEnd"/>
      <w:r w:rsidRPr="00A35784">
        <w:rPr>
          <w:rFonts w:ascii="Times New Roman" w:eastAsia="Times New Roman" w:hAnsi="Times New Roman" w:cs="Times New Roman"/>
          <w:b/>
        </w:rPr>
        <w:t xml:space="preserve"> bentonici lacustri (</w:t>
      </w:r>
      <w:r w:rsidR="008F6FAE">
        <w:rPr>
          <w:rFonts w:ascii="Times New Roman" w:eastAsia="Times New Roman" w:hAnsi="Times New Roman" w:cs="Times New Roman"/>
          <w:b/>
        </w:rPr>
        <w:t>MLG</w:t>
      </w:r>
      <w:r w:rsidRPr="00A35784">
        <w:rPr>
          <w:rFonts w:ascii="Times New Roman" w:eastAsia="Times New Roman" w:hAnsi="Times New Roman" w:cs="Times New Roman"/>
          <w:b/>
        </w:rPr>
        <w:t xml:space="preserve"> ISPRA 111/2014 n.3010)</w:t>
      </w:r>
    </w:p>
    <w:p w14:paraId="15766B73"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Nelle schede deve essere prevista la valutazione e l’espressione di un giudizio mediante punteggio dei seguenti argomenti:</w:t>
      </w:r>
    </w:p>
    <w:p w14:paraId="7B04DB5D" w14:textId="77777777" w:rsidR="00D07DAC" w:rsidRPr="00A35784" w:rsidRDefault="00D07DAC" w:rsidP="00A2755E">
      <w:pPr>
        <w:spacing w:after="0" w:line="240" w:lineRule="exact"/>
        <w:ind w:left="1440"/>
        <w:rPr>
          <w:rFonts w:ascii="Times New Roman" w:eastAsia="Times" w:hAnsi="Times New Roman" w:cs="Times New Roman"/>
          <w:color w:val="000000"/>
          <w:lang w:eastAsia="it-IT"/>
        </w:rPr>
      </w:pPr>
    </w:p>
    <w:p w14:paraId="04606EA8" w14:textId="00F45D8F" w:rsidR="00D07DAC" w:rsidRPr="005C2976" w:rsidRDefault="00D07DAC">
      <w:pPr>
        <w:pStyle w:val="pf0"/>
        <w:rPr>
          <w:rFonts w:eastAsia="Times"/>
          <w:color w:val="000000"/>
        </w:rPr>
        <w:pPrChange w:id="262" w:author="Cristina Martone" w:date="2023-02-15T16:38:00Z">
          <w:pPr>
            <w:numPr>
              <w:numId w:val="41"/>
            </w:numPr>
            <w:spacing w:after="0" w:line="240" w:lineRule="exact"/>
            <w:ind w:left="720" w:hanging="360"/>
          </w:pPr>
        </w:pPrChange>
      </w:pPr>
      <w:r w:rsidRPr="00B02FC5">
        <w:rPr>
          <w:color w:val="000000" w:themeColor="text1"/>
        </w:rPr>
        <w:t>Applicazione pratica del metodo</w:t>
      </w:r>
      <w:ins w:id="263" w:author="Cristina Martone" w:date="2023-02-15T16:37:00Z">
        <w:r w:rsidR="00BD7C55">
          <w:rPr>
            <w:color w:val="000000" w:themeColor="text1"/>
          </w:rPr>
          <w:t xml:space="preserve"> </w:t>
        </w:r>
        <w:r w:rsidR="00BD7C55" w:rsidRPr="00CB67BB">
          <w:rPr>
            <w:color w:val="000000" w:themeColor="text1"/>
            <w:sz w:val="22"/>
            <w:szCs w:val="22"/>
            <w:rPrChange w:id="264" w:author="Cristina Martone" w:date="2023-05-31T16:31:00Z">
              <w:rPr>
                <w:color w:val="000000" w:themeColor="text1"/>
              </w:rPr>
            </w:rPrChange>
          </w:rPr>
          <w:t>(l</w:t>
        </w:r>
        <w:r w:rsidR="00BD7C55" w:rsidRPr="00CB67BB">
          <w:rPr>
            <w:rStyle w:val="cf01"/>
            <w:rFonts w:ascii="Times New Roman" w:eastAsia="Times" w:hAnsi="Times New Roman" w:cs="Times New Roman"/>
            <w:sz w:val="22"/>
            <w:szCs w:val="22"/>
            <w:rPrChange w:id="265" w:author="Cristina Martone" w:date="2023-05-31T16:31:00Z">
              <w:rPr>
                <w:rStyle w:val="cf01"/>
                <w:rFonts w:ascii="Times New Roman" w:eastAsia="Times" w:hAnsi="Times New Roman" w:cs="Times New Roman"/>
              </w:rPr>
            </w:rPrChange>
          </w:rPr>
          <w:t>e valutazioni potranno essere concordate ed effettuate in concomitanza con i campionamenti ai fini di monitoraggio</w:t>
        </w:r>
      </w:ins>
      <w:ins w:id="266" w:author="Cristina Martone" w:date="2023-02-15T16:38:00Z">
        <w:r w:rsidR="00BD7C55" w:rsidRPr="00CB67BB">
          <w:rPr>
            <w:rStyle w:val="cf01"/>
            <w:rFonts w:ascii="Times New Roman" w:eastAsia="Times" w:hAnsi="Times New Roman" w:cs="Times New Roman"/>
            <w:sz w:val="22"/>
            <w:szCs w:val="22"/>
            <w:rPrChange w:id="267" w:author="Cristina Martone" w:date="2023-05-31T16:31:00Z">
              <w:rPr>
                <w:rStyle w:val="cf01"/>
                <w:rFonts w:ascii="Times New Roman" w:eastAsia="Times" w:hAnsi="Times New Roman" w:cs="Times New Roman"/>
              </w:rPr>
            </w:rPrChange>
          </w:rPr>
          <w:t>)</w:t>
        </w:r>
      </w:ins>
      <w:r w:rsidRPr="00CB67BB">
        <w:rPr>
          <w:color w:val="000000" w:themeColor="text1"/>
          <w:sz w:val="22"/>
          <w:szCs w:val="22"/>
          <w:rPrChange w:id="268" w:author="Cristina Martone" w:date="2023-05-31T16:31:00Z">
            <w:rPr>
              <w:color w:val="000000" w:themeColor="text1"/>
            </w:rPr>
          </w:rPrChange>
        </w:rPr>
        <w:t>:</w:t>
      </w:r>
    </w:p>
    <w:p w14:paraId="0281DDD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4B28BE39"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Corrette procedure di risciacquo campioni</w:t>
      </w:r>
    </w:p>
    <w:p w14:paraId="75167C3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7AA8C703"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37E7A75D"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4D0C7C91"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w:t>
      </w:r>
    </w:p>
    <w:p w14:paraId="7313A216"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bookmarkStart w:id="269" w:name="_Hlk74231239"/>
      <w:r w:rsidRPr="00A35784">
        <w:rPr>
          <w:rFonts w:ascii="Times New Roman" w:eastAsia="Times" w:hAnsi="Times New Roman" w:cs="Times New Roman"/>
          <w:color w:val="000000"/>
          <w:lang w:eastAsia="it-IT"/>
        </w:rPr>
        <w:t xml:space="preserve">Padronanza nella gestione di benne e/o box </w:t>
      </w:r>
      <w:proofErr w:type="spellStart"/>
      <w:r w:rsidRPr="00A35784">
        <w:rPr>
          <w:rFonts w:ascii="Times New Roman" w:eastAsia="Times" w:hAnsi="Times New Roman" w:cs="Times New Roman"/>
          <w:color w:val="000000"/>
          <w:lang w:eastAsia="it-IT"/>
        </w:rPr>
        <w:t>corer</w:t>
      </w:r>
      <w:proofErr w:type="spellEnd"/>
    </w:p>
    <w:bookmarkEnd w:id="269"/>
    <w:p w14:paraId="533E16E9"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1001B84C"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bookmarkStart w:id="270" w:name="_Hlk74231265"/>
      <w:r w:rsidRPr="00A35784">
        <w:rPr>
          <w:rFonts w:ascii="Times New Roman" w:eastAsia="Times" w:hAnsi="Times New Roman" w:cs="Times New Roman"/>
          <w:color w:val="000000"/>
          <w:lang w:eastAsia="it-IT"/>
        </w:rPr>
        <w:t xml:space="preserve">Periodo di campionamento, condizioni ambientali ed ecologia della stazione </w:t>
      </w:r>
    </w:p>
    <w:bookmarkEnd w:id="270"/>
    <w:p w14:paraId="2D07F24F"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24E78B1B"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61D04C72" w14:textId="7C92DD7A"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 xml:space="preserve">Prova di smistamento di </w:t>
      </w:r>
      <w:proofErr w:type="spellStart"/>
      <w:r w:rsidRPr="00A35784">
        <w:rPr>
          <w:rFonts w:ascii="Times New Roman" w:eastAsia="Times New Roman" w:hAnsi="Times New Roman" w:cs="Times New Roman"/>
          <w:b/>
        </w:rPr>
        <w:t>Macroinvertebrati</w:t>
      </w:r>
      <w:proofErr w:type="spellEnd"/>
      <w:r w:rsidRPr="00A35784">
        <w:rPr>
          <w:rFonts w:ascii="Times New Roman" w:eastAsia="Times New Roman" w:hAnsi="Times New Roman" w:cs="Times New Roman"/>
          <w:b/>
        </w:rPr>
        <w:t xml:space="preserve"> bentonici lacustri (</w:t>
      </w:r>
      <w:r w:rsidR="008F6FAE">
        <w:rPr>
          <w:rFonts w:ascii="Times New Roman" w:eastAsia="Times New Roman" w:hAnsi="Times New Roman" w:cs="Times New Roman"/>
          <w:b/>
        </w:rPr>
        <w:t>MLG</w:t>
      </w:r>
      <w:r w:rsidRPr="00A35784">
        <w:rPr>
          <w:rFonts w:ascii="Times New Roman" w:eastAsia="Times New Roman" w:hAnsi="Times New Roman" w:cs="Times New Roman"/>
          <w:b/>
        </w:rPr>
        <w:t xml:space="preserve"> ISPRA 111/2014 n.3010)</w:t>
      </w:r>
    </w:p>
    <w:p w14:paraId="2FC48687"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2169B15A" w14:textId="77777777" w:rsidR="00D07DAC" w:rsidRPr="00A35784" w:rsidRDefault="00D07DAC" w:rsidP="00A2755E">
      <w:pPr>
        <w:spacing w:after="0" w:line="240" w:lineRule="exact"/>
        <w:ind w:left="1440"/>
        <w:rPr>
          <w:rFonts w:ascii="Times New Roman" w:eastAsia="Times" w:hAnsi="Times New Roman" w:cs="Times New Roman"/>
          <w:color w:val="000000"/>
          <w:lang w:eastAsia="it-IT"/>
        </w:rPr>
      </w:pPr>
    </w:p>
    <w:p w14:paraId="6EC58808" w14:textId="77777777" w:rsidR="00D07DAC" w:rsidRPr="00A35784" w:rsidRDefault="00D07DAC" w:rsidP="008A786E">
      <w:pPr>
        <w:numPr>
          <w:ilvl w:val="0"/>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2B009FE8" w14:textId="294790A0"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Corrette procedur</w:t>
      </w:r>
      <w:r w:rsidR="00D60517">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 xml:space="preserve"> di smistamento </w:t>
      </w:r>
    </w:p>
    <w:p w14:paraId="52034AA4"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per il fissaggio campioni</w:t>
      </w:r>
    </w:p>
    <w:p w14:paraId="63535ABB" w14:textId="77777777" w:rsidR="00D07DAC" w:rsidRPr="00A35784" w:rsidRDefault="00D07DAC" w:rsidP="008A786E">
      <w:pPr>
        <w:numPr>
          <w:ilvl w:val="1"/>
          <w:numId w:val="41"/>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0FCC9A05"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373D5C60"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480DAF4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0B3AC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9DA85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5111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06B59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708A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723FB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202EEA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8A45B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A1A7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B4AB6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1F987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29844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4C41FE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308129E" w14:textId="7AC8A5BE" w:rsidR="00D07DAC" w:rsidRDefault="00D07DAC" w:rsidP="00D07DAC">
      <w:pPr>
        <w:spacing w:after="0" w:line="240" w:lineRule="auto"/>
        <w:rPr>
          <w:rFonts w:ascii="Times New Roman" w:eastAsia="Times" w:hAnsi="Times New Roman" w:cs="Times New Roman"/>
          <w:color w:val="000000"/>
          <w:lang w:eastAsia="it-IT"/>
        </w:rPr>
      </w:pPr>
    </w:p>
    <w:p w14:paraId="7E8B5910" w14:textId="2DFB110E" w:rsidR="00A2755E" w:rsidRDefault="00A2755E" w:rsidP="00D07DAC">
      <w:pPr>
        <w:spacing w:after="0" w:line="240" w:lineRule="auto"/>
        <w:rPr>
          <w:rFonts w:ascii="Times New Roman" w:eastAsia="Times" w:hAnsi="Times New Roman" w:cs="Times New Roman"/>
          <w:color w:val="000000"/>
          <w:lang w:eastAsia="it-IT"/>
        </w:rPr>
      </w:pPr>
    </w:p>
    <w:p w14:paraId="13CA216D" w14:textId="783CFC91" w:rsidR="00A2755E" w:rsidRDefault="00A2755E" w:rsidP="00D07DAC">
      <w:pPr>
        <w:spacing w:after="0" w:line="240" w:lineRule="auto"/>
        <w:rPr>
          <w:rFonts w:ascii="Times New Roman" w:eastAsia="Times" w:hAnsi="Times New Roman" w:cs="Times New Roman"/>
          <w:color w:val="000000"/>
          <w:lang w:eastAsia="it-IT"/>
        </w:rPr>
      </w:pPr>
    </w:p>
    <w:p w14:paraId="56B23A84" w14:textId="68E4C90F" w:rsidR="00A2755E" w:rsidRDefault="00A2755E" w:rsidP="00D07DAC">
      <w:pPr>
        <w:spacing w:after="0" w:line="240" w:lineRule="auto"/>
        <w:rPr>
          <w:rFonts w:ascii="Times New Roman" w:eastAsia="Times" w:hAnsi="Times New Roman" w:cs="Times New Roman"/>
          <w:color w:val="000000"/>
          <w:lang w:eastAsia="it-IT"/>
        </w:rPr>
      </w:pPr>
    </w:p>
    <w:p w14:paraId="2C02469A" w14:textId="1EF6D942" w:rsidR="00A2755E" w:rsidRDefault="00A2755E" w:rsidP="00D07DAC">
      <w:pPr>
        <w:spacing w:after="0" w:line="240" w:lineRule="auto"/>
        <w:rPr>
          <w:rFonts w:ascii="Times New Roman" w:eastAsia="Times" w:hAnsi="Times New Roman" w:cs="Times New Roman"/>
          <w:color w:val="000000"/>
          <w:lang w:eastAsia="it-IT"/>
        </w:rPr>
      </w:pPr>
    </w:p>
    <w:p w14:paraId="7EF9791D" w14:textId="2551B5FE" w:rsidR="00A2755E" w:rsidRDefault="00A2755E" w:rsidP="00D07DAC">
      <w:pPr>
        <w:spacing w:after="0" w:line="240" w:lineRule="auto"/>
        <w:rPr>
          <w:rFonts w:ascii="Times New Roman" w:eastAsia="Times" w:hAnsi="Times New Roman" w:cs="Times New Roman"/>
          <w:color w:val="000000"/>
          <w:lang w:eastAsia="it-IT"/>
        </w:rPr>
      </w:pPr>
    </w:p>
    <w:p w14:paraId="4ABF8B31" w14:textId="314BC04D" w:rsidR="00942B62" w:rsidRDefault="00942B62" w:rsidP="00D07DAC">
      <w:pPr>
        <w:spacing w:after="0" w:line="240" w:lineRule="auto"/>
        <w:rPr>
          <w:rFonts w:ascii="Times New Roman" w:eastAsia="Times" w:hAnsi="Times New Roman" w:cs="Times New Roman"/>
          <w:color w:val="000000"/>
          <w:lang w:eastAsia="it-IT"/>
        </w:rPr>
      </w:pPr>
    </w:p>
    <w:p w14:paraId="421D1A39" w14:textId="7183C4C9" w:rsidR="00942B62" w:rsidRDefault="00942B62" w:rsidP="00D07DAC">
      <w:pPr>
        <w:spacing w:after="0" w:line="240" w:lineRule="auto"/>
        <w:rPr>
          <w:rFonts w:ascii="Times New Roman" w:eastAsia="Times" w:hAnsi="Times New Roman" w:cs="Times New Roman"/>
          <w:color w:val="000000"/>
          <w:lang w:eastAsia="it-IT"/>
        </w:rPr>
      </w:pPr>
    </w:p>
    <w:p w14:paraId="6721492E" w14:textId="030154CA" w:rsidR="00942B62" w:rsidRDefault="00942B62" w:rsidP="00D07DAC">
      <w:pPr>
        <w:spacing w:after="0" w:line="240" w:lineRule="auto"/>
        <w:rPr>
          <w:rFonts w:ascii="Times New Roman" w:eastAsia="Times" w:hAnsi="Times New Roman" w:cs="Times New Roman"/>
          <w:color w:val="000000"/>
          <w:lang w:eastAsia="it-IT"/>
        </w:rPr>
      </w:pPr>
    </w:p>
    <w:p w14:paraId="651E6C26" w14:textId="5B27D26F" w:rsidR="00942B62" w:rsidRDefault="00942B62" w:rsidP="00D07DAC">
      <w:pPr>
        <w:spacing w:after="0" w:line="240" w:lineRule="auto"/>
        <w:rPr>
          <w:rFonts w:ascii="Times New Roman" w:eastAsia="Times" w:hAnsi="Times New Roman" w:cs="Times New Roman"/>
          <w:color w:val="000000"/>
          <w:lang w:eastAsia="it-IT"/>
        </w:rPr>
      </w:pPr>
    </w:p>
    <w:p w14:paraId="21C0DAFF" w14:textId="7E9E26F9" w:rsidR="00942B62" w:rsidRDefault="00942B62" w:rsidP="00D07DAC">
      <w:pPr>
        <w:spacing w:after="0" w:line="240" w:lineRule="auto"/>
        <w:rPr>
          <w:rFonts w:ascii="Times New Roman" w:eastAsia="Times" w:hAnsi="Times New Roman" w:cs="Times New Roman"/>
          <w:color w:val="000000"/>
          <w:lang w:eastAsia="it-IT"/>
        </w:rPr>
      </w:pPr>
    </w:p>
    <w:p w14:paraId="144A2375" w14:textId="7B3F02DC" w:rsidR="00942B62" w:rsidRDefault="00942B62" w:rsidP="00D07DAC">
      <w:pPr>
        <w:spacing w:after="0" w:line="240" w:lineRule="auto"/>
        <w:rPr>
          <w:rFonts w:ascii="Times New Roman" w:eastAsia="Times" w:hAnsi="Times New Roman" w:cs="Times New Roman"/>
          <w:color w:val="000000"/>
          <w:lang w:eastAsia="it-IT"/>
        </w:rPr>
      </w:pPr>
    </w:p>
    <w:p w14:paraId="3B5DBD70" w14:textId="163953EC" w:rsidR="00942B62" w:rsidRDefault="00942B62" w:rsidP="00D07DAC">
      <w:pPr>
        <w:spacing w:after="0" w:line="240" w:lineRule="auto"/>
        <w:rPr>
          <w:rFonts w:ascii="Times New Roman" w:eastAsia="Times" w:hAnsi="Times New Roman" w:cs="Times New Roman"/>
          <w:color w:val="000000"/>
          <w:lang w:eastAsia="it-IT"/>
        </w:rPr>
      </w:pPr>
    </w:p>
    <w:p w14:paraId="30553D3B" w14:textId="511AD8A0" w:rsidR="00942B62" w:rsidRDefault="00942B62" w:rsidP="00D07DAC">
      <w:pPr>
        <w:spacing w:after="0" w:line="240" w:lineRule="auto"/>
        <w:rPr>
          <w:rFonts w:ascii="Times New Roman" w:eastAsia="Times" w:hAnsi="Times New Roman" w:cs="Times New Roman"/>
          <w:color w:val="000000"/>
          <w:lang w:eastAsia="it-IT"/>
        </w:rPr>
      </w:pPr>
    </w:p>
    <w:p w14:paraId="0DF543F3" w14:textId="153C823E" w:rsidR="00942B62" w:rsidRDefault="00942B62" w:rsidP="00D07DAC">
      <w:pPr>
        <w:spacing w:after="0" w:line="240" w:lineRule="auto"/>
        <w:rPr>
          <w:rFonts w:ascii="Times New Roman" w:eastAsia="Times" w:hAnsi="Times New Roman" w:cs="Times New Roman"/>
          <w:color w:val="000000"/>
          <w:lang w:eastAsia="it-IT"/>
        </w:rPr>
      </w:pPr>
    </w:p>
    <w:p w14:paraId="4D5D4A82" w14:textId="0F0029BB" w:rsidR="00942B62" w:rsidRDefault="00942B62" w:rsidP="00D07DAC">
      <w:pPr>
        <w:spacing w:after="0" w:line="240" w:lineRule="auto"/>
        <w:rPr>
          <w:rFonts w:ascii="Times New Roman" w:eastAsia="Times" w:hAnsi="Times New Roman" w:cs="Times New Roman"/>
          <w:color w:val="000000"/>
          <w:lang w:eastAsia="it-IT"/>
        </w:rPr>
      </w:pPr>
    </w:p>
    <w:p w14:paraId="144DAFDF" w14:textId="0360B5B0" w:rsidR="00942B62" w:rsidRDefault="00942B62" w:rsidP="00D07DAC">
      <w:pPr>
        <w:spacing w:after="0" w:line="240" w:lineRule="auto"/>
        <w:rPr>
          <w:rFonts w:ascii="Times New Roman" w:eastAsia="Times" w:hAnsi="Times New Roman" w:cs="Times New Roman"/>
          <w:color w:val="000000"/>
          <w:lang w:eastAsia="it-IT"/>
        </w:rPr>
      </w:pPr>
    </w:p>
    <w:p w14:paraId="3026D2D7" w14:textId="5C735AE5" w:rsidR="00942B62" w:rsidRDefault="00942B62" w:rsidP="00D07DAC">
      <w:pPr>
        <w:spacing w:after="0" w:line="240" w:lineRule="auto"/>
        <w:rPr>
          <w:rFonts w:ascii="Times New Roman" w:eastAsia="Times" w:hAnsi="Times New Roman" w:cs="Times New Roman"/>
          <w:color w:val="000000"/>
          <w:lang w:eastAsia="it-IT"/>
        </w:rPr>
      </w:pPr>
    </w:p>
    <w:p w14:paraId="5072E665" w14:textId="77777777" w:rsidR="00942B62" w:rsidRDefault="00942B62" w:rsidP="00D07DAC">
      <w:pPr>
        <w:spacing w:after="0" w:line="240" w:lineRule="auto"/>
        <w:rPr>
          <w:rFonts w:ascii="Times New Roman" w:eastAsia="Times" w:hAnsi="Times New Roman" w:cs="Times New Roman"/>
          <w:color w:val="000000"/>
          <w:lang w:eastAsia="it-IT"/>
        </w:rPr>
      </w:pPr>
    </w:p>
    <w:p w14:paraId="7D058A3F" w14:textId="0E0194AD" w:rsidR="00A2755E" w:rsidRDefault="00A2755E" w:rsidP="00D07DAC">
      <w:pPr>
        <w:spacing w:after="0" w:line="240" w:lineRule="auto"/>
        <w:rPr>
          <w:rFonts w:ascii="Times New Roman" w:eastAsia="Times" w:hAnsi="Times New Roman" w:cs="Times New Roman"/>
          <w:color w:val="000000"/>
          <w:lang w:eastAsia="it-IT"/>
        </w:rPr>
      </w:pPr>
    </w:p>
    <w:p w14:paraId="6DB158DC" w14:textId="668B5E97" w:rsidR="00A2755E" w:rsidRDefault="00A2755E" w:rsidP="00D07DAC">
      <w:pPr>
        <w:spacing w:after="0" w:line="240" w:lineRule="auto"/>
        <w:rPr>
          <w:rFonts w:ascii="Times New Roman" w:eastAsia="Times" w:hAnsi="Times New Roman" w:cs="Times New Roman"/>
          <w:color w:val="000000"/>
          <w:lang w:eastAsia="it-IT"/>
        </w:rPr>
      </w:pPr>
    </w:p>
    <w:p w14:paraId="0BB8C078" w14:textId="79DF3C2A" w:rsidR="00A2755E" w:rsidRDefault="00A2755E" w:rsidP="00D07DAC">
      <w:pPr>
        <w:spacing w:after="0" w:line="240" w:lineRule="auto"/>
        <w:rPr>
          <w:rFonts w:ascii="Times New Roman" w:eastAsia="Times" w:hAnsi="Times New Roman" w:cs="Times New Roman"/>
          <w:color w:val="000000"/>
          <w:lang w:eastAsia="it-IT"/>
        </w:rPr>
      </w:pPr>
    </w:p>
    <w:p w14:paraId="04140CC0" w14:textId="6A1D2CD2" w:rsidR="00A2755E" w:rsidRDefault="00A2755E" w:rsidP="00D07DAC">
      <w:pPr>
        <w:spacing w:after="0" w:line="240" w:lineRule="auto"/>
        <w:rPr>
          <w:rFonts w:ascii="Times New Roman" w:eastAsia="Times" w:hAnsi="Times New Roman" w:cs="Times New Roman"/>
          <w:color w:val="000000"/>
          <w:lang w:eastAsia="it-IT"/>
        </w:rPr>
      </w:pPr>
    </w:p>
    <w:p w14:paraId="1CF8FD0F"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71" w:name="_Toc63081352"/>
      <w:bookmarkStart w:id="272" w:name="_Toc71880568"/>
      <w:r w:rsidRPr="0098766B">
        <w:rPr>
          <w:rFonts w:ascii="Times New Roman" w:eastAsia="Times" w:hAnsi="Times New Roman" w:cs="Times New Roman"/>
          <w:b/>
          <w:i/>
          <w:color w:val="000000"/>
          <w:sz w:val="24"/>
          <w:szCs w:val="24"/>
          <w:lang w:eastAsia="it-IT"/>
        </w:rPr>
        <w:t>8.2.2 Schema di qualifica per il monitoraggio dell’EQB Diatomee bentoniche lacustri</w:t>
      </w:r>
      <w:bookmarkEnd w:id="271"/>
      <w:bookmarkEnd w:id="272"/>
    </w:p>
    <w:p w14:paraId="1710D88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508A96"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8E195E0"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413F961B"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Diatomee bentoniche in ecosistemi lacustri</w:t>
      </w:r>
    </w:p>
    <w:p w14:paraId="3F6E5A95" w14:textId="77777777" w:rsidR="00D07DAC" w:rsidRPr="00A35784" w:rsidRDefault="00D07DAC" w:rsidP="00A2755E">
      <w:pPr>
        <w:spacing w:after="0" w:line="240" w:lineRule="exact"/>
        <w:rPr>
          <w:rFonts w:ascii="Times New Roman" w:eastAsia="Times" w:hAnsi="Times New Roman" w:cs="Times New Roman"/>
          <w:i/>
          <w:iCs/>
          <w:color w:val="000000"/>
          <w:lang w:eastAsia="it-IT"/>
        </w:rPr>
      </w:pPr>
      <w:r w:rsidRPr="00A35784">
        <w:rPr>
          <w:rFonts w:ascii="Times New Roman" w:eastAsia="Times" w:hAnsi="Times New Roman" w:cs="Times New Roman"/>
          <w:color w:val="000000"/>
          <w:lang w:eastAsia="it-IT"/>
        </w:rPr>
        <w:t xml:space="preserve">Condizioni e limiti di validità: 3 anni </w:t>
      </w:r>
      <w:r w:rsidRPr="00A35784">
        <w:rPr>
          <w:rFonts w:ascii="Times New Roman" w:eastAsia="Times" w:hAnsi="Times New Roman" w:cs="Times New Roman"/>
          <w:i/>
          <w:iCs/>
          <w:color w:val="000000"/>
          <w:lang w:eastAsia="it-IT"/>
        </w:rPr>
        <w:t xml:space="preserve"> </w:t>
      </w:r>
    </w:p>
    <w:p w14:paraId="0795D8A1" w14:textId="77777777" w:rsidR="00D07DAC" w:rsidRPr="00A35784" w:rsidRDefault="00D07DAC" w:rsidP="00D07DAC">
      <w:pPr>
        <w:spacing w:after="0" w:line="240" w:lineRule="auto"/>
        <w:rPr>
          <w:rFonts w:ascii="Times New Roman" w:eastAsia="Times" w:hAnsi="Times New Roman" w:cs="Times New Roman"/>
          <w:b/>
          <w:i/>
          <w:color w:val="000000"/>
          <w:lang w:eastAsia="it-IT"/>
        </w:rPr>
      </w:pPr>
    </w:p>
    <w:p w14:paraId="1AA44B71"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2BEEF54F"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402"/>
      </w:tblGrid>
      <w:tr w:rsidR="00D07DAC" w:rsidRPr="00A35784" w14:paraId="6F00D0C4" w14:textId="77777777" w:rsidTr="00D07DAC">
        <w:trPr>
          <w:trHeight w:val="20"/>
        </w:trPr>
        <w:tc>
          <w:tcPr>
            <w:tcW w:w="1668" w:type="dxa"/>
          </w:tcPr>
          <w:p w14:paraId="0945A794" w14:textId="77777777" w:rsidR="00D07DAC" w:rsidRPr="00A35784" w:rsidRDefault="00D07DAC" w:rsidP="00A2755E">
            <w:pPr>
              <w:spacing w:line="240" w:lineRule="exact"/>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DB-L-C </w:t>
            </w:r>
          </w:p>
        </w:tc>
        <w:tc>
          <w:tcPr>
            <w:tcW w:w="7402" w:type="dxa"/>
          </w:tcPr>
          <w:p w14:paraId="503A7E01" w14:textId="00D7A528" w:rsidR="00D07DAC" w:rsidRPr="00A35784" w:rsidRDefault="00D07DAC" w:rsidP="00A2755E">
            <w:pPr>
              <w:spacing w:line="240" w:lineRule="exact"/>
              <w:jc w:val="both"/>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Esperti in Campionamento di Diatomee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in ecosistemi lacustri (Schema 1)</w:t>
            </w:r>
          </w:p>
        </w:tc>
      </w:tr>
      <w:tr w:rsidR="00D07DAC" w:rsidRPr="00A35784" w14:paraId="39F0C714" w14:textId="77777777" w:rsidTr="00D07DAC">
        <w:trPr>
          <w:trHeight w:val="275"/>
        </w:trPr>
        <w:tc>
          <w:tcPr>
            <w:tcW w:w="1668" w:type="dxa"/>
          </w:tcPr>
          <w:p w14:paraId="0D55D855" w14:textId="77777777" w:rsidR="00D07DAC" w:rsidRPr="00A35784" w:rsidRDefault="00D07DAC" w:rsidP="00A2755E">
            <w:pPr>
              <w:spacing w:line="240" w:lineRule="exact"/>
              <w:rPr>
                <w:rFonts w:ascii="Times New Roman" w:eastAsia="Times" w:hAnsi="Times New Roman"/>
                <w:color w:val="000000"/>
                <w:sz w:val="22"/>
                <w:szCs w:val="22"/>
                <w:lang w:val="en-US"/>
              </w:rPr>
            </w:pPr>
            <w:r w:rsidRPr="00A35784">
              <w:rPr>
                <w:rFonts w:ascii="Times New Roman" w:eastAsia="Times" w:hAnsi="Times New Roman"/>
                <w:color w:val="000000"/>
                <w:sz w:val="22"/>
                <w:szCs w:val="22"/>
                <w:lang w:val="en-US"/>
              </w:rPr>
              <w:t>DB-L-PP</w:t>
            </w:r>
          </w:p>
        </w:tc>
        <w:tc>
          <w:tcPr>
            <w:tcW w:w="7402" w:type="dxa"/>
          </w:tcPr>
          <w:p w14:paraId="3158E25D" w14:textId="77777777" w:rsidR="00D07DAC" w:rsidRPr="00A35784" w:rsidRDefault="00D07DAC" w:rsidP="00A2755E">
            <w:pPr>
              <w:spacing w:line="240" w:lineRule="exact"/>
              <w:jc w:val="both"/>
              <w:rPr>
                <w:rFonts w:ascii="Times New Roman" w:eastAsia="Times" w:hAnsi="Times New Roman"/>
                <w:color w:val="000000"/>
                <w:sz w:val="22"/>
                <w:szCs w:val="22"/>
              </w:rPr>
            </w:pPr>
            <w:r w:rsidRPr="00A35784">
              <w:rPr>
                <w:rFonts w:ascii="Times New Roman" w:eastAsia="Times" w:hAnsi="Times New Roman"/>
                <w:color w:val="000000"/>
                <w:sz w:val="22"/>
                <w:szCs w:val="22"/>
              </w:rPr>
              <w:t>Esperti in Pretrattamento e Preparazione del campione (Schema 2)</w:t>
            </w:r>
          </w:p>
        </w:tc>
      </w:tr>
      <w:tr w:rsidR="00D07DAC" w:rsidRPr="00A35784" w14:paraId="5E035078" w14:textId="77777777" w:rsidTr="00D07DAC">
        <w:trPr>
          <w:trHeight w:val="718"/>
        </w:trPr>
        <w:tc>
          <w:tcPr>
            <w:tcW w:w="1668" w:type="dxa"/>
          </w:tcPr>
          <w:p w14:paraId="65121411" w14:textId="18409A72" w:rsidR="00D07DAC" w:rsidRPr="00A35784" w:rsidRDefault="004D54EF" w:rsidP="004D54EF">
            <w:pPr>
              <w:spacing w:line="240" w:lineRule="exact"/>
              <w:rPr>
                <w:rFonts w:ascii="Times New Roman" w:eastAsia="Times" w:hAnsi="Times New Roman"/>
                <w:b/>
                <w:color w:val="000000"/>
                <w:sz w:val="22"/>
                <w:szCs w:val="22"/>
                <w:lang w:val="en-US"/>
              </w:rPr>
            </w:pPr>
            <w:r>
              <w:rPr>
                <w:rFonts w:ascii="Times New Roman" w:eastAsia="Times" w:hAnsi="Times New Roman"/>
                <w:color w:val="000000"/>
                <w:sz w:val="22"/>
                <w:szCs w:val="22"/>
                <w:lang w:val="en-US"/>
              </w:rPr>
              <w:t>DB-L-</w:t>
            </w:r>
            <w:r w:rsidR="000D456F" w:rsidRPr="00A35784">
              <w:rPr>
                <w:rFonts w:ascii="Times New Roman" w:eastAsia="Times" w:hAnsi="Times New Roman"/>
                <w:color w:val="000000"/>
                <w:sz w:val="22"/>
                <w:szCs w:val="22"/>
                <w:lang w:val="en-US"/>
              </w:rPr>
              <w:t xml:space="preserve"> </w:t>
            </w:r>
            <w:r w:rsidR="000D456F">
              <w:rPr>
                <w:rFonts w:ascii="Times New Roman" w:eastAsia="Times" w:hAnsi="Times New Roman"/>
                <w:color w:val="000000"/>
                <w:sz w:val="22"/>
                <w:szCs w:val="22"/>
                <w:lang w:val="en-US"/>
              </w:rPr>
              <w:t>CPP</w:t>
            </w:r>
            <w:r w:rsidR="000D456F" w:rsidRPr="00A35784">
              <w:rPr>
                <w:rFonts w:ascii="Times New Roman" w:eastAsia="Times" w:hAnsi="Times New Roman"/>
                <w:color w:val="000000"/>
                <w:sz w:val="22"/>
                <w:szCs w:val="22"/>
                <w:lang w:val="en-US"/>
              </w:rPr>
              <w:t>D</w:t>
            </w:r>
          </w:p>
        </w:tc>
        <w:tc>
          <w:tcPr>
            <w:tcW w:w="7402" w:type="dxa"/>
          </w:tcPr>
          <w:p w14:paraId="0198CD29" w14:textId="5D426E0F" w:rsidR="00D07DAC" w:rsidRPr="00A35784" w:rsidRDefault="00D07DAC" w:rsidP="00A2755E">
            <w:pPr>
              <w:spacing w:line="240" w:lineRule="exact"/>
              <w:jc w:val="both"/>
              <w:rPr>
                <w:rFonts w:ascii="Times New Roman" w:eastAsia="Times" w:hAnsi="Times New Roman"/>
                <w:color w:val="000000"/>
                <w:sz w:val="22"/>
                <w:szCs w:val="22"/>
              </w:rPr>
            </w:pPr>
            <w:r w:rsidRPr="00A35784">
              <w:rPr>
                <w:rFonts w:ascii="Times New Roman" w:eastAsia="Times" w:hAnsi="Times New Roman"/>
                <w:color w:val="000000"/>
                <w:sz w:val="22"/>
                <w:szCs w:val="22"/>
              </w:rPr>
              <w:t xml:space="preserve">Esperti in Campionamento, Pretrattamento e Preparazione, </w:t>
            </w:r>
            <w:r w:rsidRPr="00A35784">
              <w:rPr>
                <w:rFonts w:ascii="Times New Roman" w:hAnsi="Times New Roman"/>
                <w:bCs/>
                <w:color w:val="000000"/>
                <w:sz w:val="22"/>
                <w:szCs w:val="22"/>
              </w:rPr>
              <w:t>Determinazione tassonomica</w:t>
            </w:r>
            <w:r w:rsidRPr="00A35784">
              <w:rPr>
                <w:rFonts w:ascii="Times New Roman" w:eastAsia="Times" w:hAnsi="Times New Roman"/>
                <w:color w:val="000000"/>
                <w:sz w:val="22"/>
                <w:szCs w:val="22"/>
              </w:rPr>
              <w:t xml:space="preserve"> e Conteggio e di </w:t>
            </w:r>
            <w:r w:rsidR="006816C5">
              <w:rPr>
                <w:rFonts w:ascii="Times New Roman" w:eastAsia="Times" w:hAnsi="Times New Roman"/>
                <w:color w:val="000000"/>
                <w:sz w:val="22"/>
                <w:szCs w:val="22"/>
              </w:rPr>
              <w:t>D</w:t>
            </w:r>
            <w:r w:rsidRPr="00A35784">
              <w:rPr>
                <w:rFonts w:ascii="Times New Roman" w:eastAsia="Times" w:hAnsi="Times New Roman"/>
                <w:color w:val="000000"/>
                <w:sz w:val="22"/>
                <w:szCs w:val="22"/>
              </w:rPr>
              <w:t xml:space="preserve">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in ecosistemi lacustri (Schema 3)</w:t>
            </w:r>
          </w:p>
        </w:tc>
      </w:tr>
      <w:tr w:rsidR="00D07DAC" w:rsidRPr="00A35784" w14:paraId="12B2272E" w14:textId="77777777" w:rsidTr="00D07DAC">
        <w:trPr>
          <w:trHeight w:val="20"/>
        </w:trPr>
        <w:tc>
          <w:tcPr>
            <w:tcW w:w="1668" w:type="dxa"/>
          </w:tcPr>
          <w:p w14:paraId="4032FCBD" w14:textId="77777777" w:rsidR="00D07DAC" w:rsidRPr="00A35784" w:rsidRDefault="00D07DAC" w:rsidP="00A2755E">
            <w:pPr>
              <w:spacing w:line="240" w:lineRule="exact"/>
              <w:rPr>
                <w:rFonts w:ascii="Times New Roman" w:eastAsia="Times" w:hAnsi="Times New Roman"/>
                <w:b/>
                <w:color w:val="000000"/>
                <w:sz w:val="22"/>
                <w:szCs w:val="22"/>
              </w:rPr>
            </w:pPr>
            <w:r w:rsidRPr="00A35784">
              <w:rPr>
                <w:rFonts w:ascii="Times New Roman" w:eastAsia="Times" w:hAnsi="Times New Roman"/>
                <w:color w:val="000000"/>
                <w:sz w:val="22"/>
                <w:szCs w:val="22"/>
              </w:rPr>
              <w:t>DB-L-IS</w:t>
            </w:r>
          </w:p>
        </w:tc>
        <w:tc>
          <w:tcPr>
            <w:tcW w:w="7402" w:type="dxa"/>
          </w:tcPr>
          <w:p w14:paraId="7F16A83C" w14:textId="71A3753E" w:rsidR="00D07DAC" w:rsidRPr="00A35784" w:rsidRDefault="00D07DAC" w:rsidP="00A2755E">
            <w:pPr>
              <w:spacing w:line="240" w:lineRule="exact"/>
              <w:jc w:val="both"/>
              <w:rPr>
                <w:rFonts w:ascii="Times New Roman" w:eastAsia="Times" w:hAnsi="Times New Roman"/>
                <w:b/>
                <w:color w:val="000000"/>
                <w:sz w:val="22"/>
                <w:szCs w:val="22"/>
              </w:rPr>
            </w:pPr>
            <w:r w:rsidRPr="00A35784">
              <w:rPr>
                <w:rFonts w:ascii="Times New Roman" w:eastAsia="Times" w:hAnsi="Times New Roman"/>
                <w:color w:val="000000"/>
                <w:sz w:val="22"/>
                <w:szCs w:val="22"/>
              </w:rPr>
              <w:t xml:space="preserve">Esperti calcolo Indice </w:t>
            </w:r>
            <w:proofErr w:type="spellStart"/>
            <w:r w:rsidRPr="00A35784">
              <w:rPr>
                <w:rFonts w:ascii="Times New Roman" w:eastAsia="Times" w:hAnsi="Times New Roman"/>
                <w:color w:val="000000"/>
                <w:sz w:val="22"/>
                <w:szCs w:val="22"/>
              </w:rPr>
              <w:t>ICMi</w:t>
            </w:r>
            <w:proofErr w:type="spellEnd"/>
            <w:r w:rsidRPr="00A35784">
              <w:rPr>
                <w:rFonts w:ascii="Times New Roman" w:eastAsia="Times" w:hAnsi="Times New Roman"/>
                <w:color w:val="000000"/>
                <w:sz w:val="22"/>
                <w:szCs w:val="22"/>
              </w:rPr>
              <w:t xml:space="preserve"> e Valutazione dello Stato di un ecosistema acquatico in riferimento all’EQB </w:t>
            </w:r>
            <w:r w:rsidR="006816C5">
              <w:rPr>
                <w:rFonts w:ascii="Times New Roman" w:eastAsia="Times" w:hAnsi="Times New Roman"/>
                <w:color w:val="000000"/>
                <w:sz w:val="22"/>
                <w:szCs w:val="22"/>
              </w:rPr>
              <w:t>D</w:t>
            </w:r>
            <w:r w:rsidRPr="00A35784">
              <w:rPr>
                <w:rFonts w:ascii="Times New Roman" w:eastAsia="Times" w:hAnsi="Times New Roman"/>
                <w:color w:val="000000"/>
                <w:sz w:val="22"/>
                <w:szCs w:val="22"/>
              </w:rPr>
              <w:t xml:space="preserve">iatomee </w:t>
            </w:r>
            <w:r w:rsidR="006816C5">
              <w:rPr>
                <w:rFonts w:ascii="Times New Roman" w:eastAsia="Times" w:hAnsi="Times New Roman"/>
                <w:color w:val="000000"/>
                <w:sz w:val="22"/>
                <w:szCs w:val="22"/>
              </w:rPr>
              <w:t>B</w:t>
            </w:r>
            <w:r w:rsidRPr="00A35784">
              <w:rPr>
                <w:rFonts w:ascii="Times New Roman" w:eastAsia="Times" w:hAnsi="Times New Roman"/>
                <w:color w:val="000000"/>
                <w:sz w:val="22"/>
                <w:szCs w:val="22"/>
              </w:rPr>
              <w:t>entoniche (Schema 4)</w:t>
            </w:r>
          </w:p>
          <w:p w14:paraId="2341143D" w14:textId="77777777" w:rsidR="00D07DAC" w:rsidRPr="00A35784" w:rsidRDefault="00D07DAC" w:rsidP="00A2755E">
            <w:pPr>
              <w:spacing w:line="240" w:lineRule="exact"/>
              <w:jc w:val="both"/>
              <w:rPr>
                <w:rFonts w:ascii="Times New Roman" w:eastAsia="Times" w:hAnsi="Times New Roman"/>
                <w:b/>
                <w:color w:val="000000"/>
                <w:sz w:val="22"/>
                <w:szCs w:val="22"/>
              </w:rPr>
            </w:pPr>
          </w:p>
        </w:tc>
      </w:tr>
    </w:tbl>
    <w:p w14:paraId="5795B9F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4-colore31"/>
        <w:tblW w:w="4920" w:type="pct"/>
        <w:tblLook w:val="04A0" w:firstRow="1" w:lastRow="0" w:firstColumn="1" w:lastColumn="0" w:noHBand="0" w:noVBand="1"/>
      </w:tblPr>
      <w:tblGrid>
        <w:gridCol w:w="1628"/>
        <w:gridCol w:w="6153"/>
        <w:gridCol w:w="1134"/>
      </w:tblGrid>
      <w:tr w:rsidR="00D07DAC" w:rsidRPr="00A35784" w14:paraId="40805D03"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260C4A05" w14:textId="76FCCEC8"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8.2.2</w:t>
            </w:r>
            <w:r w:rsidRPr="00A35784">
              <w:rPr>
                <w:rFonts w:ascii="Times New Roman" w:hAnsi="Times New Roman"/>
                <w:color w:val="000000"/>
                <w:sz w:val="22"/>
                <w:szCs w:val="22"/>
              </w:rPr>
              <w:t xml:space="preserve"> Compilazione codici categorie</w:t>
            </w:r>
          </w:p>
        </w:tc>
      </w:tr>
      <w:tr w:rsidR="00D07DAC" w:rsidRPr="00AF2701" w14:paraId="31D97E80"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177D029A" w14:textId="2D97BDB2" w:rsidR="00D07DAC" w:rsidRPr="004D54EF" w:rsidRDefault="004D54EF" w:rsidP="00A2755E">
            <w:pPr>
              <w:spacing w:line="240" w:lineRule="exact"/>
              <w:jc w:val="center"/>
              <w:rPr>
                <w:rFonts w:ascii="Times New Roman" w:hAnsi="Times New Roman"/>
                <w:color w:val="000000"/>
                <w:sz w:val="22"/>
                <w:szCs w:val="22"/>
                <w:lang w:val="en-US"/>
              </w:rPr>
            </w:pPr>
            <w:proofErr w:type="spellStart"/>
            <w:r w:rsidRPr="004D54EF">
              <w:rPr>
                <w:rFonts w:ascii="Times New Roman" w:hAnsi="Times New Roman"/>
                <w:color w:val="000000"/>
                <w:sz w:val="22"/>
                <w:szCs w:val="22"/>
                <w:lang w:val="en-US"/>
              </w:rPr>
              <w:t>Codice</w:t>
            </w:r>
            <w:proofErr w:type="spellEnd"/>
            <w:r w:rsidRPr="004D54EF">
              <w:rPr>
                <w:rFonts w:ascii="Times New Roman" w:hAnsi="Times New Roman"/>
                <w:color w:val="000000"/>
                <w:sz w:val="22"/>
                <w:szCs w:val="22"/>
                <w:lang w:val="en-US"/>
              </w:rPr>
              <w:t xml:space="preserve"> DB, </w:t>
            </w:r>
            <w:r w:rsidR="000D456F" w:rsidRPr="004D54EF">
              <w:rPr>
                <w:rFonts w:ascii="Times New Roman" w:hAnsi="Times New Roman"/>
                <w:color w:val="000000"/>
                <w:sz w:val="22"/>
                <w:szCs w:val="22"/>
                <w:lang w:val="en-US"/>
              </w:rPr>
              <w:t>L</w:t>
            </w:r>
            <w:r w:rsidR="000D456F" w:rsidRPr="00AD7B18">
              <w:rPr>
                <w:rFonts w:ascii="Times New Roman" w:hAnsi="Times New Roman"/>
                <w:color w:val="000000"/>
                <w:lang w:val="en-US"/>
              </w:rPr>
              <w:t>, C</w:t>
            </w:r>
            <w:r w:rsidR="000D456F" w:rsidRPr="004D54EF">
              <w:rPr>
                <w:rFonts w:ascii="Times New Roman" w:hAnsi="Times New Roman"/>
                <w:color w:val="000000"/>
                <w:sz w:val="22"/>
                <w:szCs w:val="22"/>
                <w:lang w:val="en-US"/>
              </w:rPr>
              <w:t>,</w:t>
            </w:r>
            <w:r w:rsidR="000D456F" w:rsidRPr="00AD7B18">
              <w:rPr>
                <w:rFonts w:ascii="Times New Roman" w:hAnsi="Times New Roman"/>
                <w:color w:val="000000"/>
                <w:lang w:val="en-US"/>
              </w:rPr>
              <w:t xml:space="preserve"> PP, </w:t>
            </w:r>
            <w:r w:rsidR="000D456F" w:rsidRPr="004D54EF">
              <w:rPr>
                <w:rFonts w:ascii="Times New Roman" w:hAnsi="Times New Roman"/>
                <w:color w:val="000000"/>
                <w:sz w:val="22"/>
                <w:szCs w:val="22"/>
                <w:lang w:val="en-US"/>
              </w:rPr>
              <w:t>CPPD, IS</w:t>
            </w:r>
          </w:p>
        </w:tc>
      </w:tr>
      <w:tr w:rsidR="00D07DAC" w:rsidRPr="00A35784" w14:paraId="56FE5C4B"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FD6C2F2"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451" w:type="pct"/>
            <w:shd w:val="clear" w:color="auto" w:fill="FFFFFF"/>
          </w:tcPr>
          <w:p w14:paraId="6D01C4EF"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Diatomee bentoniche</w:t>
            </w:r>
          </w:p>
        </w:tc>
        <w:tc>
          <w:tcPr>
            <w:tcW w:w="636" w:type="pct"/>
            <w:shd w:val="clear" w:color="auto" w:fill="FFFFFF"/>
          </w:tcPr>
          <w:p w14:paraId="77ECEAF3"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DB</w:t>
            </w:r>
          </w:p>
        </w:tc>
      </w:tr>
      <w:tr w:rsidR="00D07DAC" w:rsidRPr="00A35784" w14:paraId="442CB45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727985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451" w:type="pct"/>
            <w:shd w:val="clear" w:color="auto" w:fill="FFFFFF"/>
          </w:tcPr>
          <w:p w14:paraId="450D0FE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636" w:type="pct"/>
            <w:shd w:val="clear" w:color="auto" w:fill="FFFFFF"/>
          </w:tcPr>
          <w:p w14:paraId="2129303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38D22B30"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020FEE3D"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3451" w:type="pct"/>
            <w:shd w:val="clear" w:color="auto" w:fill="FFFFFF"/>
          </w:tcPr>
          <w:p w14:paraId="38335235"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w:t>
            </w:r>
          </w:p>
        </w:tc>
        <w:tc>
          <w:tcPr>
            <w:tcW w:w="636" w:type="pct"/>
            <w:shd w:val="clear" w:color="auto" w:fill="FFFFFF"/>
          </w:tcPr>
          <w:p w14:paraId="23E59001"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586FFCBD"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71CFAC72"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471793B7"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Pretrattamento e Preparazione</w:t>
            </w:r>
          </w:p>
        </w:tc>
        <w:tc>
          <w:tcPr>
            <w:tcW w:w="636" w:type="pct"/>
            <w:shd w:val="clear" w:color="auto" w:fill="FFFFFF"/>
          </w:tcPr>
          <w:p w14:paraId="6E8AA886"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PP</w:t>
            </w:r>
          </w:p>
        </w:tc>
      </w:tr>
      <w:tr w:rsidR="00D07DAC" w:rsidRPr="00A35784" w14:paraId="17CA8851" w14:textId="77777777" w:rsidTr="00D07DAC">
        <w:trPr>
          <w:trHeight w:val="574"/>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5B3FB367"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35D260F8" w14:textId="77777777" w:rsidR="00D07DAC" w:rsidRPr="00A35784" w:rsidRDefault="00D07DAC"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Pretrattamento, Preparazione, D</w:t>
            </w:r>
            <w:r w:rsidRPr="00A35784">
              <w:rPr>
                <w:rFonts w:ascii="Times New Roman" w:hAnsi="Times New Roman"/>
                <w:bCs/>
                <w:color w:val="000000"/>
                <w:sz w:val="22"/>
                <w:szCs w:val="22"/>
              </w:rPr>
              <w:t>eterminazione tassonomica</w:t>
            </w:r>
            <w:r w:rsidRPr="00A35784">
              <w:rPr>
                <w:rFonts w:ascii="Times New Roman" w:hAnsi="Times New Roman"/>
                <w:color w:val="000000"/>
                <w:sz w:val="22"/>
                <w:szCs w:val="22"/>
              </w:rPr>
              <w:t xml:space="preserve"> e Conteggio</w:t>
            </w:r>
          </w:p>
        </w:tc>
        <w:tc>
          <w:tcPr>
            <w:tcW w:w="636" w:type="pct"/>
            <w:shd w:val="clear" w:color="auto" w:fill="FFFFFF"/>
          </w:tcPr>
          <w:p w14:paraId="62DEC8CF" w14:textId="18C2C2E0" w:rsidR="00D07DAC" w:rsidRPr="00A35784" w:rsidRDefault="000D456F" w:rsidP="00A2755E">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w:t>
            </w:r>
            <w:r>
              <w:rPr>
                <w:rFonts w:ascii="Times New Roman" w:hAnsi="Times New Roman"/>
                <w:color w:val="000000"/>
                <w:sz w:val="22"/>
                <w:szCs w:val="22"/>
              </w:rPr>
              <w:t>PP</w:t>
            </w:r>
            <w:r w:rsidRPr="00A35784">
              <w:rPr>
                <w:rFonts w:ascii="Times New Roman" w:hAnsi="Times New Roman"/>
                <w:color w:val="000000"/>
                <w:sz w:val="22"/>
                <w:szCs w:val="22"/>
              </w:rPr>
              <w:t>D</w:t>
            </w:r>
          </w:p>
        </w:tc>
      </w:tr>
      <w:tr w:rsidR="00D07DAC" w:rsidRPr="00A35784" w14:paraId="4FEFE122" w14:textId="77777777" w:rsidTr="00D07DAC">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13" w:type="pct"/>
            <w:shd w:val="clear" w:color="auto" w:fill="FFFFFF"/>
          </w:tcPr>
          <w:p w14:paraId="4FDC3A1B" w14:textId="77777777" w:rsidR="00D07DAC" w:rsidRPr="00A35784" w:rsidRDefault="00D07DAC" w:rsidP="00A2755E">
            <w:pPr>
              <w:spacing w:line="240" w:lineRule="exact"/>
              <w:rPr>
                <w:rFonts w:ascii="Times New Roman" w:hAnsi="Times New Roman"/>
                <w:color w:val="000000"/>
                <w:sz w:val="22"/>
                <w:szCs w:val="22"/>
              </w:rPr>
            </w:pPr>
          </w:p>
        </w:tc>
        <w:tc>
          <w:tcPr>
            <w:tcW w:w="3451" w:type="pct"/>
            <w:shd w:val="clear" w:color="auto" w:fill="FFFFFF"/>
          </w:tcPr>
          <w:p w14:paraId="4EADFDDE"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Calcolo Indice e Valutazione dello Stato</w:t>
            </w:r>
          </w:p>
        </w:tc>
        <w:tc>
          <w:tcPr>
            <w:tcW w:w="636" w:type="pct"/>
            <w:shd w:val="clear" w:color="auto" w:fill="FFFFFF"/>
          </w:tcPr>
          <w:p w14:paraId="03F1023F" w14:textId="77777777" w:rsidR="00D07DAC" w:rsidRPr="00A35784" w:rsidRDefault="00D07DAC" w:rsidP="00A2755E">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409CC2AC" w14:textId="77777777" w:rsidR="00D07DAC" w:rsidRPr="00A35784" w:rsidRDefault="00D07DAC" w:rsidP="00A2755E">
      <w:pPr>
        <w:spacing w:after="0" w:line="240" w:lineRule="exact"/>
        <w:rPr>
          <w:rFonts w:ascii="Times New Roman" w:eastAsia="Times" w:hAnsi="Times New Roman" w:cs="Times New Roman"/>
          <w:b/>
          <w:i/>
          <w:color w:val="000000"/>
          <w:lang w:eastAsia="it-IT"/>
        </w:rPr>
      </w:pPr>
    </w:p>
    <w:p w14:paraId="58E51AD9"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843D2EB"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W w:w="0" w:type="auto"/>
        <w:tblLook w:val="04A0" w:firstRow="1" w:lastRow="0" w:firstColumn="1" w:lastColumn="0" w:noHBand="0" w:noVBand="1"/>
      </w:tblPr>
      <w:tblGrid>
        <w:gridCol w:w="1441"/>
        <w:gridCol w:w="7629"/>
      </w:tblGrid>
      <w:tr w:rsidR="00D07DAC" w:rsidRPr="00A35784" w14:paraId="4B3C150B" w14:textId="77777777" w:rsidTr="00D07DAC">
        <w:trPr>
          <w:trHeight w:val="436"/>
        </w:trPr>
        <w:tc>
          <w:tcPr>
            <w:tcW w:w="1518" w:type="dxa"/>
          </w:tcPr>
          <w:p w14:paraId="0CFF6448"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DB-L-C </w:t>
            </w:r>
          </w:p>
        </w:tc>
        <w:tc>
          <w:tcPr>
            <w:tcW w:w="8320" w:type="dxa"/>
          </w:tcPr>
          <w:p w14:paraId="3CB6C8A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lacustri.</w:t>
            </w:r>
          </w:p>
        </w:tc>
      </w:tr>
      <w:tr w:rsidR="00D07DAC" w:rsidRPr="00A35784" w14:paraId="59C8ADAD" w14:textId="77777777" w:rsidTr="00D07DAC">
        <w:trPr>
          <w:trHeight w:val="203"/>
        </w:trPr>
        <w:tc>
          <w:tcPr>
            <w:tcW w:w="1518" w:type="dxa"/>
          </w:tcPr>
          <w:p w14:paraId="5B001C3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DB-L- PP</w:t>
            </w:r>
          </w:p>
        </w:tc>
        <w:tc>
          <w:tcPr>
            <w:tcW w:w="8320" w:type="dxa"/>
          </w:tcPr>
          <w:p w14:paraId="2E464B6F"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pretrattamento e preparazione del campione</w:t>
            </w:r>
          </w:p>
        </w:tc>
      </w:tr>
      <w:tr w:rsidR="00D07DAC" w:rsidRPr="00A35784" w14:paraId="53474EED" w14:textId="77777777" w:rsidTr="00D07DAC">
        <w:trPr>
          <w:trHeight w:val="20"/>
        </w:trPr>
        <w:tc>
          <w:tcPr>
            <w:tcW w:w="1518" w:type="dxa"/>
          </w:tcPr>
          <w:p w14:paraId="02BBA336" w14:textId="1549999A"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w:t>
            </w:r>
            <w:r w:rsidR="000D456F" w:rsidRPr="00A35784">
              <w:rPr>
                <w:rFonts w:ascii="Times New Roman" w:eastAsia="Times" w:hAnsi="Times New Roman" w:cs="Times New Roman"/>
                <w:color w:val="000000"/>
                <w:lang w:eastAsia="it-IT"/>
              </w:rPr>
              <w:t xml:space="preserve"> C</w:t>
            </w:r>
            <w:r w:rsidR="000D456F">
              <w:rPr>
                <w:rFonts w:ascii="Times New Roman" w:eastAsia="Times" w:hAnsi="Times New Roman" w:cs="Times New Roman"/>
                <w:color w:val="000000"/>
                <w:lang w:eastAsia="it-IT"/>
              </w:rPr>
              <w:t>PP</w:t>
            </w:r>
            <w:r w:rsidR="000D456F" w:rsidRPr="00A35784">
              <w:rPr>
                <w:rFonts w:ascii="Times New Roman" w:eastAsia="Times" w:hAnsi="Times New Roman" w:cs="Times New Roman"/>
                <w:color w:val="000000"/>
                <w:lang w:eastAsia="it-IT"/>
              </w:rPr>
              <w:t>D</w:t>
            </w:r>
          </w:p>
        </w:tc>
        <w:tc>
          <w:tcPr>
            <w:tcW w:w="8320" w:type="dxa"/>
          </w:tcPr>
          <w:p w14:paraId="73710E87"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diatomee bentoniche in ecosistemi lacustri, di pretrattamento e preparazione del campione, di determinazione e conta dei taxa funzionali alla definizione dello stato del lago oggetto di monitoraggio</w:t>
            </w:r>
          </w:p>
        </w:tc>
      </w:tr>
      <w:tr w:rsidR="00D07DAC" w:rsidRPr="00A35784" w14:paraId="5F71BA04" w14:textId="77777777" w:rsidTr="00D07DAC">
        <w:trPr>
          <w:trHeight w:val="20"/>
        </w:trPr>
        <w:tc>
          <w:tcPr>
            <w:tcW w:w="1518" w:type="dxa"/>
          </w:tcPr>
          <w:p w14:paraId="71ABAAA5"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DB-L-IS</w:t>
            </w:r>
          </w:p>
        </w:tc>
        <w:tc>
          <w:tcPr>
            <w:tcW w:w="8320" w:type="dxa"/>
          </w:tcPr>
          <w:p w14:paraId="61BE5FE5" w14:textId="30AE4642"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w:t>
            </w:r>
            <w:r w:rsidR="00F25DED">
              <w:rPr>
                <w:rFonts w:ascii="Times New Roman" w:eastAsia="Times" w:hAnsi="Times New Roman" w:cs="Times New Roman"/>
                <w:color w:val="000000"/>
                <w:lang w:eastAsia="it-IT"/>
              </w:rPr>
              <w:t>EPI-L</w:t>
            </w:r>
            <w:r w:rsidRPr="00A35784">
              <w:rPr>
                <w:rFonts w:ascii="Times New Roman" w:eastAsia="Times" w:hAnsi="Times New Roman" w:cs="Times New Roman"/>
                <w:color w:val="000000"/>
                <w:lang w:eastAsia="it-IT"/>
              </w:rPr>
              <w:t xml:space="preserve"> e Valutazione dello stato di un ecosistema acquatico in riferimento all’EQB diatomee bentoniche funzionale alla definizione dello Stato del lago oggetto di monitoraggio</w:t>
            </w:r>
          </w:p>
        </w:tc>
      </w:tr>
    </w:tbl>
    <w:p w14:paraId="28FA25E3"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1F8C47AA" w14:textId="77777777" w:rsidR="00D07DAC" w:rsidRPr="00A35784" w:rsidRDefault="00D07DAC" w:rsidP="00D07DAC">
      <w:pPr>
        <w:spacing w:after="0" w:line="240" w:lineRule="auto"/>
        <w:ind w:left="720" w:firstLine="720"/>
        <w:jc w:val="both"/>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3A60232" w14:textId="77777777" w:rsidR="00D07DAC" w:rsidRPr="00A35784" w:rsidRDefault="00D07DAC" w:rsidP="00D07DAC">
      <w:pPr>
        <w:spacing w:after="0" w:line="240" w:lineRule="auto"/>
        <w:ind w:left="720" w:firstLine="720"/>
        <w:jc w:val="both"/>
        <w:rPr>
          <w:rFonts w:ascii="Times New Roman" w:eastAsia="Times" w:hAnsi="Times New Roman" w:cs="Times New Roman"/>
          <w:b/>
          <w:i/>
          <w:color w:val="000000"/>
          <w:lang w:eastAsia="it-IT"/>
        </w:rPr>
      </w:pPr>
    </w:p>
    <w:tbl>
      <w:tblPr>
        <w:tblW w:w="0" w:type="auto"/>
        <w:tblLook w:val="04A0" w:firstRow="1" w:lastRow="0" w:firstColumn="1" w:lastColumn="0" w:noHBand="0" w:noVBand="1"/>
      </w:tblPr>
      <w:tblGrid>
        <w:gridCol w:w="1412"/>
        <w:gridCol w:w="7582"/>
      </w:tblGrid>
      <w:tr w:rsidR="004D54EF" w:rsidRPr="00A35784" w14:paraId="0135F17D" w14:textId="77777777" w:rsidTr="006816C5">
        <w:trPr>
          <w:trHeight w:val="417"/>
        </w:trPr>
        <w:tc>
          <w:tcPr>
            <w:tcW w:w="1412" w:type="dxa"/>
          </w:tcPr>
          <w:p w14:paraId="35CA1D73" w14:textId="6BDBAB80"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DB-L-C </w:t>
            </w:r>
          </w:p>
        </w:tc>
        <w:tc>
          <w:tcPr>
            <w:tcW w:w="7582" w:type="dxa"/>
          </w:tcPr>
          <w:p w14:paraId="25D8976D" w14:textId="35D4A314"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campionamento di diatomee bentoniche in ecosistemi lacustri.</w:t>
            </w:r>
          </w:p>
        </w:tc>
      </w:tr>
      <w:tr w:rsidR="004D54EF" w:rsidRPr="00A35784" w14:paraId="12739FE5" w14:textId="77777777" w:rsidTr="00D07DAC">
        <w:trPr>
          <w:trHeight w:val="558"/>
        </w:trPr>
        <w:tc>
          <w:tcPr>
            <w:tcW w:w="1412" w:type="dxa"/>
          </w:tcPr>
          <w:p w14:paraId="72AF3644" w14:textId="77777777"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DB-L-PP</w:t>
            </w:r>
          </w:p>
        </w:tc>
        <w:tc>
          <w:tcPr>
            <w:tcW w:w="7582" w:type="dxa"/>
          </w:tcPr>
          <w:p w14:paraId="46C1C371" w14:textId="77777777" w:rsidR="004D54EF" w:rsidRPr="00A35784"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la competenza di applicare metodiche di pretrattamento e preparazione del campione atte a valutare lo stato di lago in riferimento all’EQB diatomee bentoniche</w:t>
            </w:r>
          </w:p>
        </w:tc>
      </w:tr>
      <w:tr w:rsidR="004D54EF" w:rsidRPr="00A35784" w14:paraId="00457B22" w14:textId="77777777" w:rsidTr="00D07DAC">
        <w:trPr>
          <w:trHeight w:val="426"/>
        </w:trPr>
        <w:tc>
          <w:tcPr>
            <w:tcW w:w="1412" w:type="dxa"/>
          </w:tcPr>
          <w:p w14:paraId="78C9BF7F" w14:textId="233835F4" w:rsidR="004D54EF" w:rsidRPr="00A35784" w:rsidRDefault="004D54EF"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lastRenderedPageBreak/>
              <w:t>DB-L-</w:t>
            </w:r>
            <w:r w:rsidR="000D456F" w:rsidRPr="00A35784">
              <w:rPr>
                <w:rFonts w:ascii="Times New Roman" w:eastAsia="Times" w:hAnsi="Times New Roman" w:cs="Times New Roman"/>
                <w:color w:val="000000"/>
                <w:lang w:eastAsia="it-IT"/>
              </w:rPr>
              <w:t xml:space="preserve"> C</w:t>
            </w:r>
            <w:r w:rsidR="000D456F">
              <w:rPr>
                <w:rFonts w:ascii="Times New Roman" w:eastAsia="Times" w:hAnsi="Times New Roman" w:cs="Times New Roman"/>
                <w:color w:val="000000"/>
                <w:lang w:eastAsia="it-IT"/>
              </w:rPr>
              <w:t>PP</w:t>
            </w:r>
            <w:r w:rsidR="000D456F" w:rsidRPr="00A35784">
              <w:rPr>
                <w:rFonts w:ascii="Times New Roman" w:eastAsia="Times" w:hAnsi="Times New Roman" w:cs="Times New Roman"/>
                <w:color w:val="000000"/>
                <w:lang w:eastAsia="it-IT"/>
              </w:rPr>
              <w:t>D</w:t>
            </w:r>
          </w:p>
        </w:tc>
        <w:tc>
          <w:tcPr>
            <w:tcW w:w="7582" w:type="dxa"/>
          </w:tcPr>
          <w:p w14:paraId="6EC46AE3" w14:textId="77777777" w:rsidR="004D54EF" w:rsidRPr="00A35784" w:rsidRDefault="004D54EF" w:rsidP="00A2755E">
            <w:pPr>
              <w:spacing w:after="0" w:line="240" w:lineRule="exact"/>
              <w:jc w:val="both"/>
              <w:rPr>
                <w:rFonts w:ascii="Times New Roman" w:eastAsia="Times New Roman" w:hAnsi="Times New Roman" w:cs="Times New Roman"/>
                <w:b/>
                <w:color w:val="000000"/>
                <w:u w:val="single"/>
              </w:rPr>
            </w:pPr>
            <w:r w:rsidRPr="00A35784">
              <w:rPr>
                <w:rFonts w:ascii="Times New Roman" w:eastAsia="Times" w:hAnsi="Times New Roman" w:cs="Times New Roman"/>
                <w:color w:val="000000"/>
                <w:lang w:eastAsia="it-IT"/>
              </w:rPr>
              <w:t xml:space="preserve">Operatore che ha la competenza di applicare, mediante campionamento, pretrattamento, preparazione,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e conta, metodiche atte a valutare lo stato di un lago in riferimento all’EQB diatomee bentoniche</w:t>
            </w:r>
          </w:p>
        </w:tc>
      </w:tr>
      <w:tr w:rsidR="004D54EF" w:rsidRPr="00A35784" w14:paraId="1E0DADFB" w14:textId="77777777" w:rsidTr="00D07DAC">
        <w:trPr>
          <w:trHeight w:val="1191"/>
        </w:trPr>
        <w:tc>
          <w:tcPr>
            <w:tcW w:w="1412" w:type="dxa"/>
          </w:tcPr>
          <w:p w14:paraId="049173CA" w14:textId="77777777" w:rsidR="004D54EF" w:rsidRPr="00A35784" w:rsidRDefault="004D54EF"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DB-L-IS</w:t>
            </w:r>
          </w:p>
        </w:tc>
        <w:tc>
          <w:tcPr>
            <w:tcW w:w="7582" w:type="dxa"/>
          </w:tcPr>
          <w:p w14:paraId="3980F402" w14:textId="77777777" w:rsidR="004D54EF" w:rsidRDefault="004D54EF"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ICMi</w:t>
            </w:r>
            <w:proofErr w:type="spellEnd"/>
            <w:r w:rsidRPr="00A35784">
              <w:rPr>
                <w:rFonts w:ascii="Times New Roman" w:eastAsia="Times" w:hAnsi="Times New Roman" w:cs="Times New Roman"/>
                <w:color w:val="000000"/>
                <w:lang w:eastAsia="it-IT"/>
              </w:rPr>
              <w:t xml:space="preserve"> e valutare lo Stato di un ecosistema acquatico in riferimento all’EQB diatomee bentoniche funzionale alla definizione dello stato del lago oggetto di monitoraggio</w:t>
            </w:r>
          </w:p>
          <w:p w14:paraId="231DBDFB" w14:textId="6A8052DD" w:rsidR="004D54EF" w:rsidRDefault="004D54EF" w:rsidP="00A2755E">
            <w:pPr>
              <w:spacing w:after="0" w:line="240" w:lineRule="exact"/>
              <w:jc w:val="both"/>
              <w:rPr>
                <w:rFonts w:ascii="Times New Roman" w:eastAsia="Times" w:hAnsi="Times New Roman" w:cs="Times New Roman"/>
                <w:color w:val="000000"/>
                <w:lang w:eastAsia="it-IT"/>
              </w:rPr>
            </w:pPr>
          </w:p>
          <w:p w14:paraId="57F7E3D7" w14:textId="77777777" w:rsidR="0036717D" w:rsidRDefault="0036717D" w:rsidP="00A2755E">
            <w:pPr>
              <w:spacing w:after="0" w:line="240" w:lineRule="exact"/>
              <w:jc w:val="both"/>
              <w:rPr>
                <w:rFonts w:ascii="Times New Roman" w:eastAsia="Times" w:hAnsi="Times New Roman" w:cs="Times New Roman"/>
                <w:color w:val="000000"/>
                <w:lang w:eastAsia="it-IT"/>
              </w:rPr>
            </w:pPr>
          </w:p>
          <w:p w14:paraId="470E0413" w14:textId="5CED24CB" w:rsidR="004D54EF" w:rsidRDefault="004D54EF" w:rsidP="00A2755E">
            <w:pPr>
              <w:spacing w:after="0" w:line="240" w:lineRule="exact"/>
              <w:jc w:val="both"/>
              <w:rPr>
                <w:rFonts w:ascii="Times New Roman" w:eastAsia="Times" w:hAnsi="Times New Roman" w:cs="Times New Roman"/>
                <w:color w:val="000000"/>
                <w:lang w:eastAsia="it-IT"/>
              </w:rPr>
            </w:pPr>
          </w:p>
          <w:p w14:paraId="5B13B4D8" w14:textId="77777777" w:rsidR="004D54EF" w:rsidRPr="00A35784" w:rsidRDefault="004D54EF" w:rsidP="00A2755E">
            <w:pPr>
              <w:spacing w:after="0" w:line="240" w:lineRule="exact"/>
              <w:jc w:val="both"/>
              <w:rPr>
                <w:rFonts w:ascii="Times New Roman" w:eastAsia="Times" w:hAnsi="Times New Roman" w:cs="Times New Roman"/>
                <w:b/>
                <w:color w:val="000000"/>
                <w:lang w:eastAsia="it-IT"/>
              </w:rPr>
            </w:pPr>
          </w:p>
        </w:tc>
      </w:tr>
    </w:tbl>
    <w:p w14:paraId="19A6704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212E79F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0A8DBE"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9057" w:type="dxa"/>
        <w:tblLayout w:type="fixed"/>
        <w:tblLook w:val="0400" w:firstRow="0" w:lastRow="0" w:firstColumn="0" w:lastColumn="0" w:noHBand="0" w:noVBand="1"/>
      </w:tblPr>
      <w:tblGrid>
        <w:gridCol w:w="4521"/>
        <w:gridCol w:w="236"/>
        <w:gridCol w:w="4300"/>
      </w:tblGrid>
      <w:tr w:rsidR="00D07DAC" w:rsidRPr="00A35784" w14:paraId="62DD02F6"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22EC79A8"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1</w:t>
            </w:r>
          </w:p>
          <w:p w14:paraId="6503EE62" w14:textId="77777777" w:rsidR="00D07DAC" w:rsidRPr="00A35784" w:rsidRDefault="00D07DAC" w:rsidP="00A2755E">
            <w:pPr>
              <w:spacing w:line="240" w:lineRule="exact"/>
              <w:rPr>
                <w:rFonts w:ascii="Times New Roman" w:hAnsi="Times New Roman"/>
                <w:color w:val="000000"/>
                <w:sz w:val="22"/>
                <w:szCs w:val="22"/>
              </w:rPr>
            </w:pPr>
          </w:p>
        </w:tc>
      </w:tr>
      <w:tr w:rsidR="00D07DAC" w:rsidRPr="00A35784" w14:paraId="272BFA76"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tcPr>
          <w:p w14:paraId="53C77DA5"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7AEDB4C"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5D343A56"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3D78118A" w14:textId="77777777" w:rsidTr="0036717D">
        <w:trPr>
          <w:trHeight w:val="109"/>
        </w:trPr>
        <w:tc>
          <w:tcPr>
            <w:tcW w:w="9057" w:type="dxa"/>
            <w:gridSpan w:val="3"/>
            <w:tcBorders>
              <w:left w:val="double" w:sz="4" w:space="0" w:color="9BBB59"/>
              <w:right w:val="double" w:sz="4" w:space="0" w:color="9BBB59"/>
            </w:tcBorders>
          </w:tcPr>
          <w:p w14:paraId="4A1FB538"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 lacustri</w:t>
            </w:r>
          </w:p>
        </w:tc>
      </w:tr>
      <w:tr w:rsidR="00D07DAC" w:rsidRPr="00A35784" w14:paraId="78A7B131" w14:textId="77777777" w:rsidTr="0036717D">
        <w:trPr>
          <w:trHeight w:val="109"/>
        </w:trPr>
        <w:tc>
          <w:tcPr>
            <w:tcW w:w="4521" w:type="dxa"/>
            <w:tcBorders>
              <w:left w:val="double" w:sz="4" w:space="0" w:color="9BBB59"/>
            </w:tcBorders>
          </w:tcPr>
          <w:p w14:paraId="4245C010"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36" w:type="dxa"/>
            <w:gridSpan w:val="2"/>
            <w:tcBorders>
              <w:right w:val="double" w:sz="4" w:space="0" w:color="9BBB59"/>
            </w:tcBorders>
          </w:tcPr>
          <w:p w14:paraId="08E5F2FE"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E2809AD" w14:textId="77777777" w:rsidTr="0036717D">
        <w:trPr>
          <w:trHeight w:val="1609"/>
        </w:trPr>
        <w:tc>
          <w:tcPr>
            <w:tcW w:w="4521" w:type="dxa"/>
            <w:tcBorders>
              <w:left w:val="double" w:sz="4" w:space="0" w:color="9BBB59"/>
            </w:tcBorders>
          </w:tcPr>
          <w:p w14:paraId="3F1E3458" w14:textId="77777777" w:rsidR="00D07DAC" w:rsidRDefault="00D07DAC" w:rsidP="00A2755E">
            <w:pPr>
              <w:spacing w:line="240" w:lineRule="exact"/>
              <w:jc w:val="both"/>
              <w:rPr>
                <w:ins w:id="273" w:author="Cristina Martone" w:date="2023-05-31T15:37:00Z"/>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5445AA79" w14:textId="7618063F" w:rsidR="00634E87" w:rsidRPr="00A35784" w:rsidRDefault="00634E87" w:rsidP="00A2755E">
            <w:pPr>
              <w:spacing w:line="240" w:lineRule="exact"/>
              <w:jc w:val="both"/>
              <w:rPr>
                <w:rFonts w:ascii="Times New Roman" w:hAnsi="Times New Roman"/>
                <w:color w:val="000000"/>
                <w:sz w:val="22"/>
                <w:szCs w:val="22"/>
                <w:highlight w:val="yellow"/>
              </w:rPr>
            </w:pPr>
            <w:ins w:id="274" w:author="Cristina Martone" w:date="2023-05-31T15:37: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536" w:type="dxa"/>
            <w:gridSpan w:val="2"/>
            <w:tcBorders>
              <w:right w:val="double" w:sz="4" w:space="0" w:color="9BBB59"/>
            </w:tcBorders>
          </w:tcPr>
          <w:p w14:paraId="0FA9BF99"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3DC66F9" w14:textId="77777777" w:rsidTr="0036717D">
        <w:trPr>
          <w:trHeight w:val="606"/>
        </w:trPr>
        <w:tc>
          <w:tcPr>
            <w:tcW w:w="4521" w:type="dxa"/>
            <w:tcBorders>
              <w:left w:val="double" w:sz="4" w:space="0" w:color="9BBB59"/>
            </w:tcBorders>
          </w:tcPr>
          <w:p w14:paraId="61081B6C" w14:textId="548CCA6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w:t>
            </w:r>
            <w:r w:rsidR="00071DAF">
              <w:rPr>
                <w:rFonts w:ascii="Times New Roman" w:hAnsi="Times New Roman"/>
                <w:color w:val="000000"/>
                <w:sz w:val="22"/>
                <w:szCs w:val="22"/>
              </w:rPr>
              <w:t>di almeno 2</w:t>
            </w:r>
            <w:r w:rsidRPr="00A35784">
              <w:rPr>
                <w:rFonts w:ascii="Times New Roman" w:hAnsi="Times New Roman"/>
                <w:color w:val="000000"/>
                <w:sz w:val="22"/>
                <w:szCs w:val="22"/>
              </w:rPr>
              <w:t xml:space="preserve"> anni in campionamento di diatomee lacustri (MLG ISPRA 111/2014 n. 3050)</w:t>
            </w:r>
          </w:p>
        </w:tc>
        <w:tc>
          <w:tcPr>
            <w:tcW w:w="4536" w:type="dxa"/>
            <w:gridSpan w:val="2"/>
            <w:tcBorders>
              <w:right w:val="double" w:sz="4" w:space="0" w:color="9BBB59"/>
            </w:tcBorders>
          </w:tcPr>
          <w:p w14:paraId="0F10D587"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5D6A513"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09672A83"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0F70FC7"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2687C0AA"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656ACC94" w14:textId="77777777" w:rsidTr="0036717D">
        <w:trPr>
          <w:trHeight w:val="341"/>
        </w:trPr>
        <w:tc>
          <w:tcPr>
            <w:tcW w:w="9057" w:type="dxa"/>
            <w:gridSpan w:val="3"/>
            <w:tcBorders>
              <w:left w:val="double" w:sz="4" w:space="0" w:color="9BBB59"/>
              <w:right w:val="double" w:sz="4" w:space="0" w:color="9BBB59"/>
            </w:tcBorders>
          </w:tcPr>
          <w:p w14:paraId="61250CD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EQB Diatomee bentoniche lacustri</w:t>
            </w:r>
          </w:p>
        </w:tc>
      </w:tr>
      <w:tr w:rsidR="00D07DAC" w:rsidRPr="00A35784" w14:paraId="331C216C" w14:textId="77777777" w:rsidTr="0036717D">
        <w:trPr>
          <w:trHeight w:val="286"/>
        </w:trPr>
        <w:tc>
          <w:tcPr>
            <w:tcW w:w="4521" w:type="dxa"/>
            <w:tcBorders>
              <w:left w:val="double" w:sz="4" w:space="0" w:color="9BBB59"/>
            </w:tcBorders>
          </w:tcPr>
          <w:p w14:paraId="4D372B3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36" w:type="dxa"/>
            <w:gridSpan w:val="2"/>
            <w:tcBorders>
              <w:right w:val="double" w:sz="4" w:space="0" w:color="9BBB59"/>
            </w:tcBorders>
          </w:tcPr>
          <w:p w14:paraId="5882F5CA"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EA667F5" w14:textId="77777777" w:rsidTr="0036717D">
        <w:trPr>
          <w:trHeight w:val="572"/>
        </w:trPr>
        <w:tc>
          <w:tcPr>
            <w:tcW w:w="4521" w:type="dxa"/>
            <w:tcBorders>
              <w:left w:val="double" w:sz="4" w:space="0" w:color="9BBB59"/>
            </w:tcBorders>
          </w:tcPr>
          <w:p w14:paraId="593AFA4F" w14:textId="398414FB"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w:t>
            </w:r>
            <w:r w:rsidR="00071DAF">
              <w:rPr>
                <w:rFonts w:ascii="Times New Roman" w:hAnsi="Times New Roman"/>
                <w:color w:val="000000"/>
                <w:sz w:val="22"/>
                <w:szCs w:val="22"/>
              </w:rPr>
              <w:t>perienza documentata di almeno 2</w:t>
            </w:r>
            <w:r w:rsidRPr="00A35784">
              <w:rPr>
                <w:rFonts w:ascii="Times New Roman" w:hAnsi="Times New Roman"/>
                <w:color w:val="000000"/>
                <w:sz w:val="22"/>
                <w:szCs w:val="22"/>
              </w:rPr>
              <w:t xml:space="preserve"> anni in campionamento di diatomee bentoniche lacustri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c>
          <w:tcPr>
            <w:tcW w:w="4536" w:type="dxa"/>
            <w:gridSpan w:val="2"/>
            <w:tcBorders>
              <w:right w:val="double" w:sz="4" w:space="0" w:color="9BBB59"/>
            </w:tcBorders>
          </w:tcPr>
          <w:p w14:paraId="46A18CE1"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EA98048" w14:textId="77777777" w:rsidTr="0036717D">
        <w:trPr>
          <w:trHeight w:val="301"/>
        </w:trPr>
        <w:tc>
          <w:tcPr>
            <w:tcW w:w="4521" w:type="dxa"/>
            <w:tcBorders>
              <w:left w:val="double" w:sz="4" w:space="0" w:color="9BBB59"/>
            </w:tcBorders>
          </w:tcPr>
          <w:p w14:paraId="10EF0224" w14:textId="77777777" w:rsidR="00D07DAC" w:rsidRPr="00A35784" w:rsidRDefault="00D07DAC" w:rsidP="00A2755E">
            <w:pPr>
              <w:spacing w:line="240" w:lineRule="exact"/>
              <w:jc w:val="both"/>
              <w:rPr>
                <w:rFonts w:ascii="Times New Roman" w:hAnsi="Times New Roman"/>
                <w:color w:val="000000"/>
                <w:sz w:val="22"/>
                <w:szCs w:val="22"/>
              </w:rPr>
            </w:pPr>
          </w:p>
        </w:tc>
        <w:tc>
          <w:tcPr>
            <w:tcW w:w="4536" w:type="dxa"/>
            <w:gridSpan w:val="2"/>
            <w:tcBorders>
              <w:right w:val="double" w:sz="4" w:space="0" w:color="9BBB59"/>
            </w:tcBorders>
          </w:tcPr>
          <w:p w14:paraId="3C31D447" w14:textId="1B25A645"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campionamento di diatomee e/o istruzione da parte di personale esperto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w:t>
            </w:r>
            <w:r w:rsidR="006816C5">
              <w:rPr>
                <w:rFonts w:ascii="Times New Roman" w:hAnsi="Times New Roman"/>
                <w:color w:val="000000"/>
                <w:sz w:val="22"/>
                <w:szCs w:val="22"/>
              </w:rPr>
              <w:t xml:space="preserve"> </w:t>
            </w:r>
            <w:r w:rsidRPr="00A35784">
              <w:rPr>
                <w:rFonts w:ascii="Times New Roman" w:hAnsi="Times New Roman"/>
                <w:color w:val="000000"/>
                <w:sz w:val="22"/>
                <w:szCs w:val="22"/>
              </w:rPr>
              <w:t>3050)</w:t>
            </w:r>
          </w:p>
        </w:tc>
      </w:tr>
      <w:tr w:rsidR="00D07DAC" w:rsidRPr="00A35784" w14:paraId="59D02D76" w14:textId="77777777" w:rsidTr="0036717D">
        <w:trPr>
          <w:trHeight w:val="459"/>
        </w:trPr>
        <w:tc>
          <w:tcPr>
            <w:tcW w:w="4521" w:type="dxa"/>
            <w:tcBorders>
              <w:left w:val="double" w:sz="4" w:space="0" w:color="9BBB59"/>
            </w:tcBorders>
          </w:tcPr>
          <w:p w14:paraId="27AB37DA" w14:textId="0DF9727A" w:rsidR="00D07DAC" w:rsidRPr="00A35784" w:rsidRDefault="00D07DAC" w:rsidP="00AD7B18">
            <w:pPr>
              <w:tabs>
                <w:tab w:val="left" w:pos="1680"/>
              </w:tabs>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w:t>
            </w:r>
            <w:r w:rsidR="00900429">
              <w:rPr>
                <w:rFonts w:ascii="Times New Roman" w:hAnsi="Times New Roman"/>
                <w:color w:val="000000"/>
                <w:sz w:val="22"/>
                <w:szCs w:val="22"/>
              </w:rPr>
              <w:tab/>
            </w:r>
          </w:p>
          <w:p w14:paraId="6E8A7D09" w14:textId="77777777" w:rsidR="00D07DAC" w:rsidRPr="00A35784" w:rsidRDefault="00D07DAC" w:rsidP="00A2755E">
            <w:pPr>
              <w:spacing w:line="240" w:lineRule="exact"/>
              <w:jc w:val="both"/>
              <w:rPr>
                <w:rFonts w:ascii="Times New Roman" w:hAnsi="Times New Roman"/>
                <w:color w:val="000000"/>
                <w:sz w:val="22"/>
                <w:szCs w:val="22"/>
              </w:rPr>
            </w:pPr>
          </w:p>
        </w:tc>
        <w:tc>
          <w:tcPr>
            <w:tcW w:w="4536" w:type="dxa"/>
            <w:gridSpan w:val="2"/>
            <w:tcBorders>
              <w:right w:val="double" w:sz="4" w:space="0" w:color="9BBB59"/>
            </w:tcBorders>
          </w:tcPr>
          <w:p w14:paraId="51EBB01D" w14:textId="23D609EF" w:rsidR="00D07DAC" w:rsidRPr="00A35784" w:rsidRDefault="00D07DAC" w:rsidP="0090042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affiancamento a personale esperto di </w:t>
            </w:r>
            <w:r w:rsidR="00071DAF">
              <w:rPr>
                <w:rFonts w:ascii="Times New Roman" w:hAnsi="Times New Roman"/>
                <w:color w:val="000000"/>
                <w:sz w:val="22"/>
                <w:szCs w:val="22"/>
              </w:rPr>
              <w:t>1</w:t>
            </w:r>
            <w:r w:rsidR="00900429" w:rsidRPr="00A35784">
              <w:rPr>
                <w:rFonts w:ascii="Times New Roman" w:hAnsi="Times New Roman"/>
                <w:color w:val="000000"/>
                <w:sz w:val="22"/>
                <w:szCs w:val="22"/>
              </w:rPr>
              <w:t xml:space="preserve"> </w:t>
            </w:r>
            <w:r w:rsidRPr="00A35784">
              <w:rPr>
                <w:rFonts w:ascii="Times New Roman" w:hAnsi="Times New Roman"/>
                <w:color w:val="000000"/>
                <w:sz w:val="22"/>
                <w:szCs w:val="22"/>
              </w:rPr>
              <w:t>ann</w:t>
            </w:r>
            <w:r w:rsidR="00071DAF">
              <w:rPr>
                <w:rFonts w:ascii="Times New Roman" w:hAnsi="Times New Roman"/>
                <w:color w:val="000000"/>
                <w:sz w:val="22"/>
                <w:szCs w:val="22"/>
              </w:rPr>
              <w:t>o</w:t>
            </w:r>
            <w:r w:rsidRPr="00A35784">
              <w:rPr>
                <w:rFonts w:ascii="Times New Roman" w:hAnsi="Times New Roman"/>
                <w:color w:val="000000"/>
                <w:sz w:val="22"/>
                <w:szCs w:val="22"/>
              </w:rPr>
              <w:t xml:space="preserve"> con campionamenti effettuati in stagioni diverse su substrati differenti </w:t>
            </w:r>
          </w:p>
        </w:tc>
      </w:tr>
      <w:tr w:rsidR="00D07DAC" w:rsidRPr="00A35784" w14:paraId="49F5A211" w14:textId="77777777" w:rsidTr="0036717D">
        <w:trPr>
          <w:trHeight w:val="329"/>
        </w:trPr>
        <w:tc>
          <w:tcPr>
            <w:tcW w:w="9057" w:type="dxa"/>
            <w:gridSpan w:val="3"/>
            <w:tcBorders>
              <w:left w:val="double" w:sz="4" w:space="0" w:color="9BBB59"/>
              <w:right w:val="double" w:sz="4" w:space="0" w:color="9BBB59"/>
            </w:tcBorders>
            <w:shd w:val="clear" w:color="auto" w:fill="EAF1DD"/>
          </w:tcPr>
          <w:p w14:paraId="226CFB6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21181B0" w14:textId="77777777" w:rsidTr="0036717D">
        <w:trPr>
          <w:trHeight w:val="293"/>
        </w:trPr>
        <w:tc>
          <w:tcPr>
            <w:tcW w:w="9057" w:type="dxa"/>
            <w:gridSpan w:val="3"/>
            <w:tcBorders>
              <w:left w:val="double" w:sz="4" w:space="0" w:color="9BBB59"/>
              <w:bottom w:val="double" w:sz="4" w:space="0" w:color="9BBB59"/>
              <w:right w:val="double" w:sz="4" w:space="0" w:color="9BBB59"/>
            </w:tcBorders>
          </w:tcPr>
          <w:p w14:paraId="6F57457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di campionamento diatomee bentoniche (es ad osservazione diretta) </w:t>
            </w:r>
          </w:p>
        </w:tc>
      </w:tr>
      <w:tr w:rsidR="00D07DAC" w:rsidRPr="00A35784" w14:paraId="55F518DE" w14:textId="77777777" w:rsidTr="0036717D">
        <w:trPr>
          <w:trHeight w:val="695"/>
        </w:trPr>
        <w:tc>
          <w:tcPr>
            <w:tcW w:w="9057" w:type="dxa"/>
            <w:gridSpan w:val="3"/>
            <w:tcBorders>
              <w:left w:val="double" w:sz="4" w:space="0" w:color="9BBB59"/>
              <w:bottom w:val="double" w:sz="4" w:space="0" w:color="9BBB59"/>
              <w:right w:val="double" w:sz="4" w:space="0" w:color="9BBB59"/>
            </w:tcBorders>
            <w:shd w:val="clear" w:color="auto" w:fill="D6E3BC"/>
          </w:tcPr>
          <w:p w14:paraId="74A8F61B" w14:textId="02E7EEED"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campionamento dell’EQB Diatomee bentoniche</w:t>
            </w:r>
          </w:p>
          <w:p w14:paraId="10F65A5B" w14:textId="77777777"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(DB-L-C)</w:t>
            </w:r>
          </w:p>
        </w:tc>
      </w:tr>
      <w:tr w:rsidR="00D07DAC" w:rsidRPr="00A35784" w14:paraId="2DB2919B"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auto"/>
          </w:tcPr>
          <w:p w14:paraId="36C7E540" w14:textId="77777777" w:rsidR="00D07DAC" w:rsidRPr="00A35784" w:rsidRDefault="00D07DAC" w:rsidP="00D07DAC">
            <w:pPr>
              <w:rPr>
                <w:rFonts w:ascii="Times New Roman" w:hAnsi="Times New Roman"/>
                <w:color w:val="000000"/>
                <w:sz w:val="22"/>
                <w:szCs w:val="22"/>
              </w:rPr>
            </w:pPr>
          </w:p>
        </w:tc>
      </w:tr>
      <w:tr w:rsidR="00D07DAC" w:rsidRPr="00A35784" w14:paraId="20AC7171"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3688BA7B"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2</w:t>
            </w:r>
          </w:p>
          <w:p w14:paraId="3666CBFD"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258568E2" w14:textId="77777777" w:rsidTr="0036717D">
        <w:trPr>
          <w:trHeight w:val="289"/>
        </w:trPr>
        <w:tc>
          <w:tcPr>
            <w:tcW w:w="9057" w:type="dxa"/>
            <w:gridSpan w:val="3"/>
            <w:tcBorders>
              <w:top w:val="double" w:sz="4" w:space="0" w:color="9BBB59"/>
              <w:left w:val="double" w:sz="4" w:space="0" w:color="9BBB59"/>
              <w:bottom w:val="double" w:sz="4" w:space="0" w:color="9BBB59"/>
              <w:right w:val="double" w:sz="4" w:space="0" w:color="9BBB59"/>
            </w:tcBorders>
          </w:tcPr>
          <w:p w14:paraId="1288CF4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2A3F735" w14:textId="77777777" w:rsidTr="0036717D">
        <w:trPr>
          <w:trHeight w:val="289"/>
        </w:trPr>
        <w:tc>
          <w:tcPr>
            <w:tcW w:w="9057" w:type="dxa"/>
            <w:gridSpan w:val="3"/>
            <w:tcBorders>
              <w:top w:val="double" w:sz="4" w:space="0" w:color="9BBB59"/>
              <w:left w:val="double" w:sz="4" w:space="0" w:color="9BBB59"/>
              <w:right w:val="double" w:sz="4" w:space="0" w:color="9BBB59"/>
            </w:tcBorders>
          </w:tcPr>
          <w:p w14:paraId="0A156A84"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64EE6964" w14:textId="77777777" w:rsidTr="0036717D">
        <w:trPr>
          <w:trHeight w:val="357"/>
        </w:trPr>
        <w:tc>
          <w:tcPr>
            <w:tcW w:w="9057" w:type="dxa"/>
            <w:gridSpan w:val="3"/>
            <w:tcBorders>
              <w:left w:val="double" w:sz="4" w:space="0" w:color="9BBB59"/>
              <w:right w:val="double" w:sz="4" w:space="0" w:color="9BBB59"/>
            </w:tcBorders>
          </w:tcPr>
          <w:p w14:paraId="174FA15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pretrattamento e preparazione del campione di diatomee bentoniche lacustri</w:t>
            </w:r>
          </w:p>
        </w:tc>
      </w:tr>
      <w:tr w:rsidR="00D07DAC" w:rsidRPr="00A35784" w14:paraId="2632FAD0" w14:textId="77777777" w:rsidTr="0036717D">
        <w:trPr>
          <w:trHeight w:val="305"/>
        </w:trPr>
        <w:tc>
          <w:tcPr>
            <w:tcW w:w="4757" w:type="dxa"/>
            <w:gridSpan w:val="2"/>
            <w:tcBorders>
              <w:left w:val="double" w:sz="4" w:space="0" w:color="9BBB59"/>
              <w:bottom w:val="single" w:sz="4" w:space="0" w:color="D6E3BC"/>
            </w:tcBorders>
          </w:tcPr>
          <w:p w14:paraId="294DFDCB"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lastRenderedPageBreak/>
              <w:t>1° Caso: personale con esperienza</w:t>
            </w:r>
          </w:p>
        </w:tc>
        <w:tc>
          <w:tcPr>
            <w:tcW w:w="4300" w:type="dxa"/>
            <w:tcBorders>
              <w:right w:val="double" w:sz="4" w:space="0" w:color="9BBB59"/>
            </w:tcBorders>
          </w:tcPr>
          <w:p w14:paraId="300E0DC5"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67363589" w14:textId="77777777" w:rsidTr="0036717D">
        <w:trPr>
          <w:trHeight w:val="1544"/>
        </w:trPr>
        <w:tc>
          <w:tcPr>
            <w:tcW w:w="4757" w:type="dxa"/>
            <w:gridSpan w:val="2"/>
            <w:tcBorders>
              <w:left w:val="double" w:sz="4" w:space="0" w:color="9BBB59"/>
            </w:tcBorders>
          </w:tcPr>
          <w:p w14:paraId="16A4E52B" w14:textId="77777777" w:rsidR="00D07DAC" w:rsidRDefault="00D07DAC" w:rsidP="00A2755E">
            <w:pPr>
              <w:spacing w:line="240" w:lineRule="exact"/>
              <w:jc w:val="both"/>
              <w:rPr>
                <w:ins w:id="275" w:author="Cristina Martone" w:date="2023-05-31T15:37:00Z"/>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0CCCB28A" w14:textId="0E7D18CF" w:rsidR="00634E87" w:rsidRPr="00A35784" w:rsidRDefault="00634E87" w:rsidP="00A2755E">
            <w:pPr>
              <w:spacing w:line="240" w:lineRule="exact"/>
              <w:jc w:val="both"/>
              <w:rPr>
                <w:rFonts w:ascii="Times New Roman" w:hAnsi="Times New Roman"/>
                <w:color w:val="000000"/>
                <w:sz w:val="22"/>
                <w:szCs w:val="22"/>
                <w:highlight w:val="yellow"/>
              </w:rPr>
            </w:pPr>
            <w:ins w:id="276" w:author="Cristina Martone" w:date="2023-05-31T15:37: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300" w:type="dxa"/>
            <w:tcBorders>
              <w:right w:val="double" w:sz="4" w:space="0" w:color="9BBB59"/>
            </w:tcBorders>
          </w:tcPr>
          <w:p w14:paraId="23EA1BB8"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FA86D65" w14:textId="77777777" w:rsidTr="0036717D">
        <w:trPr>
          <w:trHeight w:val="274"/>
        </w:trPr>
        <w:tc>
          <w:tcPr>
            <w:tcW w:w="4757" w:type="dxa"/>
            <w:gridSpan w:val="2"/>
            <w:tcBorders>
              <w:left w:val="double" w:sz="4" w:space="0" w:color="9BBB59"/>
              <w:bottom w:val="double" w:sz="4" w:space="0" w:color="9BBB59"/>
              <w:right w:val="single" w:sz="4" w:space="0" w:color="D6E3BC"/>
            </w:tcBorders>
          </w:tcPr>
          <w:p w14:paraId="25B0C4DA" w14:textId="0E686AAE" w:rsidR="00D07DAC" w:rsidRPr="00A35784" w:rsidRDefault="00751B61" w:rsidP="00071DAF">
            <w:pPr>
              <w:spacing w:line="240" w:lineRule="exact"/>
              <w:jc w:val="both"/>
              <w:rPr>
                <w:rFonts w:ascii="Times New Roman" w:hAnsi="Times New Roman"/>
                <w:color w:val="000000"/>
                <w:sz w:val="22"/>
                <w:szCs w:val="22"/>
              </w:rPr>
            </w:pPr>
            <w:r w:rsidRPr="00751B61">
              <w:rPr>
                <w:rFonts w:ascii="Times New Roman" w:hAnsi="Times New Roman"/>
                <w:color w:val="000000"/>
                <w:sz w:val="22"/>
                <w:szCs w:val="22"/>
              </w:rPr>
              <w:t>Es</w:t>
            </w:r>
            <w:r w:rsidR="00071DAF">
              <w:rPr>
                <w:rFonts w:ascii="Times New Roman" w:hAnsi="Times New Roman"/>
                <w:color w:val="000000"/>
                <w:sz w:val="22"/>
                <w:szCs w:val="22"/>
              </w:rPr>
              <w:t>perienza documentata di almeno 2 anni</w:t>
            </w:r>
            <w:r w:rsidRPr="00751B61">
              <w:rPr>
                <w:rFonts w:ascii="Times New Roman" w:hAnsi="Times New Roman"/>
                <w:color w:val="000000"/>
                <w:sz w:val="22"/>
                <w:szCs w:val="22"/>
              </w:rPr>
              <w:t xml:space="preserve"> in pretrattamento e preparazione di campioni diatomee bentoniche </w:t>
            </w:r>
            <w:r w:rsidR="00D07DAC" w:rsidRPr="00A35784">
              <w:rPr>
                <w:rFonts w:ascii="Times New Roman" w:hAnsi="Times New Roman"/>
                <w:color w:val="000000"/>
                <w:sz w:val="22"/>
                <w:szCs w:val="22"/>
              </w:rPr>
              <w:t>(</w:t>
            </w:r>
            <w:r w:rsidR="008F6FAE">
              <w:rPr>
                <w:rFonts w:ascii="Times New Roman" w:hAnsi="Times New Roman"/>
                <w:color w:val="000000"/>
                <w:sz w:val="22"/>
                <w:szCs w:val="22"/>
              </w:rPr>
              <w:t>MLG</w:t>
            </w:r>
            <w:r w:rsidR="00D07DAC" w:rsidRPr="00A35784">
              <w:rPr>
                <w:rFonts w:ascii="Times New Roman" w:hAnsi="Times New Roman"/>
                <w:color w:val="000000"/>
                <w:sz w:val="22"/>
                <w:szCs w:val="22"/>
              </w:rPr>
              <w:t xml:space="preserve"> ISPRA 111/2014 n.3050)</w:t>
            </w:r>
          </w:p>
        </w:tc>
        <w:tc>
          <w:tcPr>
            <w:tcW w:w="4300" w:type="dxa"/>
            <w:tcBorders>
              <w:left w:val="single" w:sz="4" w:space="0" w:color="D6E3BC"/>
              <w:bottom w:val="double" w:sz="4" w:space="0" w:color="9BBB59"/>
              <w:right w:val="double" w:sz="4" w:space="0" w:color="9BBB59"/>
            </w:tcBorders>
          </w:tcPr>
          <w:p w14:paraId="097CB13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D964BB1" w14:textId="77777777" w:rsidTr="0036717D">
        <w:trPr>
          <w:trHeight w:val="274"/>
        </w:trPr>
        <w:tc>
          <w:tcPr>
            <w:tcW w:w="9057" w:type="dxa"/>
            <w:gridSpan w:val="3"/>
            <w:tcBorders>
              <w:top w:val="double" w:sz="4" w:space="0" w:color="9BBB59"/>
              <w:left w:val="double" w:sz="4" w:space="0" w:color="9BBB59"/>
              <w:bottom w:val="double" w:sz="4" w:space="0" w:color="9BBB59"/>
              <w:right w:val="double" w:sz="4" w:space="0" w:color="9BBB59"/>
            </w:tcBorders>
          </w:tcPr>
          <w:p w14:paraId="4B797550"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148B011" w14:textId="77777777" w:rsidTr="0036717D">
        <w:trPr>
          <w:trHeight w:val="274"/>
        </w:trPr>
        <w:tc>
          <w:tcPr>
            <w:tcW w:w="9057" w:type="dxa"/>
            <w:gridSpan w:val="3"/>
            <w:tcBorders>
              <w:top w:val="double" w:sz="4" w:space="0" w:color="9BBB59"/>
              <w:left w:val="double" w:sz="4" w:space="0" w:color="9BBB59"/>
              <w:right w:val="double" w:sz="4" w:space="0" w:color="9BBB59"/>
            </w:tcBorders>
          </w:tcPr>
          <w:p w14:paraId="59E27FAB"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1566E225" w14:textId="77777777" w:rsidTr="0036717D">
        <w:trPr>
          <w:trHeight w:val="324"/>
        </w:trPr>
        <w:tc>
          <w:tcPr>
            <w:tcW w:w="9057" w:type="dxa"/>
            <w:gridSpan w:val="3"/>
            <w:tcBorders>
              <w:left w:val="double" w:sz="4" w:space="0" w:color="9BBB59"/>
              <w:right w:val="double" w:sz="4" w:space="0" w:color="9BBB59"/>
            </w:tcBorders>
          </w:tcPr>
          <w:p w14:paraId="3C975A10"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pretrattamento e preparazione del campione di diatomee </w:t>
            </w:r>
          </w:p>
        </w:tc>
      </w:tr>
      <w:tr w:rsidR="00D07DAC" w:rsidRPr="00A35784" w14:paraId="03EA91E5" w14:textId="77777777" w:rsidTr="0036717D">
        <w:trPr>
          <w:trHeight w:val="274"/>
        </w:trPr>
        <w:tc>
          <w:tcPr>
            <w:tcW w:w="4757" w:type="dxa"/>
            <w:gridSpan w:val="2"/>
            <w:tcBorders>
              <w:left w:val="double" w:sz="4" w:space="0" w:color="9BBB59"/>
            </w:tcBorders>
          </w:tcPr>
          <w:p w14:paraId="26FE601D"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07B9F4A2"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0133F196" w14:textId="77777777" w:rsidTr="0036717D">
        <w:trPr>
          <w:trHeight w:val="559"/>
        </w:trPr>
        <w:tc>
          <w:tcPr>
            <w:tcW w:w="4757" w:type="dxa"/>
            <w:gridSpan w:val="2"/>
            <w:tcBorders>
              <w:left w:val="double" w:sz="4" w:space="0" w:color="9BBB59"/>
            </w:tcBorders>
          </w:tcPr>
          <w:p w14:paraId="58EBA3A8" w14:textId="56D13EDF" w:rsidR="00D07DAC" w:rsidRPr="00A35784" w:rsidRDefault="00D07DAC" w:rsidP="00F57044">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r w:rsidR="00071DAF">
              <w:rPr>
                <w:rFonts w:ascii="Times New Roman" w:hAnsi="Times New Roman"/>
                <w:color w:val="000000"/>
                <w:sz w:val="22"/>
                <w:szCs w:val="22"/>
              </w:rPr>
              <w:t>2</w:t>
            </w:r>
            <w:r w:rsidR="00900429" w:rsidRPr="00A35784">
              <w:rPr>
                <w:rFonts w:ascii="Times New Roman" w:hAnsi="Times New Roman"/>
                <w:color w:val="000000"/>
                <w:sz w:val="22"/>
                <w:szCs w:val="22"/>
              </w:rPr>
              <w:t xml:space="preserve"> </w:t>
            </w:r>
            <w:r w:rsidRPr="00A35784">
              <w:rPr>
                <w:rFonts w:ascii="Times New Roman" w:hAnsi="Times New Roman"/>
                <w:color w:val="000000"/>
                <w:sz w:val="22"/>
                <w:szCs w:val="22"/>
              </w:rPr>
              <w:t>ann</w:t>
            </w:r>
            <w:r w:rsidR="00071DAF">
              <w:rPr>
                <w:rFonts w:ascii="Times New Roman" w:hAnsi="Times New Roman"/>
                <w:color w:val="000000"/>
                <w:sz w:val="22"/>
                <w:szCs w:val="22"/>
              </w:rPr>
              <w:t>i</w:t>
            </w:r>
            <w:r w:rsidRPr="00A35784">
              <w:rPr>
                <w:rFonts w:ascii="Times New Roman" w:hAnsi="Times New Roman"/>
                <w:color w:val="000000"/>
                <w:sz w:val="22"/>
                <w:szCs w:val="22"/>
              </w:rPr>
              <w:t xml:space="preserve"> in pretrattamento e preparazione di campioni diatomee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c>
          <w:tcPr>
            <w:tcW w:w="4300" w:type="dxa"/>
            <w:tcBorders>
              <w:right w:val="double" w:sz="4" w:space="0" w:color="9BBB59"/>
            </w:tcBorders>
          </w:tcPr>
          <w:p w14:paraId="62F236FA" w14:textId="77777777" w:rsidR="00D07DAC" w:rsidRPr="00A35784" w:rsidRDefault="00D07DAC" w:rsidP="00A2755E">
            <w:pPr>
              <w:spacing w:line="240" w:lineRule="exact"/>
              <w:jc w:val="both"/>
              <w:rPr>
                <w:rFonts w:ascii="Times New Roman" w:hAnsi="Times New Roman"/>
                <w:color w:val="000000"/>
                <w:sz w:val="22"/>
                <w:szCs w:val="22"/>
              </w:rPr>
            </w:pPr>
          </w:p>
        </w:tc>
      </w:tr>
      <w:tr w:rsidR="00D07DAC" w:rsidRPr="00A35784" w14:paraId="10903047" w14:textId="77777777" w:rsidTr="0036717D">
        <w:trPr>
          <w:trHeight w:val="559"/>
        </w:trPr>
        <w:tc>
          <w:tcPr>
            <w:tcW w:w="4757" w:type="dxa"/>
            <w:gridSpan w:val="2"/>
            <w:tcBorders>
              <w:left w:val="double" w:sz="4" w:space="0" w:color="9BBB59"/>
            </w:tcBorders>
          </w:tcPr>
          <w:p w14:paraId="40C7B606"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489ED64D" w14:textId="3465CA8D"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pretrattamento e preparazione del campione di </w:t>
            </w:r>
            <w:r w:rsidRPr="00D4146C">
              <w:rPr>
                <w:rFonts w:ascii="Times New Roman" w:hAnsi="Times New Roman"/>
                <w:color w:val="000000"/>
                <w:sz w:val="22"/>
                <w:szCs w:val="22"/>
              </w:rPr>
              <w:t xml:space="preserve">diatomee </w:t>
            </w:r>
            <w:r w:rsidRPr="00D4146C">
              <w:rPr>
                <w:rFonts w:ascii="Times New Roman" w:hAnsi="Times New Roman"/>
                <w:color w:val="000000"/>
              </w:rPr>
              <w:t>e/o istruzione da parte di personale esperto</w:t>
            </w:r>
            <w:r w:rsidRPr="00D4146C">
              <w:rPr>
                <w:rFonts w:ascii="Times New Roman" w:hAnsi="Times New Roman"/>
                <w:color w:val="000000"/>
                <w:sz w:val="22"/>
                <w:szCs w:val="22"/>
              </w:rPr>
              <w:t xml:space="preserve"> (</w:t>
            </w:r>
            <w:r w:rsidR="008F6FAE" w:rsidRPr="00D4146C">
              <w:rPr>
                <w:rFonts w:ascii="Times New Roman" w:hAnsi="Times New Roman"/>
                <w:color w:val="000000"/>
                <w:sz w:val="22"/>
                <w:szCs w:val="22"/>
              </w:rPr>
              <w:t>MLG</w:t>
            </w:r>
            <w:r w:rsidRPr="00A35784">
              <w:rPr>
                <w:rFonts w:ascii="Times New Roman" w:hAnsi="Times New Roman"/>
                <w:color w:val="000000"/>
                <w:sz w:val="22"/>
                <w:szCs w:val="22"/>
              </w:rPr>
              <w:t xml:space="preserve"> ISPRA 111/2014 n.3050)</w:t>
            </w:r>
          </w:p>
        </w:tc>
      </w:tr>
      <w:tr w:rsidR="00D07DAC" w:rsidRPr="00A35784" w14:paraId="5E60DBCC" w14:textId="77777777" w:rsidTr="0036717D">
        <w:trPr>
          <w:trHeight w:val="559"/>
        </w:trPr>
        <w:tc>
          <w:tcPr>
            <w:tcW w:w="4757" w:type="dxa"/>
            <w:gridSpan w:val="2"/>
            <w:tcBorders>
              <w:left w:val="double" w:sz="4" w:space="0" w:color="9BBB59"/>
            </w:tcBorders>
          </w:tcPr>
          <w:p w14:paraId="0698C147"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2D3B7E16" w14:textId="2AC09549"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1 anno in pretrattamento e preparazione di campioni di diatomee </w:t>
            </w:r>
          </w:p>
        </w:tc>
      </w:tr>
      <w:tr w:rsidR="00D07DAC" w:rsidRPr="00A35784" w14:paraId="6C187382" w14:textId="77777777" w:rsidTr="0036717D">
        <w:trPr>
          <w:trHeight w:val="237"/>
        </w:trPr>
        <w:tc>
          <w:tcPr>
            <w:tcW w:w="9057" w:type="dxa"/>
            <w:gridSpan w:val="3"/>
            <w:tcBorders>
              <w:left w:val="double" w:sz="4" w:space="0" w:color="9BBB59"/>
              <w:right w:val="double" w:sz="4" w:space="0" w:color="9BBB59"/>
            </w:tcBorders>
            <w:shd w:val="clear" w:color="auto" w:fill="EAF1DD"/>
          </w:tcPr>
          <w:p w14:paraId="44DCF7B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F0381C6" w14:textId="77777777" w:rsidTr="0036717D">
        <w:trPr>
          <w:trHeight w:val="408"/>
        </w:trPr>
        <w:tc>
          <w:tcPr>
            <w:tcW w:w="9057" w:type="dxa"/>
            <w:gridSpan w:val="3"/>
            <w:tcBorders>
              <w:left w:val="double" w:sz="4" w:space="0" w:color="9BBB59"/>
              <w:right w:val="double" w:sz="4" w:space="0" w:color="9BBB59"/>
            </w:tcBorders>
          </w:tcPr>
          <w:p w14:paraId="0114335F"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5162FFD3" w14:textId="77777777" w:rsidTr="0036717D">
        <w:trPr>
          <w:trHeight w:val="592"/>
        </w:trPr>
        <w:tc>
          <w:tcPr>
            <w:tcW w:w="9057" w:type="dxa"/>
            <w:gridSpan w:val="3"/>
            <w:tcBorders>
              <w:left w:val="double" w:sz="4" w:space="0" w:color="9BBB59"/>
              <w:bottom w:val="double" w:sz="4" w:space="0" w:color="9BBB59"/>
              <w:right w:val="double" w:sz="4" w:space="0" w:color="9BBB59"/>
            </w:tcBorders>
            <w:shd w:val="clear" w:color="auto" w:fill="D6E3BC"/>
          </w:tcPr>
          <w:p w14:paraId="449686F6" w14:textId="16C5B6CB"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in pretrattamento e preparazione del campione di diatomee </w:t>
            </w:r>
          </w:p>
          <w:p w14:paraId="5DC45E50"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(DB-L-PP)</w:t>
            </w:r>
          </w:p>
        </w:tc>
      </w:tr>
      <w:tr w:rsidR="00D07DAC" w:rsidRPr="00A35784" w14:paraId="5156CAFB" w14:textId="77777777" w:rsidTr="0036717D">
        <w:trPr>
          <w:trHeight w:val="109"/>
        </w:trPr>
        <w:tc>
          <w:tcPr>
            <w:tcW w:w="9057" w:type="dxa"/>
            <w:gridSpan w:val="3"/>
            <w:tcBorders>
              <w:left w:val="double" w:sz="4" w:space="0" w:color="9BBB59"/>
              <w:bottom w:val="double" w:sz="4" w:space="0" w:color="9BBB59"/>
              <w:right w:val="double" w:sz="4" w:space="0" w:color="9BBB59"/>
            </w:tcBorders>
          </w:tcPr>
          <w:p w14:paraId="5DFD168B" w14:textId="77777777" w:rsidR="00D07DAC" w:rsidRPr="00A35784" w:rsidRDefault="00D07DAC" w:rsidP="00D07DAC">
            <w:pPr>
              <w:rPr>
                <w:rFonts w:ascii="Times New Roman" w:hAnsi="Times New Roman"/>
                <w:color w:val="000000"/>
                <w:sz w:val="22"/>
                <w:szCs w:val="22"/>
              </w:rPr>
            </w:pPr>
          </w:p>
        </w:tc>
      </w:tr>
      <w:tr w:rsidR="00D07DAC" w:rsidRPr="00A35784" w14:paraId="7B4FEC35"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09B5DC06"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3</w:t>
            </w:r>
          </w:p>
          <w:p w14:paraId="20C687AE"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74FD8D5A" w14:textId="77777777" w:rsidTr="0036717D">
        <w:trPr>
          <w:trHeight w:val="383"/>
        </w:trPr>
        <w:tc>
          <w:tcPr>
            <w:tcW w:w="9057" w:type="dxa"/>
            <w:gridSpan w:val="3"/>
            <w:tcBorders>
              <w:top w:val="double" w:sz="4" w:space="0" w:color="9BBB59"/>
              <w:left w:val="double" w:sz="4" w:space="0" w:color="9BBB59"/>
              <w:right w:val="double" w:sz="4" w:space="0" w:color="9BBB59"/>
            </w:tcBorders>
          </w:tcPr>
          <w:p w14:paraId="4425B0D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2462029"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3E24BBD1"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50AC0CE4" w14:textId="77777777" w:rsidTr="0036717D">
        <w:trPr>
          <w:trHeight w:val="109"/>
        </w:trPr>
        <w:tc>
          <w:tcPr>
            <w:tcW w:w="9057" w:type="dxa"/>
            <w:gridSpan w:val="3"/>
            <w:tcBorders>
              <w:left w:val="double" w:sz="4" w:space="0" w:color="9BBB59"/>
              <w:right w:val="double" w:sz="4" w:space="0" w:color="9BBB59"/>
            </w:tcBorders>
          </w:tcPr>
          <w:p w14:paraId="774C998F" w14:textId="471749A9"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pretrattamento</w:t>
            </w:r>
            <w:r w:rsidR="00900429">
              <w:rPr>
                <w:rFonts w:ascii="Times New Roman" w:hAnsi="Times New Roman"/>
                <w:b/>
                <w:color w:val="000000"/>
                <w:sz w:val="22"/>
                <w:szCs w:val="22"/>
              </w:rPr>
              <w:t>, preparazione</w:t>
            </w:r>
            <w:r w:rsidRPr="00A35784">
              <w:rPr>
                <w:rFonts w:ascii="Times New Roman" w:hAnsi="Times New Roman"/>
                <w:b/>
                <w:color w:val="000000"/>
                <w:sz w:val="22"/>
                <w:szCs w:val="22"/>
              </w:rPr>
              <w:t xml:space="preserve"> e determinazione </w:t>
            </w:r>
            <w:r w:rsidRPr="00A35784">
              <w:rPr>
                <w:rFonts w:ascii="Times New Roman" w:hAnsi="Times New Roman"/>
                <w:b/>
                <w:bCs/>
                <w:color w:val="000000"/>
                <w:sz w:val="22"/>
                <w:szCs w:val="22"/>
              </w:rPr>
              <w:t>tassonomica</w:t>
            </w:r>
            <w:r w:rsidRPr="00A35784">
              <w:rPr>
                <w:rFonts w:ascii="Times New Roman" w:hAnsi="Times New Roman"/>
                <w:b/>
                <w:color w:val="000000"/>
                <w:sz w:val="22"/>
                <w:szCs w:val="22"/>
              </w:rPr>
              <w:t xml:space="preserve"> EQB Diatomee bentoniche lacustri</w:t>
            </w:r>
          </w:p>
        </w:tc>
      </w:tr>
      <w:tr w:rsidR="00D07DAC" w:rsidRPr="00A35784" w14:paraId="542BE79C" w14:textId="77777777" w:rsidTr="0036717D">
        <w:trPr>
          <w:trHeight w:val="109"/>
        </w:trPr>
        <w:tc>
          <w:tcPr>
            <w:tcW w:w="4757" w:type="dxa"/>
            <w:gridSpan w:val="2"/>
            <w:tcBorders>
              <w:left w:val="double" w:sz="4" w:space="0" w:color="9BBB59"/>
            </w:tcBorders>
          </w:tcPr>
          <w:p w14:paraId="73777019"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48147727"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4F61DE0A" w14:textId="77777777" w:rsidTr="0036717D">
        <w:trPr>
          <w:trHeight w:val="1635"/>
        </w:trPr>
        <w:tc>
          <w:tcPr>
            <w:tcW w:w="4757" w:type="dxa"/>
            <w:gridSpan w:val="2"/>
            <w:tcBorders>
              <w:left w:val="double" w:sz="4" w:space="0" w:color="9BBB59"/>
            </w:tcBorders>
          </w:tcPr>
          <w:p w14:paraId="7737AADE" w14:textId="77777777" w:rsidR="00D07DAC" w:rsidRDefault="00D07DAC" w:rsidP="00A2755E">
            <w:pPr>
              <w:spacing w:line="240" w:lineRule="exact"/>
              <w:jc w:val="both"/>
              <w:rPr>
                <w:ins w:id="277" w:author="Cristina Martone" w:date="2023-05-31T15:37:00Z"/>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p w14:paraId="336140B6" w14:textId="17AEDEF9" w:rsidR="00634E87" w:rsidRPr="00A35784" w:rsidRDefault="001516DF" w:rsidP="00A2755E">
            <w:pPr>
              <w:spacing w:line="240" w:lineRule="exact"/>
              <w:jc w:val="both"/>
              <w:rPr>
                <w:rFonts w:ascii="Times New Roman" w:hAnsi="Times New Roman"/>
                <w:color w:val="000000"/>
                <w:sz w:val="22"/>
                <w:szCs w:val="22"/>
                <w:highlight w:val="yellow"/>
              </w:rPr>
            </w:pPr>
            <w:ins w:id="278" w:author="Cristina Martone" w:date="2023-05-31T15:37: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300" w:type="dxa"/>
            <w:tcBorders>
              <w:right w:val="double" w:sz="4" w:space="0" w:color="9BBB59"/>
            </w:tcBorders>
          </w:tcPr>
          <w:p w14:paraId="34FC5551"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0E2C279" w14:textId="77777777" w:rsidTr="0036717D">
        <w:trPr>
          <w:trHeight w:val="849"/>
        </w:trPr>
        <w:tc>
          <w:tcPr>
            <w:tcW w:w="4757" w:type="dxa"/>
            <w:gridSpan w:val="2"/>
            <w:tcBorders>
              <w:left w:val="double" w:sz="4" w:space="0" w:color="9BBB59"/>
            </w:tcBorders>
          </w:tcPr>
          <w:p w14:paraId="789008C3" w14:textId="40185F63" w:rsidR="00D07DAC" w:rsidRPr="00A35784" w:rsidRDefault="00071DAF" w:rsidP="00F57044">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Esperienza documentata di almeno 2 anni in campionamento, pretrattamento, preparazione e 3 anni in determinazione tassonomica di diatomee bentoniche lacustri (</w:t>
            </w:r>
            <w:r w:rsidR="008F6FAE">
              <w:rPr>
                <w:rFonts w:ascii="Times New Roman" w:hAnsi="Times New Roman"/>
                <w:color w:val="000000"/>
                <w:sz w:val="22"/>
                <w:szCs w:val="22"/>
              </w:rPr>
              <w:t>MLG</w:t>
            </w:r>
            <w:r w:rsidRPr="00071DAF">
              <w:rPr>
                <w:rFonts w:ascii="Times New Roman" w:hAnsi="Times New Roman"/>
                <w:color w:val="000000"/>
                <w:sz w:val="22"/>
                <w:szCs w:val="22"/>
              </w:rPr>
              <w:t xml:space="preserve"> ISPRA 111/2014 n.3050)</w:t>
            </w:r>
          </w:p>
        </w:tc>
        <w:tc>
          <w:tcPr>
            <w:tcW w:w="4300" w:type="dxa"/>
            <w:tcBorders>
              <w:right w:val="double" w:sz="4" w:space="0" w:color="9BBB59"/>
            </w:tcBorders>
          </w:tcPr>
          <w:p w14:paraId="48AD069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3C2B506"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064B59DA"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2A10CF4"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2FA75CD4"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7B6256C2" w14:textId="77777777" w:rsidTr="0036717D">
        <w:trPr>
          <w:trHeight w:val="599"/>
        </w:trPr>
        <w:tc>
          <w:tcPr>
            <w:tcW w:w="9057" w:type="dxa"/>
            <w:gridSpan w:val="3"/>
            <w:tcBorders>
              <w:left w:val="double" w:sz="4" w:space="0" w:color="9BBB59"/>
              <w:right w:val="double" w:sz="4" w:space="0" w:color="9BBB59"/>
            </w:tcBorders>
          </w:tcPr>
          <w:p w14:paraId="377AC19C" w14:textId="4E8933DB" w:rsidR="00D07DAC" w:rsidRPr="00A35784" w:rsidRDefault="00900429" w:rsidP="00A2755E">
            <w:pPr>
              <w:spacing w:line="240" w:lineRule="exact"/>
              <w:jc w:val="center"/>
              <w:rPr>
                <w:rFonts w:ascii="Times New Roman" w:hAnsi="Times New Roman"/>
                <w:b/>
                <w:color w:val="000000"/>
                <w:sz w:val="22"/>
                <w:szCs w:val="22"/>
              </w:rPr>
            </w:pPr>
            <w:r w:rsidRPr="00900429">
              <w:rPr>
                <w:rFonts w:ascii="Times New Roman" w:hAnsi="Times New Roman"/>
                <w:b/>
                <w:color w:val="000000"/>
                <w:sz w:val="22"/>
                <w:szCs w:val="22"/>
              </w:rPr>
              <w:lastRenderedPageBreak/>
              <w:t>Esperti campionamento, pretrattamento, preparazione e determinazione tassonomica EQB Diatomee bentoniche lacustri</w:t>
            </w:r>
          </w:p>
        </w:tc>
      </w:tr>
      <w:tr w:rsidR="00D07DAC" w:rsidRPr="00A35784" w14:paraId="37752722" w14:textId="77777777" w:rsidTr="0036717D">
        <w:trPr>
          <w:trHeight w:val="326"/>
        </w:trPr>
        <w:tc>
          <w:tcPr>
            <w:tcW w:w="4757" w:type="dxa"/>
            <w:gridSpan w:val="2"/>
            <w:tcBorders>
              <w:left w:val="double" w:sz="4" w:space="0" w:color="9BBB59"/>
            </w:tcBorders>
          </w:tcPr>
          <w:p w14:paraId="06A74F8F"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5BA3D6D2" w14:textId="77777777" w:rsidR="00D07DAC" w:rsidRPr="00A35784" w:rsidRDefault="00D07DAC" w:rsidP="00A2755E">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BC7827F" w14:textId="77777777" w:rsidTr="0036717D">
        <w:trPr>
          <w:trHeight w:val="572"/>
        </w:trPr>
        <w:tc>
          <w:tcPr>
            <w:tcW w:w="4757" w:type="dxa"/>
            <w:gridSpan w:val="2"/>
            <w:tcBorders>
              <w:left w:val="double" w:sz="4" w:space="0" w:color="9BBB59"/>
            </w:tcBorders>
          </w:tcPr>
          <w:p w14:paraId="246B0BF6" w14:textId="02101C7B" w:rsidR="00D07DAC" w:rsidRPr="00A35784" w:rsidRDefault="00071DAF" w:rsidP="00A2755E">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Con esperienza documentata di almeno 2 anni in campionamento, pretrattamento, preparazione e 3 anni in determinazione tassonomica di diatomee bentoniche lacustri (</w:t>
            </w:r>
            <w:r w:rsidR="008F6FAE">
              <w:rPr>
                <w:rFonts w:ascii="Times New Roman" w:hAnsi="Times New Roman"/>
                <w:color w:val="000000"/>
                <w:sz w:val="22"/>
                <w:szCs w:val="22"/>
              </w:rPr>
              <w:t>MLG</w:t>
            </w:r>
            <w:r w:rsidRPr="00071DAF">
              <w:rPr>
                <w:rFonts w:ascii="Times New Roman" w:hAnsi="Times New Roman"/>
                <w:color w:val="000000"/>
                <w:sz w:val="22"/>
                <w:szCs w:val="22"/>
              </w:rPr>
              <w:t xml:space="preserve"> ISPRA 111/2014 n.3050)</w:t>
            </w:r>
          </w:p>
        </w:tc>
        <w:tc>
          <w:tcPr>
            <w:tcW w:w="4300" w:type="dxa"/>
            <w:tcBorders>
              <w:right w:val="double" w:sz="4" w:space="0" w:color="9BBB59"/>
            </w:tcBorders>
          </w:tcPr>
          <w:p w14:paraId="39B69038"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1838AC" w:rsidRPr="00A35784" w14:paraId="7A63DAE2" w14:textId="77777777" w:rsidTr="0036717D">
        <w:trPr>
          <w:trHeight w:val="991"/>
        </w:trPr>
        <w:tc>
          <w:tcPr>
            <w:tcW w:w="4757" w:type="dxa"/>
            <w:gridSpan w:val="2"/>
            <w:vMerge w:val="restart"/>
            <w:tcBorders>
              <w:left w:val="double" w:sz="4" w:space="0" w:color="9BBB59"/>
            </w:tcBorders>
          </w:tcPr>
          <w:p w14:paraId="1FE606EC" w14:textId="77777777" w:rsidR="001838AC" w:rsidRPr="00A35784" w:rsidRDefault="001838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56A45BD5" w14:textId="3F21410C" w:rsidR="001838AC" w:rsidRPr="00A35784" w:rsidRDefault="001838AC">
            <w:pPr>
              <w:spacing w:line="240" w:lineRule="exact"/>
              <w:jc w:val="both"/>
              <w:rPr>
                <w:rFonts w:ascii="Times New Roman" w:hAnsi="Times New Roman"/>
                <w:color w:val="000000"/>
                <w:sz w:val="22"/>
                <w:szCs w:val="22"/>
              </w:rPr>
            </w:pPr>
            <w:r w:rsidRPr="001838AC">
              <w:rPr>
                <w:rFonts w:ascii="Times New Roman" w:hAnsi="Times New Roman"/>
                <w:color w:val="000000"/>
                <w:sz w:val="22"/>
                <w:szCs w:val="22"/>
              </w:rPr>
              <w:t>Corso base di campionamento e pretrattamento di diatomee bentoniche</w:t>
            </w:r>
            <w:r w:rsidR="00C027F0">
              <w:rPr>
                <w:rFonts w:ascii="Times New Roman" w:hAnsi="Times New Roman"/>
                <w:color w:val="000000"/>
                <w:sz w:val="22"/>
                <w:szCs w:val="22"/>
              </w:rPr>
              <w:t xml:space="preserve"> lacustri</w:t>
            </w:r>
            <w:r w:rsidRPr="001838AC">
              <w:rPr>
                <w:rFonts w:ascii="Times New Roman" w:hAnsi="Times New Roman"/>
                <w:color w:val="000000"/>
                <w:sz w:val="22"/>
                <w:szCs w:val="22"/>
              </w:rPr>
              <w:t xml:space="preserve"> (</w:t>
            </w:r>
            <w:r w:rsidR="008F6FAE">
              <w:rPr>
                <w:rFonts w:ascii="Times New Roman" w:hAnsi="Times New Roman"/>
                <w:color w:val="000000"/>
                <w:sz w:val="22"/>
                <w:szCs w:val="22"/>
              </w:rPr>
              <w:t>MLG</w:t>
            </w:r>
            <w:r w:rsidRPr="001838AC">
              <w:rPr>
                <w:rFonts w:ascii="Times New Roman" w:hAnsi="Times New Roman"/>
                <w:color w:val="000000"/>
                <w:sz w:val="22"/>
                <w:szCs w:val="22"/>
              </w:rPr>
              <w:t xml:space="preserve"> ISPRA 111/2014 n. 2020) e/o istruzione da parte di personale esperto</w:t>
            </w:r>
          </w:p>
        </w:tc>
      </w:tr>
      <w:tr w:rsidR="001838AC" w:rsidRPr="00A35784" w14:paraId="4AA0F173" w14:textId="77777777" w:rsidTr="0036717D">
        <w:trPr>
          <w:trHeight w:val="575"/>
        </w:trPr>
        <w:tc>
          <w:tcPr>
            <w:tcW w:w="4757" w:type="dxa"/>
            <w:gridSpan w:val="2"/>
            <w:vMerge/>
            <w:tcBorders>
              <w:left w:val="double" w:sz="4" w:space="0" w:color="9BBB59"/>
            </w:tcBorders>
          </w:tcPr>
          <w:p w14:paraId="0308DA55" w14:textId="77777777" w:rsidR="001838AC" w:rsidRPr="00A35784" w:rsidRDefault="001838AC" w:rsidP="00A2755E">
            <w:pPr>
              <w:spacing w:line="240" w:lineRule="exact"/>
              <w:jc w:val="both"/>
              <w:rPr>
                <w:rFonts w:ascii="Times New Roman" w:hAnsi="Times New Roman"/>
                <w:color w:val="000000"/>
              </w:rPr>
            </w:pPr>
          </w:p>
        </w:tc>
        <w:tc>
          <w:tcPr>
            <w:tcW w:w="4300" w:type="dxa"/>
            <w:tcBorders>
              <w:right w:val="double" w:sz="4" w:space="0" w:color="9BBB59"/>
            </w:tcBorders>
          </w:tcPr>
          <w:p w14:paraId="05ACA0C9" w14:textId="3E6D5A83" w:rsidR="001838AC" w:rsidRPr="001838AC" w:rsidRDefault="001838AC" w:rsidP="001838AC">
            <w:pPr>
              <w:spacing w:line="240" w:lineRule="exact"/>
              <w:jc w:val="both"/>
              <w:rPr>
                <w:rFonts w:ascii="Times New Roman" w:hAnsi="Times New Roman"/>
                <w:color w:val="000000"/>
              </w:rPr>
            </w:pPr>
            <w:r w:rsidRPr="001838AC">
              <w:rPr>
                <w:rFonts w:ascii="Times New Roman" w:hAnsi="Times New Roman"/>
                <w:color w:val="000000"/>
                <w:sz w:val="22"/>
                <w:szCs w:val="22"/>
              </w:rPr>
              <w:t>Corso base di tassonomia di diatomee bentoniche</w:t>
            </w:r>
            <w:r w:rsidR="00C027F0">
              <w:rPr>
                <w:rFonts w:ascii="Times New Roman" w:hAnsi="Times New Roman"/>
                <w:color w:val="000000"/>
                <w:sz w:val="22"/>
                <w:szCs w:val="22"/>
              </w:rPr>
              <w:t xml:space="preserve"> lacustri</w:t>
            </w:r>
          </w:p>
        </w:tc>
      </w:tr>
      <w:tr w:rsidR="001838AC" w:rsidRPr="00A35784" w14:paraId="5DECE87C" w14:textId="77777777" w:rsidTr="0036717D">
        <w:trPr>
          <w:trHeight w:val="1135"/>
        </w:trPr>
        <w:tc>
          <w:tcPr>
            <w:tcW w:w="4757" w:type="dxa"/>
            <w:gridSpan w:val="2"/>
            <w:vMerge/>
            <w:tcBorders>
              <w:left w:val="double" w:sz="4" w:space="0" w:color="9BBB59"/>
            </w:tcBorders>
          </w:tcPr>
          <w:p w14:paraId="1B5B9C9E" w14:textId="77777777" w:rsidR="001838AC" w:rsidRPr="00A35784" w:rsidRDefault="001838AC" w:rsidP="00A2755E">
            <w:pPr>
              <w:spacing w:line="240" w:lineRule="exact"/>
              <w:jc w:val="both"/>
              <w:rPr>
                <w:rFonts w:ascii="Times New Roman" w:hAnsi="Times New Roman"/>
                <w:color w:val="000000"/>
              </w:rPr>
            </w:pPr>
          </w:p>
        </w:tc>
        <w:tc>
          <w:tcPr>
            <w:tcW w:w="4300" w:type="dxa"/>
            <w:tcBorders>
              <w:right w:val="double" w:sz="4" w:space="0" w:color="9BBB59"/>
            </w:tcBorders>
          </w:tcPr>
          <w:p w14:paraId="24940768" w14:textId="4F1F3651" w:rsidR="001838AC" w:rsidRPr="001838AC" w:rsidRDefault="001838AC" w:rsidP="00071DAF">
            <w:pPr>
              <w:spacing w:line="240" w:lineRule="exact"/>
              <w:jc w:val="both"/>
              <w:rPr>
                <w:rFonts w:ascii="Times New Roman" w:hAnsi="Times New Roman"/>
                <w:color w:val="000000"/>
              </w:rPr>
            </w:pPr>
            <w:r w:rsidRPr="001838AC">
              <w:rPr>
                <w:rFonts w:ascii="Times New Roman" w:hAnsi="Times New Roman"/>
                <w:color w:val="000000"/>
                <w:sz w:val="22"/>
                <w:szCs w:val="22"/>
              </w:rPr>
              <w:t xml:space="preserve">Esperienza documentata di </w:t>
            </w:r>
            <w:r w:rsidR="003828B9">
              <w:rPr>
                <w:rFonts w:ascii="Times New Roman" w:hAnsi="Times New Roman"/>
                <w:color w:val="000000"/>
                <w:sz w:val="22"/>
                <w:szCs w:val="22"/>
              </w:rPr>
              <w:t>1</w:t>
            </w:r>
            <w:r w:rsidRPr="001838AC">
              <w:rPr>
                <w:rFonts w:ascii="Times New Roman" w:hAnsi="Times New Roman"/>
                <w:color w:val="000000"/>
                <w:sz w:val="22"/>
                <w:szCs w:val="22"/>
              </w:rPr>
              <w:t xml:space="preserve"> anno in campionamento, pretrattamento</w:t>
            </w:r>
            <w:r w:rsidR="00071DAF">
              <w:rPr>
                <w:rFonts w:ascii="Times New Roman" w:hAnsi="Times New Roman"/>
                <w:color w:val="000000"/>
                <w:sz w:val="22"/>
                <w:szCs w:val="22"/>
              </w:rPr>
              <w:t>, preparazione</w:t>
            </w:r>
            <w:r w:rsidRPr="001838AC">
              <w:rPr>
                <w:rFonts w:ascii="Times New Roman" w:hAnsi="Times New Roman"/>
                <w:color w:val="000000"/>
                <w:sz w:val="22"/>
                <w:szCs w:val="22"/>
              </w:rPr>
              <w:t xml:space="preserve"> e</w:t>
            </w:r>
            <w:r w:rsidR="00071DAF">
              <w:rPr>
                <w:rFonts w:ascii="Times New Roman" w:hAnsi="Times New Roman"/>
                <w:color w:val="000000"/>
                <w:sz w:val="22"/>
                <w:szCs w:val="22"/>
              </w:rPr>
              <w:t xml:space="preserve"> 2 anni in </w:t>
            </w:r>
            <w:r w:rsidRPr="001838AC">
              <w:rPr>
                <w:rFonts w:ascii="Times New Roman" w:hAnsi="Times New Roman"/>
                <w:color w:val="000000"/>
                <w:sz w:val="22"/>
                <w:szCs w:val="22"/>
              </w:rPr>
              <w:t>determinazione tassonomica di diatomee bentoniche con fasi di istruzione/formazione interni post-formazione effettuati da personale esperto e/o istruzione/affiancamento/supervisione post-formazione con personale esperto.</w:t>
            </w:r>
          </w:p>
        </w:tc>
      </w:tr>
      <w:tr w:rsidR="00D07DAC" w:rsidRPr="00A35784" w14:paraId="208A1FBA" w14:textId="77777777" w:rsidTr="0036717D">
        <w:trPr>
          <w:trHeight w:val="282"/>
        </w:trPr>
        <w:tc>
          <w:tcPr>
            <w:tcW w:w="9057" w:type="dxa"/>
            <w:gridSpan w:val="3"/>
            <w:tcBorders>
              <w:left w:val="double" w:sz="4" w:space="0" w:color="9BBB59"/>
              <w:right w:val="double" w:sz="4" w:space="0" w:color="9BBB59"/>
            </w:tcBorders>
          </w:tcPr>
          <w:p w14:paraId="55686226"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 tassonomia</w:t>
            </w:r>
          </w:p>
        </w:tc>
      </w:tr>
      <w:tr w:rsidR="00D07DAC" w:rsidRPr="00A35784" w14:paraId="27773F10" w14:textId="77777777" w:rsidTr="0036717D">
        <w:trPr>
          <w:trHeight w:val="272"/>
        </w:trPr>
        <w:tc>
          <w:tcPr>
            <w:tcW w:w="9057" w:type="dxa"/>
            <w:gridSpan w:val="3"/>
            <w:tcBorders>
              <w:left w:val="double" w:sz="4" w:space="0" w:color="9BBB59"/>
              <w:bottom w:val="single" w:sz="2" w:space="0" w:color="70AD47" w:themeColor="accent6"/>
              <w:right w:val="double" w:sz="4" w:space="0" w:color="9BBB59"/>
            </w:tcBorders>
            <w:shd w:val="clear" w:color="auto" w:fill="EAF1DD"/>
          </w:tcPr>
          <w:p w14:paraId="6DEFE6D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C53C3B" w:rsidRPr="00A35784" w14:paraId="2EA1E73E" w14:textId="77777777" w:rsidTr="0036717D">
        <w:trPr>
          <w:trHeight w:val="464"/>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2099280B" w14:textId="03EB1288" w:rsidR="00C53C3B" w:rsidRPr="00C357B5" w:rsidRDefault="00C53C3B" w:rsidP="00A2755E">
            <w:pPr>
              <w:spacing w:line="240" w:lineRule="exact"/>
              <w:jc w:val="both"/>
              <w:rPr>
                <w:rFonts w:ascii="Times New Roman" w:hAnsi="Times New Roman"/>
                <w:color w:val="000000"/>
              </w:rPr>
            </w:pPr>
            <w:r w:rsidRPr="00C357B5">
              <w:rPr>
                <w:rFonts w:ascii="Times New Roman" w:hAnsi="Times New Roman"/>
                <w:color w:val="000000"/>
                <w:sz w:val="22"/>
                <w:szCs w:val="22"/>
              </w:rPr>
              <w:t>Prova abilitativa di campionamento diatomee bentoniche (es ad osservazione diretta)</w:t>
            </w:r>
          </w:p>
        </w:tc>
      </w:tr>
      <w:tr w:rsidR="00C53C3B" w:rsidRPr="00A35784" w14:paraId="13523B99" w14:textId="77777777" w:rsidTr="0036717D">
        <w:trPr>
          <w:trHeight w:val="464"/>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0305DF40" w14:textId="7B56B334" w:rsidR="00C53C3B" w:rsidRPr="00C357B5" w:rsidRDefault="00C53C3B" w:rsidP="00A2755E">
            <w:pPr>
              <w:spacing w:line="240" w:lineRule="exact"/>
              <w:jc w:val="both"/>
              <w:rPr>
                <w:rFonts w:ascii="Times New Roman" w:hAnsi="Times New Roman"/>
                <w:color w:val="000000"/>
              </w:rPr>
            </w:pPr>
            <w:r w:rsidRPr="00C357B5">
              <w:rPr>
                <w:rFonts w:ascii="Times New Roman" w:hAnsi="Times New Roman"/>
                <w:color w:val="000000"/>
                <w:sz w:val="22"/>
                <w:szCs w:val="22"/>
              </w:rPr>
              <w:t>Prova abilitativa pretrattamento del campione e preparazione vetrino di diatomee bentoniche (es ad osservazione diretta)</w:t>
            </w:r>
          </w:p>
        </w:tc>
      </w:tr>
      <w:tr w:rsidR="00D07DAC" w:rsidRPr="00A35784" w14:paraId="2DD11990" w14:textId="77777777" w:rsidTr="0036717D">
        <w:trPr>
          <w:trHeight w:val="420"/>
        </w:trPr>
        <w:tc>
          <w:tcPr>
            <w:tcW w:w="9057" w:type="dxa"/>
            <w:gridSpan w:val="3"/>
            <w:tcBorders>
              <w:top w:val="single" w:sz="2" w:space="0" w:color="70AD47" w:themeColor="accent6"/>
              <w:left w:val="double" w:sz="4" w:space="0" w:color="9BBB59"/>
              <w:bottom w:val="single" w:sz="2" w:space="0" w:color="70AD47" w:themeColor="accent6"/>
              <w:right w:val="double" w:sz="4" w:space="0" w:color="9BBB59"/>
            </w:tcBorders>
          </w:tcPr>
          <w:p w14:paraId="710A28EE"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p>
        </w:tc>
      </w:tr>
      <w:tr w:rsidR="00D07DAC" w:rsidRPr="00A35784" w14:paraId="141914FF" w14:textId="77777777" w:rsidTr="0036717D">
        <w:trPr>
          <w:trHeight w:val="579"/>
        </w:trPr>
        <w:tc>
          <w:tcPr>
            <w:tcW w:w="9057" w:type="dxa"/>
            <w:gridSpan w:val="3"/>
            <w:tcBorders>
              <w:top w:val="single" w:sz="2" w:space="0" w:color="70AD47" w:themeColor="accent6"/>
              <w:left w:val="double" w:sz="4" w:space="0" w:color="9BBB59"/>
              <w:bottom w:val="double" w:sz="4" w:space="0" w:color="9BBB59"/>
              <w:right w:val="double" w:sz="4" w:space="0" w:color="9BBB59"/>
            </w:tcBorders>
            <w:shd w:val="clear" w:color="auto" w:fill="D6E3BC"/>
          </w:tcPr>
          <w:p w14:paraId="49CE80C1" w14:textId="5D0AB29C"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w:t>
            </w:r>
            <w:r w:rsidR="00F57044" w:rsidRPr="00F57044">
              <w:rPr>
                <w:rFonts w:ascii="Times New Roman" w:hAnsi="Times New Roman"/>
                <w:b/>
                <w:color w:val="000000"/>
                <w:sz w:val="22"/>
                <w:szCs w:val="22"/>
              </w:rPr>
              <w:t>campionamento, pretrattamento, preparazione e determinazione tassonomica EQB Diatomee bentoniche lacustri</w:t>
            </w:r>
          </w:p>
          <w:p w14:paraId="122E44FB" w14:textId="179FE8D5"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(DB-L-C</w:t>
            </w:r>
            <w:r w:rsidR="00900429">
              <w:rPr>
                <w:rFonts w:ascii="Times New Roman" w:hAnsi="Times New Roman"/>
                <w:b/>
                <w:color w:val="000000"/>
                <w:sz w:val="22"/>
                <w:szCs w:val="22"/>
              </w:rPr>
              <w:t>PP</w:t>
            </w:r>
            <w:r w:rsidRPr="00A35784">
              <w:rPr>
                <w:rFonts w:ascii="Times New Roman" w:hAnsi="Times New Roman"/>
                <w:b/>
                <w:color w:val="000000"/>
                <w:sz w:val="22"/>
                <w:szCs w:val="22"/>
              </w:rPr>
              <w:t>D)</w:t>
            </w:r>
          </w:p>
        </w:tc>
      </w:tr>
      <w:tr w:rsidR="00D07DAC" w:rsidRPr="00A35784" w14:paraId="44F726BB"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auto"/>
          </w:tcPr>
          <w:p w14:paraId="21473CE0" w14:textId="77777777" w:rsidR="00D07DAC" w:rsidRPr="00A35784" w:rsidRDefault="00D07DAC" w:rsidP="00D07DAC">
            <w:pPr>
              <w:rPr>
                <w:rFonts w:ascii="Times New Roman" w:hAnsi="Times New Roman"/>
                <w:color w:val="000000"/>
                <w:sz w:val="22"/>
                <w:szCs w:val="22"/>
              </w:rPr>
            </w:pPr>
          </w:p>
        </w:tc>
      </w:tr>
      <w:tr w:rsidR="00D07DAC" w:rsidRPr="00A35784" w14:paraId="12E45B12" w14:textId="77777777" w:rsidTr="0036717D">
        <w:trPr>
          <w:trHeight w:val="109"/>
        </w:trPr>
        <w:tc>
          <w:tcPr>
            <w:tcW w:w="9057" w:type="dxa"/>
            <w:gridSpan w:val="3"/>
            <w:tcBorders>
              <w:top w:val="double" w:sz="4" w:space="0" w:color="9BBB59"/>
              <w:left w:val="double" w:sz="4" w:space="0" w:color="9BBB59"/>
              <w:bottom w:val="double" w:sz="4" w:space="0" w:color="9BBB59"/>
              <w:right w:val="double" w:sz="4" w:space="0" w:color="9BBB59"/>
            </w:tcBorders>
            <w:shd w:val="clear" w:color="auto" w:fill="92D050"/>
          </w:tcPr>
          <w:p w14:paraId="5895A71A" w14:textId="77777777" w:rsidR="00D07DAC" w:rsidRPr="00A35784" w:rsidRDefault="00D07DAC" w:rsidP="00A2755E">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Schema 4</w:t>
            </w:r>
          </w:p>
          <w:p w14:paraId="0038821E" w14:textId="77777777" w:rsidR="00D07DAC" w:rsidRPr="00A35784" w:rsidRDefault="00D07DAC" w:rsidP="00A2755E">
            <w:pPr>
              <w:spacing w:line="240" w:lineRule="exact"/>
              <w:rPr>
                <w:rFonts w:ascii="Times New Roman" w:hAnsi="Times New Roman"/>
                <w:b/>
                <w:color w:val="000000"/>
                <w:sz w:val="22"/>
                <w:szCs w:val="22"/>
              </w:rPr>
            </w:pPr>
          </w:p>
        </w:tc>
      </w:tr>
      <w:tr w:rsidR="00D07DAC" w:rsidRPr="00A35784" w14:paraId="094705E0"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5D866E6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E879B56" w14:textId="77777777" w:rsidTr="0036717D">
        <w:trPr>
          <w:trHeight w:val="109"/>
        </w:trPr>
        <w:tc>
          <w:tcPr>
            <w:tcW w:w="9057" w:type="dxa"/>
            <w:gridSpan w:val="3"/>
            <w:tcBorders>
              <w:top w:val="double" w:sz="4" w:space="0" w:color="9BBB59"/>
              <w:left w:val="double" w:sz="4" w:space="0" w:color="9BBB59"/>
              <w:right w:val="double" w:sz="4" w:space="0" w:color="9BBB59"/>
            </w:tcBorders>
          </w:tcPr>
          <w:p w14:paraId="04B929DC" w14:textId="77777777" w:rsidR="00D07DAC" w:rsidRPr="00A35784" w:rsidRDefault="00D07DAC" w:rsidP="00A2755E">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32229EFF" w14:textId="77777777" w:rsidTr="0036717D">
        <w:trPr>
          <w:trHeight w:val="109"/>
        </w:trPr>
        <w:tc>
          <w:tcPr>
            <w:tcW w:w="9057" w:type="dxa"/>
            <w:gridSpan w:val="3"/>
            <w:tcBorders>
              <w:left w:val="double" w:sz="4" w:space="0" w:color="9BBB59"/>
              <w:right w:val="double" w:sz="4" w:space="0" w:color="9BBB59"/>
            </w:tcBorders>
          </w:tcPr>
          <w:p w14:paraId="435F17D8"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Esperti calcolo Indice EPI-L e Valutazione dello stato di un ecosistema acquatico in riferimento all’EQB Diatomee bentoniche lacustri</w:t>
            </w:r>
          </w:p>
        </w:tc>
      </w:tr>
      <w:tr w:rsidR="00D07DAC" w:rsidRPr="00A35784" w14:paraId="748DB3D9" w14:textId="77777777" w:rsidTr="0036717D">
        <w:trPr>
          <w:trHeight w:val="109"/>
        </w:trPr>
        <w:tc>
          <w:tcPr>
            <w:tcW w:w="4757" w:type="dxa"/>
            <w:gridSpan w:val="2"/>
            <w:tcBorders>
              <w:left w:val="double" w:sz="4" w:space="0" w:color="9BBB59"/>
            </w:tcBorders>
          </w:tcPr>
          <w:p w14:paraId="753A7B31"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1° Caso: personale con esperienza</w:t>
            </w:r>
          </w:p>
        </w:tc>
        <w:tc>
          <w:tcPr>
            <w:tcW w:w="4300" w:type="dxa"/>
            <w:tcBorders>
              <w:right w:val="double" w:sz="4" w:space="0" w:color="9BBB59"/>
            </w:tcBorders>
          </w:tcPr>
          <w:p w14:paraId="5F950FD8"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8E00356" w14:textId="77777777" w:rsidTr="0036717D">
        <w:trPr>
          <w:trHeight w:val="1531"/>
        </w:trPr>
        <w:tc>
          <w:tcPr>
            <w:tcW w:w="4757" w:type="dxa"/>
            <w:gridSpan w:val="2"/>
            <w:tcBorders>
              <w:left w:val="double" w:sz="4" w:space="0" w:color="9BBB59"/>
            </w:tcBorders>
          </w:tcPr>
          <w:p w14:paraId="7B3978A0"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300" w:type="dxa"/>
            <w:tcBorders>
              <w:right w:val="double" w:sz="4" w:space="0" w:color="9BBB59"/>
            </w:tcBorders>
          </w:tcPr>
          <w:p w14:paraId="66D5886F" w14:textId="77777777" w:rsidR="00D07DAC" w:rsidRPr="00A35784" w:rsidRDefault="00D07DAC" w:rsidP="00A2755E">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F6DD4C5" w14:textId="77777777" w:rsidTr="0036717D">
        <w:trPr>
          <w:trHeight w:val="418"/>
        </w:trPr>
        <w:tc>
          <w:tcPr>
            <w:tcW w:w="4757" w:type="dxa"/>
            <w:gridSpan w:val="2"/>
            <w:tcBorders>
              <w:left w:val="double" w:sz="4" w:space="0" w:color="9BBB59"/>
            </w:tcBorders>
          </w:tcPr>
          <w:p w14:paraId="34ECBB22" w14:textId="1A9C0F3A" w:rsidR="00D07DAC" w:rsidRPr="00C357B5" w:rsidRDefault="00071DAF" w:rsidP="00A2755E">
            <w:pPr>
              <w:spacing w:line="240" w:lineRule="exact"/>
              <w:jc w:val="both"/>
              <w:rPr>
                <w:rFonts w:ascii="Times New Roman" w:hAnsi="Times New Roman"/>
                <w:color w:val="000000"/>
                <w:sz w:val="22"/>
                <w:szCs w:val="22"/>
              </w:rPr>
            </w:pPr>
            <w:r w:rsidRPr="00071DAF">
              <w:rPr>
                <w:rFonts w:ascii="Times New Roman" w:hAnsi="Times New Roman"/>
                <w:color w:val="000000"/>
                <w:sz w:val="22"/>
                <w:szCs w:val="22"/>
              </w:rPr>
              <w:t xml:space="preserve">Esperienza documentata di almeno </w:t>
            </w:r>
            <w:proofErr w:type="gramStart"/>
            <w:r w:rsidRPr="00071DAF">
              <w:rPr>
                <w:rFonts w:ascii="Times New Roman" w:hAnsi="Times New Roman"/>
                <w:color w:val="000000"/>
                <w:sz w:val="22"/>
                <w:szCs w:val="22"/>
              </w:rPr>
              <w:t>3</w:t>
            </w:r>
            <w:proofErr w:type="gramEnd"/>
            <w:r w:rsidRPr="00071DAF">
              <w:rPr>
                <w:rFonts w:ascii="Times New Roman" w:hAnsi="Times New Roman"/>
                <w:color w:val="000000"/>
                <w:sz w:val="22"/>
                <w:szCs w:val="22"/>
              </w:rPr>
              <w:t xml:space="preserve"> anni in gestione completa di tutte le fasi (Campionamento, pretrattamento e determinazione tassonomica) e in Calcolo indice EQB Diatomee bentoniche lacustri</w:t>
            </w:r>
          </w:p>
        </w:tc>
        <w:tc>
          <w:tcPr>
            <w:tcW w:w="4300" w:type="dxa"/>
            <w:tcBorders>
              <w:right w:val="double" w:sz="4" w:space="0" w:color="9BBB59"/>
            </w:tcBorders>
          </w:tcPr>
          <w:p w14:paraId="78D3C65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4E9C10C" w14:textId="77777777" w:rsidTr="0036717D">
        <w:trPr>
          <w:trHeight w:val="286"/>
        </w:trPr>
        <w:tc>
          <w:tcPr>
            <w:tcW w:w="9057" w:type="dxa"/>
            <w:gridSpan w:val="3"/>
            <w:tcBorders>
              <w:top w:val="double" w:sz="4" w:space="0" w:color="9BBB59"/>
              <w:left w:val="double" w:sz="4" w:space="0" w:color="9BBB59"/>
              <w:bottom w:val="double" w:sz="4" w:space="0" w:color="9BBB59"/>
              <w:right w:val="double" w:sz="4" w:space="0" w:color="9BBB59"/>
            </w:tcBorders>
          </w:tcPr>
          <w:p w14:paraId="6388747D" w14:textId="77777777" w:rsidR="00D07DAC" w:rsidRPr="00C357B5" w:rsidRDefault="00D07DAC" w:rsidP="00A2755E">
            <w:pPr>
              <w:spacing w:line="240" w:lineRule="exact"/>
              <w:jc w:val="center"/>
              <w:rPr>
                <w:rFonts w:ascii="Times New Roman" w:hAnsi="Times New Roman"/>
                <w:b/>
                <w:color w:val="000000"/>
                <w:sz w:val="22"/>
                <w:szCs w:val="22"/>
              </w:rPr>
            </w:pPr>
            <w:r w:rsidRPr="00C357B5">
              <w:rPr>
                <w:rFonts w:ascii="Times New Roman" w:hAnsi="Times New Roman"/>
                <w:b/>
                <w:color w:val="000000"/>
                <w:sz w:val="22"/>
                <w:szCs w:val="22"/>
              </w:rPr>
              <w:t>BOX 2 - DEFINIZIONI DELLE COMPETENZE FINALI RICHIESTE</w:t>
            </w:r>
          </w:p>
        </w:tc>
      </w:tr>
      <w:tr w:rsidR="00D07DAC" w:rsidRPr="00A35784" w14:paraId="027644C2" w14:textId="77777777" w:rsidTr="0036717D">
        <w:trPr>
          <w:trHeight w:val="286"/>
        </w:trPr>
        <w:tc>
          <w:tcPr>
            <w:tcW w:w="9057" w:type="dxa"/>
            <w:gridSpan w:val="3"/>
            <w:tcBorders>
              <w:top w:val="double" w:sz="4" w:space="0" w:color="9BBB59"/>
              <w:left w:val="double" w:sz="4" w:space="0" w:color="9BBB59"/>
              <w:right w:val="double" w:sz="4" w:space="0" w:color="9BBB59"/>
            </w:tcBorders>
          </w:tcPr>
          <w:p w14:paraId="169F907A" w14:textId="77777777" w:rsidR="00D07DAC" w:rsidRPr="00C357B5" w:rsidRDefault="00D07DAC" w:rsidP="00A2755E">
            <w:pPr>
              <w:spacing w:line="240" w:lineRule="exact"/>
              <w:jc w:val="center"/>
              <w:rPr>
                <w:rFonts w:ascii="Times New Roman" w:eastAsia="Times New Roman" w:hAnsi="Times New Roman"/>
                <w:b/>
                <w:color w:val="000000"/>
                <w:sz w:val="22"/>
                <w:szCs w:val="22"/>
                <w:lang w:val="en-US"/>
              </w:rPr>
            </w:pPr>
            <w:r w:rsidRPr="00C357B5">
              <w:rPr>
                <w:rFonts w:ascii="Times New Roman" w:hAnsi="Times New Roman"/>
                <w:b/>
                <w:color w:val="000000"/>
                <w:sz w:val="22"/>
                <w:szCs w:val="22"/>
              </w:rPr>
              <w:t>REQUISITI</w:t>
            </w:r>
          </w:p>
        </w:tc>
      </w:tr>
      <w:tr w:rsidR="00D07DAC" w:rsidRPr="00A35784" w14:paraId="2604CA54" w14:textId="77777777" w:rsidTr="0036717D">
        <w:trPr>
          <w:trHeight w:val="318"/>
        </w:trPr>
        <w:tc>
          <w:tcPr>
            <w:tcW w:w="9057" w:type="dxa"/>
            <w:gridSpan w:val="3"/>
            <w:tcBorders>
              <w:left w:val="double" w:sz="4" w:space="0" w:color="9BBB59"/>
              <w:right w:val="double" w:sz="4" w:space="0" w:color="9BBB59"/>
            </w:tcBorders>
          </w:tcPr>
          <w:p w14:paraId="0E386EF1" w14:textId="77777777" w:rsidR="00D07DAC" w:rsidRPr="00C357B5" w:rsidRDefault="00D07DAC" w:rsidP="00A2755E">
            <w:pPr>
              <w:spacing w:line="240" w:lineRule="exact"/>
              <w:jc w:val="center"/>
              <w:rPr>
                <w:rFonts w:ascii="Times New Roman" w:hAnsi="Times New Roman"/>
                <w:color w:val="000000"/>
                <w:sz w:val="22"/>
                <w:szCs w:val="22"/>
              </w:rPr>
            </w:pPr>
            <w:r w:rsidRPr="00C357B5">
              <w:rPr>
                <w:rFonts w:ascii="Times New Roman" w:hAnsi="Times New Roman"/>
                <w:b/>
                <w:color w:val="000000"/>
                <w:sz w:val="22"/>
                <w:szCs w:val="22"/>
              </w:rPr>
              <w:t>Esperti calcolo indice EPI-L e Valutazione dello stato di un ecosistema acquatico in riferimento all’EQB Diatomee bentoniche lacustri</w:t>
            </w:r>
          </w:p>
        </w:tc>
      </w:tr>
      <w:tr w:rsidR="00D07DAC" w:rsidRPr="00A35784" w14:paraId="7E165C17" w14:textId="77777777" w:rsidTr="0036717D">
        <w:trPr>
          <w:trHeight w:val="326"/>
        </w:trPr>
        <w:tc>
          <w:tcPr>
            <w:tcW w:w="4757" w:type="dxa"/>
            <w:gridSpan w:val="2"/>
            <w:tcBorders>
              <w:left w:val="double" w:sz="4" w:space="0" w:color="9BBB59"/>
            </w:tcBorders>
          </w:tcPr>
          <w:p w14:paraId="20D2BA88" w14:textId="77777777" w:rsidR="00D07DAC" w:rsidRPr="00C357B5" w:rsidRDefault="00D07DAC" w:rsidP="00A2755E">
            <w:pPr>
              <w:spacing w:line="240" w:lineRule="exact"/>
              <w:jc w:val="center"/>
              <w:rPr>
                <w:rFonts w:ascii="Times New Roman" w:eastAsia="Times New Roman" w:hAnsi="Times New Roman"/>
                <w:i/>
                <w:color w:val="000000"/>
                <w:sz w:val="22"/>
                <w:szCs w:val="22"/>
                <w:lang w:val="en-US"/>
              </w:rPr>
            </w:pPr>
            <w:r w:rsidRPr="00C357B5">
              <w:rPr>
                <w:rFonts w:ascii="Times New Roman" w:hAnsi="Times New Roman"/>
                <w:b/>
                <w:i/>
                <w:color w:val="000000"/>
                <w:sz w:val="22"/>
                <w:szCs w:val="22"/>
              </w:rPr>
              <w:t>1° Caso: personale con esperienza</w:t>
            </w:r>
          </w:p>
        </w:tc>
        <w:tc>
          <w:tcPr>
            <w:tcW w:w="4300" w:type="dxa"/>
            <w:tcBorders>
              <w:right w:val="double" w:sz="4" w:space="0" w:color="9BBB59"/>
            </w:tcBorders>
          </w:tcPr>
          <w:p w14:paraId="4F4AA7DB" w14:textId="77777777" w:rsidR="00D07DAC" w:rsidRPr="00A35784" w:rsidRDefault="00D07DAC" w:rsidP="00A2755E">
            <w:pPr>
              <w:spacing w:line="240" w:lineRule="exact"/>
              <w:jc w:val="center"/>
              <w:rPr>
                <w:rFonts w:ascii="Times New Roman" w:eastAsia="Times New Roman" w:hAnsi="Times New Roman"/>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8DC2ABF" w14:textId="77777777" w:rsidTr="0036717D">
        <w:trPr>
          <w:trHeight w:val="742"/>
        </w:trPr>
        <w:tc>
          <w:tcPr>
            <w:tcW w:w="4757" w:type="dxa"/>
            <w:gridSpan w:val="2"/>
            <w:tcBorders>
              <w:left w:val="double" w:sz="4" w:space="0" w:color="9BBB59"/>
            </w:tcBorders>
          </w:tcPr>
          <w:p w14:paraId="3AD7CEE6" w14:textId="2D001A98" w:rsidR="00D07DAC" w:rsidRPr="00C357B5" w:rsidRDefault="00071DAF" w:rsidP="007D43CC">
            <w:pPr>
              <w:spacing w:before="120" w:after="200" w:line="240" w:lineRule="exact"/>
              <w:jc w:val="both"/>
              <w:rPr>
                <w:rFonts w:ascii="Times New Roman" w:hAnsi="Times New Roman"/>
                <w:color w:val="000000"/>
                <w:sz w:val="22"/>
                <w:szCs w:val="22"/>
              </w:rPr>
            </w:pPr>
            <w:r w:rsidRPr="00071DAF">
              <w:rPr>
                <w:rFonts w:ascii="Times New Roman" w:hAnsi="Times New Roman"/>
                <w:color w:val="000000"/>
                <w:sz w:val="22"/>
                <w:szCs w:val="22"/>
              </w:rPr>
              <w:lastRenderedPageBreak/>
              <w:t xml:space="preserve">Con esperienza documentata di almeno </w:t>
            </w:r>
            <w:proofErr w:type="gramStart"/>
            <w:r w:rsidRPr="00071DAF">
              <w:rPr>
                <w:rFonts w:ascii="Times New Roman" w:hAnsi="Times New Roman"/>
                <w:color w:val="000000"/>
                <w:sz w:val="22"/>
                <w:szCs w:val="22"/>
              </w:rPr>
              <w:t>3</w:t>
            </w:r>
            <w:proofErr w:type="gramEnd"/>
            <w:r w:rsidRPr="00071DAF">
              <w:rPr>
                <w:rFonts w:ascii="Times New Roman" w:hAnsi="Times New Roman"/>
                <w:color w:val="000000"/>
                <w:sz w:val="22"/>
                <w:szCs w:val="22"/>
              </w:rPr>
              <w:t xml:space="preserve"> anni in gestione completa di tutte le fasi (Campionamento, pretrattamento e determinazione tassonomica) e in Calcolo indice EQB Diatomee bentoniche lacustri</w:t>
            </w:r>
          </w:p>
        </w:tc>
        <w:tc>
          <w:tcPr>
            <w:tcW w:w="4300" w:type="dxa"/>
            <w:tcBorders>
              <w:right w:val="double" w:sz="4" w:space="0" w:color="9BBB59"/>
            </w:tcBorders>
          </w:tcPr>
          <w:p w14:paraId="042920CE" w14:textId="5687672B" w:rsidR="00D07DAC" w:rsidRPr="00A35784" w:rsidRDefault="00D07DAC" w:rsidP="00A2755E">
            <w:pPr>
              <w:spacing w:line="240" w:lineRule="exact"/>
              <w:jc w:val="both"/>
              <w:rPr>
                <w:rFonts w:ascii="Times New Roman" w:hAnsi="Times New Roman"/>
                <w:color w:val="000000"/>
                <w:sz w:val="22"/>
                <w:szCs w:val="22"/>
              </w:rPr>
            </w:pPr>
          </w:p>
        </w:tc>
      </w:tr>
      <w:tr w:rsidR="007D43CC" w:rsidRPr="00A35784" w14:paraId="3F62A06C" w14:textId="77777777" w:rsidTr="0036717D">
        <w:trPr>
          <w:trHeight w:val="501"/>
        </w:trPr>
        <w:tc>
          <w:tcPr>
            <w:tcW w:w="4757" w:type="dxa"/>
            <w:gridSpan w:val="2"/>
            <w:tcBorders>
              <w:left w:val="double" w:sz="4" w:space="0" w:color="9BBB59"/>
            </w:tcBorders>
          </w:tcPr>
          <w:p w14:paraId="16AB2A82" w14:textId="77777777" w:rsidR="007D43CC" w:rsidRPr="00A35784" w:rsidRDefault="007D43CC" w:rsidP="00A2755E">
            <w:pPr>
              <w:spacing w:line="240" w:lineRule="exact"/>
              <w:jc w:val="both"/>
              <w:rPr>
                <w:rFonts w:ascii="Times New Roman" w:hAnsi="Times New Roman"/>
                <w:color w:val="000000"/>
              </w:rPr>
            </w:pPr>
          </w:p>
        </w:tc>
        <w:tc>
          <w:tcPr>
            <w:tcW w:w="4300" w:type="dxa"/>
            <w:tcBorders>
              <w:right w:val="double" w:sz="4" w:space="0" w:color="9BBB59"/>
            </w:tcBorders>
            <w:shd w:val="clear" w:color="auto" w:fill="FFFFFF"/>
          </w:tcPr>
          <w:p w14:paraId="3F8A8023" w14:textId="79C94333" w:rsidR="007D43CC" w:rsidRPr="00D4146C" w:rsidRDefault="007D43CC" w:rsidP="00D5229C">
            <w:pPr>
              <w:spacing w:line="240" w:lineRule="exact"/>
              <w:jc w:val="both"/>
              <w:rPr>
                <w:rFonts w:ascii="Times New Roman" w:hAnsi="Times New Roman"/>
                <w:color w:val="000000"/>
              </w:rPr>
            </w:pPr>
            <w:r w:rsidRPr="00D4146C">
              <w:rPr>
                <w:rFonts w:ascii="Times New Roman" w:hAnsi="Times New Roman"/>
                <w:color w:val="000000"/>
                <w:sz w:val="22"/>
                <w:szCs w:val="22"/>
              </w:rPr>
              <w:t xml:space="preserve">Corso base di campionamento e pretrattamento di diatomee bentoniche lacustri </w:t>
            </w:r>
            <w:r w:rsidRPr="00D4146C">
              <w:rPr>
                <w:rFonts w:ascii="Times New Roman" w:hAnsi="Times New Roman"/>
                <w:color w:val="000000"/>
              </w:rPr>
              <w:t>(</w:t>
            </w:r>
            <w:r w:rsidR="008F6FAE" w:rsidRPr="00D4146C">
              <w:rPr>
                <w:rFonts w:ascii="Times New Roman" w:hAnsi="Times New Roman"/>
                <w:color w:val="000000"/>
              </w:rPr>
              <w:t>MLG</w:t>
            </w:r>
            <w:r w:rsidRPr="00D4146C">
              <w:rPr>
                <w:rFonts w:ascii="Times New Roman" w:hAnsi="Times New Roman"/>
                <w:color w:val="000000"/>
              </w:rPr>
              <w:t xml:space="preserve"> ISPRA 111/2014 n. 2020) e/o istruzione da parte di personale esperto</w:t>
            </w:r>
          </w:p>
        </w:tc>
      </w:tr>
      <w:tr w:rsidR="00D07DAC" w:rsidRPr="00A35784" w14:paraId="649D12AE" w14:textId="77777777" w:rsidTr="0036717D">
        <w:trPr>
          <w:trHeight w:val="501"/>
        </w:trPr>
        <w:tc>
          <w:tcPr>
            <w:tcW w:w="4757" w:type="dxa"/>
            <w:gridSpan w:val="2"/>
            <w:tcBorders>
              <w:left w:val="double" w:sz="4" w:space="0" w:color="9BBB59"/>
            </w:tcBorders>
          </w:tcPr>
          <w:p w14:paraId="7160A5CB"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shd w:val="clear" w:color="auto" w:fill="FFFFFF"/>
          </w:tcPr>
          <w:p w14:paraId="23C556BB" w14:textId="117BDACA" w:rsidR="00D07DAC" w:rsidRPr="00A35784" w:rsidRDefault="00E120D2" w:rsidP="00D5229C">
            <w:pPr>
              <w:spacing w:line="240" w:lineRule="exact"/>
              <w:jc w:val="both"/>
              <w:rPr>
                <w:rFonts w:ascii="Times New Roman" w:hAnsi="Times New Roman"/>
                <w:color w:val="000000"/>
                <w:sz w:val="22"/>
                <w:szCs w:val="22"/>
              </w:rPr>
            </w:pPr>
            <w:r w:rsidRPr="00E120D2">
              <w:rPr>
                <w:rFonts w:ascii="Times New Roman" w:hAnsi="Times New Roman"/>
                <w:color w:val="000000"/>
                <w:sz w:val="22"/>
                <w:szCs w:val="22"/>
              </w:rPr>
              <w:t>Corso base di tassonomia di diatomee bentoniche</w:t>
            </w:r>
            <w:r w:rsidR="00456F97">
              <w:rPr>
                <w:rFonts w:ascii="Times New Roman" w:hAnsi="Times New Roman"/>
                <w:color w:val="000000"/>
                <w:sz w:val="22"/>
                <w:szCs w:val="22"/>
              </w:rPr>
              <w:t xml:space="preserve"> lacustri</w:t>
            </w:r>
          </w:p>
        </w:tc>
      </w:tr>
      <w:tr w:rsidR="00D07DAC" w:rsidRPr="00A35784" w14:paraId="76952288" w14:textId="77777777" w:rsidTr="0036717D">
        <w:trPr>
          <w:trHeight w:val="450"/>
        </w:trPr>
        <w:tc>
          <w:tcPr>
            <w:tcW w:w="4757" w:type="dxa"/>
            <w:gridSpan w:val="2"/>
            <w:tcBorders>
              <w:left w:val="double" w:sz="4" w:space="0" w:color="9BBB59"/>
            </w:tcBorders>
          </w:tcPr>
          <w:p w14:paraId="78E299BD" w14:textId="77777777" w:rsidR="00D07DAC" w:rsidRPr="00A35784" w:rsidRDefault="00D07DAC" w:rsidP="00A2755E">
            <w:pPr>
              <w:spacing w:line="240" w:lineRule="exact"/>
              <w:jc w:val="both"/>
              <w:rPr>
                <w:rFonts w:ascii="Times New Roman" w:hAnsi="Times New Roman"/>
                <w:color w:val="000000"/>
                <w:sz w:val="22"/>
                <w:szCs w:val="22"/>
              </w:rPr>
            </w:pPr>
          </w:p>
        </w:tc>
        <w:tc>
          <w:tcPr>
            <w:tcW w:w="4300" w:type="dxa"/>
            <w:tcBorders>
              <w:right w:val="double" w:sz="4" w:space="0" w:color="9BBB59"/>
            </w:tcBorders>
          </w:tcPr>
          <w:p w14:paraId="2830E385" w14:textId="2ECF2DF7" w:rsidR="00D07DAC" w:rsidRPr="00A35784" w:rsidRDefault="00E120D2" w:rsidP="00D5229C">
            <w:pPr>
              <w:spacing w:line="240" w:lineRule="exact"/>
              <w:jc w:val="both"/>
              <w:rPr>
                <w:rFonts w:ascii="Times New Roman" w:hAnsi="Times New Roman"/>
                <w:color w:val="000000"/>
                <w:sz w:val="22"/>
                <w:szCs w:val="22"/>
              </w:rPr>
            </w:pPr>
            <w:r w:rsidRPr="00E120D2">
              <w:rPr>
                <w:rFonts w:ascii="Times New Roman" w:hAnsi="Times New Roman"/>
                <w:color w:val="000000"/>
                <w:sz w:val="22"/>
                <w:szCs w:val="22"/>
              </w:rPr>
              <w:t>Esperienza documentata di almeno 1 anno nell’EQB diatomee bentoniche con gestione completa di tutte le fasi</w:t>
            </w:r>
          </w:p>
        </w:tc>
      </w:tr>
      <w:tr w:rsidR="00E120D2" w:rsidRPr="00A35784" w14:paraId="674BB1B0" w14:textId="77777777" w:rsidTr="0036717D">
        <w:trPr>
          <w:trHeight w:val="450"/>
        </w:trPr>
        <w:tc>
          <w:tcPr>
            <w:tcW w:w="4757" w:type="dxa"/>
            <w:gridSpan w:val="2"/>
            <w:tcBorders>
              <w:left w:val="double" w:sz="4" w:space="0" w:color="9BBB59"/>
            </w:tcBorders>
          </w:tcPr>
          <w:p w14:paraId="26D0713E" w14:textId="77777777" w:rsidR="00E120D2" w:rsidRPr="00A35784" w:rsidRDefault="00E120D2" w:rsidP="00A2755E">
            <w:pPr>
              <w:spacing w:line="240" w:lineRule="exact"/>
              <w:jc w:val="both"/>
              <w:rPr>
                <w:rFonts w:ascii="Times New Roman" w:hAnsi="Times New Roman"/>
                <w:color w:val="000000"/>
              </w:rPr>
            </w:pPr>
          </w:p>
        </w:tc>
        <w:tc>
          <w:tcPr>
            <w:tcW w:w="4300" w:type="dxa"/>
            <w:tcBorders>
              <w:right w:val="double" w:sz="4" w:space="0" w:color="9BBB59"/>
            </w:tcBorders>
          </w:tcPr>
          <w:p w14:paraId="25952F7E" w14:textId="67E61AD0" w:rsidR="00E120D2" w:rsidRPr="00E120D2" w:rsidRDefault="00E120D2" w:rsidP="00D5229C">
            <w:pPr>
              <w:spacing w:line="240" w:lineRule="exact"/>
              <w:jc w:val="both"/>
              <w:rPr>
                <w:rFonts w:ascii="Times New Roman" w:hAnsi="Times New Roman"/>
                <w:color w:val="000000"/>
              </w:rPr>
            </w:pPr>
            <w:r w:rsidRPr="00E120D2">
              <w:rPr>
                <w:rFonts w:ascii="Times New Roman" w:hAnsi="Times New Roman"/>
                <w:color w:val="000000"/>
                <w:sz w:val="22"/>
                <w:szCs w:val="22"/>
              </w:rPr>
              <w:t xml:space="preserve">Esperienza documentata di almeno </w:t>
            </w:r>
            <w:proofErr w:type="gramStart"/>
            <w:r w:rsidRPr="00E120D2">
              <w:rPr>
                <w:rFonts w:ascii="Times New Roman" w:hAnsi="Times New Roman"/>
                <w:color w:val="000000"/>
                <w:sz w:val="22"/>
                <w:szCs w:val="22"/>
              </w:rPr>
              <w:t>2</w:t>
            </w:r>
            <w:proofErr w:type="gramEnd"/>
            <w:r w:rsidRPr="00E120D2">
              <w:rPr>
                <w:rFonts w:ascii="Times New Roman" w:hAnsi="Times New Roman"/>
                <w:color w:val="000000"/>
                <w:sz w:val="22"/>
                <w:szCs w:val="22"/>
              </w:rPr>
              <w:t xml:space="preserve"> anni in calcolo indice EQB diatomee bentoniche in affiancamento/supervisione con personale esperto</w:t>
            </w:r>
          </w:p>
        </w:tc>
      </w:tr>
      <w:tr w:rsidR="00D07DAC" w:rsidRPr="00A35784" w14:paraId="7A69A90B" w14:textId="77777777" w:rsidTr="0036717D">
        <w:trPr>
          <w:trHeight w:val="213"/>
        </w:trPr>
        <w:tc>
          <w:tcPr>
            <w:tcW w:w="9057" w:type="dxa"/>
            <w:gridSpan w:val="3"/>
            <w:tcBorders>
              <w:left w:val="double" w:sz="4" w:space="0" w:color="9BBB59"/>
              <w:right w:val="double" w:sz="4" w:space="0" w:color="9BBB59"/>
            </w:tcBorders>
          </w:tcPr>
          <w:p w14:paraId="525AA49B" w14:textId="77777777"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5194978C" w14:textId="77777777" w:rsidTr="0036717D">
        <w:trPr>
          <w:trHeight w:val="140"/>
        </w:trPr>
        <w:tc>
          <w:tcPr>
            <w:tcW w:w="9057" w:type="dxa"/>
            <w:gridSpan w:val="3"/>
            <w:tcBorders>
              <w:left w:val="double" w:sz="4" w:space="0" w:color="9BBB59"/>
              <w:right w:val="double" w:sz="4" w:space="0" w:color="9BBB59"/>
            </w:tcBorders>
            <w:shd w:val="clear" w:color="auto" w:fill="EAF1DD"/>
          </w:tcPr>
          <w:p w14:paraId="428709E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714CBEE" w14:textId="77777777" w:rsidTr="0036717D">
        <w:trPr>
          <w:trHeight w:val="841"/>
        </w:trPr>
        <w:tc>
          <w:tcPr>
            <w:tcW w:w="9057" w:type="dxa"/>
            <w:gridSpan w:val="3"/>
            <w:tcBorders>
              <w:left w:val="double" w:sz="4" w:space="0" w:color="9BBB59"/>
              <w:bottom w:val="double" w:sz="4" w:space="0" w:color="9BBB59"/>
              <w:right w:val="double" w:sz="4" w:space="0" w:color="9BBB59"/>
            </w:tcBorders>
          </w:tcPr>
          <w:p w14:paraId="4C86B684" w14:textId="77777777" w:rsidR="00D07DAC" w:rsidRPr="00A35784" w:rsidRDefault="00D07DAC" w:rsidP="00A2755E">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 (es. calcolo in doppio con personale esperto)</w:t>
            </w:r>
          </w:p>
        </w:tc>
      </w:tr>
      <w:tr w:rsidR="00D07DAC" w:rsidRPr="00A35784" w14:paraId="3E07536A" w14:textId="77777777" w:rsidTr="0036717D">
        <w:trPr>
          <w:trHeight w:val="579"/>
        </w:trPr>
        <w:tc>
          <w:tcPr>
            <w:tcW w:w="9057" w:type="dxa"/>
            <w:gridSpan w:val="3"/>
            <w:tcBorders>
              <w:left w:val="double" w:sz="4" w:space="0" w:color="9BBB59"/>
              <w:bottom w:val="double" w:sz="4" w:space="0" w:color="9BBB59"/>
              <w:right w:val="double" w:sz="4" w:space="0" w:color="9BBB59"/>
            </w:tcBorders>
            <w:shd w:val="clear" w:color="auto" w:fill="D6E3BC"/>
          </w:tcPr>
          <w:p w14:paraId="23E04B78" w14:textId="03B153DA" w:rsidR="00D07DAC" w:rsidRPr="00A35784" w:rsidRDefault="00D07DAC" w:rsidP="00A2755E">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calcolo indice e valutazione dello stato di un ecosistema acquatico in riferimento all’EQB Diatomee bentoniche</w:t>
            </w:r>
          </w:p>
          <w:p w14:paraId="6EBC048C" w14:textId="77777777" w:rsidR="00D07DAC" w:rsidRPr="00A35784" w:rsidRDefault="00D07DAC" w:rsidP="00A2755E">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color w:val="000000"/>
                <w:sz w:val="22"/>
                <w:szCs w:val="22"/>
              </w:rPr>
              <w:t>(DB-L-IS)</w:t>
            </w:r>
          </w:p>
        </w:tc>
      </w:tr>
    </w:tbl>
    <w:p w14:paraId="3A17DA5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20AE8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D41FE0" w14:textId="77777777" w:rsidR="00D07DAC" w:rsidRPr="00A35784" w:rsidRDefault="00D07DAC" w:rsidP="00D07DAC">
      <w:pPr>
        <w:spacing w:after="0" w:line="240" w:lineRule="auto"/>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w:t>
      </w:r>
      <w:r w:rsidRPr="00A35784">
        <w:rPr>
          <w:rFonts w:ascii="Times New Roman" w:eastAsia="Times" w:hAnsi="Times New Roman" w:cs="Times New Roman"/>
          <w:b/>
          <w:i/>
          <w:color w:val="000000"/>
          <w:lang w:eastAsia="it-IT"/>
        </w:rPr>
        <w:tab/>
      </w:r>
      <w:r w:rsidRPr="00A35784">
        <w:rPr>
          <w:rFonts w:ascii="Times New Roman" w:eastAsia="Times" w:hAnsi="Times New Roman" w:cs="Times New Roman"/>
          <w:b/>
          <w:i/>
          <w:color w:val="000000"/>
          <w:lang w:eastAsia="it-IT"/>
        </w:rPr>
        <w:tab/>
        <w:t>Bibliografia</w:t>
      </w:r>
    </w:p>
    <w:p w14:paraId="24D79C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E88C513"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5FFD6DA0" w14:textId="4E854515"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BB5F64">
        <w:rPr>
          <w:rFonts w:ascii="Times New Roman" w:eastAsia="Times" w:hAnsi="Times New Roman" w:cs="Times New Roman"/>
          <w:color w:val="000000"/>
          <w:lang w:eastAsia="it-IT"/>
        </w:rPr>
        <w:t xml:space="preserve"> Protocollo 3050.</w:t>
      </w:r>
    </w:p>
    <w:p w14:paraId="1863798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B3AFBAD"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C. Vendetti, C. Puccinelli, S. Balzamo,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xml:space="preserve">, S. Marcheggiani, G. Benedettini, L. Mancini (2017). </w:t>
      </w:r>
      <w:r w:rsidRPr="00A35784">
        <w:rPr>
          <w:rFonts w:ascii="Times New Roman" w:eastAsia="Times" w:hAnsi="Times New Roman" w:cs="Times New Roman"/>
          <w:color w:val="000000"/>
          <w:lang w:val="en-US" w:eastAsia="it-IT"/>
        </w:rPr>
        <w:t xml:space="preserve">Data quality in ecological status assessment based on diatom communities. </w:t>
      </w:r>
      <w:r w:rsidRPr="00A35784">
        <w:rPr>
          <w:rFonts w:ascii="Times New Roman" w:eastAsia="Times" w:hAnsi="Times New Roman" w:cs="Times New Roman"/>
          <w:color w:val="000000"/>
          <w:lang w:eastAsia="it-IT"/>
        </w:rPr>
        <w:t>RJLBPCS,3(3) Pag. No.194.</w:t>
      </w:r>
    </w:p>
    <w:p w14:paraId="60D5F37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AE8F67E"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 Martone, S. Balzamo, S. </w:t>
      </w:r>
      <w:proofErr w:type="spellStart"/>
      <w:r w:rsidRPr="00A35784">
        <w:rPr>
          <w:rFonts w:ascii="Times New Roman" w:eastAsia="Times" w:hAnsi="Times New Roman" w:cs="Times New Roman"/>
          <w:color w:val="000000"/>
          <w:lang w:eastAsia="it-IT"/>
        </w:rPr>
        <w:t>Barbizzi</w:t>
      </w:r>
      <w:proofErr w:type="spellEnd"/>
      <w:r w:rsidRPr="00A35784">
        <w:rPr>
          <w:rFonts w:ascii="Times New Roman" w:eastAsia="Times" w:hAnsi="Times New Roman" w:cs="Times New Roman"/>
          <w:color w:val="000000"/>
          <w:lang w:eastAsia="it-IT"/>
        </w:rPr>
        <w:t>, M. Belli, C. Vendetti, C. Puccinelli, S. Marcheggiani, L. Mancini. “</w:t>
      </w:r>
      <w:proofErr w:type="spellStart"/>
      <w:r w:rsidRPr="00A35784">
        <w:rPr>
          <w:rFonts w:ascii="Times New Roman" w:eastAsia="Times" w:hAnsi="Times New Roman" w:cs="Times New Roman"/>
          <w:color w:val="000000"/>
          <w:lang w:eastAsia="it-IT"/>
        </w:rPr>
        <w:t>Interconfronto</w:t>
      </w:r>
      <w:proofErr w:type="spellEnd"/>
      <w:r w:rsidRPr="00A35784">
        <w:rPr>
          <w:rFonts w:ascii="Times New Roman" w:eastAsia="Times" w:hAnsi="Times New Roman" w:cs="Times New Roman"/>
          <w:color w:val="000000"/>
          <w:lang w:eastAsia="it-IT"/>
        </w:rPr>
        <w:t xml:space="preserve"> sull'identificazione tassonomica delle diatomee bentoniche delle acque superficiali e sull'applicazione del Metodo </w:t>
      </w:r>
      <w:proofErr w:type="spellStart"/>
      <w:r w:rsidRPr="00A35784">
        <w:rPr>
          <w:rFonts w:ascii="Times New Roman" w:eastAsia="Times" w:hAnsi="Times New Roman" w:cs="Times New Roman"/>
          <w:color w:val="000000"/>
          <w:lang w:eastAsia="it-IT"/>
        </w:rPr>
        <w:t>ICMi</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Intercalibration</w:t>
      </w:r>
      <w:proofErr w:type="spellEnd"/>
      <w:r w:rsidRPr="00A35784">
        <w:rPr>
          <w:rFonts w:ascii="Times New Roman" w:eastAsia="Times" w:hAnsi="Times New Roman" w:cs="Times New Roman"/>
          <w:color w:val="000000"/>
          <w:lang w:eastAsia="it-IT"/>
        </w:rPr>
        <w:t xml:space="preserve"> Common </w:t>
      </w:r>
      <w:proofErr w:type="spellStart"/>
      <w:r w:rsidRPr="00A35784">
        <w:rPr>
          <w:rFonts w:ascii="Times New Roman" w:eastAsia="Times" w:hAnsi="Times New Roman" w:cs="Times New Roman"/>
          <w:color w:val="000000"/>
          <w:lang w:eastAsia="it-IT"/>
        </w:rPr>
        <w:t>Metric</w:t>
      </w:r>
      <w:proofErr w:type="spellEnd"/>
      <w:r w:rsidRPr="00A35784">
        <w:rPr>
          <w:rFonts w:ascii="Times New Roman" w:eastAsia="Times" w:hAnsi="Times New Roman" w:cs="Times New Roman"/>
          <w:color w:val="000000"/>
          <w:lang w:eastAsia="it-IT"/>
        </w:rPr>
        <w:t xml:space="preserve"> Index)”. Rapporti ISPRA 157/2012, ISBN: 978-88- 448-0537-1.</w:t>
      </w:r>
    </w:p>
    <w:p w14:paraId="2644FB5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F6B21F4"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 Zorza, E. Arnaud, C. Martone, S. Balzamo. </w:t>
      </w:r>
      <w:proofErr w:type="spellStart"/>
      <w:r w:rsidRPr="00A35784">
        <w:rPr>
          <w:rFonts w:ascii="Times New Roman" w:eastAsia="Times" w:hAnsi="Times New Roman" w:cs="Times New Roman"/>
          <w:color w:val="000000"/>
          <w:lang w:eastAsia="it-IT"/>
        </w:rPr>
        <w:t>Interconfronto</w:t>
      </w:r>
      <w:proofErr w:type="spellEnd"/>
      <w:r w:rsidRPr="00A35784">
        <w:rPr>
          <w:rFonts w:ascii="Times New Roman" w:eastAsia="Times" w:hAnsi="Times New Roman" w:cs="Times New Roman"/>
          <w:color w:val="000000"/>
          <w:lang w:eastAsia="it-IT"/>
        </w:rPr>
        <w:t xml:space="preserve"> sulle diatomee bentoniche (IC67 TS2018). Rapporti ISPRA 308/2019, ISBN 978-88-448-0969-0.</w:t>
      </w:r>
    </w:p>
    <w:p w14:paraId="0C027652"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5581D1BF"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UNI EN 13946:2014: Qualità dell’acqua – Guida per il campionamento di routine e la preparazione di diatomee bentoniche da fiumi e laghi. </w:t>
      </w:r>
    </w:p>
    <w:p w14:paraId="705881C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E786127"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14407:2014: Qualità dell’acqua – Guida per l’identificazione ed enumerazione di campioni di diatomee bentoniche di fiumi e laghi.</w:t>
      </w:r>
    </w:p>
    <w:p w14:paraId="3B33DA5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4B951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A385A0" w14:textId="77777777" w:rsidR="00D07DAC" w:rsidRPr="00A35784" w:rsidRDefault="00D07DAC" w:rsidP="00D07DAC">
      <w:pPr>
        <w:spacing w:after="0" w:line="240" w:lineRule="auto"/>
        <w:ind w:left="2880" w:firstLine="720"/>
        <w:rPr>
          <w:rFonts w:ascii="Times New Roman" w:eastAsia="Times" w:hAnsi="Times New Roman" w:cs="Times New Roman"/>
          <w:b/>
          <w:color w:val="000000"/>
          <w:lang w:eastAsia="it-IT"/>
        </w:rPr>
      </w:pPr>
    </w:p>
    <w:p w14:paraId="1949FEAE" w14:textId="77777777" w:rsidR="00D07DAC" w:rsidRPr="00A35784" w:rsidRDefault="00D07DAC" w:rsidP="00D07DAC">
      <w:pPr>
        <w:spacing w:after="0" w:line="240" w:lineRule="auto"/>
        <w:ind w:left="2880" w:firstLine="720"/>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46BC0B7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7118FAE" w14:textId="1843CF03"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EQB Diatomee Bentoniche </w:t>
      </w:r>
      <w:r w:rsidR="00F0202C">
        <w:rPr>
          <w:rFonts w:ascii="Times New Roman" w:eastAsia="Times" w:hAnsi="Times New Roman" w:cs="Times New Roman"/>
          <w:b/>
          <w:color w:val="000000"/>
          <w:lang w:eastAsia="it-IT"/>
        </w:rPr>
        <w:t>Lacustri</w:t>
      </w:r>
    </w:p>
    <w:p w14:paraId="37C1D4D0"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 </w:t>
      </w:r>
    </w:p>
    <w:p w14:paraId="220DF7CC" w14:textId="2D29C1EE" w:rsidR="00D07DAC" w:rsidRPr="00410868"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410868">
        <w:rPr>
          <w:rFonts w:ascii="Times New Roman" w:eastAsia="Times" w:hAnsi="Times New Roman" w:cs="Times New Roman"/>
          <w:b/>
          <w:bCs/>
          <w:color w:val="000000"/>
          <w:lang w:eastAsia="it-IT"/>
        </w:rPr>
        <w:t>Prova di campionamento</w:t>
      </w:r>
      <w:r w:rsidR="00410868" w:rsidRPr="00410868">
        <w:rPr>
          <w:rFonts w:ascii="Times New Roman" w:eastAsia="Times" w:hAnsi="Times New Roman" w:cs="Times New Roman"/>
          <w:b/>
          <w:bCs/>
          <w:color w:val="000000"/>
          <w:lang w:eastAsia="it-IT"/>
        </w:rPr>
        <w:t xml:space="preserve"> ad osservazione dirett</w:t>
      </w:r>
      <w:r w:rsidR="00F0202C">
        <w:rPr>
          <w:rFonts w:ascii="Times New Roman" w:eastAsia="Times" w:hAnsi="Times New Roman" w:cs="Times New Roman"/>
          <w:b/>
          <w:bCs/>
          <w:color w:val="000000"/>
          <w:lang w:eastAsia="it-IT"/>
        </w:rPr>
        <w:t>a</w:t>
      </w:r>
      <w:r w:rsidRPr="00410868">
        <w:rPr>
          <w:rFonts w:ascii="Times New Roman" w:eastAsia="Times" w:hAnsi="Times New Roman" w:cs="Times New Roman"/>
          <w:b/>
          <w:bCs/>
          <w:color w:val="000000"/>
          <w:lang w:eastAsia="it-IT"/>
        </w:rPr>
        <w:t xml:space="preserve"> diatomee bentoniche</w:t>
      </w:r>
    </w:p>
    <w:p w14:paraId="0CE8047C"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Nella scheda deve essere prevista la valutazione dell’idoneità mediante verifica dei seguenti aspetti:</w:t>
      </w:r>
    </w:p>
    <w:p w14:paraId="3C00C571"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04A342F7"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w:t>
      </w:r>
      <w:proofErr w:type="spellStart"/>
      <w:r w:rsidRPr="00A35784">
        <w:rPr>
          <w:rFonts w:ascii="Times New Roman" w:eastAsia="Times" w:hAnsi="Times New Roman" w:cs="Times New Roman"/>
          <w:color w:val="000000"/>
          <w:lang w:val="en-US" w:eastAsia="it-IT"/>
        </w:rPr>
        <w:t>substrato</w:t>
      </w:r>
      <w:proofErr w:type="spellEnd"/>
      <w:r w:rsidRPr="00A35784">
        <w:rPr>
          <w:rFonts w:ascii="Times New Roman" w:eastAsia="Times" w:hAnsi="Times New Roman" w:cs="Times New Roman"/>
          <w:color w:val="000000"/>
          <w:lang w:val="en-US" w:eastAsia="it-IT"/>
        </w:rPr>
        <w:t xml:space="preserve"> da </w:t>
      </w:r>
      <w:proofErr w:type="spellStart"/>
      <w:r w:rsidRPr="00A35784">
        <w:rPr>
          <w:rFonts w:ascii="Times New Roman" w:eastAsia="Times" w:hAnsi="Times New Roman" w:cs="Times New Roman"/>
          <w:color w:val="000000"/>
          <w:lang w:val="en-US" w:eastAsia="it-IT"/>
        </w:rPr>
        <w:t>campionare</w:t>
      </w:r>
      <w:proofErr w:type="spellEnd"/>
    </w:p>
    <w:p w14:paraId="064CB914"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Scelta</w:t>
      </w:r>
      <w:proofErr w:type="spellEnd"/>
      <w:r w:rsidRPr="00A35784">
        <w:rPr>
          <w:rFonts w:ascii="Times New Roman" w:eastAsia="Times" w:hAnsi="Times New Roman" w:cs="Times New Roman"/>
          <w:color w:val="000000"/>
          <w:lang w:val="en-US" w:eastAsia="it-IT"/>
        </w:rPr>
        <w:t xml:space="preserve"> del mesohabitat </w:t>
      </w:r>
    </w:p>
    <w:p w14:paraId="4864E259"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campionamento, trasporto e stoccaggio campione</w:t>
      </w:r>
    </w:p>
    <w:p w14:paraId="614C3F01"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Compilazione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scheda</w:t>
      </w:r>
      <w:proofErr w:type="spellEnd"/>
      <w:r w:rsidRPr="00A35784">
        <w:rPr>
          <w:rFonts w:ascii="Times New Roman" w:eastAsia="Times" w:hAnsi="Times New Roman" w:cs="Times New Roman"/>
          <w:color w:val="000000"/>
          <w:lang w:val="en-US" w:eastAsia="it-IT"/>
        </w:rPr>
        <w:t xml:space="preserve"> di </w:t>
      </w:r>
      <w:proofErr w:type="spellStart"/>
      <w:r w:rsidRPr="00A35784">
        <w:rPr>
          <w:rFonts w:ascii="Times New Roman" w:eastAsia="Times" w:hAnsi="Times New Roman" w:cs="Times New Roman"/>
          <w:color w:val="000000"/>
          <w:lang w:val="en-US" w:eastAsia="it-IT"/>
        </w:rPr>
        <w:t>campionamento</w:t>
      </w:r>
      <w:proofErr w:type="spellEnd"/>
    </w:p>
    <w:p w14:paraId="4519FEED" w14:textId="77777777" w:rsidR="00D07DAC" w:rsidRPr="00A35784" w:rsidRDefault="00D07DAC" w:rsidP="008A786E">
      <w:pPr>
        <w:numPr>
          <w:ilvl w:val="0"/>
          <w:numId w:val="7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Periodo di campionamento, condizioni ambientali ed ecologia della stazione</w:t>
      </w:r>
    </w:p>
    <w:p w14:paraId="1155A3B7" w14:textId="77777777" w:rsidR="00D07DAC" w:rsidRPr="00A35784" w:rsidRDefault="00D07DAC" w:rsidP="00A2755E">
      <w:pPr>
        <w:spacing w:after="0" w:line="240" w:lineRule="exact"/>
        <w:rPr>
          <w:rFonts w:ascii="Times New Roman" w:eastAsia="Times" w:hAnsi="Times New Roman" w:cs="Times New Roman"/>
          <w:b/>
          <w:color w:val="000000"/>
          <w:lang w:eastAsia="it-IT"/>
        </w:rPr>
      </w:pPr>
    </w:p>
    <w:p w14:paraId="1D766040" w14:textId="77777777" w:rsidR="00D07DAC" w:rsidRPr="00A35784" w:rsidRDefault="00D07DAC" w:rsidP="00A2755E">
      <w:pPr>
        <w:spacing w:after="0" w:line="240" w:lineRule="exact"/>
        <w:rPr>
          <w:rFonts w:ascii="Times New Roman" w:eastAsia="Times" w:hAnsi="Times New Roman" w:cs="Times New Roman"/>
          <w:color w:val="000000"/>
          <w:lang w:eastAsia="it-IT"/>
        </w:rPr>
      </w:pPr>
    </w:p>
    <w:p w14:paraId="615736A3" w14:textId="2EECE778" w:rsidR="00D07DAC" w:rsidRPr="00410868" w:rsidRDefault="00D07DAC" w:rsidP="008A786E">
      <w:pPr>
        <w:numPr>
          <w:ilvl w:val="0"/>
          <w:numId w:val="51"/>
        </w:numPr>
        <w:spacing w:after="0" w:line="240" w:lineRule="exact"/>
        <w:rPr>
          <w:rFonts w:ascii="Times New Roman" w:eastAsia="Times" w:hAnsi="Times New Roman" w:cs="Times New Roman"/>
          <w:b/>
          <w:bCs/>
          <w:color w:val="000000"/>
          <w:lang w:eastAsia="it-IT"/>
        </w:rPr>
      </w:pPr>
      <w:r w:rsidRPr="00410868">
        <w:rPr>
          <w:rFonts w:ascii="Times New Roman" w:eastAsia="Times" w:hAnsi="Times New Roman" w:cs="Times New Roman"/>
          <w:b/>
          <w:bCs/>
          <w:color w:val="000000"/>
          <w:lang w:eastAsia="it-IT"/>
        </w:rPr>
        <w:t>Prova</w:t>
      </w:r>
      <w:r w:rsidR="00410868" w:rsidRPr="00410868">
        <w:rPr>
          <w:rFonts w:ascii="Times New Roman" w:eastAsia="Times" w:hAnsi="Times New Roman" w:cs="Times New Roman"/>
          <w:b/>
          <w:bCs/>
          <w:color w:val="000000"/>
          <w:lang w:eastAsia="it-IT"/>
        </w:rPr>
        <w:t xml:space="preserve"> pratica</w:t>
      </w:r>
      <w:r w:rsidRPr="00410868">
        <w:rPr>
          <w:rFonts w:ascii="Times New Roman" w:eastAsia="Times" w:hAnsi="Times New Roman" w:cs="Times New Roman"/>
          <w:b/>
          <w:bCs/>
          <w:color w:val="000000"/>
          <w:lang w:eastAsia="it-IT"/>
        </w:rPr>
        <w:t xml:space="preserve"> di pretrattamento e preparazione vetrino di diatomee bentoniche</w:t>
      </w:r>
    </w:p>
    <w:p w14:paraId="69D7FEAD"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scheda deve essere prevista la valutazione dell’idoneità mediante verifica dei seguenti aspetti:</w:t>
      </w:r>
    </w:p>
    <w:p w14:paraId="1E522F88"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Predisposizione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materiale</w:t>
      </w:r>
      <w:proofErr w:type="spellEnd"/>
      <w:r w:rsidRPr="00A35784">
        <w:rPr>
          <w:rFonts w:ascii="Times New Roman" w:eastAsia="Times" w:hAnsi="Times New Roman" w:cs="Times New Roman"/>
          <w:color w:val="000000"/>
          <w:lang w:val="en-US" w:eastAsia="it-IT"/>
        </w:rPr>
        <w:t xml:space="preserve"> per </w:t>
      </w:r>
      <w:proofErr w:type="spellStart"/>
      <w:r w:rsidRPr="00A35784">
        <w:rPr>
          <w:rFonts w:ascii="Times New Roman" w:eastAsia="Times" w:hAnsi="Times New Roman" w:cs="Times New Roman"/>
          <w:color w:val="000000"/>
          <w:lang w:val="en-US" w:eastAsia="it-IT"/>
        </w:rPr>
        <w:t>ossidazione</w:t>
      </w:r>
      <w:proofErr w:type="spellEnd"/>
      <w:r w:rsidRPr="00A35784">
        <w:rPr>
          <w:rFonts w:ascii="Times New Roman" w:eastAsia="Times" w:hAnsi="Times New Roman" w:cs="Times New Roman"/>
          <w:color w:val="000000"/>
          <w:lang w:val="en-US" w:eastAsia="it-IT"/>
        </w:rPr>
        <w:t xml:space="preserve"> </w:t>
      </w:r>
      <w:proofErr w:type="spellStart"/>
      <w:r w:rsidRPr="00A35784">
        <w:rPr>
          <w:rFonts w:ascii="Times New Roman" w:eastAsia="Times" w:hAnsi="Times New Roman" w:cs="Times New Roman"/>
          <w:color w:val="000000"/>
          <w:lang w:val="en-US" w:eastAsia="it-IT"/>
        </w:rPr>
        <w:t>campione</w:t>
      </w:r>
      <w:proofErr w:type="spellEnd"/>
    </w:p>
    <w:p w14:paraId="51F63179"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Esecuzione fasi del pretrattamento:</w:t>
      </w:r>
    </w:p>
    <w:p w14:paraId="6CD4CA38"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ossidazione</w:t>
      </w:r>
    </w:p>
    <w:p w14:paraId="3A5EA953"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lavaggi</w:t>
      </w:r>
    </w:p>
    <w:p w14:paraId="5C92AD0B" w14:textId="77777777" w:rsidR="00D07DAC" w:rsidRPr="00A35784" w:rsidRDefault="00D07DAC" w:rsidP="008A786E">
      <w:pPr>
        <w:numPr>
          <w:ilvl w:val="0"/>
          <w:numId w:val="7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vetrino:</w:t>
      </w:r>
    </w:p>
    <w:p w14:paraId="02055B50"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preparazione diluizione idonea</w:t>
      </w:r>
    </w:p>
    <w:p w14:paraId="228CB726"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collocazione goccia campione su vetrino </w:t>
      </w:r>
      <w:proofErr w:type="spellStart"/>
      <w:r w:rsidRPr="00A35784">
        <w:rPr>
          <w:rFonts w:ascii="Times New Roman" w:eastAsia="Times" w:hAnsi="Times New Roman" w:cs="Times New Roman"/>
          <w:color w:val="000000"/>
          <w:lang w:eastAsia="it-IT"/>
        </w:rPr>
        <w:t>coprioggetto</w:t>
      </w:r>
      <w:proofErr w:type="spellEnd"/>
    </w:p>
    <w:p w14:paraId="0B5AF14C"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montaggio vetrino </w:t>
      </w:r>
    </w:p>
    <w:p w14:paraId="3AE7957A" w14:textId="77777777" w:rsidR="00D07DAC" w:rsidRPr="00A35784" w:rsidRDefault="00D07DAC" w:rsidP="008A786E">
      <w:pPr>
        <w:numPr>
          <w:ilvl w:val="1"/>
          <w:numId w:val="78"/>
        </w:numPr>
        <w:spacing w:after="0" w:line="240" w:lineRule="exact"/>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eastAsia="it-IT"/>
        </w:rPr>
        <w:t>valutazione della qualità del vetrino</w:t>
      </w:r>
    </w:p>
    <w:p w14:paraId="615E2A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9FF77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7E5887E" w14:textId="6D3F108C" w:rsidR="00E27705" w:rsidRDefault="00E27705" w:rsidP="00D07DAC">
      <w:pPr>
        <w:spacing w:after="0" w:line="240" w:lineRule="auto"/>
        <w:rPr>
          <w:rFonts w:ascii="Times New Roman" w:eastAsia="Times" w:hAnsi="Times New Roman" w:cs="Times New Roman"/>
          <w:color w:val="000000"/>
          <w:lang w:eastAsia="it-IT"/>
        </w:rPr>
      </w:pPr>
    </w:p>
    <w:p w14:paraId="276AC2F9" w14:textId="45C68487" w:rsidR="00CC7814" w:rsidRDefault="00CC7814" w:rsidP="00D07DAC">
      <w:pPr>
        <w:spacing w:after="0" w:line="240" w:lineRule="auto"/>
        <w:rPr>
          <w:rFonts w:ascii="Times New Roman" w:eastAsia="Times" w:hAnsi="Times New Roman" w:cs="Times New Roman"/>
          <w:color w:val="000000"/>
          <w:lang w:eastAsia="it-IT"/>
        </w:rPr>
      </w:pPr>
    </w:p>
    <w:p w14:paraId="6BD7001D" w14:textId="322C46E8" w:rsidR="00CC7814" w:rsidRDefault="00CC7814" w:rsidP="00D07DAC">
      <w:pPr>
        <w:spacing w:after="0" w:line="240" w:lineRule="auto"/>
        <w:rPr>
          <w:rFonts w:ascii="Times New Roman" w:eastAsia="Times" w:hAnsi="Times New Roman" w:cs="Times New Roman"/>
          <w:color w:val="000000"/>
          <w:lang w:eastAsia="it-IT"/>
        </w:rPr>
      </w:pPr>
    </w:p>
    <w:p w14:paraId="67A8FB2F" w14:textId="58B93029" w:rsidR="00CC7814" w:rsidRDefault="00CC7814" w:rsidP="00D07DAC">
      <w:pPr>
        <w:spacing w:after="0" w:line="240" w:lineRule="auto"/>
        <w:rPr>
          <w:rFonts w:ascii="Times New Roman" w:eastAsia="Times" w:hAnsi="Times New Roman" w:cs="Times New Roman"/>
          <w:color w:val="000000"/>
          <w:lang w:eastAsia="it-IT"/>
        </w:rPr>
      </w:pPr>
    </w:p>
    <w:p w14:paraId="537978EC" w14:textId="7620E261" w:rsidR="00CC7814" w:rsidRDefault="00CC7814" w:rsidP="00D07DAC">
      <w:pPr>
        <w:spacing w:after="0" w:line="240" w:lineRule="auto"/>
        <w:rPr>
          <w:rFonts w:ascii="Times New Roman" w:eastAsia="Times" w:hAnsi="Times New Roman" w:cs="Times New Roman"/>
          <w:color w:val="000000"/>
          <w:lang w:eastAsia="it-IT"/>
        </w:rPr>
      </w:pPr>
    </w:p>
    <w:p w14:paraId="66998B9D" w14:textId="2B8DE0ED" w:rsidR="00CC7814" w:rsidRDefault="00CC7814" w:rsidP="00D07DAC">
      <w:pPr>
        <w:spacing w:after="0" w:line="240" w:lineRule="auto"/>
        <w:rPr>
          <w:rFonts w:ascii="Times New Roman" w:eastAsia="Times" w:hAnsi="Times New Roman" w:cs="Times New Roman"/>
          <w:color w:val="000000"/>
          <w:lang w:eastAsia="it-IT"/>
        </w:rPr>
      </w:pPr>
    </w:p>
    <w:p w14:paraId="7CFAA43C" w14:textId="367B7E38" w:rsidR="00CC7814" w:rsidRDefault="00CC7814" w:rsidP="00D07DAC">
      <w:pPr>
        <w:spacing w:after="0" w:line="240" w:lineRule="auto"/>
        <w:rPr>
          <w:rFonts w:ascii="Times New Roman" w:eastAsia="Times" w:hAnsi="Times New Roman" w:cs="Times New Roman"/>
          <w:color w:val="000000"/>
          <w:lang w:eastAsia="it-IT"/>
        </w:rPr>
      </w:pPr>
    </w:p>
    <w:p w14:paraId="3AA5FDE4" w14:textId="0D09DB9D" w:rsidR="00CC7814" w:rsidRDefault="00CC7814" w:rsidP="00D07DAC">
      <w:pPr>
        <w:spacing w:after="0" w:line="240" w:lineRule="auto"/>
        <w:rPr>
          <w:rFonts w:ascii="Times New Roman" w:eastAsia="Times" w:hAnsi="Times New Roman" w:cs="Times New Roman"/>
          <w:color w:val="000000"/>
          <w:lang w:eastAsia="it-IT"/>
        </w:rPr>
      </w:pPr>
    </w:p>
    <w:p w14:paraId="4E3AC9F6" w14:textId="4062B77C" w:rsidR="00CC7814" w:rsidRDefault="00CC7814" w:rsidP="00D07DAC">
      <w:pPr>
        <w:spacing w:after="0" w:line="240" w:lineRule="auto"/>
        <w:rPr>
          <w:rFonts w:ascii="Times New Roman" w:eastAsia="Times" w:hAnsi="Times New Roman" w:cs="Times New Roman"/>
          <w:color w:val="000000"/>
          <w:lang w:eastAsia="it-IT"/>
        </w:rPr>
      </w:pPr>
    </w:p>
    <w:p w14:paraId="2625F713" w14:textId="19846461" w:rsidR="00CC7814" w:rsidRDefault="00CC7814" w:rsidP="00D07DAC">
      <w:pPr>
        <w:spacing w:after="0" w:line="240" w:lineRule="auto"/>
        <w:rPr>
          <w:rFonts w:ascii="Times New Roman" w:eastAsia="Times" w:hAnsi="Times New Roman" w:cs="Times New Roman"/>
          <w:color w:val="000000"/>
          <w:lang w:eastAsia="it-IT"/>
        </w:rPr>
      </w:pPr>
    </w:p>
    <w:p w14:paraId="070B93DD" w14:textId="623448B8" w:rsidR="00CC7814" w:rsidRDefault="00CC7814" w:rsidP="00D07DAC">
      <w:pPr>
        <w:spacing w:after="0" w:line="240" w:lineRule="auto"/>
        <w:rPr>
          <w:rFonts w:ascii="Times New Roman" w:eastAsia="Times" w:hAnsi="Times New Roman" w:cs="Times New Roman"/>
          <w:color w:val="000000"/>
          <w:lang w:eastAsia="it-IT"/>
        </w:rPr>
      </w:pPr>
    </w:p>
    <w:p w14:paraId="0AD6A6F8" w14:textId="67D02FB0" w:rsidR="00CC7814" w:rsidRDefault="00CC7814" w:rsidP="00D07DAC">
      <w:pPr>
        <w:spacing w:after="0" w:line="240" w:lineRule="auto"/>
        <w:rPr>
          <w:rFonts w:ascii="Times New Roman" w:eastAsia="Times" w:hAnsi="Times New Roman" w:cs="Times New Roman"/>
          <w:color w:val="000000"/>
          <w:lang w:eastAsia="it-IT"/>
        </w:rPr>
      </w:pPr>
    </w:p>
    <w:p w14:paraId="38C26A99" w14:textId="15804C7F" w:rsidR="00CC7814" w:rsidRDefault="00CC7814" w:rsidP="00D07DAC">
      <w:pPr>
        <w:spacing w:after="0" w:line="240" w:lineRule="auto"/>
        <w:rPr>
          <w:rFonts w:ascii="Times New Roman" w:eastAsia="Times" w:hAnsi="Times New Roman" w:cs="Times New Roman"/>
          <w:color w:val="000000"/>
          <w:lang w:eastAsia="it-IT"/>
        </w:rPr>
      </w:pPr>
    </w:p>
    <w:p w14:paraId="7603609A" w14:textId="7A9DE42F" w:rsidR="00CC7814" w:rsidRDefault="00CC7814" w:rsidP="00D07DAC">
      <w:pPr>
        <w:spacing w:after="0" w:line="240" w:lineRule="auto"/>
        <w:rPr>
          <w:rFonts w:ascii="Times New Roman" w:eastAsia="Times" w:hAnsi="Times New Roman" w:cs="Times New Roman"/>
          <w:color w:val="000000"/>
          <w:lang w:eastAsia="it-IT"/>
        </w:rPr>
      </w:pPr>
    </w:p>
    <w:p w14:paraId="1647E32D" w14:textId="5EE2F1D0" w:rsidR="00CC7814" w:rsidRDefault="00CC7814" w:rsidP="00D07DAC">
      <w:pPr>
        <w:spacing w:after="0" w:line="240" w:lineRule="auto"/>
        <w:rPr>
          <w:rFonts w:ascii="Times New Roman" w:eastAsia="Times" w:hAnsi="Times New Roman" w:cs="Times New Roman"/>
          <w:color w:val="000000"/>
          <w:lang w:eastAsia="it-IT"/>
        </w:rPr>
      </w:pPr>
    </w:p>
    <w:p w14:paraId="4363A8CE" w14:textId="614FC46B" w:rsidR="00CC7814" w:rsidRDefault="00CC7814" w:rsidP="00D07DAC">
      <w:pPr>
        <w:spacing w:after="0" w:line="240" w:lineRule="auto"/>
        <w:rPr>
          <w:rFonts w:ascii="Times New Roman" w:eastAsia="Times" w:hAnsi="Times New Roman" w:cs="Times New Roman"/>
          <w:color w:val="000000"/>
          <w:lang w:eastAsia="it-IT"/>
        </w:rPr>
      </w:pPr>
    </w:p>
    <w:p w14:paraId="4C2F380E" w14:textId="4A863C3D" w:rsidR="00CC7814" w:rsidRDefault="00CC7814" w:rsidP="00D07DAC">
      <w:pPr>
        <w:spacing w:after="0" w:line="240" w:lineRule="auto"/>
        <w:rPr>
          <w:rFonts w:ascii="Times New Roman" w:eastAsia="Times" w:hAnsi="Times New Roman" w:cs="Times New Roman"/>
          <w:color w:val="000000"/>
          <w:lang w:eastAsia="it-IT"/>
        </w:rPr>
      </w:pPr>
    </w:p>
    <w:p w14:paraId="1AC1D11F" w14:textId="18804763" w:rsidR="00CC7814" w:rsidRDefault="00CC7814" w:rsidP="00D07DAC">
      <w:pPr>
        <w:spacing w:after="0" w:line="240" w:lineRule="auto"/>
        <w:rPr>
          <w:rFonts w:ascii="Times New Roman" w:eastAsia="Times" w:hAnsi="Times New Roman" w:cs="Times New Roman"/>
          <w:color w:val="000000"/>
          <w:lang w:eastAsia="it-IT"/>
        </w:rPr>
      </w:pPr>
    </w:p>
    <w:p w14:paraId="0C3F727E" w14:textId="7917F0DC" w:rsidR="00CC7814" w:rsidRDefault="00CC7814" w:rsidP="00D07DAC">
      <w:pPr>
        <w:spacing w:after="0" w:line="240" w:lineRule="auto"/>
        <w:rPr>
          <w:rFonts w:ascii="Times New Roman" w:eastAsia="Times" w:hAnsi="Times New Roman" w:cs="Times New Roman"/>
          <w:color w:val="000000"/>
          <w:lang w:eastAsia="it-IT"/>
        </w:rPr>
      </w:pPr>
    </w:p>
    <w:p w14:paraId="268024C1" w14:textId="1D0ECB45" w:rsidR="00CC7814" w:rsidRDefault="00CC7814" w:rsidP="00D07DAC">
      <w:pPr>
        <w:spacing w:after="0" w:line="240" w:lineRule="auto"/>
        <w:rPr>
          <w:rFonts w:ascii="Times New Roman" w:eastAsia="Times" w:hAnsi="Times New Roman" w:cs="Times New Roman"/>
          <w:color w:val="000000"/>
          <w:lang w:eastAsia="it-IT"/>
        </w:rPr>
      </w:pPr>
    </w:p>
    <w:p w14:paraId="5B98D0A9" w14:textId="1089BEE3" w:rsidR="00CC7814" w:rsidRDefault="00CC7814" w:rsidP="00D07DAC">
      <w:pPr>
        <w:spacing w:after="0" w:line="240" w:lineRule="auto"/>
        <w:rPr>
          <w:rFonts w:ascii="Times New Roman" w:eastAsia="Times" w:hAnsi="Times New Roman" w:cs="Times New Roman"/>
          <w:color w:val="000000"/>
          <w:lang w:eastAsia="it-IT"/>
        </w:rPr>
      </w:pPr>
    </w:p>
    <w:p w14:paraId="0F6CB5A0" w14:textId="58808694" w:rsidR="00CC7814" w:rsidRDefault="00CC7814" w:rsidP="00D07DAC">
      <w:pPr>
        <w:spacing w:after="0" w:line="240" w:lineRule="auto"/>
        <w:rPr>
          <w:rFonts w:ascii="Times New Roman" w:eastAsia="Times" w:hAnsi="Times New Roman" w:cs="Times New Roman"/>
          <w:color w:val="000000"/>
          <w:lang w:eastAsia="it-IT"/>
        </w:rPr>
      </w:pPr>
    </w:p>
    <w:p w14:paraId="55B7B23B" w14:textId="033D72CE" w:rsidR="00CC7814" w:rsidRDefault="00CC7814" w:rsidP="00D07DAC">
      <w:pPr>
        <w:spacing w:after="0" w:line="240" w:lineRule="auto"/>
        <w:rPr>
          <w:rFonts w:ascii="Times New Roman" w:eastAsia="Times" w:hAnsi="Times New Roman" w:cs="Times New Roman"/>
          <w:color w:val="000000"/>
          <w:lang w:eastAsia="it-IT"/>
        </w:rPr>
      </w:pPr>
    </w:p>
    <w:p w14:paraId="6769F57E" w14:textId="66FBC681" w:rsidR="00CC7814" w:rsidRDefault="00CC7814" w:rsidP="00D07DAC">
      <w:pPr>
        <w:spacing w:after="0" w:line="240" w:lineRule="auto"/>
        <w:rPr>
          <w:rFonts w:ascii="Times New Roman" w:eastAsia="Times" w:hAnsi="Times New Roman" w:cs="Times New Roman"/>
          <w:color w:val="000000"/>
          <w:lang w:eastAsia="it-IT"/>
        </w:rPr>
      </w:pPr>
    </w:p>
    <w:p w14:paraId="63FB2AA3" w14:textId="359F9F02" w:rsidR="00CC7814" w:rsidRDefault="00CC7814" w:rsidP="00D07DAC">
      <w:pPr>
        <w:spacing w:after="0" w:line="240" w:lineRule="auto"/>
        <w:rPr>
          <w:rFonts w:ascii="Times New Roman" w:eastAsia="Times" w:hAnsi="Times New Roman" w:cs="Times New Roman"/>
          <w:color w:val="000000"/>
          <w:lang w:eastAsia="it-IT"/>
        </w:rPr>
      </w:pPr>
    </w:p>
    <w:p w14:paraId="47A3E9DD" w14:textId="764FB0D4" w:rsidR="00CC7814" w:rsidRDefault="00CC7814" w:rsidP="00D07DAC">
      <w:pPr>
        <w:spacing w:after="0" w:line="240" w:lineRule="auto"/>
        <w:rPr>
          <w:rFonts w:ascii="Times New Roman" w:eastAsia="Times" w:hAnsi="Times New Roman" w:cs="Times New Roman"/>
          <w:color w:val="000000"/>
          <w:lang w:eastAsia="it-IT"/>
        </w:rPr>
      </w:pPr>
    </w:p>
    <w:p w14:paraId="6A3FA448" w14:textId="268E5452" w:rsidR="00CC7814" w:rsidRDefault="00CC7814" w:rsidP="00D07DAC">
      <w:pPr>
        <w:spacing w:after="0" w:line="240" w:lineRule="auto"/>
        <w:rPr>
          <w:rFonts w:ascii="Times New Roman" w:eastAsia="Times" w:hAnsi="Times New Roman" w:cs="Times New Roman"/>
          <w:color w:val="000000"/>
          <w:lang w:eastAsia="it-IT"/>
        </w:rPr>
      </w:pPr>
    </w:p>
    <w:p w14:paraId="3D45926D" w14:textId="310F21C3" w:rsidR="00CC7814" w:rsidRDefault="00CC7814" w:rsidP="00D07DAC">
      <w:pPr>
        <w:spacing w:after="0" w:line="240" w:lineRule="auto"/>
        <w:rPr>
          <w:rFonts w:ascii="Times New Roman" w:eastAsia="Times" w:hAnsi="Times New Roman" w:cs="Times New Roman"/>
          <w:color w:val="000000"/>
          <w:lang w:eastAsia="it-IT"/>
        </w:rPr>
      </w:pPr>
    </w:p>
    <w:p w14:paraId="2C8EF83A" w14:textId="03D5A05E" w:rsidR="00CC7814" w:rsidRDefault="00CC7814" w:rsidP="00D07DAC">
      <w:pPr>
        <w:spacing w:after="0" w:line="240" w:lineRule="auto"/>
        <w:rPr>
          <w:rFonts w:ascii="Times New Roman" w:eastAsia="Times" w:hAnsi="Times New Roman" w:cs="Times New Roman"/>
          <w:color w:val="000000"/>
          <w:lang w:eastAsia="it-IT"/>
        </w:rPr>
      </w:pPr>
    </w:p>
    <w:p w14:paraId="3575DAB7" w14:textId="05546A89" w:rsidR="00CC7814" w:rsidRDefault="00CC7814" w:rsidP="00D07DAC">
      <w:pPr>
        <w:spacing w:after="0" w:line="240" w:lineRule="auto"/>
        <w:rPr>
          <w:rFonts w:ascii="Times New Roman" w:eastAsia="Times" w:hAnsi="Times New Roman" w:cs="Times New Roman"/>
          <w:color w:val="000000"/>
          <w:lang w:eastAsia="it-IT"/>
        </w:rPr>
      </w:pPr>
    </w:p>
    <w:p w14:paraId="1287CB43" w14:textId="7E8D735F" w:rsidR="00CC7814" w:rsidRDefault="00CC7814" w:rsidP="00D07DAC">
      <w:pPr>
        <w:spacing w:after="0" w:line="240" w:lineRule="auto"/>
        <w:rPr>
          <w:rFonts w:ascii="Times New Roman" w:eastAsia="Times" w:hAnsi="Times New Roman" w:cs="Times New Roman"/>
          <w:color w:val="000000"/>
          <w:lang w:eastAsia="it-IT"/>
        </w:rPr>
      </w:pPr>
    </w:p>
    <w:p w14:paraId="138FFFE5" w14:textId="1658BBC0" w:rsidR="00CC7814" w:rsidRDefault="00CC7814" w:rsidP="00D07DAC">
      <w:pPr>
        <w:spacing w:after="0" w:line="240" w:lineRule="auto"/>
        <w:rPr>
          <w:rFonts w:ascii="Times New Roman" w:eastAsia="Times" w:hAnsi="Times New Roman" w:cs="Times New Roman"/>
          <w:color w:val="000000"/>
          <w:lang w:eastAsia="it-IT"/>
        </w:rPr>
      </w:pPr>
    </w:p>
    <w:p w14:paraId="65277A22" w14:textId="36854BD6" w:rsidR="00CC7814" w:rsidRDefault="00CC7814" w:rsidP="00D07DAC">
      <w:pPr>
        <w:spacing w:after="0" w:line="240" w:lineRule="auto"/>
        <w:rPr>
          <w:rFonts w:ascii="Times New Roman" w:eastAsia="Times" w:hAnsi="Times New Roman" w:cs="Times New Roman"/>
          <w:color w:val="000000"/>
          <w:lang w:eastAsia="it-IT"/>
        </w:rPr>
      </w:pPr>
    </w:p>
    <w:p w14:paraId="32BB1048" w14:textId="3923E434" w:rsidR="00CC7814" w:rsidRDefault="00CC7814" w:rsidP="00D07DAC">
      <w:pPr>
        <w:spacing w:after="0" w:line="240" w:lineRule="auto"/>
        <w:rPr>
          <w:rFonts w:ascii="Times New Roman" w:eastAsia="Times" w:hAnsi="Times New Roman" w:cs="Times New Roman"/>
          <w:color w:val="000000"/>
          <w:lang w:eastAsia="it-IT"/>
        </w:rPr>
      </w:pPr>
    </w:p>
    <w:p w14:paraId="30F66F4A" w14:textId="79183FE6" w:rsidR="00D4146C" w:rsidRDefault="00D4146C" w:rsidP="00D07DAC">
      <w:pPr>
        <w:spacing w:after="0" w:line="240" w:lineRule="auto"/>
        <w:rPr>
          <w:rFonts w:ascii="Times New Roman" w:eastAsia="Times" w:hAnsi="Times New Roman" w:cs="Times New Roman"/>
          <w:color w:val="000000"/>
          <w:lang w:eastAsia="it-IT"/>
        </w:rPr>
      </w:pPr>
    </w:p>
    <w:p w14:paraId="3258487A" w14:textId="7FE135C6" w:rsidR="00D4146C" w:rsidRDefault="00D4146C" w:rsidP="00D07DAC">
      <w:pPr>
        <w:spacing w:after="0" w:line="240" w:lineRule="auto"/>
        <w:rPr>
          <w:rFonts w:ascii="Times New Roman" w:eastAsia="Times" w:hAnsi="Times New Roman" w:cs="Times New Roman"/>
          <w:color w:val="000000"/>
          <w:lang w:eastAsia="it-IT"/>
        </w:rPr>
      </w:pPr>
    </w:p>
    <w:p w14:paraId="7DD8FBBD" w14:textId="083E89F5" w:rsidR="00D4146C" w:rsidRDefault="00D4146C" w:rsidP="00D07DAC">
      <w:pPr>
        <w:spacing w:after="0" w:line="240" w:lineRule="auto"/>
        <w:rPr>
          <w:rFonts w:ascii="Times New Roman" w:eastAsia="Times" w:hAnsi="Times New Roman" w:cs="Times New Roman"/>
          <w:color w:val="000000"/>
          <w:lang w:eastAsia="it-IT"/>
        </w:rPr>
      </w:pPr>
    </w:p>
    <w:p w14:paraId="623F3F10" w14:textId="2F633875" w:rsidR="00D4146C" w:rsidRDefault="00D4146C" w:rsidP="00D07DAC">
      <w:pPr>
        <w:spacing w:after="0" w:line="240" w:lineRule="auto"/>
        <w:rPr>
          <w:rFonts w:ascii="Times New Roman" w:eastAsia="Times" w:hAnsi="Times New Roman" w:cs="Times New Roman"/>
          <w:color w:val="000000"/>
          <w:lang w:eastAsia="it-IT"/>
        </w:rPr>
      </w:pPr>
    </w:p>
    <w:p w14:paraId="0C79ACB6" w14:textId="32E36B2E" w:rsidR="00D4146C" w:rsidRDefault="00D4146C" w:rsidP="00D07DAC">
      <w:pPr>
        <w:spacing w:after="0" w:line="240" w:lineRule="auto"/>
        <w:rPr>
          <w:rFonts w:ascii="Times New Roman" w:eastAsia="Times" w:hAnsi="Times New Roman" w:cs="Times New Roman"/>
          <w:color w:val="000000"/>
          <w:lang w:eastAsia="it-IT"/>
        </w:rPr>
      </w:pPr>
    </w:p>
    <w:p w14:paraId="59938BDE" w14:textId="0C699A6B" w:rsidR="00D4146C" w:rsidRDefault="00D4146C" w:rsidP="00D07DAC">
      <w:pPr>
        <w:spacing w:after="0" w:line="240" w:lineRule="auto"/>
        <w:rPr>
          <w:rFonts w:ascii="Times New Roman" w:eastAsia="Times" w:hAnsi="Times New Roman" w:cs="Times New Roman"/>
          <w:color w:val="000000"/>
          <w:lang w:eastAsia="it-IT"/>
        </w:rPr>
      </w:pPr>
    </w:p>
    <w:p w14:paraId="4A55BB62" w14:textId="56028780" w:rsidR="00D4146C" w:rsidRDefault="00D4146C" w:rsidP="00D07DAC">
      <w:pPr>
        <w:spacing w:after="0" w:line="240" w:lineRule="auto"/>
        <w:rPr>
          <w:rFonts w:ascii="Times New Roman" w:eastAsia="Times" w:hAnsi="Times New Roman" w:cs="Times New Roman"/>
          <w:color w:val="000000"/>
          <w:lang w:eastAsia="it-IT"/>
        </w:rPr>
      </w:pPr>
    </w:p>
    <w:p w14:paraId="3A151EBB" w14:textId="5748AE9E" w:rsidR="00D4146C" w:rsidRDefault="00D4146C" w:rsidP="00D07DAC">
      <w:pPr>
        <w:spacing w:after="0" w:line="240" w:lineRule="auto"/>
        <w:rPr>
          <w:rFonts w:ascii="Times New Roman" w:eastAsia="Times" w:hAnsi="Times New Roman" w:cs="Times New Roman"/>
          <w:color w:val="000000"/>
          <w:lang w:eastAsia="it-IT"/>
        </w:rPr>
      </w:pPr>
    </w:p>
    <w:p w14:paraId="1A5FD691" w14:textId="69B7331E" w:rsidR="00D4146C" w:rsidRDefault="00D4146C" w:rsidP="00D07DAC">
      <w:pPr>
        <w:spacing w:after="0" w:line="240" w:lineRule="auto"/>
        <w:rPr>
          <w:rFonts w:ascii="Times New Roman" w:eastAsia="Times" w:hAnsi="Times New Roman" w:cs="Times New Roman"/>
          <w:color w:val="000000"/>
          <w:lang w:eastAsia="it-IT"/>
        </w:rPr>
      </w:pPr>
    </w:p>
    <w:p w14:paraId="3430F9D0" w14:textId="77777777" w:rsidR="00D4146C" w:rsidRDefault="00D4146C" w:rsidP="00D07DAC">
      <w:pPr>
        <w:spacing w:after="0" w:line="240" w:lineRule="auto"/>
        <w:rPr>
          <w:rFonts w:ascii="Times New Roman" w:eastAsia="Times" w:hAnsi="Times New Roman" w:cs="Times New Roman"/>
          <w:color w:val="000000"/>
          <w:lang w:eastAsia="it-IT"/>
        </w:rPr>
      </w:pPr>
    </w:p>
    <w:p w14:paraId="54D8CD3D" w14:textId="1C468157" w:rsidR="00CC7814" w:rsidRDefault="00CC7814" w:rsidP="00D07DAC">
      <w:pPr>
        <w:spacing w:after="0" w:line="240" w:lineRule="auto"/>
        <w:rPr>
          <w:rFonts w:ascii="Times New Roman" w:eastAsia="Times" w:hAnsi="Times New Roman" w:cs="Times New Roman"/>
          <w:color w:val="000000"/>
          <w:lang w:eastAsia="it-IT"/>
        </w:rPr>
      </w:pPr>
    </w:p>
    <w:p w14:paraId="57DCBAD3" w14:textId="49F810C9" w:rsidR="00CC7814" w:rsidRDefault="00CC7814" w:rsidP="00D07DAC">
      <w:pPr>
        <w:spacing w:after="0" w:line="240" w:lineRule="auto"/>
        <w:rPr>
          <w:rFonts w:ascii="Times New Roman" w:eastAsia="Times" w:hAnsi="Times New Roman" w:cs="Times New Roman"/>
          <w:color w:val="000000"/>
          <w:lang w:eastAsia="it-IT"/>
        </w:rPr>
      </w:pPr>
    </w:p>
    <w:p w14:paraId="4CA8CA95" w14:textId="02708EA0" w:rsidR="00CC7814" w:rsidRDefault="00CC7814" w:rsidP="00D07DAC">
      <w:pPr>
        <w:spacing w:after="0" w:line="240" w:lineRule="auto"/>
        <w:rPr>
          <w:rFonts w:ascii="Times New Roman" w:eastAsia="Times" w:hAnsi="Times New Roman" w:cs="Times New Roman"/>
          <w:color w:val="000000"/>
          <w:lang w:eastAsia="it-IT"/>
        </w:rPr>
      </w:pPr>
    </w:p>
    <w:p w14:paraId="331C3118" w14:textId="5B943C90" w:rsidR="00CC7814" w:rsidRDefault="00CC7814" w:rsidP="00D07DAC">
      <w:pPr>
        <w:spacing w:after="0" w:line="240" w:lineRule="auto"/>
        <w:rPr>
          <w:rFonts w:ascii="Times New Roman" w:eastAsia="Times" w:hAnsi="Times New Roman" w:cs="Times New Roman"/>
          <w:color w:val="000000"/>
          <w:lang w:eastAsia="it-IT"/>
        </w:rPr>
      </w:pPr>
    </w:p>
    <w:p w14:paraId="307A9758" w14:textId="7075A328"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279" w:name="_Toc63081353"/>
      <w:bookmarkStart w:id="280" w:name="_Toc71880569"/>
      <w:r w:rsidRPr="0098766B">
        <w:rPr>
          <w:rFonts w:ascii="Times New Roman" w:eastAsia="Times" w:hAnsi="Times New Roman" w:cs="Times New Roman"/>
          <w:b/>
          <w:i/>
          <w:color w:val="000000"/>
          <w:sz w:val="24"/>
          <w:szCs w:val="24"/>
          <w:lang w:eastAsia="it-IT"/>
        </w:rPr>
        <w:t xml:space="preserve">8.2.3 Schema di qualifica per il monitoraggio dell’EQB Fitoplancton </w:t>
      </w:r>
      <w:r w:rsidR="00F0202C">
        <w:rPr>
          <w:rFonts w:ascii="Times New Roman" w:eastAsia="Times" w:hAnsi="Times New Roman" w:cs="Times New Roman"/>
          <w:b/>
          <w:i/>
          <w:color w:val="000000"/>
          <w:sz w:val="24"/>
          <w:szCs w:val="24"/>
          <w:lang w:eastAsia="it-IT"/>
        </w:rPr>
        <w:t>L</w:t>
      </w:r>
      <w:r w:rsidRPr="0098766B">
        <w:rPr>
          <w:rFonts w:ascii="Times New Roman" w:eastAsia="Times" w:hAnsi="Times New Roman" w:cs="Times New Roman"/>
          <w:b/>
          <w:i/>
          <w:color w:val="000000"/>
          <w:sz w:val="24"/>
          <w:szCs w:val="24"/>
          <w:lang w:eastAsia="it-IT"/>
        </w:rPr>
        <w:t>aghi</w:t>
      </w:r>
      <w:bookmarkEnd w:id="279"/>
      <w:bookmarkEnd w:id="280"/>
    </w:p>
    <w:p w14:paraId="6A0CDA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2E9C5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9302F2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8E2046" w14:textId="77777777"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in ecosistemi lacustri</w:t>
      </w:r>
    </w:p>
    <w:p w14:paraId="4F78D1E1" w14:textId="77777777" w:rsidR="00D07DAC" w:rsidRPr="00A35784" w:rsidRDefault="00D07DAC" w:rsidP="00A2755E">
      <w:pPr>
        <w:spacing w:after="0" w:line="240" w:lineRule="exact"/>
        <w:rPr>
          <w:rFonts w:ascii="Times New Roman" w:eastAsia="Times" w:hAnsi="Times New Roman" w:cs="Times New Roman"/>
          <w:color w:val="FF0000"/>
          <w:lang w:eastAsia="it-IT"/>
        </w:rPr>
      </w:pPr>
      <w:r w:rsidRPr="00A35784">
        <w:rPr>
          <w:rFonts w:ascii="Times New Roman" w:eastAsia="Times" w:hAnsi="Times New Roman" w:cs="Times New Roman"/>
          <w:color w:val="000000"/>
          <w:lang w:eastAsia="it-IT"/>
        </w:rPr>
        <w:t xml:space="preserve">Condizioni e limiti di validità: 3 anni </w:t>
      </w:r>
    </w:p>
    <w:p w14:paraId="6918844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973B9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commentRangeStart w:id="281"/>
      <w:commentRangeStart w:id="282"/>
      <w:r w:rsidRPr="00B02FC5">
        <w:rPr>
          <w:rFonts w:ascii="Times New Roman" w:hAnsi="Times New Roman"/>
          <w:b/>
          <w:i/>
          <w:color w:val="000000" w:themeColor="text1"/>
        </w:rPr>
        <w:t>Categoria di qualifica</w:t>
      </w:r>
      <w:ins w:id="283" w:author="CARENA ELISA" w:date="2021-05-31T10:59:00Z">
        <w:r w:rsidR="0C3B9599" w:rsidRPr="19D733CB">
          <w:rPr>
            <w:rFonts w:ascii="Times New Roman" w:eastAsia="Times" w:hAnsi="Times New Roman" w:cs="Times New Roman"/>
            <w:b/>
            <w:bCs/>
            <w:i/>
            <w:iCs/>
            <w:color w:val="000000" w:themeColor="text1"/>
            <w:lang w:eastAsia="it-IT"/>
          </w:rPr>
          <w:t xml:space="preserve"> </w:t>
        </w:r>
      </w:ins>
    </w:p>
    <w:p w14:paraId="00D6A2C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9112" w:type="dxa"/>
        <w:tblInd w:w="1" w:type="dxa"/>
        <w:tblLook w:val="04A0" w:firstRow="1" w:lastRow="0" w:firstColumn="1" w:lastColumn="0" w:noHBand="0" w:noVBand="1"/>
      </w:tblPr>
      <w:tblGrid>
        <w:gridCol w:w="1525"/>
        <w:gridCol w:w="7587"/>
      </w:tblGrid>
      <w:tr w:rsidR="00D07DAC" w:rsidRPr="00A35784" w14:paraId="2F382644" w14:textId="77777777" w:rsidTr="00D07DAC">
        <w:trPr>
          <w:trHeight w:val="459"/>
        </w:trPr>
        <w:tc>
          <w:tcPr>
            <w:tcW w:w="1525" w:type="dxa"/>
          </w:tcPr>
          <w:p w14:paraId="452F23FA"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7587" w:type="dxa"/>
          </w:tcPr>
          <w:p w14:paraId="3C840171"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Esperti in Campionamento e pretrattamento di Fitoplancton lacustre (Schema 1).</w:t>
            </w:r>
          </w:p>
        </w:tc>
      </w:tr>
      <w:tr w:rsidR="00D07DAC" w:rsidRPr="00A35784" w14:paraId="1B49AA12" w14:textId="77777777" w:rsidTr="00D07DAC">
        <w:trPr>
          <w:trHeight w:val="564"/>
        </w:trPr>
        <w:tc>
          <w:tcPr>
            <w:tcW w:w="1525" w:type="dxa"/>
          </w:tcPr>
          <w:p w14:paraId="1820CCDB" w14:textId="67A77A1E"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F-L-</w:t>
            </w:r>
            <w:r w:rsidR="0070037C">
              <w:rPr>
                <w:rFonts w:ascii="Times New Roman" w:eastAsia="Times" w:hAnsi="Times New Roman" w:cs="Times New Roman"/>
                <w:color w:val="000000"/>
                <w:lang w:eastAsia="it-IT"/>
              </w:rPr>
              <w:t>EDB</w:t>
            </w:r>
          </w:p>
        </w:tc>
        <w:tc>
          <w:tcPr>
            <w:tcW w:w="7587" w:type="dxa"/>
          </w:tcPr>
          <w:p w14:paraId="3D5FB25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Sedimentazione,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Conta e Calcolo </w:t>
            </w:r>
            <w:proofErr w:type="spellStart"/>
            <w:r w:rsidRPr="00A35784">
              <w:rPr>
                <w:rFonts w:ascii="Times New Roman" w:eastAsia="Times" w:hAnsi="Times New Roman" w:cs="Times New Roman"/>
                <w:color w:val="000000"/>
                <w:lang w:eastAsia="it-IT"/>
              </w:rPr>
              <w:t>Biovolume</w:t>
            </w:r>
            <w:proofErr w:type="spellEnd"/>
            <w:r w:rsidRPr="00A35784">
              <w:rPr>
                <w:rFonts w:ascii="Times New Roman" w:eastAsia="Times" w:hAnsi="Times New Roman" w:cs="Times New Roman"/>
                <w:color w:val="000000"/>
                <w:lang w:eastAsia="it-IT"/>
              </w:rPr>
              <w:t xml:space="preserve"> di Fitoplancton Lacustre (Schema 2).</w:t>
            </w:r>
          </w:p>
        </w:tc>
      </w:tr>
      <w:tr w:rsidR="00D07DAC" w:rsidRPr="00A35784" w14:paraId="2DF3BC5C" w14:textId="77777777" w:rsidTr="00D07DAC">
        <w:trPr>
          <w:trHeight w:val="18"/>
        </w:trPr>
        <w:tc>
          <w:tcPr>
            <w:tcW w:w="1525" w:type="dxa"/>
          </w:tcPr>
          <w:p w14:paraId="740E2EAE"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F-L-IS</w:t>
            </w:r>
          </w:p>
        </w:tc>
        <w:tc>
          <w:tcPr>
            <w:tcW w:w="7587" w:type="dxa"/>
          </w:tcPr>
          <w:p w14:paraId="5F21C79D" w14:textId="1F04BCB9"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calcolo Indice ICF (IPAM/TNITMET),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Valutazione dello Stato di un ecosistema acquatico in riferimento all’EQB Fitoplancton Lacustre (Schema 3).</w:t>
            </w:r>
          </w:p>
        </w:tc>
      </w:tr>
    </w:tbl>
    <w:p w14:paraId="7A8DE59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9067" w:type="dxa"/>
        <w:tblLook w:val="04A0" w:firstRow="1" w:lastRow="0" w:firstColumn="1" w:lastColumn="0" w:noHBand="0" w:noVBand="1"/>
      </w:tblPr>
      <w:tblGrid>
        <w:gridCol w:w="1668"/>
        <w:gridCol w:w="5670"/>
        <w:gridCol w:w="1729"/>
      </w:tblGrid>
      <w:tr w:rsidR="00D07DAC" w:rsidRPr="00A35784" w14:paraId="196B83A9" w14:textId="77777777" w:rsidTr="00D07DAC">
        <w:trPr>
          <w:cnfStyle w:val="100000000000" w:firstRow="1" w:lastRow="0" w:firstColumn="0" w:lastColumn="0" w:oddVBand="0" w:evenVBand="0" w:oddHBand="0" w:evenHBand="0" w:firstRowFirstColumn="0" w:firstRowLastColumn="0" w:lastRowFirstColumn="0" w:lastRowLastColumn="0"/>
          <w:trHeight w:val="278"/>
        </w:trPr>
        <w:tc>
          <w:tcPr>
            <w:cnfStyle w:val="001000000100" w:firstRow="0" w:lastRow="0" w:firstColumn="1" w:lastColumn="0" w:oddVBand="0" w:evenVBand="0" w:oddHBand="0" w:evenHBand="0" w:firstRowFirstColumn="1" w:firstRowLastColumn="0" w:lastRowFirstColumn="0" w:lastRowLastColumn="0"/>
            <w:tcW w:w="9067" w:type="dxa"/>
            <w:gridSpan w:val="3"/>
            <w:shd w:val="clear" w:color="auto" w:fill="92D050"/>
          </w:tcPr>
          <w:p w14:paraId="30ADDFB2" w14:textId="5B95C245"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8.2.3</w:t>
            </w:r>
            <w:r w:rsidRPr="00A35784">
              <w:rPr>
                <w:rFonts w:ascii="Times New Roman" w:hAnsi="Times New Roman"/>
                <w:color w:val="000000"/>
                <w:sz w:val="22"/>
                <w:szCs w:val="22"/>
              </w:rPr>
              <w:t xml:space="preserve"> Compilazione codici categorie</w:t>
            </w:r>
          </w:p>
        </w:tc>
      </w:tr>
      <w:tr w:rsidR="00D07DAC" w:rsidRPr="00AF2701" w14:paraId="32927CB0" w14:textId="77777777" w:rsidTr="00D07DAC">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9067" w:type="dxa"/>
            <w:gridSpan w:val="3"/>
            <w:shd w:val="clear" w:color="auto" w:fill="D6E3BC"/>
          </w:tcPr>
          <w:p w14:paraId="4CA6B59F" w14:textId="18926A08" w:rsidR="00D07DAC" w:rsidRPr="00AD7B18" w:rsidRDefault="00D07DAC" w:rsidP="00A2755E">
            <w:pPr>
              <w:spacing w:line="240" w:lineRule="exact"/>
              <w:jc w:val="center"/>
              <w:rPr>
                <w:rFonts w:ascii="Times New Roman" w:hAnsi="Times New Roman"/>
                <w:color w:val="000000"/>
                <w:sz w:val="22"/>
                <w:szCs w:val="22"/>
                <w:lang w:val="en-US"/>
              </w:rPr>
            </w:pPr>
            <w:proofErr w:type="spellStart"/>
            <w:r w:rsidRPr="00AD7B18">
              <w:rPr>
                <w:rFonts w:ascii="Times New Roman" w:hAnsi="Times New Roman"/>
                <w:color w:val="000000"/>
                <w:lang w:val="en-US"/>
              </w:rPr>
              <w:t>Codice</w:t>
            </w:r>
            <w:proofErr w:type="spellEnd"/>
            <w:r w:rsidRPr="00AD7B18">
              <w:rPr>
                <w:rFonts w:ascii="Times New Roman" w:hAnsi="Times New Roman"/>
                <w:color w:val="000000"/>
                <w:lang w:val="en-US"/>
              </w:rPr>
              <w:t xml:space="preserve"> F, L, CP, </w:t>
            </w:r>
            <w:r w:rsidR="0070037C" w:rsidRPr="00AD7B18">
              <w:rPr>
                <w:rFonts w:ascii="Times New Roman" w:hAnsi="Times New Roman"/>
                <w:color w:val="000000"/>
                <w:lang w:val="en-US"/>
              </w:rPr>
              <w:t>EDB</w:t>
            </w:r>
            <w:r w:rsidRPr="00AD7B18">
              <w:rPr>
                <w:rFonts w:ascii="Times New Roman" w:hAnsi="Times New Roman"/>
                <w:color w:val="000000"/>
                <w:lang w:val="en-US"/>
              </w:rPr>
              <w:t>, IS</w:t>
            </w:r>
          </w:p>
        </w:tc>
      </w:tr>
      <w:tr w:rsidR="00D07DAC" w:rsidRPr="00A35784" w14:paraId="42BEB9CC" w14:textId="77777777" w:rsidTr="00D07DAC">
        <w:trPr>
          <w:trHeight w:val="264"/>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38C6434E"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5670" w:type="dxa"/>
            <w:tcBorders>
              <w:top w:val="single" w:sz="4" w:space="0" w:color="9BBB59"/>
              <w:left w:val="single" w:sz="4" w:space="0" w:color="9BBB59"/>
              <w:bottom w:val="single" w:sz="4" w:space="0" w:color="9BBB59"/>
              <w:right w:val="single" w:sz="4" w:space="0" w:color="9BBB59"/>
            </w:tcBorders>
          </w:tcPr>
          <w:p w14:paraId="2910D93C"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1729" w:type="dxa"/>
            <w:tcBorders>
              <w:top w:val="single" w:sz="4" w:space="0" w:color="9BBB59"/>
              <w:left w:val="single" w:sz="4" w:space="0" w:color="9BBB59"/>
              <w:bottom w:val="single" w:sz="4" w:space="0" w:color="9BBB59"/>
              <w:right w:val="single" w:sz="4" w:space="0" w:color="9BBB59"/>
            </w:tcBorders>
          </w:tcPr>
          <w:p w14:paraId="066A9ABB"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47370544" w14:textId="77777777" w:rsidTr="00D07DA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668" w:type="dxa"/>
            <w:tcBorders>
              <w:left w:val="single" w:sz="4" w:space="0" w:color="9BBB59"/>
              <w:right w:val="single" w:sz="4" w:space="0" w:color="9BBB59"/>
            </w:tcBorders>
          </w:tcPr>
          <w:p w14:paraId="29EA93FD"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5670" w:type="dxa"/>
            <w:tcBorders>
              <w:left w:val="single" w:sz="4" w:space="0" w:color="9BBB59"/>
              <w:right w:val="single" w:sz="4" w:space="0" w:color="9BBB59"/>
            </w:tcBorders>
          </w:tcPr>
          <w:p w14:paraId="273C1253"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1729" w:type="dxa"/>
            <w:tcBorders>
              <w:left w:val="single" w:sz="4" w:space="0" w:color="9BBB59"/>
              <w:right w:val="single" w:sz="4" w:space="0" w:color="9BBB59"/>
            </w:tcBorders>
          </w:tcPr>
          <w:p w14:paraId="4697C395"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5CC282A4" w14:textId="77777777" w:rsidTr="00D07DAC">
        <w:trPr>
          <w:trHeight w:val="27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24D1EF40"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Categoria </w:t>
            </w:r>
          </w:p>
        </w:tc>
        <w:tc>
          <w:tcPr>
            <w:tcW w:w="5670" w:type="dxa"/>
            <w:tcBorders>
              <w:top w:val="single" w:sz="4" w:space="0" w:color="9BBB59"/>
              <w:left w:val="single" w:sz="4" w:space="0" w:color="9BBB59"/>
              <w:bottom w:val="single" w:sz="4" w:space="0" w:color="9BBB59"/>
              <w:right w:val="single" w:sz="4" w:space="0" w:color="9BBB59"/>
            </w:tcBorders>
          </w:tcPr>
          <w:p w14:paraId="24D43328"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pretrattamento</w:t>
            </w:r>
          </w:p>
        </w:tc>
        <w:tc>
          <w:tcPr>
            <w:tcW w:w="1729" w:type="dxa"/>
            <w:tcBorders>
              <w:top w:val="single" w:sz="4" w:space="0" w:color="9BBB59"/>
              <w:left w:val="single" w:sz="4" w:space="0" w:color="9BBB59"/>
              <w:bottom w:val="single" w:sz="4" w:space="0" w:color="9BBB59"/>
              <w:right w:val="single" w:sz="4" w:space="0" w:color="9BBB59"/>
            </w:tcBorders>
          </w:tcPr>
          <w:p w14:paraId="7BBB5540"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CP</w:t>
            </w:r>
          </w:p>
        </w:tc>
      </w:tr>
      <w:tr w:rsidR="00D07DAC" w:rsidRPr="00A35784" w14:paraId="4ACE0BDD" w14:textId="77777777" w:rsidTr="00D07DAC">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668" w:type="dxa"/>
            <w:tcBorders>
              <w:left w:val="single" w:sz="4" w:space="0" w:color="9BBB59"/>
              <w:right w:val="single" w:sz="4" w:space="0" w:color="9BBB59"/>
            </w:tcBorders>
          </w:tcPr>
          <w:p w14:paraId="2D1ABA4D" w14:textId="77777777" w:rsidR="00D07DAC" w:rsidRPr="00A35784" w:rsidRDefault="00D07DAC" w:rsidP="00A2755E">
            <w:pPr>
              <w:spacing w:line="240" w:lineRule="exact"/>
              <w:rPr>
                <w:rFonts w:ascii="Times New Roman" w:hAnsi="Times New Roman"/>
                <w:color w:val="000000"/>
                <w:sz w:val="22"/>
                <w:szCs w:val="22"/>
              </w:rPr>
            </w:pPr>
          </w:p>
        </w:tc>
        <w:tc>
          <w:tcPr>
            <w:tcW w:w="5670" w:type="dxa"/>
            <w:tcBorders>
              <w:left w:val="single" w:sz="4" w:space="0" w:color="9BBB59"/>
              <w:right w:val="single" w:sz="4" w:space="0" w:color="9BBB59"/>
            </w:tcBorders>
          </w:tcPr>
          <w:p w14:paraId="7569E4F3" w14:textId="77777777" w:rsidR="00D07DAC" w:rsidRPr="00A35784" w:rsidRDefault="00D07DA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Sedimentazione-Determinazione Tassonomica-Conta Calcolo </w:t>
            </w:r>
            <w:proofErr w:type="spellStart"/>
            <w:r w:rsidRPr="00A35784">
              <w:rPr>
                <w:rFonts w:ascii="Times New Roman" w:hAnsi="Times New Roman"/>
                <w:color w:val="000000"/>
                <w:sz w:val="22"/>
                <w:szCs w:val="22"/>
              </w:rPr>
              <w:t>Biovolume</w:t>
            </w:r>
            <w:proofErr w:type="spellEnd"/>
          </w:p>
        </w:tc>
        <w:tc>
          <w:tcPr>
            <w:tcW w:w="1729" w:type="dxa"/>
            <w:tcBorders>
              <w:left w:val="single" w:sz="4" w:space="0" w:color="9BBB59"/>
              <w:right w:val="single" w:sz="4" w:space="0" w:color="9BBB59"/>
            </w:tcBorders>
          </w:tcPr>
          <w:p w14:paraId="7A813B54" w14:textId="43FA69F5" w:rsidR="00D07DAC" w:rsidRPr="00A35784" w:rsidRDefault="0070037C" w:rsidP="00A275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EDB</w:t>
            </w:r>
          </w:p>
        </w:tc>
      </w:tr>
      <w:tr w:rsidR="00D07DAC" w:rsidRPr="00A35784" w14:paraId="0CA54E61" w14:textId="77777777" w:rsidTr="00D07DAC">
        <w:trPr>
          <w:trHeight w:val="27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9BBB59"/>
              <w:left w:val="single" w:sz="4" w:space="0" w:color="9BBB59"/>
              <w:bottom w:val="single" w:sz="4" w:space="0" w:color="9BBB59"/>
              <w:right w:val="single" w:sz="4" w:space="0" w:color="9BBB59"/>
            </w:tcBorders>
          </w:tcPr>
          <w:p w14:paraId="5DA9EAFC" w14:textId="77777777" w:rsidR="00D07DAC" w:rsidRPr="00A35784" w:rsidRDefault="00D07DAC" w:rsidP="00A2755E">
            <w:pPr>
              <w:spacing w:line="240" w:lineRule="exact"/>
              <w:rPr>
                <w:rFonts w:ascii="Times New Roman" w:hAnsi="Times New Roman"/>
                <w:color w:val="000000"/>
                <w:sz w:val="22"/>
                <w:szCs w:val="22"/>
              </w:rPr>
            </w:pPr>
          </w:p>
        </w:tc>
        <w:tc>
          <w:tcPr>
            <w:tcW w:w="5670" w:type="dxa"/>
            <w:tcBorders>
              <w:top w:val="single" w:sz="4" w:space="0" w:color="9BBB59"/>
              <w:left w:val="single" w:sz="4" w:space="0" w:color="9BBB59"/>
              <w:bottom w:val="single" w:sz="4" w:space="0" w:color="9BBB59"/>
              <w:right w:val="single" w:sz="4" w:space="0" w:color="9BBB59"/>
            </w:tcBorders>
          </w:tcPr>
          <w:p w14:paraId="5AA8AD3F" w14:textId="78BFA68E"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 xml:space="preserve">Calcolo Indice ICF (IPAM/NITMET), </w:t>
            </w:r>
            <w:r w:rsidR="0070037C" w:rsidRPr="00A35784">
              <w:rPr>
                <w:rFonts w:ascii="Times New Roman" w:hAnsi="Times New Roman"/>
                <w:color w:val="000000"/>
                <w:sz w:val="22"/>
                <w:szCs w:val="22"/>
              </w:rPr>
              <w:t>Sub indici</w:t>
            </w:r>
            <w:r w:rsidRPr="00A35784">
              <w:rPr>
                <w:rFonts w:ascii="Times New Roman" w:hAnsi="Times New Roman"/>
                <w:color w:val="000000"/>
                <w:sz w:val="22"/>
                <w:szCs w:val="22"/>
              </w:rPr>
              <w:t xml:space="preserve"> e Valutazione stato</w:t>
            </w:r>
          </w:p>
        </w:tc>
        <w:tc>
          <w:tcPr>
            <w:tcW w:w="1729" w:type="dxa"/>
            <w:tcBorders>
              <w:top w:val="single" w:sz="4" w:space="0" w:color="9BBB59"/>
              <w:left w:val="single" w:sz="4" w:space="0" w:color="9BBB59"/>
              <w:bottom w:val="single" w:sz="4" w:space="0" w:color="9BBB59"/>
              <w:right w:val="single" w:sz="4" w:space="0" w:color="9BBB59"/>
            </w:tcBorders>
          </w:tcPr>
          <w:p w14:paraId="140B32B7" w14:textId="77777777" w:rsidR="00D07DAC" w:rsidRPr="00A35784" w:rsidRDefault="00D07DAC" w:rsidP="00A275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commentRangeEnd w:id="281"/>
    <w:p w14:paraId="3CBCA60C" w14:textId="77777777" w:rsidR="00D07DAC" w:rsidRPr="00A35784" w:rsidRDefault="00B02FC5"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281"/>
      </w:r>
      <w:commentRangeEnd w:id="282"/>
      <w:r w:rsidR="00AE3E19">
        <w:rPr>
          <w:rStyle w:val="Rimandocommento"/>
          <w:rFonts w:ascii="Cambria" w:eastAsia="Times New Roman" w:hAnsi="Cambria" w:cs="Times New Roman"/>
          <w:lang w:val="en-US"/>
        </w:rPr>
        <w:commentReference w:id="282"/>
      </w:r>
    </w:p>
    <w:p w14:paraId="2C3AE6CA"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p>
    <w:p w14:paraId="6AB4915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2C38E57D" w14:textId="77777777" w:rsidR="00D07DAC" w:rsidRPr="00A35784" w:rsidRDefault="00D07DAC" w:rsidP="00D07DAC">
      <w:pPr>
        <w:spacing w:after="0" w:line="240" w:lineRule="auto"/>
        <w:rPr>
          <w:rFonts w:ascii="Times New Roman" w:eastAsia="Times" w:hAnsi="Times New Roman" w:cs="Times New Roman"/>
          <w:color w:val="000000"/>
          <w:lang w:eastAsia="it-IT"/>
        </w:rPr>
      </w:pPr>
      <w:commentRangeStart w:id="284"/>
      <w:commentRangeStart w:id="285"/>
    </w:p>
    <w:tbl>
      <w:tblPr>
        <w:tblW w:w="0" w:type="auto"/>
        <w:tblLook w:val="04A0" w:firstRow="1" w:lastRow="0" w:firstColumn="1" w:lastColumn="0" w:noHBand="0" w:noVBand="1"/>
      </w:tblPr>
      <w:tblGrid>
        <w:gridCol w:w="1440"/>
        <w:gridCol w:w="7630"/>
      </w:tblGrid>
      <w:tr w:rsidR="00D07DAC" w:rsidRPr="00A35784" w14:paraId="696EB3F7" w14:textId="77777777" w:rsidTr="00D07DAC">
        <w:trPr>
          <w:trHeight w:val="616"/>
        </w:trPr>
        <w:tc>
          <w:tcPr>
            <w:tcW w:w="1526" w:type="dxa"/>
          </w:tcPr>
          <w:p w14:paraId="1DC8C44E"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8252" w:type="dxa"/>
          </w:tcPr>
          <w:p w14:paraId="3A1F9A49"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e pretrattamento di Fitoplancton in corpi idrici lacustri</w:t>
            </w:r>
          </w:p>
        </w:tc>
      </w:tr>
      <w:tr w:rsidR="00D07DAC" w:rsidRPr="00A35784" w14:paraId="06EFB2B1" w14:textId="77777777" w:rsidTr="00D07DAC">
        <w:trPr>
          <w:trHeight w:val="568"/>
        </w:trPr>
        <w:tc>
          <w:tcPr>
            <w:tcW w:w="1526" w:type="dxa"/>
          </w:tcPr>
          <w:p w14:paraId="56FAF594" w14:textId="6B658B85"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F-L-</w:t>
            </w:r>
            <w:r w:rsidR="0070037C">
              <w:rPr>
                <w:rFonts w:ascii="Times New Roman" w:eastAsia="Times" w:hAnsi="Times New Roman" w:cs="Times New Roman"/>
                <w:color w:val="000000"/>
                <w:lang w:eastAsia="it-IT"/>
              </w:rPr>
              <w:t>EDB</w:t>
            </w:r>
          </w:p>
        </w:tc>
        <w:tc>
          <w:tcPr>
            <w:tcW w:w="8252" w:type="dxa"/>
          </w:tcPr>
          <w:p w14:paraId="74AC095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di metodiche per sedimentazione, Determinazione tassonomica, conta e calcolo </w:t>
            </w:r>
            <w:proofErr w:type="spellStart"/>
            <w:r w:rsidRPr="00A35784">
              <w:rPr>
                <w:rFonts w:ascii="Times New Roman" w:eastAsia="Times" w:hAnsi="Times New Roman" w:cs="Times New Roman"/>
                <w:color w:val="000000"/>
                <w:lang w:eastAsia="it-IT"/>
              </w:rPr>
              <w:t>biovolume</w:t>
            </w:r>
            <w:proofErr w:type="spellEnd"/>
            <w:r w:rsidRPr="00A35784">
              <w:rPr>
                <w:rFonts w:ascii="Times New Roman" w:eastAsia="Times" w:hAnsi="Times New Roman" w:cs="Times New Roman"/>
                <w:color w:val="000000"/>
                <w:lang w:eastAsia="it-IT"/>
              </w:rPr>
              <w:t xml:space="preserve"> di Fitoplancton Lacustre </w:t>
            </w:r>
          </w:p>
        </w:tc>
      </w:tr>
      <w:tr w:rsidR="00D07DAC" w:rsidRPr="00A35784" w14:paraId="43661BEE" w14:textId="77777777" w:rsidTr="00D07DAC">
        <w:trPr>
          <w:trHeight w:val="20"/>
        </w:trPr>
        <w:tc>
          <w:tcPr>
            <w:tcW w:w="1526" w:type="dxa"/>
          </w:tcPr>
          <w:p w14:paraId="34A6E07B"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F-L-IS</w:t>
            </w:r>
          </w:p>
        </w:tc>
        <w:tc>
          <w:tcPr>
            <w:tcW w:w="8252" w:type="dxa"/>
          </w:tcPr>
          <w:p w14:paraId="00FEA0A9" w14:textId="31A669EC"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ICF (IPAM/TNITMET),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valutazione dello stato di un corpo idrico lacustre in riferimento all’EQB Fitoplancton  </w:t>
            </w:r>
          </w:p>
        </w:tc>
      </w:tr>
    </w:tbl>
    <w:p w14:paraId="3F4A5D9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F45C6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1389449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0" w:type="auto"/>
        <w:tblLook w:val="04A0" w:firstRow="1" w:lastRow="0" w:firstColumn="1" w:lastColumn="0" w:noHBand="0" w:noVBand="1"/>
      </w:tblPr>
      <w:tblGrid>
        <w:gridCol w:w="1441"/>
        <w:gridCol w:w="7629"/>
      </w:tblGrid>
      <w:tr w:rsidR="00D07DAC" w:rsidRPr="00A35784" w14:paraId="6A8824ED" w14:textId="77777777" w:rsidTr="00D07DAC">
        <w:trPr>
          <w:trHeight w:val="20"/>
        </w:trPr>
        <w:tc>
          <w:tcPr>
            <w:tcW w:w="1526" w:type="dxa"/>
          </w:tcPr>
          <w:p w14:paraId="14183928"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F-L-CP</w:t>
            </w:r>
          </w:p>
        </w:tc>
        <w:tc>
          <w:tcPr>
            <w:tcW w:w="8252" w:type="dxa"/>
          </w:tcPr>
          <w:p w14:paraId="00557C24" w14:textId="77777777"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e pretrattamento atte a valutare lo stato di un lago.</w:t>
            </w:r>
          </w:p>
        </w:tc>
      </w:tr>
      <w:tr w:rsidR="00D07DAC" w:rsidRPr="00A35784" w14:paraId="23145A8F" w14:textId="77777777" w:rsidTr="00D07DAC">
        <w:trPr>
          <w:trHeight w:val="800"/>
        </w:trPr>
        <w:tc>
          <w:tcPr>
            <w:tcW w:w="1526" w:type="dxa"/>
          </w:tcPr>
          <w:p w14:paraId="03FD8C9E" w14:textId="583A5F45" w:rsidR="00D07DAC" w:rsidRPr="00A35784" w:rsidRDefault="00D07DAC" w:rsidP="00A2755E">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F-L- </w:t>
            </w:r>
            <w:r w:rsidR="0070037C">
              <w:rPr>
                <w:rFonts w:ascii="Times New Roman" w:eastAsia="Times" w:hAnsi="Times New Roman" w:cs="Times New Roman"/>
                <w:color w:val="000000"/>
                <w:lang w:eastAsia="it-IT"/>
              </w:rPr>
              <w:t>EDB</w:t>
            </w:r>
          </w:p>
        </w:tc>
        <w:tc>
          <w:tcPr>
            <w:tcW w:w="8252" w:type="dxa"/>
          </w:tcPr>
          <w:p w14:paraId="3108363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la competenza di applicare, mediante sedimentazione,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conta, calcolo </w:t>
            </w:r>
            <w:proofErr w:type="spellStart"/>
            <w:r w:rsidRPr="00A35784">
              <w:rPr>
                <w:rFonts w:ascii="Times New Roman" w:eastAsia="Times" w:hAnsi="Times New Roman" w:cs="Times New Roman"/>
                <w:color w:val="000000"/>
                <w:lang w:eastAsia="it-IT"/>
              </w:rPr>
              <w:t>biovolume</w:t>
            </w:r>
            <w:proofErr w:type="spellEnd"/>
            <w:r w:rsidRPr="00A35784">
              <w:rPr>
                <w:rFonts w:ascii="Times New Roman" w:eastAsia="Times" w:hAnsi="Times New Roman" w:cs="Times New Roman"/>
                <w:color w:val="000000"/>
                <w:lang w:eastAsia="it-IT"/>
              </w:rPr>
              <w:t>, metodiche atte a valutare lo stato di un lago.</w:t>
            </w:r>
          </w:p>
        </w:tc>
      </w:tr>
      <w:tr w:rsidR="00D07DAC" w:rsidRPr="00A35784" w14:paraId="36A141BC" w14:textId="77777777" w:rsidTr="00D07DAC">
        <w:trPr>
          <w:trHeight w:val="20"/>
        </w:trPr>
        <w:tc>
          <w:tcPr>
            <w:tcW w:w="1526" w:type="dxa"/>
          </w:tcPr>
          <w:p w14:paraId="5EE2E87A" w14:textId="77777777" w:rsidR="00D07DAC" w:rsidRPr="00A35784" w:rsidRDefault="00D07DAC" w:rsidP="00A2755E">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lastRenderedPageBreak/>
              <w:t>F-L-IS</w:t>
            </w:r>
          </w:p>
        </w:tc>
        <w:tc>
          <w:tcPr>
            <w:tcW w:w="8252" w:type="dxa"/>
          </w:tcPr>
          <w:p w14:paraId="41FD89EE" w14:textId="5265C06B" w:rsidR="00D07DAC" w:rsidRPr="00A35784" w:rsidRDefault="00D07DAC" w:rsidP="00A2755E">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per procedere al calcolo dell’indice ICF (IPAM/NITMED), dei suoi </w:t>
            </w:r>
            <w:r w:rsidR="0070037C" w:rsidRPr="00A35784">
              <w:rPr>
                <w:rFonts w:ascii="Times New Roman" w:eastAsia="Times" w:hAnsi="Times New Roman" w:cs="Times New Roman"/>
                <w:color w:val="000000"/>
                <w:lang w:eastAsia="it-IT"/>
              </w:rPr>
              <w:t>sub indici</w:t>
            </w:r>
            <w:r w:rsidRPr="00A35784">
              <w:rPr>
                <w:rFonts w:ascii="Times New Roman" w:eastAsia="Times" w:hAnsi="Times New Roman" w:cs="Times New Roman"/>
                <w:color w:val="000000"/>
                <w:lang w:eastAsia="it-IT"/>
              </w:rPr>
              <w:t xml:space="preserve"> e alla valutazione dello stato di un corpo idrico lacustre in riferimento all’EQB Fitoplancton.</w:t>
            </w:r>
          </w:p>
        </w:tc>
      </w:tr>
    </w:tbl>
    <w:commentRangeEnd w:id="284"/>
    <w:p w14:paraId="63638DB4" w14:textId="77777777" w:rsidR="00D07DAC" w:rsidRPr="00A35784" w:rsidRDefault="00B02FC5" w:rsidP="00D07DAC">
      <w:pPr>
        <w:spacing w:after="0" w:line="240" w:lineRule="auto"/>
        <w:rPr>
          <w:rFonts w:ascii="Times New Roman" w:eastAsia="Times" w:hAnsi="Times New Roman" w:cs="Times New Roman"/>
          <w:color w:val="000000"/>
          <w:lang w:eastAsia="it-IT"/>
        </w:rPr>
      </w:pPr>
      <w:r>
        <w:rPr>
          <w:rStyle w:val="Rimandocommento"/>
          <w:rFonts w:ascii="Cambria" w:eastAsia="Times New Roman" w:hAnsi="Cambria" w:cs="Times New Roman"/>
          <w:lang w:val="en-US"/>
        </w:rPr>
        <w:commentReference w:id="284"/>
      </w:r>
      <w:commentRangeEnd w:id="285"/>
      <w:r w:rsidR="00AE3E19">
        <w:rPr>
          <w:rStyle w:val="Rimandocommento"/>
          <w:rFonts w:ascii="Cambria" w:eastAsia="Times New Roman" w:hAnsi="Cambria" w:cs="Times New Roman"/>
          <w:lang w:val="en-US"/>
        </w:rPr>
        <w:commentReference w:id="285"/>
      </w:r>
    </w:p>
    <w:p w14:paraId="7C670AB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81203A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226E3E"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49" w:type="dxa"/>
        <w:tblInd w:w="5" w:type="dxa"/>
        <w:tblCellMar>
          <w:left w:w="115" w:type="dxa"/>
          <w:right w:w="115" w:type="dxa"/>
        </w:tblCellMar>
        <w:tblLook w:val="0400" w:firstRow="0" w:lastRow="0" w:firstColumn="0" w:lastColumn="0" w:noHBand="0" w:noVBand="1"/>
      </w:tblPr>
      <w:tblGrid>
        <w:gridCol w:w="4299"/>
        <w:gridCol w:w="41"/>
        <w:gridCol w:w="4613"/>
        <w:gridCol w:w="896"/>
      </w:tblGrid>
      <w:tr w:rsidR="00D07DAC" w:rsidRPr="00A35784" w14:paraId="50C48191" w14:textId="77777777" w:rsidTr="00CC7814">
        <w:tc>
          <w:tcPr>
            <w:tcW w:w="9849" w:type="dxa"/>
            <w:gridSpan w:val="4"/>
          </w:tcPr>
          <w:p w14:paraId="71EBF4D2" w14:textId="77777777" w:rsidR="00D07DAC" w:rsidRPr="00A35784" w:rsidRDefault="00D07DAC" w:rsidP="00D07DAC">
            <w:pPr>
              <w:spacing w:after="0" w:line="240" w:lineRule="auto"/>
              <w:jc w:val="both"/>
              <w:rPr>
                <w:rFonts w:ascii="Times New Roman" w:eastAsia="Times" w:hAnsi="Times New Roman" w:cs="Times New Roman"/>
                <w:b/>
                <w:i/>
                <w:color w:val="000000"/>
                <w:lang w:eastAsia="it-IT"/>
              </w:rPr>
            </w:pPr>
          </w:p>
          <w:tbl>
            <w:tblPr>
              <w:tblStyle w:val="Tabellagriglia1chiara-colore31"/>
              <w:tblW w:w="8953" w:type="dxa"/>
              <w:tblLook w:val="0400" w:firstRow="0" w:lastRow="0" w:firstColumn="0" w:lastColumn="0" w:noHBand="0" w:noVBand="1"/>
            </w:tblPr>
            <w:tblGrid>
              <w:gridCol w:w="4505"/>
              <w:gridCol w:w="4448"/>
            </w:tblGrid>
            <w:tr w:rsidR="00D07DAC" w:rsidRPr="00A35784" w14:paraId="26B351B4" w14:textId="77777777" w:rsidTr="00CC7814">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041C1441" w14:textId="77777777" w:rsidR="00D07DAC" w:rsidRPr="00A35784" w:rsidRDefault="00D07DAC" w:rsidP="00A2755E">
                  <w:pPr>
                    <w:spacing w:line="240" w:lineRule="exact"/>
                    <w:jc w:val="both"/>
                    <w:rPr>
                      <w:rFonts w:ascii="Times New Roman" w:hAnsi="Times New Roman"/>
                      <w:b/>
                      <w:sz w:val="22"/>
                      <w:szCs w:val="22"/>
                    </w:rPr>
                  </w:pPr>
                  <w:r w:rsidRPr="00A35784">
                    <w:rPr>
                      <w:rFonts w:ascii="Times New Roman" w:hAnsi="Times New Roman"/>
                      <w:b/>
                      <w:sz w:val="22"/>
                      <w:szCs w:val="22"/>
                    </w:rPr>
                    <w:t>Schema 1</w:t>
                  </w:r>
                </w:p>
                <w:p w14:paraId="4441ADBF" w14:textId="77777777" w:rsidR="00D07DAC" w:rsidRPr="00A35784" w:rsidRDefault="00D07DAC" w:rsidP="00A2755E">
                  <w:pPr>
                    <w:spacing w:line="240" w:lineRule="exact"/>
                    <w:jc w:val="both"/>
                    <w:rPr>
                      <w:rFonts w:ascii="Times New Roman" w:hAnsi="Times New Roman"/>
                      <w:b/>
                      <w:color w:val="000000"/>
                      <w:sz w:val="22"/>
                      <w:szCs w:val="22"/>
                    </w:rPr>
                  </w:pPr>
                </w:p>
              </w:tc>
            </w:tr>
            <w:tr w:rsidR="00D07DAC" w:rsidRPr="00A35784" w14:paraId="13AE092E" w14:textId="77777777" w:rsidTr="00CC7814">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48522DA6"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1 - </w:t>
                  </w:r>
                  <w:r w:rsidRPr="00A35784">
                    <w:rPr>
                      <w:rFonts w:ascii="Times New Roman" w:hAnsi="Times New Roman"/>
                      <w:b/>
                      <w:sz w:val="22"/>
                      <w:szCs w:val="22"/>
                    </w:rPr>
                    <w:t>DEFINIZIONI DELLE COMPETENZE INIZIALI RICHIESTE</w:t>
                  </w:r>
                </w:p>
              </w:tc>
            </w:tr>
            <w:tr w:rsidR="00D07DAC" w:rsidRPr="00A35784" w14:paraId="04A9E278" w14:textId="77777777" w:rsidTr="00CC7814">
              <w:trPr>
                <w:trHeight w:val="109"/>
              </w:trPr>
              <w:tc>
                <w:tcPr>
                  <w:tcW w:w="8953" w:type="dxa"/>
                  <w:gridSpan w:val="2"/>
                  <w:tcBorders>
                    <w:top w:val="double" w:sz="4" w:space="0" w:color="9BBB59"/>
                    <w:left w:val="double" w:sz="4" w:space="0" w:color="9BBB59"/>
                    <w:right w:val="double" w:sz="4" w:space="0" w:color="9BBB59"/>
                  </w:tcBorders>
                </w:tcPr>
                <w:p w14:paraId="16A2F551"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8B5EED4" w14:textId="77777777" w:rsidTr="00CC7814">
              <w:trPr>
                <w:trHeight w:val="109"/>
              </w:trPr>
              <w:tc>
                <w:tcPr>
                  <w:tcW w:w="8953" w:type="dxa"/>
                  <w:gridSpan w:val="2"/>
                  <w:tcBorders>
                    <w:left w:val="double" w:sz="4" w:space="0" w:color="9BBB59"/>
                    <w:right w:val="double" w:sz="4" w:space="0" w:color="9BBB59"/>
                  </w:tcBorders>
                </w:tcPr>
                <w:p w14:paraId="0461D85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 pretrattamento EQB FITOPLANCTON LACUSTRE</w:t>
                  </w:r>
                </w:p>
              </w:tc>
            </w:tr>
            <w:tr w:rsidR="00D07DAC" w:rsidRPr="00A35784" w14:paraId="2F7B53AB" w14:textId="77777777" w:rsidTr="00CC7814">
              <w:trPr>
                <w:trHeight w:val="109"/>
              </w:trPr>
              <w:tc>
                <w:tcPr>
                  <w:tcW w:w="4505" w:type="dxa"/>
                  <w:tcBorders>
                    <w:top w:val="single" w:sz="4" w:space="0" w:color="9BBB59"/>
                    <w:left w:val="double" w:sz="4" w:space="0" w:color="9BBB59"/>
                    <w:bottom w:val="single" w:sz="4" w:space="0" w:color="9BBB59"/>
                    <w:right w:val="single" w:sz="4" w:space="0" w:color="9BBB59"/>
                  </w:tcBorders>
                  <w:shd w:val="clear" w:color="auto" w:fill="auto"/>
                </w:tcPr>
                <w:p w14:paraId="369817B4"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48" w:type="dxa"/>
                  <w:tcBorders>
                    <w:top w:val="single" w:sz="4" w:space="0" w:color="9BBB59"/>
                    <w:left w:val="single" w:sz="4" w:space="0" w:color="9BBB59"/>
                    <w:bottom w:val="single" w:sz="4" w:space="0" w:color="9BBB59"/>
                    <w:right w:val="double" w:sz="4" w:space="0" w:color="9BBB59"/>
                  </w:tcBorders>
                  <w:shd w:val="clear" w:color="auto" w:fill="auto"/>
                </w:tcPr>
                <w:p w14:paraId="03D22252"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1E800633" w14:textId="77777777" w:rsidTr="00CC7814">
              <w:trPr>
                <w:trHeight w:val="538"/>
              </w:trPr>
              <w:tc>
                <w:tcPr>
                  <w:tcW w:w="4505" w:type="dxa"/>
                  <w:tcBorders>
                    <w:left w:val="double" w:sz="4" w:space="0" w:color="9BBB59"/>
                  </w:tcBorders>
                </w:tcPr>
                <w:p w14:paraId="0B3FECC4" w14:textId="77777777" w:rsidR="00D07DAC" w:rsidRPr="00703073" w:rsidRDefault="00D07DAC" w:rsidP="00A2755E">
                  <w:pPr>
                    <w:spacing w:line="240" w:lineRule="exact"/>
                    <w:jc w:val="both"/>
                    <w:rPr>
                      <w:ins w:id="286" w:author="Cristina Martone" w:date="2023-05-31T15:39:00Z"/>
                      <w:rFonts w:ascii="Times New Roman" w:hAnsi="Times New Roman"/>
                      <w:color w:val="000000" w:themeColor="text1"/>
                      <w:sz w:val="22"/>
                      <w:szCs w:val="22"/>
                      <w:rPrChange w:id="287" w:author="Cristina Martone" w:date="2023-05-31T16:40:00Z">
                        <w:rPr>
                          <w:ins w:id="288" w:author="Cristina Martone" w:date="2023-05-31T15:39:00Z"/>
                          <w:rFonts w:ascii="Times New Roman" w:hAnsi="Times New Roman"/>
                          <w:color w:val="000000" w:themeColor="text1"/>
                        </w:rPr>
                      </w:rPrChange>
                    </w:rPr>
                  </w:pPr>
                  <w:r w:rsidRPr="00703073">
                    <w:rPr>
                      <w:rFonts w:ascii="Times New Roman" w:hAnsi="Times New Roman"/>
                      <w:color w:val="000000" w:themeColor="text1"/>
                    </w:rPr>
                    <w:t xml:space="preserve">Titolo di Studio: </w:t>
                  </w:r>
                  <w:commentRangeStart w:id="289"/>
                  <w:commentRangeStart w:id="290"/>
                  <w:r w:rsidRPr="00703073">
                    <w:rPr>
                      <w:rFonts w:ascii="Times New Roman" w:hAnsi="Times New Roman"/>
                      <w:color w:val="000000" w:themeColor="text1"/>
                    </w:rPr>
                    <w:t>Diploma</w:t>
                  </w:r>
                  <w:commentRangeEnd w:id="289"/>
                  <w:r w:rsidR="006006FA" w:rsidRPr="00703073">
                    <w:rPr>
                      <w:rStyle w:val="Rimandocommento"/>
                      <w:rFonts w:ascii="Times New Roman" w:eastAsia="Times New Roman" w:hAnsi="Times New Roman"/>
                      <w:sz w:val="22"/>
                      <w:szCs w:val="22"/>
                      <w:lang w:val="en-US"/>
                      <w:rPrChange w:id="291" w:author="Cristina Martone" w:date="2023-05-31T16:40:00Z">
                        <w:rPr>
                          <w:rStyle w:val="Rimandocommento"/>
                          <w:rFonts w:ascii="Cambria" w:eastAsia="Times New Roman" w:hAnsi="Cambria"/>
                          <w:lang w:val="en-US"/>
                        </w:rPr>
                      </w:rPrChange>
                    </w:rPr>
                    <w:commentReference w:id="289"/>
                  </w:r>
                  <w:commentRangeEnd w:id="290"/>
                  <w:r w:rsidR="00703073" w:rsidRPr="00703073">
                    <w:rPr>
                      <w:rStyle w:val="Rimandocommento"/>
                      <w:rFonts w:ascii="Times New Roman" w:eastAsia="Times New Roman" w:hAnsi="Times New Roman"/>
                      <w:sz w:val="22"/>
                      <w:szCs w:val="22"/>
                      <w:lang w:val="en-US"/>
                      <w:rPrChange w:id="292" w:author="Cristina Martone" w:date="2023-05-31T16:40:00Z">
                        <w:rPr>
                          <w:rStyle w:val="Rimandocommento"/>
                          <w:rFonts w:ascii="Cambria" w:eastAsia="Times New Roman" w:hAnsi="Cambria"/>
                          <w:lang w:val="en-US"/>
                        </w:rPr>
                      </w:rPrChange>
                    </w:rPr>
                    <w:commentReference w:id="290"/>
                  </w:r>
                  <w:r w:rsidRPr="00703073">
                    <w:rPr>
                      <w:rFonts w:ascii="Times New Roman" w:hAnsi="Times New Roman"/>
                      <w:color w:val="000000" w:themeColor="text1"/>
                    </w:rPr>
                    <w:t xml:space="preserve"> di Laurea triennale, magistrale/specialistica o vecchio ordinamento in Scienze Biologiche, Scienze Naturali, Scienze Agrarie, Scienze Forestali, Scienze Ambientali o equipollenti (Equipollenze ed equiparazioni tra titoli italiani, fonte MIUR) </w:t>
                  </w:r>
                </w:p>
                <w:p w14:paraId="2945A396" w14:textId="3BAC7677" w:rsidR="00C34947" w:rsidRPr="00A35784" w:rsidRDefault="00C34947" w:rsidP="00A2755E">
                  <w:pPr>
                    <w:spacing w:line="240" w:lineRule="exact"/>
                    <w:jc w:val="both"/>
                    <w:rPr>
                      <w:rFonts w:ascii="Times New Roman" w:hAnsi="Times New Roman"/>
                      <w:strike/>
                      <w:color w:val="000000"/>
                      <w:sz w:val="22"/>
                      <w:szCs w:val="22"/>
                    </w:rPr>
                  </w:pPr>
                  <w:ins w:id="293" w:author="Cristina Martone" w:date="2023-05-31T15:39: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448" w:type="dxa"/>
                  <w:tcBorders>
                    <w:right w:val="double" w:sz="4" w:space="0" w:color="9BBB59"/>
                  </w:tcBorders>
                </w:tcPr>
                <w:p w14:paraId="6FA16A83" w14:textId="77777777" w:rsidR="00D07DAC" w:rsidRPr="00A35784" w:rsidRDefault="00D07DAC" w:rsidP="00A2755E">
                  <w:pPr>
                    <w:spacing w:line="240" w:lineRule="exact"/>
                    <w:jc w:val="both"/>
                    <w:rPr>
                      <w:rFonts w:ascii="Times New Roman" w:hAnsi="Times New Roman"/>
                      <w:strike/>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835C678" w14:textId="77777777" w:rsidTr="00CC7814">
              <w:trPr>
                <w:trHeight w:val="1033"/>
              </w:trPr>
              <w:tc>
                <w:tcPr>
                  <w:tcW w:w="4505" w:type="dxa"/>
                  <w:tcBorders>
                    <w:left w:val="double" w:sz="4" w:space="0" w:color="9BBB59"/>
                  </w:tcBorders>
                </w:tcPr>
                <w:p w14:paraId="307A8781" w14:textId="55EC7A53"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1 anno con almeno 6 campionamenti e pretrattamenti campioni Fitoplancton con i diversi metodi di campionamento (Tubo, </w:t>
                  </w:r>
                  <w:proofErr w:type="spellStart"/>
                  <w:r w:rsidRPr="00A35784">
                    <w:rPr>
                      <w:rFonts w:ascii="Times New Roman" w:hAnsi="Times New Roman"/>
                      <w:color w:val="000000"/>
                      <w:sz w:val="22"/>
                      <w:szCs w:val="22"/>
                    </w:rPr>
                    <w:t>Niskin</w:t>
                  </w:r>
                  <w:proofErr w:type="spellEnd"/>
                  <w:r w:rsidRPr="00A35784">
                    <w:rPr>
                      <w:rFonts w:ascii="Times New Roman" w:hAnsi="Times New Roman"/>
                      <w:color w:val="000000"/>
                      <w:sz w:val="22"/>
                      <w:szCs w:val="22"/>
                    </w:rPr>
                    <w:t>,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c>
                <w:tcPr>
                  <w:tcW w:w="4448" w:type="dxa"/>
                  <w:tcBorders>
                    <w:right w:val="double" w:sz="4" w:space="0" w:color="9BBB59"/>
                  </w:tcBorders>
                </w:tcPr>
                <w:p w14:paraId="67AD2372"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Neofiti</w:t>
                  </w:r>
                </w:p>
              </w:tc>
            </w:tr>
            <w:tr w:rsidR="00D07DAC" w:rsidRPr="00A35784" w14:paraId="5D76EFE5" w14:textId="77777777" w:rsidTr="00CC7814">
              <w:trPr>
                <w:trHeight w:val="223"/>
              </w:trPr>
              <w:tc>
                <w:tcPr>
                  <w:tcW w:w="8953" w:type="dxa"/>
                  <w:gridSpan w:val="2"/>
                  <w:tcBorders>
                    <w:top w:val="double" w:sz="4" w:space="0" w:color="9BBB59"/>
                    <w:left w:val="double" w:sz="4" w:space="0" w:color="9BBB59"/>
                    <w:bottom w:val="double" w:sz="4" w:space="0" w:color="9BBB59"/>
                    <w:right w:val="double" w:sz="4" w:space="0" w:color="9BBB59"/>
                  </w:tcBorders>
                </w:tcPr>
                <w:p w14:paraId="420BE5AD"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CCEF16E" w14:textId="77777777" w:rsidTr="00CC7814">
              <w:trPr>
                <w:trHeight w:val="286"/>
              </w:trPr>
              <w:tc>
                <w:tcPr>
                  <w:tcW w:w="8953" w:type="dxa"/>
                  <w:gridSpan w:val="2"/>
                  <w:tcBorders>
                    <w:top w:val="double" w:sz="4" w:space="0" w:color="9BBB59"/>
                    <w:left w:val="double" w:sz="4" w:space="0" w:color="9BBB59"/>
                    <w:right w:val="double" w:sz="4" w:space="0" w:color="9BBB59"/>
                  </w:tcBorders>
                </w:tcPr>
                <w:p w14:paraId="36DDFA0F"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8C4D702" w14:textId="77777777" w:rsidTr="00CC7814">
              <w:trPr>
                <w:trHeight w:val="341"/>
              </w:trPr>
              <w:tc>
                <w:tcPr>
                  <w:tcW w:w="8953" w:type="dxa"/>
                  <w:gridSpan w:val="2"/>
                  <w:tcBorders>
                    <w:left w:val="double" w:sz="4" w:space="0" w:color="9BBB59"/>
                    <w:right w:val="double" w:sz="4" w:space="0" w:color="9BBB59"/>
                  </w:tcBorders>
                </w:tcPr>
                <w:p w14:paraId="2A10FCF4"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campionamento e pretrattamento EQB FITOPLANCTON LACUSTRE</w:t>
                  </w:r>
                </w:p>
              </w:tc>
            </w:tr>
            <w:tr w:rsidR="00D07DAC" w:rsidRPr="00A35784" w14:paraId="44C38ED7" w14:textId="77777777" w:rsidTr="00CC7814">
              <w:trPr>
                <w:trHeight w:val="286"/>
              </w:trPr>
              <w:tc>
                <w:tcPr>
                  <w:tcW w:w="4505" w:type="dxa"/>
                  <w:tcBorders>
                    <w:top w:val="single" w:sz="4" w:space="0" w:color="9BBB59"/>
                    <w:left w:val="double" w:sz="4" w:space="0" w:color="9BBB59"/>
                    <w:bottom w:val="single" w:sz="4" w:space="0" w:color="9BBB59"/>
                    <w:right w:val="single" w:sz="4" w:space="0" w:color="9BBB59"/>
                  </w:tcBorders>
                  <w:shd w:val="clear" w:color="auto" w:fill="auto"/>
                </w:tcPr>
                <w:p w14:paraId="627954AC"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1° Caso: personale con esperienza</w:t>
                  </w:r>
                </w:p>
              </w:tc>
              <w:tc>
                <w:tcPr>
                  <w:tcW w:w="4448" w:type="dxa"/>
                  <w:tcBorders>
                    <w:top w:val="single" w:sz="4" w:space="0" w:color="9BBB59"/>
                    <w:left w:val="single" w:sz="4" w:space="0" w:color="9BBB59"/>
                    <w:bottom w:val="single" w:sz="4" w:space="0" w:color="9BBB59"/>
                    <w:right w:val="double" w:sz="4" w:space="0" w:color="9BBB59"/>
                  </w:tcBorders>
                  <w:shd w:val="clear" w:color="auto" w:fill="auto"/>
                </w:tcPr>
                <w:p w14:paraId="63B2285E" w14:textId="77777777" w:rsidR="00D07DAC" w:rsidRPr="00A35784" w:rsidRDefault="00D07DAC" w:rsidP="00A2755E">
                  <w:pPr>
                    <w:spacing w:line="240" w:lineRule="exact"/>
                    <w:ind w:left="720"/>
                    <w:jc w:val="both"/>
                    <w:rPr>
                      <w:rFonts w:ascii="Times New Roman" w:hAnsi="Times New Roman"/>
                      <w:b/>
                      <w:i/>
                      <w:color w:val="000000"/>
                      <w:sz w:val="22"/>
                      <w:szCs w:val="22"/>
                    </w:rPr>
                  </w:pPr>
                  <w:r w:rsidRPr="00A35784">
                    <w:rPr>
                      <w:rFonts w:ascii="Times New Roman" w:eastAsia="Times New Roman" w:hAnsi="Times New Roman"/>
                      <w:b/>
                      <w:i/>
                      <w:sz w:val="22"/>
                      <w:szCs w:val="22"/>
                    </w:rPr>
                    <w:t>2° Caso: neolaureati/neofiti</w:t>
                  </w:r>
                </w:p>
              </w:tc>
            </w:tr>
            <w:tr w:rsidR="00D07DAC" w:rsidRPr="00A35784" w14:paraId="132EC963" w14:textId="77777777" w:rsidTr="00CC7814">
              <w:trPr>
                <w:trHeight w:val="572"/>
              </w:trPr>
              <w:tc>
                <w:tcPr>
                  <w:tcW w:w="4505" w:type="dxa"/>
                  <w:tcBorders>
                    <w:left w:val="double" w:sz="4" w:space="0" w:color="9BBB59"/>
                  </w:tcBorders>
                </w:tcPr>
                <w:p w14:paraId="1D4BAF24" w14:textId="6C1DB33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 esperienza documentata di almeno 1 anno con almeno 6 campionamenti e pretrattamenti campioni</w:t>
                  </w:r>
                  <w:r w:rsidRPr="00A35784" w:rsidDel="00F11C8A">
                    <w:rPr>
                      <w:rFonts w:ascii="Times New Roman" w:hAnsi="Times New Roman"/>
                      <w:color w:val="000000"/>
                      <w:sz w:val="22"/>
                      <w:szCs w:val="22"/>
                    </w:rPr>
                    <w:t xml:space="preserve"> </w:t>
                  </w:r>
                  <w:r w:rsidRPr="00A35784">
                    <w:rPr>
                      <w:rFonts w:ascii="Times New Roman" w:hAnsi="Times New Roman"/>
                      <w:color w:val="000000"/>
                      <w:sz w:val="22"/>
                      <w:szCs w:val="22"/>
                    </w:rPr>
                    <w:t xml:space="preserve">Fitoplancton con i diversi metodi di campionamento (Tubo, </w:t>
                  </w:r>
                  <w:proofErr w:type="spellStart"/>
                  <w:r w:rsidRPr="00A35784">
                    <w:rPr>
                      <w:rFonts w:ascii="Times New Roman" w:hAnsi="Times New Roman"/>
                      <w:color w:val="000000"/>
                      <w:sz w:val="22"/>
                      <w:szCs w:val="22"/>
                    </w:rPr>
                    <w:t>Niskin</w:t>
                  </w:r>
                  <w:proofErr w:type="spellEnd"/>
                  <w:r w:rsidRPr="00A35784">
                    <w:rPr>
                      <w:rFonts w:ascii="Times New Roman" w:hAnsi="Times New Roman"/>
                      <w:color w:val="000000"/>
                      <w:sz w:val="22"/>
                      <w:szCs w:val="22"/>
                    </w:rPr>
                    <w:t>,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c>
                <w:tcPr>
                  <w:tcW w:w="4448" w:type="dxa"/>
                  <w:tcBorders>
                    <w:right w:val="double" w:sz="4" w:space="0" w:color="9BBB59"/>
                  </w:tcBorders>
                </w:tcPr>
                <w:p w14:paraId="7B8AB42B" w14:textId="77777777"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Neofiti</w:t>
                  </w:r>
                </w:p>
              </w:tc>
            </w:tr>
            <w:tr w:rsidR="00D07DAC" w:rsidRPr="00A35784" w14:paraId="38D7A8F4" w14:textId="77777777" w:rsidTr="00CC7814">
              <w:trPr>
                <w:trHeight w:val="301"/>
              </w:trPr>
              <w:tc>
                <w:tcPr>
                  <w:tcW w:w="4505" w:type="dxa"/>
                  <w:tcBorders>
                    <w:left w:val="double" w:sz="4" w:space="0" w:color="9BBB59"/>
                  </w:tcBorders>
                </w:tcPr>
                <w:p w14:paraId="04F0A6DF" w14:textId="77777777" w:rsidR="00D07DAC" w:rsidRPr="00A35784" w:rsidRDefault="00D07DAC" w:rsidP="00A2755E">
                  <w:pPr>
                    <w:spacing w:line="240" w:lineRule="exact"/>
                    <w:ind w:left="720"/>
                    <w:jc w:val="both"/>
                    <w:rPr>
                      <w:rFonts w:ascii="Times New Roman" w:hAnsi="Times New Roman"/>
                      <w:color w:val="000000"/>
                      <w:sz w:val="22"/>
                      <w:szCs w:val="22"/>
                    </w:rPr>
                  </w:pPr>
                </w:p>
              </w:tc>
              <w:tc>
                <w:tcPr>
                  <w:tcW w:w="4448" w:type="dxa"/>
                  <w:tcBorders>
                    <w:right w:val="double" w:sz="4" w:space="0" w:color="9BBB59"/>
                  </w:tcBorders>
                </w:tcPr>
                <w:p w14:paraId="1F3E6C91" w14:textId="0D62D66C" w:rsidR="00D07DAC" w:rsidRPr="00A35784" w:rsidRDefault="00D07DAC" w:rsidP="00A2755E">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affiancamento a personale esperto di minimo 1 anno con almeno 6 campionamenti e pretrattamenti campioni Fitoplancton con i diversi metodi di campionamento (Tubo, </w:t>
                  </w:r>
                  <w:proofErr w:type="spellStart"/>
                  <w:r w:rsidRPr="00A35784">
                    <w:rPr>
                      <w:rFonts w:ascii="Times New Roman" w:hAnsi="Times New Roman"/>
                      <w:color w:val="000000"/>
                      <w:sz w:val="22"/>
                      <w:szCs w:val="22"/>
                    </w:rPr>
                    <w:t>Niskin</w:t>
                  </w:r>
                  <w:proofErr w:type="spellEnd"/>
                  <w:r w:rsidRPr="00A35784">
                    <w:rPr>
                      <w:rFonts w:ascii="Times New Roman" w:hAnsi="Times New Roman"/>
                      <w:color w:val="000000"/>
                      <w:sz w:val="22"/>
                      <w:szCs w:val="22"/>
                    </w:rPr>
                    <w:t>, etc.)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3020)</w:t>
                  </w:r>
                </w:p>
              </w:tc>
            </w:tr>
            <w:tr w:rsidR="00D07DAC" w:rsidRPr="00A35784" w14:paraId="017A5240" w14:textId="77777777" w:rsidTr="00CC7814">
              <w:trPr>
                <w:trHeight w:val="241"/>
              </w:trPr>
              <w:tc>
                <w:tcPr>
                  <w:tcW w:w="8953" w:type="dxa"/>
                  <w:gridSpan w:val="2"/>
                  <w:tcBorders>
                    <w:left w:val="double" w:sz="4" w:space="0" w:color="9BBB59"/>
                    <w:right w:val="double" w:sz="4" w:space="0" w:color="9BBB59"/>
                  </w:tcBorders>
                  <w:shd w:val="clear" w:color="auto" w:fill="EAF1DD"/>
                </w:tcPr>
                <w:p w14:paraId="44796DE9"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42E73A2" w14:textId="77777777" w:rsidTr="00CC7814">
              <w:trPr>
                <w:trHeight w:val="259"/>
              </w:trPr>
              <w:tc>
                <w:tcPr>
                  <w:tcW w:w="8953" w:type="dxa"/>
                  <w:gridSpan w:val="2"/>
                  <w:tcBorders>
                    <w:left w:val="double" w:sz="4" w:space="0" w:color="9BBB59"/>
                    <w:bottom w:val="double" w:sz="4" w:space="0" w:color="9BBB59"/>
                    <w:right w:val="double" w:sz="4" w:space="0" w:color="9BBB59"/>
                  </w:tcBorders>
                </w:tcPr>
                <w:p w14:paraId="4CB2031E" w14:textId="77777777" w:rsidR="00D07DAC" w:rsidRPr="00A35784" w:rsidRDefault="00D07DAC" w:rsidP="00A2755E">
                  <w:pPr>
                    <w:spacing w:line="240" w:lineRule="exact"/>
                    <w:rPr>
                      <w:rFonts w:ascii="Times New Roman" w:hAnsi="Times New Roman"/>
                      <w:color w:val="000000"/>
                      <w:sz w:val="22"/>
                      <w:szCs w:val="22"/>
                    </w:rPr>
                  </w:pPr>
                  <w:r w:rsidRPr="00A35784">
                    <w:rPr>
                      <w:rFonts w:ascii="Times New Roman" w:hAnsi="Times New Roman"/>
                      <w:color w:val="000000"/>
                      <w:sz w:val="22"/>
                      <w:szCs w:val="22"/>
                    </w:rPr>
                    <w:t>Prova abilitativa: Campionamento Fitoplancton e pretrattamento (es ad osservazione diretta)</w:t>
                  </w:r>
                </w:p>
              </w:tc>
            </w:tr>
            <w:tr w:rsidR="00D07DAC" w:rsidRPr="00A35784" w14:paraId="1ABDA61C" w14:textId="77777777" w:rsidTr="00CC7814">
              <w:trPr>
                <w:trHeight w:val="695"/>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6516FC12" w14:textId="72259F8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w:t>
                  </w:r>
                  <w:r w:rsidRPr="00A35784">
                    <w:rPr>
                      <w:rFonts w:ascii="Times New Roman" w:hAnsi="Times New Roman"/>
                      <w:b/>
                      <w:color w:val="000000"/>
                      <w:sz w:val="22"/>
                      <w:szCs w:val="22"/>
                    </w:rPr>
                    <w:t xml:space="preserve"> in campionamento e pretrattamento dell’EQB Fitoplancton  </w:t>
                  </w:r>
                </w:p>
                <w:p w14:paraId="3DD11FCC" w14:textId="77777777" w:rsidR="00D07DAC" w:rsidRPr="00A35784" w:rsidRDefault="00D07DAC" w:rsidP="00A2755E">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(F-L-CP)</w:t>
                  </w:r>
                </w:p>
              </w:tc>
            </w:tr>
          </w:tbl>
          <w:p w14:paraId="789A4135"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r w:rsidR="00D07DAC" w:rsidRPr="00A35784" w14:paraId="16BEF2E7"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D6E3BC"/>
              <w:left w:val="single" w:sz="4" w:space="0" w:color="D6E3BC"/>
              <w:bottom w:val="single" w:sz="4" w:space="0" w:color="9BBB59"/>
              <w:right w:val="single" w:sz="4" w:space="0" w:color="D6E3BC"/>
            </w:tcBorders>
          </w:tcPr>
          <w:p w14:paraId="5853826A" w14:textId="77777777" w:rsidR="00D07DAC" w:rsidRPr="00A35784" w:rsidRDefault="00D07DAC" w:rsidP="00D07DAC">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it-IT"/>
              </w:rPr>
            </w:pPr>
          </w:p>
        </w:tc>
      </w:tr>
      <w:tr w:rsidR="00D07DAC" w:rsidRPr="00A35784" w14:paraId="18022A04"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92D050"/>
          </w:tcPr>
          <w:p w14:paraId="36794BF4" w14:textId="77777777" w:rsidR="00D07DAC" w:rsidRPr="00A35784" w:rsidRDefault="00D07DAC" w:rsidP="00A2755E">
            <w:pPr>
              <w:pBdr>
                <w:top w:val="nil"/>
                <w:left w:val="nil"/>
                <w:bottom w:val="nil"/>
                <w:right w:val="nil"/>
                <w:between w:val="nil"/>
              </w:pBdr>
              <w:tabs>
                <w:tab w:val="left" w:pos="2960"/>
              </w:tabs>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Schema 2</w:t>
            </w:r>
            <w:r w:rsidRPr="00A35784">
              <w:rPr>
                <w:rFonts w:ascii="Times New Roman" w:eastAsia="Times New Roman" w:hAnsi="Times New Roman" w:cs="Times New Roman"/>
                <w:b/>
                <w:color w:val="000000"/>
                <w:lang w:eastAsia="it-IT"/>
              </w:rPr>
              <w:tab/>
            </w:r>
          </w:p>
          <w:p w14:paraId="6663A6C8"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D07DAC" w:rsidRPr="00A35784" w14:paraId="302D5BB4"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9BBB59"/>
              <w:right w:val="single" w:sz="4" w:space="0" w:color="9BBB59"/>
            </w:tcBorders>
          </w:tcPr>
          <w:p w14:paraId="26128963"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1 - DEFINIZIONI DELLE COMPETENZE INIZIALI RICHIESTE</w:t>
            </w:r>
          </w:p>
        </w:tc>
      </w:tr>
      <w:tr w:rsidR="00D07DAC" w:rsidRPr="00A35784" w14:paraId="164EC73F"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9BBB59"/>
              <w:left w:val="single" w:sz="4" w:space="0" w:color="9BBB59"/>
              <w:bottom w:val="single" w:sz="4" w:space="0" w:color="D6E3BC"/>
              <w:right w:val="single" w:sz="4" w:space="0" w:color="9BBB59"/>
            </w:tcBorders>
          </w:tcPr>
          <w:p w14:paraId="5723DFD5"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63B5B843"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09"/>
        </w:trPr>
        <w:tc>
          <w:tcPr>
            <w:tcW w:w="8953" w:type="dxa"/>
            <w:gridSpan w:val="3"/>
            <w:tcBorders>
              <w:top w:val="single" w:sz="4" w:space="0" w:color="D6E3BC"/>
              <w:left w:val="single" w:sz="4" w:space="0" w:color="9BBB59"/>
              <w:bottom w:val="single" w:sz="4" w:space="0" w:color="D6E3BC"/>
              <w:right w:val="single" w:sz="4" w:space="0" w:color="9BBB59"/>
            </w:tcBorders>
          </w:tcPr>
          <w:p w14:paraId="673E7FB2"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Esperti sedimentazione,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xml:space="preserve">, conta e calcolo </w:t>
            </w:r>
            <w:proofErr w:type="spellStart"/>
            <w:r w:rsidRPr="00A35784">
              <w:rPr>
                <w:rFonts w:ascii="Times New Roman" w:eastAsia="Times New Roman" w:hAnsi="Times New Roman" w:cs="Times New Roman"/>
                <w:b/>
                <w:color w:val="000000"/>
                <w:lang w:eastAsia="it-IT"/>
              </w:rPr>
              <w:t>biovolume</w:t>
            </w:r>
            <w:proofErr w:type="spellEnd"/>
            <w:r w:rsidRPr="00A35784">
              <w:rPr>
                <w:rFonts w:ascii="Times New Roman" w:eastAsia="Times New Roman" w:hAnsi="Times New Roman" w:cs="Times New Roman"/>
                <w:b/>
                <w:color w:val="000000"/>
                <w:lang w:eastAsia="it-IT"/>
              </w:rPr>
              <w:t xml:space="preserve"> EQB Fitoplancton Lacustre</w:t>
            </w:r>
          </w:p>
        </w:tc>
      </w:tr>
      <w:tr w:rsidR="00D07DAC" w:rsidRPr="00A35784" w14:paraId="00330B12"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109"/>
        </w:trPr>
        <w:tc>
          <w:tcPr>
            <w:tcW w:w="4299" w:type="dxa"/>
            <w:tcBorders>
              <w:top w:val="single" w:sz="4" w:space="0" w:color="9BBB59"/>
              <w:left w:val="single" w:sz="4" w:space="0" w:color="9BBB59"/>
              <w:bottom w:val="single" w:sz="4" w:space="0" w:color="9BBB59"/>
              <w:right w:val="single" w:sz="4" w:space="0" w:color="9BBB59"/>
            </w:tcBorders>
          </w:tcPr>
          <w:p w14:paraId="4D6AD20F"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654" w:type="dxa"/>
            <w:gridSpan w:val="2"/>
            <w:tcBorders>
              <w:top w:val="single" w:sz="4" w:space="0" w:color="9BBB59"/>
              <w:left w:val="single" w:sz="4" w:space="0" w:color="9BBB59"/>
              <w:bottom w:val="single" w:sz="4" w:space="0" w:color="9BBB59"/>
              <w:right w:val="single" w:sz="4" w:space="0" w:color="9BBB59"/>
            </w:tcBorders>
          </w:tcPr>
          <w:p w14:paraId="16095C9F"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neolaureati/neofiti</w:t>
            </w:r>
          </w:p>
        </w:tc>
      </w:tr>
      <w:tr w:rsidR="00D07DAC" w:rsidRPr="00A35784" w14:paraId="154652A9"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1530"/>
        </w:trPr>
        <w:tc>
          <w:tcPr>
            <w:tcW w:w="4299" w:type="dxa"/>
            <w:tcBorders>
              <w:top w:val="single" w:sz="4" w:space="0" w:color="D6E3BC"/>
              <w:left w:val="single" w:sz="4" w:space="0" w:color="9BBB59"/>
              <w:bottom w:val="single" w:sz="4" w:space="0" w:color="D6E3BC"/>
              <w:right w:val="single" w:sz="4" w:space="0" w:color="D6E3BC"/>
            </w:tcBorders>
          </w:tcPr>
          <w:p w14:paraId="413C53B5"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lastRenderedPageBreak/>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654" w:type="dxa"/>
            <w:gridSpan w:val="2"/>
            <w:tcBorders>
              <w:top w:val="single" w:sz="4" w:space="0" w:color="D6E3BC"/>
              <w:left w:val="single" w:sz="4" w:space="0" w:color="D6E3BC"/>
              <w:bottom w:val="single" w:sz="4" w:space="0" w:color="D6E3BC"/>
              <w:right w:val="single" w:sz="4" w:space="0" w:color="9BBB59"/>
            </w:tcBorders>
          </w:tcPr>
          <w:p w14:paraId="42641A0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E223140" w14:textId="77777777" w:rsidTr="006006FA">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13"/>
        </w:trPr>
        <w:tc>
          <w:tcPr>
            <w:tcW w:w="4299" w:type="dxa"/>
            <w:tcBorders>
              <w:top w:val="single" w:sz="4" w:space="0" w:color="D6E3BC"/>
              <w:left w:val="single" w:sz="4" w:space="0" w:color="9BBB59"/>
              <w:bottom w:val="single" w:sz="4" w:space="0" w:color="D6E3BC"/>
              <w:right w:val="single" w:sz="4" w:space="0" w:color="D6E3BC"/>
            </w:tcBorders>
          </w:tcPr>
          <w:p w14:paraId="45DDDD02" w14:textId="787C0F75"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commentRangeStart w:id="294"/>
            <w:commentRangeStart w:id="295"/>
            <w:r w:rsidRPr="00A35784">
              <w:rPr>
                <w:rFonts w:ascii="Times New Roman" w:eastAsia="Times New Roman" w:hAnsi="Times New Roman" w:cs="Times New Roman"/>
                <w:color w:val="000000"/>
                <w:lang w:eastAsia="it-IT"/>
              </w:rPr>
              <w:t>3</w:t>
            </w:r>
            <w:commentRangeEnd w:id="294"/>
            <w:r w:rsidR="006006FA">
              <w:rPr>
                <w:rStyle w:val="Rimandocommento"/>
                <w:rFonts w:ascii="Cambria" w:eastAsia="Times New Roman" w:hAnsi="Cambria" w:cs="Times New Roman"/>
                <w:lang w:val="en-US"/>
              </w:rPr>
              <w:commentReference w:id="294"/>
            </w:r>
            <w:commentRangeEnd w:id="295"/>
            <w:r w:rsidR="00884237">
              <w:rPr>
                <w:rStyle w:val="Rimandocommento"/>
                <w:rFonts w:ascii="Cambria" w:eastAsia="Times New Roman" w:hAnsi="Cambria" w:cs="Times New Roman"/>
                <w:lang w:val="en-US"/>
              </w:rPr>
              <w:commentReference w:id="295"/>
            </w:r>
            <w:r w:rsidRPr="00A35784">
              <w:rPr>
                <w:rFonts w:ascii="Times New Roman" w:eastAsia="Times New Roman" w:hAnsi="Times New Roman" w:cs="Times New Roman"/>
                <w:color w:val="000000"/>
                <w:lang w:eastAsia="it-IT"/>
              </w:rPr>
              <w:t xml:space="preserve"> anni nell</w:t>
            </w:r>
            <w:r w:rsidR="00240EE2">
              <w:rPr>
                <w:rFonts w:ascii="Times New Roman" w:eastAsia="Times New Roman" w:hAnsi="Times New Roman" w:cs="Times New Roman"/>
                <w:color w:val="000000"/>
                <w:lang w:eastAsia="it-IT"/>
              </w:rPr>
              <w:t xml:space="preserve">a </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w:t>
            </w:r>
          </w:p>
        </w:tc>
        <w:tc>
          <w:tcPr>
            <w:tcW w:w="4654" w:type="dxa"/>
            <w:gridSpan w:val="2"/>
            <w:tcBorders>
              <w:top w:val="single" w:sz="4" w:space="0" w:color="D6E3BC"/>
              <w:left w:val="single" w:sz="4" w:space="0" w:color="D6E3BC"/>
              <w:bottom w:val="single" w:sz="4" w:space="0" w:color="9BBB59"/>
              <w:right w:val="single" w:sz="4" w:space="0" w:color="9BBB59"/>
            </w:tcBorders>
          </w:tcPr>
          <w:p w14:paraId="6B7477BB"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D07DAC" w:rsidRPr="00A35784" w14:paraId="0EA0B77C"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286"/>
        </w:trPr>
        <w:tc>
          <w:tcPr>
            <w:tcW w:w="8953" w:type="dxa"/>
            <w:gridSpan w:val="3"/>
            <w:tcBorders>
              <w:top w:val="single" w:sz="4" w:space="0" w:color="9BBB59"/>
              <w:left w:val="single" w:sz="4" w:space="0" w:color="9BBB59"/>
              <w:bottom w:val="single" w:sz="4" w:space="0" w:color="9BBB59"/>
              <w:right w:val="single" w:sz="4" w:space="0" w:color="9BBB59"/>
            </w:tcBorders>
          </w:tcPr>
          <w:p w14:paraId="30C848E1"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2 - DEFINIZIONI DELLE COMPETENZE FINALI RICHIESTE</w:t>
            </w:r>
          </w:p>
        </w:tc>
      </w:tr>
      <w:tr w:rsidR="00D07DAC" w:rsidRPr="00A35784" w14:paraId="44C0F123"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286"/>
        </w:trPr>
        <w:tc>
          <w:tcPr>
            <w:tcW w:w="8953" w:type="dxa"/>
            <w:gridSpan w:val="3"/>
            <w:tcBorders>
              <w:top w:val="single" w:sz="4" w:space="0" w:color="9BBB59"/>
              <w:left w:val="single" w:sz="4" w:space="0" w:color="9BBB59"/>
              <w:bottom w:val="single" w:sz="4" w:space="0" w:color="D6E3BC"/>
              <w:right w:val="single" w:sz="4" w:space="0" w:color="9BBB59"/>
            </w:tcBorders>
          </w:tcPr>
          <w:p w14:paraId="46ABB80F"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5F1ECE31"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18"/>
        </w:trPr>
        <w:tc>
          <w:tcPr>
            <w:tcW w:w="8953" w:type="dxa"/>
            <w:gridSpan w:val="3"/>
            <w:tcBorders>
              <w:top w:val="single" w:sz="4" w:space="0" w:color="D6E3BC"/>
              <w:left w:val="single" w:sz="4" w:space="0" w:color="9BBB59"/>
              <w:bottom w:val="single" w:sz="4" w:space="0" w:color="D6E3BC"/>
              <w:right w:val="single" w:sz="4" w:space="0" w:color="9BBB59"/>
            </w:tcBorders>
          </w:tcPr>
          <w:p w14:paraId="38EFB5D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commentRangeStart w:id="296"/>
            <w:commentRangeStart w:id="297"/>
            <w:r w:rsidRPr="00A35784">
              <w:rPr>
                <w:rFonts w:ascii="Times New Roman" w:eastAsia="Times New Roman" w:hAnsi="Times New Roman" w:cs="Times New Roman"/>
                <w:b/>
                <w:color w:val="000000"/>
                <w:lang w:eastAsia="it-IT"/>
              </w:rPr>
              <w:t xml:space="preserve">Esperti sedimentazione,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xml:space="preserve">, conta e calcolo </w:t>
            </w:r>
            <w:proofErr w:type="spellStart"/>
            <w:r w:rsidRPr="00A35784">
              <w:rPr>
                <w:rFonts w:ascii="Times New Roman" w:eastAsia="Times New Roman" w:hAnsi="Times New Roman" w:cs="Times New Roman"/>
                <w:b/>
                <w:color w:val="000000"/>
                <w:lang w:eastAsia="it-IT"/>
              </w:rPr>
              <w:t>biovolume</w:t>
            </w:r>
            <w:proofErr w:type="spellEnd"/>
            <w:r w:rsidRPr="00A35784">
              <w:rPr>
                <w:rFonts w:ascii="Times New Roman" w:eastAsia="Times New Roman" w:hAnsi="Times New Roman" w:cs="Times New Roman"/>
                <w:b/>
                <w:color w:val="000000"/>
                <w:lang w:eastAsia="it-IT"/>
              </w:rPr>
              <w:t xml:space="preserve"> EQB Fitoplancton lacustre</w:t>
            </w:r>
            <w:commentRangeEnd w:id="296"/>
            <w:r w:rsidR="00C80681">
              <w:rPr>
                <w:rStyle w:val="Rimandocommento"/>
                <w:rFonts w:ascii="Cambria" w:eastAsia="Times New Roman" w:hAnsi="Cambria" w:cs="Times New Roman"/>
                <w:lang w:val="en-US"/>
              </w:rPr>
              <w:commentReference w:id="296"/>
            </w:r>
            <w:commentRangeEnd w:id="297"/>
            <w:r w:rsidR="00FA72FB">
              <w:rPr>
                <w:rStyle w:val="Rimandocommento"/>
                <w:rFonts w:ascii="Cambria" w:eastAsia="Times New Roman" w:hAnsi="Cambria" w:cs="Times New Roman"/>
                <w:lang w:val="en-US"/>
              </w:rPr>
              <w:commentReference w:id="297"/>
            </w:r>
          </w:p>
        </w:tc>
      </w:tr>
      <w:tr w:rsidR="00D07DAC" w:rsidRPr="00A35784" w14:paraId="6EAD28B2"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326"/>
        </w:trPr>
        <w:tc>
          <w:tcPr>
            <w:tcW w:w="4340" w:type="dxa"/>
            <w:gridSpan w:val="2"/>
            <w:tcBorders>
              <w:top w:val="single" w:sz="4" w:space="0" w:color="9BBB59"/>
              <w:left w:val="single" w:sz="4" w:space="0" w:color="9BBB59"/>
              <w:bottom w:val="single" w:sz="4" w:space="0" w:color="9BBB59"/>
              <w:right w:val="single" w:sz="4" w:space="0" w:color="9BBB59"/>
            </w:tcBorders>
          </w:tcPr>
          <w:p w14:paraId="3BD921A4"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613" w:type="dxa"/>
            <w:tcBorders>
              <w:top w:val="single" w:sz="4" w:space="0" w:color="9BBB59"/>
              <w:left w:val="single" w:sz="4" w:space="0" w:color="9BBB59"/>
              <w:bottom w:val="single" w:sz="4" w:space="0" w:color="9BBB59"/>
              <w:right w:val="single" w:sz="4" w:space="0" w:color="9BBB59"/>
            </w:tcBorders>
          </w:tcPr>
          <w:p w14:paraId="13EC6360"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neolaureati/neofiti</w:t>
            </w:r>
          </w:p>
        </w:tc>
      </w:tr>
      <w:tr w:rsidR="00D07DAC" w:rsidRPr="00A35784" w14:paraId="1EFC083E"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03FF382B"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w:t>
            </w:r>
          </w:p>
        </w:tc>
        <w:tc>
          <w:tcPr>
            <w:tcW w:w="4613" w:type="dxa"/>
            <w:tcBorders>
              <w:top w:val="single" w:sz="4" w:space="0" w:color="D6E3BC"/>
              <w:left w:val="single" w:sz="4" w:space="0" w:color="D6E3BC"/>
              <w:bottom w:val="single" w:sz="4" w:space="0" w:color="D6E3BC"/>
              <w:right w:val="single" w:sz="4" w:space="0" w:color="9BBB59"/>
            </w:tcBorders>
          </w:tcPr>
          <w:p w14:paraId="711A74B4"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p>
        </w:tc>
      </w:tr>
      <w:tr w:rsidR="00D07DAC" w:rsidRPr="00A35784" w14:paraId="1D181990"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45D4E6E6"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lang w:eastAsia="it-IT"/>
              </w:rPr>
            </w:pPr>
          </w:p>
        </w:tc>
        <w:tc>
          <w:tcPr>
            <w:tcW w:w="4613" w:type="dxa"/>
            <w:tcBorders>
              <w:top w:val="single" w:sz="4" w:space="0" w:color="D6E3BC"/>
              <w:left w:val="single" w:sz="4" w:space="0" w:color="D6E3BC"/>
              <w:bottom w:val="single" w:sz="4" w:space="0" w:color="D6E3BC"/>
              <w:right w:val="single" w:sz="4" w:space="0" w:color="9BBB59"/>
            </w:tcBorders>
          </w:tcPr>
          <w:p w14:paraId="13AADE1F"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w:hAnsi="Times New Roman" w:cs="Times New Roman"/>
                <w:color w:val="000000"/>
                <w:lang w:eastAsia="it-IT"/>
              </w:rPr>
            </w:pPr>
            <w:r w:rsidRPr="00A35784">
              <w:rPr>
                <w:rFonts w:ascii="Times New Roman" w:eastAsia="Times New Roman" w:hAnsi="Times New Roman" w:cs="Times New Roman"/>
                <w:color w:val="000000"/>
                <w:lang w:eastAsia="it-IT"/>
              </w:rPr>
              <w:t xml:space="preserve">Corso base di </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con cenni di ecologia, limnologia </w:t>
            </w:r>
          </w:p>
        </w:tc>
      </w:tr>
      <w:tr w:rsidR="00D07DAC" w:rsidRPr="00A35784" w14:paraId="152805E3"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572"/>
        </w:trPr>
        <w:tc>
          <w:tcPr>
            <w:tcW w:w="4340" w:type="dxa"/>
            <w:gridSpan w:val="2"/>
            <w:tcBorders>
              <w:top w:val="single" w:sz="4" w:space="0" w:color="D6E3BC"/>
              <w:left w:val="single" w:sz="4" w:space="0" w:color="9BBB59"/>
              <w:bottom w:val="single" w:sz="4" w:space="0" w:color="D6E3BC"/>
              <w:right w:val="single" w:sz="4" w:space="0" w:color="D6E3BC"/>
            </w:tcBorders>
          </w:tcPr>
          <w:p w14:paraId="40997C09"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c>
          <w:tcPr>
            <w:tcW w:w="4613" w:type="dxa"/>
            <w:tcBorders>
              <w:top w:val="single" w:sz="4" w:space="0" w:color="D6E3BC"/>
              <w:left w:val="single" w:sz="4" w:space="0" w:color="D6E3BC"/>
              <w:bottom w:val="single" w:sz="4" w:space="0" w:color="D6E3BC"/>
              <w:right w:val="single" w:sz="4" w:space="0" w:color="9BBB59"/>
            </w:tcBorders>
          </w:tcPr>
          <w:p w14:paraId="5B382D2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2</w:t>
            </w:r>
            <w:proofErr w:type="gramEnd"/>
            <w:r w:rsidRPr="00A35784">
              <w:rPr>
                <w:rFonts w:ascii="Times New Roman" w:eastAsia="Times New Roman" w:hAnsi="Times New Roman" w:cs="Times New Roman"/>
                <w:color w:val="000000"/>
                <w:lang w:eastAsia="it-IT"/>
              </w:rPr>
              <w:t xml:space="preserve"> anni nella </w:t>
            </w:r>
            <w:r w:rsidRPr="00A35784">
              <w:rPr>
                <w:rFonts w:ascii="Times New Roman" w:eastAsia="Times" w:hAnsi="Times New Roman" w:cs="Times New Roman"/>
                <w:bCs/>
                <w:color w:val="000000"/>
                <w:lang w:eastAsia="it-IT"/>
              </w:rPr>
              <w:t>determinazione tassonomica</w:t>
            </w:r>
            <w:r w:rsidRPr="00A35784">
              <w:rPr>
                <w:rFonts w:ascii="Times New Roman" w:eastAsia="Times New Roman" w:hAnsi="Times New Roman" w:cs="Times New Roman"/>
                <w:color w:val="000000"/>
                <w:lang w:eastAsia="it-IT"/>
              </w:rPr>
              <w:t xml:space="preserve"> e conta di Fitoplancton in affiancamento/supervisione con personale esperto  </w:t>
            </w:r>
          </w:p>
        </w:tc>
      </w:tr>
      <w:tr w:rsidR="00D07DAC" w:rsidRPr="00A35784" w14:paraId="4C1D267C"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21"/>
        </w:trPr>
        <w:tc>
          <w:tcPr>
            <w:tcW w:w="8953" w:type="dxa"/>
            <w:gridSpan w:val="3"/>
            <w:tcBorders>
              <w:top w:val="single" w:sz="4" w:space="0" w:color="D6E3BC"/>
              <w:left w:val="single" w:sz="4" w:space="0" w:color="9BBB59"/>
              <w:bottom w:val="single" w:sz="4" w:space="0" w:color="D6E3BC"/>
              <w:right w:val="single" w:sz="4" w:space="0" w:color="9BBB59"/>
            </w:tcBorders>
          </w:tcPr>
          <w:p w14:paraId="3B76801A"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Eventuali corsi avanzati di approfondimento </w:t>
            </w:r>
            <w:r w:rsidRPr="00A35784">
              <w:rPr>
                <w:rFonts w:ascii="Times New Roman" w:eastAsia="Times" w:hAnsi="Times New Roman" w:cs="Times New Roman"/>
                <w:bCs/>
                <w:color w:val="000000"/>
                <w:lang w:eastAsia="it-IT"/>
              </w:rPr>
              <w:t>determinazione tassonomica</w:t>
            </w:r>
          </w:p>
        </w:tc>
      </w:tr>
      <w:tr w:rsidR="00D07DAC" w:rsidRPr="00A35784" w14:paraId="3FF03862"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410"/>
        </w:trPr>
        <w:tc>
          <w:tcPr>
            <w:tcW w:w="8953" w:type="dxa"/>
            <w:gridSpan w:val="3"/>
            <w:tcBorders>
              <w:top w:val="single" w:sz="4" w:space="0" w:color="D6E3BC"/>
              <w:left w:val="single" w:sz="4" w:space="0" w:color="9BBB59"/>
              <w:bottom w:val="single" w:sz="4" w:space="0" w:color="D6E3BC"/>
              <w:right w:val="single" w:sz="4" w:space="0" w:color="9BBB59"/>
            </w:tcBorders>
            <w:shd w:val="clear" w:color="auto" w:fill="EAF1DD"/>
          </w:tcPr>
          <w:p w14:paraId="155A300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Metodo per la valutazione della qualifica</w:t>
            </w:r>
          </w:p>
        </w:tc>
      </w:tr>
      <w:tr w:rsidR="00D07DAC" w:rsidRPr="00A35784" w14:paraId="5C54E128" w14:textId="77777777" w:rsidTr="001A3383">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ook w:val="0000" w:firstRow="0" w:lastRow="0" w:firstColumn="0" w:lastColumn="0" w:noHBand="0" w:noVBand="0"/>
        </w:tblPrEx>
        <w:trPr>
          <w:gridAfter w:val="1"/>
          <w:wAfter w:w="896" w:type="dxa"/>
          <w:trHeight w:val="395"/>
        </w:trPr>
        <w:tc>
          <w:tcPr>
            <w:tcW w:w="8953" w:type="dxa"/>
            <w:gridSpan w:val="3"/>
            <w:tcBorders>
              <w:top w:val="single" w:sz="4" w:space="0" w:color="D6E3BC"/>
              <w:left w:val="single" w:sz="4" w:space="0" w:color="9BBB59"/>
              <w:bottom w:val="single" w:sz="4" w:space="0" w:color="9BBB59"/>
              <w:right w:val="single" w:sz="4" w:space="0" w:color="9BBB59"/>
            </w:tcBorders>
          </w:tcPr>
          <w:p w14:paraId="7DAFCCE8"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commentRangeStart w:id="298"/>
            <w:commentRangeStart w:id="299"/>
            <w:r w:rsidRPr="00A35784">
              <w:rPr>
                <w:rFonts w:ascii="Times New Roman" w:eastAsia="Times New Roman" w:hAnsi="Times New Roman" w:cs="Times New Roman"/>
                <w:color w:val="000000"/>
                <w:lang w:eastAsia="it-IT"/>
              </w:rPr>
              <w:t xml:space="preserve">Prova abilitativa: Prove di similarità e precisione Partecipazione a confronti </w:t>
            </w:r>
            <w:proofErr w:type="spellStart"/>
            <w:r w:rsidRPr="00A35784">
              <w:rPr>
                <w:rFonts w:ascii="Times New Roman" w:eastAsia="Times New Roman" w:hAnsi="Times New Roman" w:cs="Times New Roman"/>
                <w:color w:val="000000"/>
                <w:lang w:eastAsia="it-IT"/>
              </w:rPr>
              <w:t>interlaboratorio</w:t>
            </w:r>
            <w:proofErr w:type="spellEnd"/>
            <w:r w:rsidRPr="00A35784">
              <w:rPr>
                <w:rFonts w:ascii="Times New Roman" w:eastAsia="Times New Roman" w:hAnsi="Times New Roman" w:cs="Times New Roman"/>
                <w:color w:val="000000"/>
                <w:lang w:eastAsia="it-IT"/>
              </w:rPr>
              <w:t xml:space="preserve"> </w:t>
            </w:r>
            <w:commentRangeEnd w:id="298"/>
            <w:r w:rsidR="004F2DDA">
              <w:rPr>
                <w:rStyle w:val="Rimandocommento"/>
                <w:rFonts w:ascii="Cambria" w:eastAsia="Times New Roman" w:hAnsi="Cambria" w:cs="Times New Roman"/>
                <w:lang w:val="en-US"/>
              </w:rPr>
              <w:commentReference w:id="298"/>
            </w:r>
            <w:commentRangeEnd w:id="299"/>
            <w:r w:rsidR="00216849">
              <w:rPr>
                <w:rStyle w:val="Rimandocommento"/>
                <w:rFonts w:ascii="Cambria" w:eastAsia="Times New Roman" w:hAnsi="Cambria" w:cs="Times New Roman"/>
                <w:lang w:val="en-US"/>
              </w:rPr>
              <w:commentReference w:id="299"/>
            </w:r>
          </w:p>
        </w:tc>
      </w:tr>
      <w:tr w:rsidR="00D07DAC" w:rsidRPr="00A35784" w14:paraId="67194FD8" w14:textId="77777777" w:rsidTr="00CC7814">
        <w:tblPrEx>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left w:w="108" w:type="dxa"/>
            <w:right w:w="108" w:type="dxa"/>
          </w:tblCellMar>
          <w:tblLook w:val="0000" w:firstRow="0" w:lastRow="0" w:firstColumn="0" w:lastColumn="0" w:noHBand="0" w:noVBand="0"/>
        </w:tblPrEx>
        <w:trPr>
          <w:gridAfter w:val="1"/>
          <w:wAfter w:w="896" w:type="dxa"/>
          <w:trHeight w:val="720"/>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D6E3BC"/>
          </w:tcPr>
          <w:p w14:paraId="3F4EA58E" w14:textId="2865EDD6"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Qualifica </w:t>
            </w:r>
            <w:r w:rsidR="00C322A1">
              <w:rPr>
                <w:rFonts w:ascii="Times New Roman" w:eastAsia="Times New Roman" w:hAnsi="Times New Roman" w:cs="Times New Roman"/>
                <w:b/>
                <w:color w:val="000000"/>
                <w:lang w:eastAsia="it-IT"/>
              </w:rPr>
              <w:t xml:space="preserve">di esperto in </w:t>
            </w:r>
            <w:r w:rsidRPr="00A35784">
              <w:rPr>
                <w:rFonts w:ascii="Times New Roman" w:eastAsia="Times" w:hAnsi="Times New Roman" w:cs="Times New Roman"/>
                <w:b/>
                <w:color w:val="000000"/>
                <w:lang w:eastAsia="it-IT"/>
              </w:rPr>
              <w:t>determinazione tassonomica</w:t>
            </w:r>
            <w:r w:rsidRPr="00A35784">
              <w:rPr>
                <w:rFonts w:ascii="Times New Roman" w:eastAsia="Times New Roman" w:hAnsi="Times New Roman" w:cs="Times New Roman"/>
                <w:b/>
                <w:color w:val="000000"/>
                <w:lang w:eastAsia="it-IT"/>
              </w:rPr>
              <w:t xml:space="preserve">, conta e calcolo </w:t>
            </w:r>
            <w:proofErr w:type="spellStart"/>
            <w:r w:rsidRPr="00A35784">
              <w:rPr>
                <w:rFonts w:ascii="Times New Roman" w:eastAsia="Times New Roman" w:hAnsi="Times New Roman" w:cs="Times New Roman"/>
                <w:b/>
                <w:color w:val="000000"/>
                <w:lang w:eastAsia="it-IT"/>
              </w:rPr>
              <w:t>biovolume</w:t>
            </w:r>
            <w:proofErr w:type="spellEnd"/>
            <w:r w:rsidRPr="00A35784">
              <w:rPr>
                <w:rFonts w:ascii="Times New Roman" w:eastAsia="Times New Roman" w:hAnsi="Times New Roman" w:cs="Times New Roman"/>
                <w:b/>
                <w:color w:val="000000"/>
                <w:lang w:eastAsia="it-IT"/>
              </w:rPr>
              <w:t xml:space="preserve"> dell’EQB Fitoplancton Lacustre </w:t>
            </w:r>
          </w:p>
          <w:p w14:paraId="47321340" w14:textId="2493A75C"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(F-L-</w:t>
            </w:r>
            <w:r w:rsidR="0070037C">
              <w:rPr>
                <w:rFonts w:ascii="Times New Roman" w:eastAsia="Times New Roman" w:hAnsi="Times New Roman" w:cs="Times New Roman"/>
                <w:b/>
                <w:color w:val="000000"/>
                <w:lang w:eastAsia="it-IT"/>
              </w:rPr>
              <w:t>EDB</w:t>
            </w:r>
            <w:r w:rsidRPr="00A35784">
              <w:rPr>
                <w:rFonts w:ascii="Times New Roman" w:eastAsia="Times New Roman" w:hAnsi="Times New Roman" w:cs="Times New Roman"/>
                <w:b/>
                <w:color w:val="000000"/>
                <w:lang w:eastAsia="it-IT"/>
              </w:rPr>
              <w:t>)</w:t>
            </w:r>
          </w:p>
        </w:tc>
      </w:tr>
    </w:tbl>
    <w:p w14:paraId="51190A41" w14:textId="77777777" w:rsidR="00D07DAC" w:rsidRPr="00A35784" w:rsidRDefault="00D07DAC" w:rsidP="00D07DAC">
      <w:pPr>
        <w:keepNext/>
        <w:spacing w:after="0" w:line="240" w:lineRule="auto"/>
        <w:outlineLvl w:val="4"/>
        <w:rPr>
          <w:rFonts w:ascii="Times New Roman" w:eastAsia="Times" w:hAnsi="Times New Roman" w:cs="Times New Roman"/>
          <w:b/>
          <w:i/>
          <w:color w:val="000000"/>
          <w:lang w:eastAsia="it-IT"/>
        </w:rPr>
      </w:pPr>
    </w:p>
    <w:tbl>
      <w:tblPr>
        <w:tblW w:w="8953"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Layout w:type="fixed"/>
        <w:tblLook w:val="0000" w:firstRow="0" w:lastRow="0" w:firstColumn="0" w:lastColumn="0" w:noHBand="0" w:noVBand="0"/>
      </w:tblPr>
      <w:tblGrid>
        <w:gridCol w:w="4381"/>
        <w:gridCol w:w="22"/>
        <w:gridCol w:w="4550"/>
      </w:tblGrid>
      <w:tr w:rsidR="00D07DAC" w:rsidRPr="00A35784" w14:paraId="6AA875BE" w14:textId="77777777" w:rsidTr="00D07DAC">
        <w:trPr>
          <w:trHeight w:val="403"/>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92D050"/>
          </w:tcPr>
          <w:p w14:paraId="48AB31F6"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Schema 3</w:t>
            </w:r>
          </w:p>
        </w:tc>
      </w:tr>
      <w:tr w:rsidR="00D07DAC" w:rsidRPr="00A35784" w14:paraId="0734A698" w14:textId="77777777" w:rsidTr="00D07DAC">
        <w:trPr>
          <w:trHeight w:val="289"/>
        </w:trPr>
        <w:tc>
          <w:tcPr>
            <w:tcW w:w="8953" w:type="dxa"/>
            <w:gridSpan w:val="3"/>
            <w:tcBorders>
              <w:top w:val="single" w:sz="4" w:space="0" w:color="9BBB59"/>
              <w:left w:val="single" w:sz="4" w:space="0" w:color="9BBB59"/>
              <w:bottom w:val="single" w:sz="4" w:space="0" w:color="9BBB59"/>
              <w:right w:val="single" w:sz="4" w:space="0" w:color="9BBB59"/>
            </w:tcBorders>
          </w:tcPr>
          <w:p w14:paraId="5BB9EFE2"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1 - DEFINIZIONI DELLE COMPETENZE INIZIALI RICHIESTE</w:t>
            </w:r>
          </w:p>
        </w:tc>
      </w:tr>
      <w:tr w:rsidR="00D07DAC" w:rsidRPr="00A35784" w14:paraId="1AF732C1" w14:textId="77777777" w:rsidTr="00D07DAC">
        <w:trPr>
          <w:trHeight w:val="289"/>
        </w:trPr>
        <w:tc>
          <w:tcPr>
            <w:tcW w:w="8953" w:type="dxa"/>
            <w:gridSpan w:val="3"/>
            <w:tcBorders>
              <w:top w:val="single" w:sz="4" w:space="0" w:color="9BBB59"/>
              <w:left w:val="single" w:sz="4" w:space="0" w:color="9BBB59"/>
              <w:right w:val="single" w:sz="4" w:space="0" w:color="9BBB59"/>
            </w:tcBorders>
          </w:tcPr>
          <w:p w14:paraId="09E7C181"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2297239D" w14:textId="77777777" w:rsidTr="00D07DAC">
        <w:trPr>
          <w:trHeight w:val="571"/>
        </w:trPr>
        <w:tc>
          <w:tcPr>
            <w:tcW w:w="8953" w:type="dxa"/>
            <w:gridSpan w:val="3"/>
            <w:tcBorders>
              <w:left w:val="single" w:sz="4" w:space="0" w:color="9BBB59"/>
              <w:right w:val="single" w:sz="4" w:space="0" w:color="9BBB59"/>
            </w:tcBorders>
          </w:tcPr>
          <w:p w14:paraId="1862D521" w14:textId="4F8829C5"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Esperti calcolo indice ICF (IPAM/NITMET), suoi </w:t>
            </w:r>
            <w:r w:rsidR="0070037C"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w:t>
            </w:r>
          </w:p>
        </w:tc>
      </w:tr>
      <w:tr w:rsidR="00D07DAC" w:rsidRPr="00A35784" w14:paraId="6B3832CC" w14:textId="77777777" w:rsidTr="00D07DAC">
        <w:trPr>
          <w:trHeight w:val="305"/>
        </w:trPr>
        <w:tc>
          <w:tcPr>
            <w:tcW w:w="4381" w:type="dxa"/>
            <w:tcBorders>
              <w:top w:val="single" w:sz="4" w:space="0" w:color="9BBB59"/>
              <w:left w:val="single" w:sz="4" w:space="0" w:color="9BBB59"/>
              <w:bottom w:val="single" w:sz="4" w:space="0" w:color="9BBB59"/>
              <w:right w:val="single" w:sz="4" w:space="0" w:color="9BBB59"/>
            </w:tcBorders>
          </w:tcPr>
          <w:p w14:paraId="1B3E0299"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572" w:type="dxa"/>
            <w:gridSpan w:val="2"/>
            <w:tcBorders>
              <w:top w:val="single" w:sz="4" w:space="0" w:color="9BBB59"/>
              <w:left w:val="single" w:sz="4" w:space="0" w:color="9BBB59"/>
              <w:bottom w:val="single" w:sz="4" w:space="0" w:color="9BBB59"/>
              <w:right w:val="single" w:sz="4" w:space="0" w:color="9BBB59"/>
            </w:tcBorders>
          </w:tcPr>
          <w:p w14:paraId="34F662C7" w14:textId="35B750FF"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w:t>
            </w:r>
            <w:r w:rsidR="00A7744B" w:rsidRPr="00A35784">
              <w:rPr>
                <w:rFonts w:ascii="Times New Roman" w:eastAsia="Times New Roman" w:hAnsi="Times New Roman" w:cs="Times New Roman"/>
                <w:b/>
                <w:i/>
                <w:color w:val="000000"/>
                <w:lang w:eastAsia="it-IT"/>
              </w:rPr>
              <w:t>: personale con qualifica</w:t>
            </w:r>
          </w:p>
        </w:tc>
      </w:tr>
      <w:tr w:rsidR="00D07DAC" w:rsidRPr="00A35784" w14:paraId="782E55F3" w14:textId="77777777" w:rsidTr="00D07DAC">
        <w:trPr>
          <w:trHeight w:val="1119"/>
        </w:trPr>
        <w:tc>
          <w:tcPr>
            <w:tcW w:w="4381" w:type="dxa"/>
            <w:tcBorders>
              <w:left w:val="single" w:sz="4" w:space="0" w:color="9BBB59"/>
            </w:tcBorders>
          </w:tcPr>
          <w:p w14:paraId="6601B963"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72" w:type="dxa"/>
            <w:gridSpan w:val="2"/>
            <w:tcBorders>
              <w:right w:val="single" w:sz="4" w:space="0" w:color="9BBB59"/>
            </w:tcBorders>
          </w:tcPr>
          <w:p w14:paraId="6B31FFC7" w14:textId="72432C73"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w:hAnsi="Times New Roman" w:cs="Times New Roman"/>
                <w:color w:val="000000"/>
                <w:lang w:eastAsia="it-IT"/>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69D8D5E" w14:textId="77777777" w:rsidTr="00D07DAC">
        <w:trPr>
          <w:trHeight w:val="828"/>
        </w:trPr>
        <w:tc>
          <w:tcPr>
            <w:tcW w:w="4381" w:type="dxa"/>
            <w:tcBorders>
              <w:left w:val="single" w:sz="4" w:space="0" w:color="9BBB59"/>
              <w:bottom w:val="single" w:sz="4" w:space="0" w:color="9BBB59"/>
            </w:tcBorders>
          </w:tcPr>
          <w:p w14:paraId="24A43168" w14:textId="54AB05BA" w:rsidR="00D07DAC" w:rsidRPr="00A35784" w:rsidRDefault="000C1AC8"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nella metodica completa e in Calcolo indice EQB Fitoplancton e valutazione dello stato</w:t>
            </w:r>
          </w:p>
        </w:tc>
        <w:tc>
          <w:tcPr>
            <w:tcW w:w="4572" w:type="dxa"/>
            <w:gridSpan w:val="2"/>
            <w:tcBorders>
              <w:bottom w:val="single" w:sz="4" w:space="0" w:color="9BBB59"/>
              <w:right w:val="single" w:sz="4" w:space="0" w:color="9BBB59"/>
            </w:tcBorders>
          </w:tcPr>
          <w:p w14:paraId="09927099" w14:textId="1C1A3AF8" w:rsidR="00A7744B" w:rsidRPr="00A35784" w:rsidRDefault="00A7744B" w:rsidP="00A7744B">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 Qualifica F-L-</w:t>
            </w:r>
            <w:r w:rsidR="00393B72">
              <w:rPr>
                <w:rFonts w:ascii="Times New Roman" w:eastAsia="Times New Roman" w:hAnsi="Times New Roman" w:cs="Times New Roman"/>
                <w:color w:val="000000"/>
                <w:lang w:eastAsia="it-IT"/>
              </w:rPr>
              <w:t>EDB</w:t>
            </w:r>
          </w:p>
          <w:p w14:paraId="4A082C6F" w14:textId="51F654BA"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r>
      <w:tr w:rsidR="00A7744B" w:rsidRPr="00A35784" w14:paraId="75198AC2" w14:textId="77777777" w:rsidTr="00CC7814">
        <w:trPr>
          <w:trHeight w:val="806"/>
        </w:trPr>
        <w:tc>
          <w:tcPr>
            <w:tcW w:w="4381" w:type="dxa"/>
            <w:tcBorders>
              <w:left w:val="single" w:sz="4" w:space="0" w:color="9BBB59"/>
              <w:bottom w:val="single" w:sz="4" w:space="0" w:color="9BBB59"/>
            </w:tcBorders>
          </w:tcPr>
          <w:p w14:paraId="7B387DC3" w14:textId="77777777" w:rsidR="00A7744B" w:rsidRPr="00A35784" w:rsidRDefault="00A7744B"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lang w:eastAsia="it-IT"/>
              </w:rPr>
            </w:pPr>
          </w:p>
        </w:tc>
        <w:tc>
          <w:tcPr>
            <w:tcW w:w="4572" w:type="dxa"/>
            <w:gridSpan w:val="2"/>
            <w:tcBorders>
              <w:bottom w:val="single" w:sz="4" w:space="0" w:color="9BBB59"/>
              <w:right w:val="single" w:sz="4" w:space="0" w:color="9BBB59"/>
            </w:tcBorders>
          </w:tcPr>
          <w:p w14:paraId="413DA617" w14:textId="766A52A7" w:rsidR="00A7744B" w:rsidRPr="00A35784" w:rsidDel="000C1AC8" w:rsidRDefault="00A7744B" w:rsidP="00A7744B">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in Calcolo indice EQB Fitoplancton e valutazione dello stato</w:t>
            </w:r>
          </w:p>
        </w:tc>
      </w:tr>
      <w:tr w:rsidR="00D07DAC" w:rsidRPr="00A35784" w14:paraId="5A5BF6E8" w14:textId="77777777" w:rsidTr="00D07DAC">
        <w:trPr>
          <w:trHeight w:val="274"/>
        </w:trPr>
        <w:tc>
          <w:tcPr>
            <w:tcW w:w="8953" w:type="dxa"/>
            <w:gridSpan w:val="3"/>
            <w:tcBorders>
              <w:left w:val="single" w:sz="4" w:space="0" w:color="9BBB59"/>
              <w:bottom w:val="single" w:sz="4" w:space="0" w:color="9BBB59"/>
              <w:right w:val="single" w:sz="4" w:space="0" w:color="9BBB59"/>
            </w:tcBorders>
          </w:tcPr>
          <w:p w14:paraId="55453054"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BOX 2 - DEFINIZIONI DELLE COMPETENZE FINALI RICHIESTE</w:t>
            </w:r>
          </w:p>
        </w:tc>
      </w:tr>
      <w:tr w:rsidR="00D07DAC" w:rsidRPr="00A35784" w14:paraId="704A6469" w14:textId="77777777" w:rsidTr="00D07DAC">
        <w:trPr>
          <w:trHeight w:val="274"/>
        </w:trPr>
        <w:tc>
          <w:tcPr>
            <w:tcW w:w="8953" w:type="dxa"/>
            <w:gridSpan w:val="3"/>
            <w:tcBorders>
              <w:top w:val="single" w:sz="4" w:space="0" w:color="9BBB59"/>
              <w:left w:val="single" w:sz="4" w:space="0" w:color="9BBB59"/>
              <w:right w:val="single" w:sz="4" w:space="0" w:color="9BBB59"/>
            </w:tcBorders>
          </w:tcPr>
          <w:p w14:paraId="151C0DCE"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REQUISITI</w:t>
            </w:r>
          </w:p>
        </w:tc>
      </w:tr>
      <w:tr w:rsidR="00D07DAC" w:rsidRPr="00A35784" w14:paraId="68985022" w14:textId="77777777" w:rsidTr="00D07DAC">
        <w:trPr>
          <w:trHeight w:val="551"/>
        </w:trPr>
        <w:tc>
          <w:tcPr>
            <w:tcW w:w="8953" w:type="dxa"/>
            <w:gridSpan w:val="3"/>
            <w:tcBorders>
              <w:left w:val="single" w:sz="4" w:space="0" w:color="9BBB59"/>
              <w:right w:val="single" w:sz="4" w:space="0" w:color="9BBB59"/>
            </w:tcBorders>
          </w:tcPr>
          <w:p w14:paraId="70FB0268" w14:textId="7BFF73B1" w:rsidR="00D07DAC" w:rsidRPr="00A35784" w:rsidRDefault="00D07DAC" w:rsidP="00A2755E">
            <w:pPr>
              <w:pBdr>
                <w:top w:val="nil"/>
                <w:left w:val="nil"/>
                <w:bottom w:val="nil"/>
                <w:right w:val="nil"/>
                <w:between w:val="nil"/>
              </w:pBdr>
              <w:spacing w:after="0" w:line="240" w:lineRule="exact"/>
              <w:jc w:val="center"/>
              <w:rPr>
                <w:rFonts w:ascii="Times New Roman" w:eastAsia="Times" w:hAnsi="Times New Roman" w:cs="Times New Roman"/>
                <w:b/>
                <w:color w:val="4A86E8"/>
                <w:highlight w:val="yellow"/>
                <w:lang w:eastAsia="it-IT"/>
              </w:rPr>
            </w:pPr>
            <w:r w:rsidRPr="00A35784">
              <w:rPr>
                <w:rFonts w:ascii="Times New Roman" w:eastAsia="Times New Roman" w:hAnsi="Times New Roman" w:cs="Times New Roman"/>
                <w:b/>
                <w:color w:val="000000"/>
                <w:lang w:eastAsia="it-IT"/>
              </w:rPr>
              <w:lastRenderedPageBreak/>
              <w:t xml:space="preserve">Esperti calcolo indice ICF (IPAM/NITMET), suoi </w:t>
            </w:r>
            <w:r w:rsidR="0070037C"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w:t>
            </w:r>
          </w:p>
        </w:tc>
      </w:tr>
      <w:tr w:rsidR="00D07DAC" w:rsidRPr="00A35784" w14:paraId="1136B5D2" w14:textId="77777777" w:rsidTr="00D07DAC">
        <w:trPr>
          <w:trHeight w:val="274"/>
        </w:trPr>
        <w:tc>
          <w:tcPr>
            <w:tcW w:w="4403" w:type="dxa"/>
            <w:gridSpan w:val="2"/>
            <w:tcBorders>
              <w:top w:val="single" w:sz="4" w:space="0" w:color="9BBB59"/>
              <w:left w:val="single" w:sz="4" w:space="0" w:color="9BBB59"/>
              <w:bottom w:val="single" w:sz="4" w:space="0" w:color="9BBB59"/>
              <w:right w:val="single" w:sz="4" w:space="0" w:color="9BBB59"/>
            </w:tcBorders>
          </w:tcPr>
          <w:p w14:paraId="36470809" w14:textId="77777777"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1° Caso: personale con esperienza</w:t>
            </w:r>
          </w:p>
        </w:tc>
        <w:tc>
          <w:tcPr>
            <w:tcW w:w="4550" w:type="dxa"/>
            <w:tcBorders>
              <w:top w:val="single" w:sz="4" w:space="0" w:color="9BBB59"/>
              <w:left w:val="single" w:sz="4" w:space="0" w:color="9BBB59"/>
              <w:bottom w:val="single" w:sz="4" w:space="0" w:color="9BBB59"/>
              <w:right w:val="single" w:sz="4" w:space="0" w:color="9BBB59"/>
            </w:tcBorders>
          </w:tcPr>
          <w:p w14:paraId="5E0C1962" w14:textId="32D76300" w:rsidR="00D07DAC" w:rsidRPr="00A35784" w:rsidRDefault="00D07DAC" w:rsidP="00A2755E">
            <w:pPr>
              <w:pBdr>
                <w:top w:val="nil"/>
                <w:left w:val="nil"/>
                <w:bottom w:val="nil"/>
                <w:right w:val="nil"/>
                <w:between w:val="nil"/>
              </w:pBdr>
              <w:spacing w:after="0" w:line="240" w:lineRule="exact"/>
              <w:ind w:left="720"/>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b/>
                <w:i/>
                <w:color w:val="000000"/>
                <w:lang w:eastAsia="it-IT"/>
              </w:rPr>
              <w:t>2° Caso: personale con qualifica</w:t>
            </w:r>
          </w:p>
        </w:tc>
      </w:tr>
      <w:tr w:rsidR="00D07DAC" w:rsidRPr="00A35784" w14:paraId="5A547B06" w14:textId="77777777" w:rsidTr="00D07DAC">
        <w:trPr>
          <w:trHeight w:val="707"/>
        </w:trPr>
        <w:tc>
          <w:tcPr>
            <w:tcW w:w="4403" w:type="dxa"/>
            <w:gridSpan w:val="2"/>
            <w:tcBorders>
              <w:left w:val="single" w:sz="4" w:space="0" w:color="9BBB59"/>
            </w:tcBorders>
          </w:tcPr>
          <w:p w14:paraId="7AE9FE5F" w14:textId="77777777" w:rsidR="00D07DAC" w:rsidRPr="00A35784" w:rsidRDefault="00D07DAC" w:rsidP="00A2755E">
            <w:pPr>
              <w:pBdr>
                <w:top w:val="nil"/>
                <w:left w:val="nil"/>
                <w:bottom w:val="nil"/>
                <w:right w:val="nil"/>
                <w:between w:val="nil"/>
              </w:pBd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Esperienza documentata di almeno </w:t>
            </w:r>
            <w:proofErr w:type="gramStart"/>
            <w:r w:rsidRPr="00A35784">
              <w:rPr>
                <w:rFonts w:ascii="Times New Roman" w:eastAsia="Times New Roman" w:hAnsi="Times New Roman" w:cs="Times New Roman"/>
                <w:color w:val="000000"/>
                <w:lang w:eastAsia="it-IT"/>
              </w:rPr>
              <w:t>3</w:t>
            </w:r>
            <w:proofErr w:type="gramEnd"/>
            <w:r w:rsidRPr="00A35784">
              <w:rPr>
                <w:rFonts w:ascii="Times New Roman" w:eastAsia="Times New Roman" w:hAnsi="Times New Roman" w:cs="Times New Roman"/>
                <w:color w:val="000000"/>
                <w:lang w:eastAsia="it-IT"/>
              </w:rPr>
              <w:t xml:space="preserve"> anni nella metodica completa e in Calcolo indice EQB Fitoplancton e valutazione dello stato</w:t>
            </w:r>
            <w:r w:rsidRPr="00A35784" w:rsidDel="000F7D48">
              <w:rPr>
                <w:rFonts w:ascii="Times New Roman" w:eastAsia="Times New Roman" w:hAnsi="Times New Roman" w:cs="Times New Roman"/>
                <w:color w:val="000000"/>
                <w:lang w:eastAsia="it-IT"/>
              </w:rPr>
              <w:t xml:space="preserve"> </w:t>
            </w:r>
          </w:p>
        </w:tc>
        <w:tc>
          <w:tcPr>
            <w:tcW w:w="4550" w:type="dxa"/>
            <w:tcBorders>
              <w:right w:val="single" w:sz="4" w:space="0" w:color="9BBB59"/>
            </w:tcBorders>
          </w:tcPr>
          <w:p w14:paraId="7DD06E7B" w14:textId="1572E002" w:rsidR="00D07DAC" w:rsidRPr="00A35784" w:rsidRDefault="00D07DAC" w:rsidP="00A2755E">
            <w:pPr>
              <w:spacing w:after="200" w:line="240" w:lineRule="exact"/>
              <w:jc w:val="both"/>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 xml:space="preserve"> </w:t>
            </w:r>
            <w:r w:rsidR="00A7744B">
              <w:rPr>
                <w:rFonts w:ascii="Times New Roman" w:eastAsia="Times New Roman" w:hAnsi="Times New Roman" w:cs="Times New Roman"/>
                <w:color w:val="000000"/>
                <w:lang w:eastAsia="it-IT"/>
              </w:rPr>
              <w:t>Con q</w:t>
            </w:r>
            <w:r w:rsidRPr="00A35784">
              <w:rPr>
                <w:rFonts w:ascii="Times New Roman" w:eastAsia="Times New Roman" w:hAnsi="Times New Roman" w:cs="Times New Roman"/>
                <w:color w:val="000000"/>
                <w:lang w:eastAsia="it-IT"/>
              </w:rPr>
              <w:t>ualifica F-L-</w:t>
            </w:r>
            <w:r w:rsidR="00393B72">
              <w:rPr>
                <w:rFonts w:ascii="Times New Roman" w:eastAsia="Times New Roman" w:hAnsi="Times New Roman" w:cs="Times New Roman"/>
                <w:color w:val="000000"/>
                <w:lang w:eastAsia="it-IT"/>
              </w:rPr>
              <w:t>EDB</w:t>
            </w:r>
          </w:p>
          <w:p w14:paraId="402B5B25" w14:textId="77777777" w:rsidR="00D07DAC" w:rsidRPr="00A35784" w:rsidRDefault="00D07DAC" w:rsidP="00A2755E">
            <w:pPr>
              <w:pBdr>
                <w:top w:val="nil"/>
                <w:left w:val="nil"/>
                <w:bottom w:val="nil"/>
                <w:right w:val="nil"/>
                <w:between w:val="nil"/>
              </w:pBdr>
              <w:spacing w:after="0" w:line="240" w:lineRule="exact"/>
              <w:ind w:left="-8"/>
              <w:jc w:val="both"/>
              <w:rPr>
                <w:rFonts w:ascii="Times New Roman" w:eastAsia="Times New Roman" w:hAnsi="Times New Roman" w:cs="Times New Roman"/>
                <w:color w:val="000000"/>
                <w:lang w:eastAsia="it-IT"/>
              </w:rPr>
            </w:pPr>
          </w:p>
        </w:tc>
      </w:tr>
      <w:tr w:rsidR="00D07DAC" w:rsidRPr="00A35784" w14:paraId="74D7F354" w14:textId="77777777" w:rsidTr="00D07DAC">
        <w:trPr>
          <w:trHeight w:val="274"/>
        </w:trPr>
        <w:tc>
          <w:tcPr>
            <w:tcW w:w="4403" w:type="dxa"/>
            <w:gridSpan w:val="2"/>
            <w:tcBorders>
              <w:left w:val="single" w:sz="4" w:space="0" w:color="9BBB59"/>
            </w:tcBorders>
          </w:tcPr>
          <w:p w14:paraId="76007430" w14:textId="77777777" w:rsidR="00D07DAC" w:rsidRPr="00A35784" w:rsidRDefault="00D07DAC" w:rsidP="00A2755E">
            <w:pPr>
              <w:pBdr>
                <w:top w:val="nil"/>
                <w:left w:val="nil"/>
                <w:bottom w:val="nil"/>
                <w:right w:val="nil"/>
                <w:between w:val="nil"/>
              </w:pBdr>
              <w:spacing w:after="0" w:line="240" w:lineRule="exact"/>
              <w:jc w:val="both"/>
              <w:rPr>
                <w:rFonts w:ascii="Times New Roman" w:eastAsia="Times New Roman" w:hAnsi="Times New Roman" w:cs="Times New Roman"/>
                <w:color w:val="000000"/>
                <w:highlight w:val="yellow"/>
                <w:lang w:eastAsia="it-IT"/>
              </w:rPr>
            </w:pPr>
          </w:p>
        </w:tc>
        <w:tc>
          <w:tcPr>
            <w:tcW w:w="4550" w:type="dxa"/>
            <w:tcBorders>
              <w:right w:val="single" w:sz="4" w:space="0" w:color="9BBB59"/>
            </w:tcBorders>
          </w:tcPr>
          <w:p w14:paraId="0A763B92" w14:textId="180E91A5" w:rsidR="00D07DAC" w:rsidRPr="00A35784" w:rsidRDefault="00A7744B" w:rsidP="00A2755E">
            <w:pPr>
              <w:pBdr>
                <w:top w:val="nil"/>
                <w:left w:val="nil"/>
                <w:bottom w:val="nil"/>
                <w:right w:val="nil"/>
                <w:between w:val="nil"/>
              </w:pBdr>
              <w:spacing w:after="0" w:line="240" w:lineRule="exact"/>
              <w:ind w:left="-8"/>
              <w:jc w:val="both"/>
              <w:rPr>
                <w:rFonts w:ascii="Times New Roman" w:eastAsia="Times New Roman" w:hAnsi="Times New Roman" w:cs="Times New Roman"/>
                <w:color w:val="000000"/>
                <w:highlight w:val="yellow"/>
                <w:lang w:eastAsia="it-IT"/>
              </w:rPr>
            </w:pPr>
            <w:r>
              <w:rPr>
                <w:rFonts w:ascii="Times New Roman" w:eastAsia="Times New Roman" w:hAnsi="Times New Roman" w:cs="Times New Roman"/>
                <w:color w:val="000000"/>
                <w:lang w:eastAsia="it-IT"/>
              </w:rPr>
              <w:t>Con e</w:t>
            </w:r>
            <w:r w:rsidR="00D07DAC" w:rsidRPr="00A35784">
              <w:rPr>
                <w:rFonts w:ascii="Times New Roman" w:eastAsia="Times New Roman" w:hAnsi="Times New Roman" w:cs="Times New Roman"/>
                <w:color w:val="000000"/>
                <w:lang w:eastAsia="it-IT"/>
              </w:rPr>
              <w:t xml:space="preserve">sperienza documentata di almeno </w:t>
            </w:r>
            <w:proofErr w:type="gramStart"/>
            <w:r w:rsidR="00D07DAC" w:rsidRPr="00A35784">
              <w:rPr>
                <w:rFonts w:ascii="Times New Roman" w:eastAsia="Times New Roman" w:hAnsi="Times New Roman" w:cs="Times New Roman"/>
                <w:color w:val="000000"/>
                <w:lang w:eastAsia="it-IT"/>
              </w:rPr>
              <w:t>3</w:t>
            </w:r>
            <w:proofErr w:type="gramEnd"/>
            <w:r w:rsidR="00D07DAC" w:rsidRPr="00A35784">
              <w:rPr>
                <w:rFonts w:ascii="Times New Roman" w:eastAsia="Times New Roman" w:hAnsi="Times New Roman" w:cs="Times New Roman"/>
                <w:color w:val="000000"/>
                <w:lang w:eastAsia="it-IT"/>
              </w:rPr>
              <w:t xml:space="preserve"> anni in Calcolo indice EQB Fitoplancton e valutazione dello stato </w:t>
            </w:r>
          </w:p>
        </w:tc>
      </w:tr>
      <w:tr w:rsidR="00D07DAC" w:rsidRPr="00A35784" w14:paraId="361A6B48" w14:textId="77777777" w:rsidTr="00D07DAC">
        <w:trPr>
          <w:trHeight w:val="327"/>
        </w:trPr>
        <w:tc>
          <w:tcPr>
            <w:tcW w:w="8953" w:type="dxa"/>
            <w:gridSpan w:val="3"/>
            <w:tcBorders>
              <w:left w:val="single" w:sz="4" w:space="0" w:color="9BBB59"/>
              <w:right w:val="single" w:sz="4" w:space="0" w:color="9BBB59"/>
            </w:tcBorders>
          </w:tcPr>
          <w:p w14:paraId="1B9ECC9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color w:val="000000"/>
                <w:lang w:eastAsia="it-IT"/>
              </w:rPr>
              <w:t>Eventuali corsi avanzati di approfondimento</w:t>
            </w:r>
          </w:p>
        </w:tc>
      </w:tr>
      <w:tr w:rsidR="00D07DAC" w:rsidRPr="00A35784" w14:paraId="4570658B" w14:textId="77777777" w:rsidTr="00D07DAC">
        <w:trPr>
          <w:trHeight w:val="259"/>
        </w:trPr>
        <w:tc>
          <w:tcPr>
            <w:tcW w:w="8953" w:type="dxa"/>
            <w:gridSpan w:val="3"/>
            <w:tcBorders>
              <w:left w:val="single" w:sz="4" w:space="0" w:color="9BBB59"/>
              <w:right w:val="single" w:sz="4" w:space="0" w:color="9BBB59"/>
            </w:tcBorders>
            <w:shd w:val="clear" w:color="auto" w:fill="EAF1DD"/>
          </w:tcPr>
          <w:p w14:paraId="2E928120"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Metodo per la valutazione della qualifica</w:t>
            </w:r>
          </w:p>
        </w:tc>
      </w:tr>
      <w:tr w:rsidR="00D07DAC" w:rsidRPr="00A35784" w14:paraId="4F1A2D83" w14:textId="77777777" w:rsidTr="00D07DAC">
        <w:trPr>
          <w:trHeight w:val="408"/>
        </w:trPr>
        <w:tc>
          <w:tcPr>
            <w:tcW w:w="8953" w:type="dxa"/>
            <w:gridSpan w:val="3"/>
            <w:tcBorders>
              <w:left w:val="single" w:sz="4" w:space="0" w:color="9BBB59"/>
              <w:bottom w:val="single" w:sz="4" w:space="0" w:color="9BBB59"/>
              <w:right w:val="single" w:sz="4" w:space="0" w:color="9BBB59"/>
            </w:tcBorders>
          </w:tcPr>
          <w:p w14:paraId="03F452D3" w14:textId="77777777" w:rsidR="00D07DAC" w:rsidRPr="00A35784" w:rsidRDefault="00D07DAC" w:rsidP="00A2755E">
            <w:pPr>
              <w:pBdr>
                <w:top w:val="nil"/>
                <w:left w:val="nil"/>
                <w:bottom w:val="nil"/>
                <w:right w:val="nil"/>
                <w:between w:val="nil"/>
              </w:pBdr>
              <w:spacing w:after="0" w:line="240" w:lineRule="exact"/>
              <w:rPr>
                <w:rFonts w:ascii="Times New Roman" w:eastAsia="Times New Roman" w:hAnsi="Times New Roman" w:cs="Times New Roman"/>
                <w:color w:val="000000"/>
                <w:lang w:eastAsia="it-IT"/>
              </w:rPr>
            </w:pPr>
            <w:commentRangeStart w:id="300"/>
            <w:commentRangeStart w:id="301"/>
            <w:r w:rsidRPr="00A35784">
              <w:rPr>
                <w:rFonts w:ascii="Times New Roman" w:eastAsia="Times New Roman" w:hAnsi="Times New Roman" w:cs="Times New Roman"/>
                <w:color w:val="000000"/>
                <w:lang w:eastAsia="it-IT"/>
              </w:rPr>
              <w:t>Prova abilitativa: Calcolo indice e valutazione dello stato di un ecosistema acquatico (es. calcolo in doppio con personale esperto)</w:t>
            </w:r>
            <w:commentRangeEnd w:id="300"/>
            <w:r w:rsidR="004F2DDA">
              <w:rPr>
                <w:rStyle w:val="Rimandocommento"/>
                <w:rFonts w:ascii="Cambria" w:eastAsia="Times New Roman" w:hAnsi="Cambria" w:cs="Times New Roman"/>
                <w:lang w:val="en-US"/>
              </w:rPr>
              <w:commentReference w:id="300"/>
            </w:r>
            <w:commentRangeEnd w:id="301"/>
            <w:r w:rsidR="00C01945">
              <w:rPr>
                <w:rStyle w:val="Rimandocommento"/>
                <w:rFonts w:ascii="Cambria" w:eastAsia="Times New Roman" w:hAnsi="Cambria" w:cs="Times New Roman"/>
                <w:lang w:val="en-US"/>
              </w:rPr>
              <w:commentReference w:id="301"/>
            </w:r>
          </w:p>
        </w:tc>
      </w:tr>
      <w:tr w:rsidR="00D07DAC" w:rsidRPr="00A35784" w14:paraId="00053F4A" w14:textId="77777777" w:rsidTr="00D07DAC">
        <w:trPr>
          <w:trHeight w:val="784"/>
        </w:trPr>
        <w:tc>
          <w:tcPr>
            <w:tcW w:w="8953" w:type="dxa"/>
            <w:gridSpan w:val="3"/>
            <w:tcBorders>
              <w:top w:val="single" w:sz="4" w:space="0" w:color="9BBB59"/>
              <w:left w:val="single" w:sz="4" w:space="0" w:color="9BBB59"/>
              <w:bottom w:val="single" w:sz="4" w:space="0" w:color="9BBB59"/>
              <w:right w:val="single" w:sz="4" w:space="0" w:color="9BBB59"/>
            </w:tcBorders>
            <w:shd w:val="clear" w:color="auto" w:fill="D6E3BC"/>
          </w:tcPr>
          <w:p w14:paraId="3A50D1A8" w14:textId="01F6303A"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 xml:space="preserve">Qualifica </w:t>
            </w:r>
            <w:r w:rsidR="00C322A1">
              <w:rPr>
                <w:rFonts w:ascii="Times New Roman" w:eastAsia="Times New Roman" w:hAnsi="Times New Roman" w:cs="Times New Roman"/>
                <w:b/>
                <w:color w:val="000000"/>
                <w:lang w:eastAsia="it-IT"/>
              </w:rPr>
              <w:t xml:space="preserve">di esperto in </w:t>
            </w:r>
            <w:r w:rsidRPr="00A35784">
              <w:rPr>
                <w:rFonts w:ascii="Times New Roman" w:eastAsia="Times New Roman" w:hAnsi="Times New Roman" w:cs="Times New Roman"/>
                <w:b/>
                <w:color w:val="000000"/>
                <w:lang w:eastAsia="it-IT"/>
              </w:rPr>
              <w:t xml:space="preserve">calcolo Indice ICF (IPAM/NITMET), suoi </w:t>
            </w:r>
            <w:r w:rsidR="00F1087E" w:rsidRPr="00A35784">
              <w:rPr>
                <w:rFonts w:ascii="Times New Roman" w:eastAsia="Times New Roman" w:hAnsi="Times New Roman" w:cs="Times New Roman"/>
                <w:b/>
                <w:color w:val="000000"/>
                <w:lang w:eastAsia="it-IT"/>
              </w:rPr>
              <w:t>sub indici</w:t>
            </w:r>
            <w:r w:rsidRPr="00A35784">
              <w:rPr>
                <w:rFonts w:ascii="Times New Roman" w:eastAsia="Times New Roman" w:hAnsi="Times New Roman" w:cs="Times New Roman"/>
                <w:b/>
                <w:color w:val="000000"/>
                <w:lang w:eastAsia="it-IT"/>
              </w:rPr>
              <w:t xml:space="preserve"> e Valutazione dello stato di un corpo idrico lacustre in riferimento all’EQB Fitoplancton </w:t>
            </w:r>
          </w:p>
          <w:p w14:paraId="4987F66B" w14:textId="77777777" w:rsidR="00D07DAC" w:rsidRPr="00A35784" w:rsidRDefault="00D07DAC" w:rsidP="00A2755E">
            <w:pPr>
              <w:pBdr>
                <w:top w:val="nil"/>
                <w:left w:val="nil"/>
                <w:bottom w:val="nil"/>
                <w:right w:val="nil"/>
                <w:between w:val="nil"/>
              </w:pBdr>
              <w:spacing w:after="0" w:line="240" w:lineRule="exact"/>
              <w:jc w:val="center"/>
              <w:rPr>
                <w:rFonts w:ascii="Times New Roman" w:eastAsia="Times New Roman" w:hAnsi="Times New Roman" w:cs="Times New Roman"/>
                <w:color w:val="000000"/>
                <w:lang w:eastAsia="it-IT"/>
              </w:rPr>
            </w:pPr>
            <w:r w:rsidRPr="00A35784">
              <w:rPr>
                <w:rFonts w:ascii="Times New Roman" w:eastAsia="Times New Roman" w:hAnsi="Times New Roman" w:cs="Times New Roman"/>
                <w:b/>
                <w:color w:val="000000"/>
                <w:lang w:eastAsia="it-IT"/>
              </w:rPr>
              <w:t>(F-L-IS)</w:t>
            </w:r>
          </w:p>
        </w:tc>
      </w:tr>
    </w:tbl>
    <w:p w14:paraId="6459BA3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4ADDD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2DC92B" w14:textId="77777777" w:rsidR="00D07DAC" w:rsidRPr="00A35784" w:rsidRDefault="00D07DAC" w:rsidP="00D07DAC">
      <w:pPr>
        <w:keepNext/>
        <w:spacing w:after="0" w:line="240" w:lineRule="auto"/>
        <w:ind w:left="720" w:firstLine="72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478B295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BE140C"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15204:2006</w:t>
      </w:r>
      <w:r w:rsidRPr="00A35784">
        <w:rPr>
          <w:rFonts w:ascii="Times New Roman" w:eastAsia="Times" w:hAnsi="Times New Roman" w:cs="Times New Roman"/>
          <w:b/>
          <w:color w:val="000000"/>
          <w:lang w:eastAsia="it-IT"/>
        </w:rPr>
        <w:t>: </w:t>
      </w:r>
      <w:r w:rsidRPr="00A35784">
        <w:rPr>
          <w:rFonts w:ascii="Times New Roman" w:eastAsia="Times" w:hAnsi="Times New Roman" w:cs="Times New Roman"/>
          <w:color w:val="000000"/>
          <w:lang w:eastAsia="it-IT"/>
        </w:rPr>
        <w:t xml:space="preserve">Qualità dell'acqua - Norma guida per la conta di fitoplancton utilizzando la microscopia inversa (Tecnica di </w:t>
      </w:r>
      <w:proofErr w:type="spellStart"/>
      <w:r w:rsidRPr="00A35784">
        <w:rPr>
          <w:rFonts w:ascii="Times New Roman" w:eastAsia="Times" w:hAnsi="Times New Roman" w:cs="Times New Roman"/>
          <w:color w:val="000000"/>
          <w:lang w:eastAsia="it-IT"/>
        </w:rPr>
        <w:t>Utermöhl</w:t>
      </w:r>
      <w:proofErr w:type="spellEnd"/>
      <w:r w:rsidRPr="00A35784">
        <w:rPr>
          <w:rFonts w:ascii="Times New Roman" w:eastAsia="Times" w:hAnsi="Times New Roman" w:cs="Times New Roman"/>
          <w:color w:val="000000"/>
          <w:lang w:eastAsia="it-IT"/>
        </w:rPr>
        <w:t>)</w:t>
      </w:r>
    </w:p>
    <w:p w14:paraId="5713EC98"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32687410"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16695:2015</w:t>
      </w:r>
      <w:r w:rsidRPr="00A35784">
        <w:rPr>
          <w:rFonts w:ascii="Times New Roman" w:eastAsia="Times" w:hAnsi="Times New Roman" w:cs="Times New Roman"/>
          <w:b/>
          <w:color w:val="000000"/>
          <w:lang w:eastAsia="it-IT"/>
        </w:rPr>
        <w:t>: </w:t>
      </w:r>
      <w:r w:rsidRPr="00A35784">
        <w:rPr>
          <w:rFonts w:ascii="Times New Roman" w:eastAsia="Times" w:hAnsi="Times New Roman" w:cs="Times New Roman"/>
          <w:color w:val="000000"/>
          <w:lang w:eastAsia="it-IT"/>
        </w:rPr>
        <w:t xml:space="preserve">Qualità dell'acqua - Guida per la stima del </w:t>
      </w:r>
      <w:proofErr w:type="spellStart"/>
      <w:r w:rsidRPr="00A35784">
        <w:rPr>
          <w:rFonts w:ascii="Times New Roman" w:eastAsia="Times" w:hAnsi="Times New Roman" w:cs="Times New Roman"/>
          <w:color w:val="000000"/>
          <w:lang w:eastAsia="it-IT"/>
        </w:rPr>
        <w:t>biovolume</w:t>
      </w:r>
      <w:proofErr w:type="spellEnd"/>
      <w:r w:rsidRPr="00A35784">
        <w:rPr>
          <w:rFonts w:ascii="Times New Roman" w:eastAsia="Times" w:hAnsi="Times New Roman" w:cs="Times New Roman"/>
          <w:color w:val="000000"/>
          <w:lang w:eastAsia="it-IT"/>
        </w:rPr>
        <w:t xml:space="preserve"> del fitoplancton</w:t>
      </w:r>
    </w:p>
    <w:p w14:paraId="6C39526A"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6E1BAD1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CNR-ISE REPORT 02.13: INDICI PER LA VALUTAZIONE DELLA QUALITÀ ECOLOGICA DEI LAGHI. Versione 2018 conforme alla Decisione 2018/229 della Commissione Europea.</w:t>
      </w:r>
    </w:p>
    <w:p w14:paraId="36CBF325" w14:textId="77777777" w:rsidR="00D07DAC" w:rsidRPr="00A35784" w:rsidRDefault="00D07DAC" w:rsidP="00A2755E">
      <w:pPr>
        <w:spacing w:after="0" w:line="240" w:lineRule="exact"/>
        <w:jc w:val="both"/>
        <w:rPr>
          <w:rFonts w:ascii="Times New Roman" w:eastAsia="Times" w:hAnsi="Times New Roman" w:cs="Times New Roman"/>
          <w:color w:val="000000"/>
          <w:lang w:eastAsia="it-IT"/>
        </w:rPr>
      </w:pPr>
    </w:p>
    <w:p w14:paraId="0639D493" w14:textId="50E3FE51" w:rsidR="00E91813" w:rsidRPr="00A35784" w:rsidRDefault="00E91813" w:rsidP="00E91813">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3020.</w:t>
      </w:r>
    </w:p>
    <w:p w14:paraId="0E283C0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389428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9715E2A" w14:textId="77777777" w:rsidR="00D07DAC" w:rsidRPr="00A35784" w:rsidRDefault="00D07DAC" w:rsidP="00D07DAC">
      <w:pPr>
        <w:spacing w:after="0" w:line="240" w:lineRule="auto"/>
        <w:ind w:left="2880" w:firstLine="720"/>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2D3625D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573008" w14:textId="77777777" w:rsidR="00D07DAC" w:rsidRPr="00A35784" w:rsidRDefault="00D07DAC" w:rsidP="00D07DAC">
      <w:pPr>
        <w:spacing w:after="0" w:line="240" w:lineRule="auto"/>
        <w:ind w:firstLine="720"/>
        <w:rPr>
          <w:rFonts w:ascii="Times New Roman" w:eastAsia="Times" w:hAnsi="Times New Roman" w:cs="Times New Roman"/>
          <w:color w:val="000000"/>
          <w:lang w:eastAsia="it-IT"/>
        </w:rPr>
      </w:pPr>
      <w:commentRangeStart w:id="302"/>
      <w:commentRangeStart w:id="303"/>
      <w:r w:rsidRPr="00A35784">
        <w:rPr>
          <w:rFonts w:ascii="Times New Roman" w:eastAsia="Times" w:hAnsi="Times New Roman" w:cs="Times New Roman"/>
          <w:b/>
          <w:color w:val="000000"/>
          <w:lang w:eastAsia="it-IT"/>
        </w:rPr>
        <w:t>SCHEDE VALUTATIVE PER OSSERVAZIONE DIRETTA EQB FITOPLANCTON ACQUE INTERNE LACUSTRI</w:t>
      </w:r>
    </w:p>
    <w:p w14:paraId="58DA64D8" w14:textId="77777777" w:rsidR="00D07DAC" w:rsidRPr="00A35784" w:rsidRDefault="00D07DAC" w:rsidP="00D07DAC">
      <w:pPr>
        <w:spacing w:after="0" w:line="240" w:lineRule="auto"/>
        <w:ind w:firstLine="720"/>
        <w:rPr>
          <w:rFonts w:ascii="Times New Roman" w:eastAsia="Times" w:hAnsi="Times New Roman" w:cs="Times New Roman"/>
          <w:color w:val="000000"/>
          <w:lang w:eastAsia="it-IT"/>
        </w:rPr>
      </w:pPr>
    </w:p>
    <w:p w14:paraId="4D5B8650" w14:textId="23C8A79B" w:rsidR="00D07DAC" w:rsidRPr="00A35784" w:rsidRDefault="00D07DAC" w:rsidP="00A2755E">
      <w:pPr>
        <w:spacing w:after="0" w:line="240" w:lineRule="exact"/>
        <w:ind w:firstLine="720"/>
        <w:rPr>
          <w:rFonts w:ascii="Times New Roman" w:eastAsia="Times" w:hAnsi="Times New Roman" w:cs="Times New Roman"/>
          <w:color w:val="000000"/>
          <w:lang w:eastAsia="it-IT"/>
        </w:rPr>
      </w:pPr>
      <w:r w:rsidRPr="00A35784">
        <w:rPr>
          <w:rFonts w:ascii="Times New Roman" w:eastAsia="Times" w:hAnsi="Times New Roman" w:cs="Times New Roman"/>
          <w:b/>
          <w:color w:val="000000"/>
          <w:lang w:eastAsia="it-IT"/>
        </w:rPr>
        <w:t xml:space="preserve">Prova pratica di campionamento ad osservazione diretta - Fitoplancton laghi (Protocollo n. 3020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w:t>
      </w:r>
    </w:p>
    <w:p w14:paraId="4B3C8EB7"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6D3BF2A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Nelle schede deve essere prevista la valutazione e l’espressione di un giudizio mediante punteggio </w:t>
      </w:r>
    </w:p>
    <w:p w14:paraId="2FD8A0EC"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24A256AD" w14:textId="77777777" w:rsidR="00D07DAC" w:rsidRPr="00A35784" w:rsidRDefault="00D07DAC" w:rsidP="008A786E">
      <w:pPr>
        <w:numPr>
          <w:ilvl w:val="0"/>
          <w:numId w:val="79"/>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norme di sicurezza </w:t>
      </w:r>
    </w:p>
    <w:p w14:paraId="02E3F5A1"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7E52DF9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w:t>
      </w:r>
    </w:p>
    <w:p w14:paraId="4C59070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Padronanza delle procedure di sicurezza per utilizzo imbarcazione </w:t>
      </w:r>
    </w:p>
    <w:p w14:paraId="0E6FF15D"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778B3162" w14:textId="77777777" w:rsidR="00D07DAC" w:rsidRPr="00A35784" w:rsidRDefault="00D07DAC" w:rsidP="008A786E">
      <w:pPr>
        <w:numPr>
          <w:ilvl w:val="0"/>
          <w:numId w:val="79"/>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metodo) con:</w:t>
      </w:r>
    </w:p>
    <w:p w14:paraId="31F26A1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dati limnologici della stazione</w:t>
      </w:r>
    </w:p>
    <w:p w14:paraId="3BDC1CE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trasparenza</w:t>
      </w:r>
    </w:p>
    <w:p w14:paraId="064E17D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individuazione zona eufotica </w:t>
      </w:r>
    </w:p>
    <w:p w14:paraId="7CF4B2D2"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strumento utilizzato</w:t>
      </w:r>
    </w:p>
    <w:p w14:paraId="527D12D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234848A0" w14:textId="4B8F4499" w:rsidR="00D07DAC" w:rsidRPr="007908C6" w:rsidRDefault="00D07DAC">
      <w:pPr>
        <w:numPr>
          <w:ilvl w:val="0"/>
          <w:numId w:val="79"/>
        </w:numPr>
        <w:spacing w:after="0" w:line="240" w:lineRule="exact"/>
        <w:rPr>
          <w:rFonts w:ascii="Times New Roman" w:hAnsi="Times New Roman" w:cs="Times New Roman"/>
          <w:rPrChange w:id="304" w:author="Cristina Martone" w:date="2023-05-31T16:44:00Z">
            <w:rPr>
              <w:rFonts w:ascii="Times New Roman" w:eastAsia="Times" w:hAnsi="Times New Roman" w:cs="Times New Roman"/>
              <w:color w:val="000000"/>
              <w:lang w:eastAsia="it-IT"/>
            </w:rPr>
          </w:rPrChange>
        </w:rPr>
        <w:pPrChange w:id="305" w:author="Cristina Martone" w:date="2023-02-15T16:47:00Z">
          <w:pPr>
            <w:numPr>
              <w:numId w:val="80"/>
            </w:numPr>
            <w:spacing w:after="0" w:line="240" w:lineRule="exact"/>
            <w:ind w:left="720" w:hanging="360"/>
          </w:pPr>
        </w:pPrChange>
      </w:pPr>
      <w:r w:rsidRPr="00A35784">
        <w:rPr>
          <w:rFonts w:ascii="Times New Roman" w:eastAsia="Times" w:hAnsi="Times New Roman" w:cs="Times New Roman"/>
          <w:color w:val="000000"/>
          <w:lang w:eastAsia="it-IT"/>
        </w:rPr>
        <w:t xml:space="preserve">Applicazione pratica del </w:t>
      </w:r>
      <w:r w:rsidRPr="007908C6">
        <w:rPr>
          <w:rFonts w:ascii="Times New Roman" w:eastAsia="Times" w:hAnsi="Times New Roman" w:cs="Times New Roman"/>
          <w:color w:val="000000"/>
          <w:lang w:eastAsia="it-IT"/>
        </w:rPr>
        <w:t>metodo</w:t>
      </w:r>
      <w:ins w:id="306" w:author="Cristina Martone" w:date="2023-02-15T16:46:00Z">
        <w:r w:rsidR="006A4F20" w:rsidRPr="007908C6">
          <w:rPr>
            <w:rFonts w:ascii="Times New Roman" w:eastAsia="Times" w:hAnsi="Times New Roman" w:cs="Times New Roman"/>
            <w:color w:val="000000"/>
            <w:lang w:eastAsia="it-IT"/>
          </w:rPr>
          <w:t xml:space="preserve"> </w:t>
        </w:r>
      </w:ins>
      <w:ins w:id="307" w:author="Cristina Martone" w:date="2023-02-15T16:47:00Z">
        <w:r w:rsidR="006A4F20" w:rsidRPr="007908C6">
          <w:rPr>
            <w:rFonts w:ascii="Times New Roman" w:eastAsia="Times" w:hAnsi="Times New Roman" w:cs="Times New Roman"/>
            <w:color w:val="000000"/>
            <w:lang w:eastAsia="it-IT"/>
          </w:rPr>
          <w:t>(</w:t>
        </w:r>
        <w:r w:rsidR="006A4F20" w:rsidRPr="007908C6">
          <w:rPr>
            <w:rFonts w:ascii="Times New Roman" w:eastAsia="Times" w:hAnsi="Times New Roman" w:cs="Times New Roman"/>
            <w:color w:val="000000"/>
            <w:rPrChange w:id="308" w:author="Cristina Martone" w:date="2023-05-31T16:44:00Z">
              <w:rPr>
                <w:rFonts w:eastAsia="Times"/>
                <w:color w:val="000000"/>
              </w:rPr>
            </w:rPrChange>
          </w:rPr>
          <w:t>l</w:t>
        </w:r>
        <w:r w:rsidR="006A4F20" w:rsidRPr="007908C6">
          <w:rPr>
            <w:rStyle w:val="cf01"/>
            <w:rFonts w:ascii="Times New Roman" w:hAnsi="Times New Roman" w:cs="Times New Roman"/>
            <w:sz w:val="22"/>
            <w:szCs w:val="22"/>
            <w:rPrChange w:id="309" w:author="Cristina Martone" w:date="2023-05-31T16:44:00Z">
              <w:rPr>
                <w:rStyle w:val="cf01"/>
              </w:rPr>
            </w:rPrChange>
          </w:rPr>
          <w:t>e valutazioni potranno essere concordate ed effettuate in concomitanza con i campionamenti ai fini di monitoraggio</w:t>
        </w:r>
        <w:r w:rsidR="006A4F20" w:rsidRPr="007908C6">
          <w:rPr>
            <w:rStyle w:val="cf01"/>
            <w:rFonts w:ascii="Times New Roman" w:eastAsia="Times" w:hAnsi="Times New Roman" w:cs="Times New Roman"/>
            <w:sz w:val="22"/>
            <w:szCs w:val="22"/>
            <w:rPrChange w:id="310" w:author="Cristina Martone" w:date="2023-05-31T16:44:00Z">
              <w:rPr>
                <w:rStyle w:val="cf01"/>
                <w:rFonts w:eastAsia="Times"/>
              </w:rPr>
            </w:rPrChange>
          </w:rPr>
          <w:t>)</w:t>
        </w:r>
      </w:ins>
      <w:r w:rsidRPr="007908C6">
        <w:rPr>
          <w:rFonts w:ascii="Times New Roman" w:eastAsia="Times" w:hAnsi="Times New Roman" w:cs="Times New Roman"/>
          <w:color w:val="000000"/>
          <w:lang w:eastAsia="it-IT"/>
        </w:rPr>
        <w:t>:</w:t>
      </w:r>
    </w:p>
    <w:p w14:paraId="2716F466"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36AAB177"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Individuazione del punto di campionamento mediante strumenti di georeferenziazione</w:t>
      </w:r>
    </w:p>
    <w:p w14:paraId="4D66F5DA"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Procedure di individuazione zona eufotica e di misurazione dei parametri chimico-fisici di variabilità verticale della colonna d’acqua</w:t>
      </w:r>
    </w:p>
    <w:p w14:paraId="01F27AF3"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Procedura di campionamento aliquote per l’analisi dei parametri chimici</w:t>
      </w:r>
    </w:p>
    <w:p w14:paraId="4E636C15"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Metodi di prelievo del campione integrato per l’analisi del fitoplancton e della clorofilla</w:t>
      </w:r>
    </w:p>
    <w:p w14:paraId="57363720"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Metodi di fissazione e trasporto del campione di fitoplancton</w:t>
      </w:r>
    </w:p>
    <w:p w14:paraId="55ED9AC5"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175750BC" w14:textId="77777777" w:rsidR="00D07DAC" w:rsidRPr="00A35784" w:rsidRDefault="00D07DAC" w:rsidP="008A786E">
      <w:pPr>
        <w:numPr>
          <w:ilvl w:val="0"/>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0BC0F59F"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dei diversi tipi di campionatori (verricello, bottiglia </w:t>
      </w:r>
      <w:proofErr w:type="spellStart"/>
      <w:r w:rsidRPr="00A35784">
        <w:rPr>
          <w:rFonts w:ascii="Times New Roman" w:eastAsia="Times" w:hAnsi="Times New Roman" w:cs="Times New Roman"/>
          <w:color w:val="000000"/>
          <w:lang w:eastAsia="it-IT"/>
        </w:rPr>
        <w:t>Niskin</w:t>
      </w:r>
      <w:proofErr w:type="spellEnd"/>
      <w:r w:rsidRPr="00A35784">
        <w:rPr>
          <w:rFonts w:ascii="Times New Roman" w:eastAsia="Times" w:hAnsi="Times New Roman" w:cs="Times New Roman"/>
          <w:color w:val="000000"/>
          <w:lang w:eastAsia="it-IT"/>
        </w:rPr>
        <w:t xml:space="preserve"> o tubi per raccolta campione integrato)</w:t>
      </w:r>
    </w:p>
    <w:p w14:paraId="049B8685"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Utilizzo di strumentazione GPS, rilevatori trasparenza, misuratori di parametri chimici e fisici</w:t>
      </w:r>
    </w:p>
    <w:p w14:paraId="5D8440CE" w14:textId="77777777" w:rsidR="00D07DAC" w:rsidRPr="00A35784" w:rsidRDefault="00D07DAC" w:rsidP="008A786E">
      <w:pPr>
        <w:numPr>
          <w:ilvl w:val="1"/>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p>
    <w:p w14:paraId="35B70A49" w14:textId="77777777" w:rsidR="00D07DAC" w:rsidRPr="00A35784" w:rsidRDefault="00D07DAC" w:rsidP="00A2755E">
      <w:pPr>
        <w:spacing w:after="0" w:line="240" w:lineRule="exact"/>
        <w:ind w:firstLine="720"/>
        <w:rPr>
          <w:rFonts w:ascii="Times New Roman" w:eastAsia="Times" w:hAnsi="Times New Roman" w:cs="Times New Roman"/>
          <w:color w:val="000000"/>
          <w:lang w:eastAsia="it-IT"/>
        </w:rPr>
      </w:pPr>
    </w:p>
    <w:p w14:paraId="4A125821" w14:textId="5BB157B7" w:rsidR="00D07DAC" w:rsidRDefault="00D07DAC" w:rsidP="008A786E">
      <w:pPr>
        <w:numPr>
          <w:ilvl w:val="0"/>
          <w:numId w:val="8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commentRangeEnd w:id="302"/>
      <w:r w:rsidR="004F2DDA">
        <w:rPr>
          <w:rStyle w:val="Rimandocommento"/>
          <w:rFonts w:ascii="Cambria" w:eastAsia="Times New Roman" w:hAnsi="Cambria" w:cs="Times New Roman"/>
          <w:lang w:val="en-US"/>
        </w:rPr>
        <w:commentReference w:id="302"/>
      </w:r>
      <w:commentRangeEnd w:id="303"/>
      <w:r w:rsidR="0003333F">
        <w:rPr>
          <w:rStyle w:val="Rimandocommento"/>
          <w:rFonts w:ascii="Cambria" w:eastAsia="Times New Roman" w:hAnsi="Cambria" w:cs="Times New Roman"/>
          <w:lang w:val="en-US"/>
        </w:rPr>
        <w:commentReference w:id="303"/>
      </w:r>
    </w:p>
    <w:p w14:paraId="24A63181" w14:textId="77777777" w:rsidR="006A1BA6" w:rsidRDefault="006A1BA6" w:rsidP="006A1BA6">
      <w:pPr>
        <w:spacing w:after="0" w:line="240" w:lineRule="exact"/>
        <w:rPr>
          <w:ins w:id="311" w:author="Cristina Martone" w:date="2023-05-31T15:40:00Z"/>
          <w:rFonts w:ascii="Times New Roman" w:eastAsia="Times" w:hAnsi="Times New Roman" w:cs="Times New Roman"/>
          <w:color w:val="000000"/>
          <w:lang w:eastAsia="it-IT"/>
        </w:rPr>
      </w:pPr>
    </w:p>
    <w:p w14:paraId="32886995" w14:textId="77777777" w:rsidR="00CC7732" w:rsidRDefault="00CC7732" w:rsidP="006A1BA6">
      <w:pPr>
        <w:spacing w:after="0" w:line="240" w:lineRule="exact"/>
        <w:rPr>
          <w:ins w:id="312" w:author="Cristina Martone" w:date="2023-05-31T15:40:00Z"/>
          <w:rFonts w:ascii="Times New Roman" w:eastAsia="Times" w:hAnsi="Times New Roman" w:cs="Times New Roman"/>
          <w:color w:val="000000"/>
          <w:lang w:eastAsia="it-IT"/>
        </w:rPr>
      </w:pPr>
    </w:p>
    <w:p w14:paraId="0C640F79" w14:textId="77777777" w:rsidR="00CC7732" w:rsidRDefault="00CC7732" w:rsidP="006A1BA6">
      <w:pPr>
        <w:spacing w:after="0" w:line="240" w:lineRule="exact"/>
        <w:rPr>
          <w:ins w:id="313" w:author="Cristina Martone" w:date="2023-05-31T15:40:00Z"/>
          <w:rFonts w:ascii="Times New Roman" w:eastAsia="Times" w:hAnsi="Times New Roman" w:cs="Times New Roman"/>
          <w:color w:val="000000"/>
          <w:lang w:eastAsia="it-IT"/>
        </w:rPr>
      </w:pPr>
    </w:p>
    <w:p w14:paraId="28825855" w14:textId="77777777" w:rsidR="00CC7732" w:rsidRDefault="00CC7732" w:rsidP="006A1BA6">
      <w:pPr>
        <w:spacing w:after="0" w:line="240" w:lineRule="exact"/>
        <w:rPr>
          <w:ins w:id="314" w:author="Cristina Martone" w:date="2023-05-31T15:40:00Z"/>
          <w:rFonts w:ascii="Times New Roman" w:eastAsia="Times" w:hAnsi="Times New Roman" w:cs="Times New Roman"/>
          <w:color w:val="000000"/>
          <w:lang w:eastAsia="it-IT"/>
        </w:rPr>
      </w:pPr>
    </w:p>
    <w:p w14:paraId="431D5DF9" w14:textId="77777777" w:rsidR="00CC7732" w:rsidRDefault="00CC7732" w:rsidP="006A1BA6">
      <w:pPr>
        <w:spacing w:after="0" w:line="240" w:lineRule="exact"/>
        <w:rPr>
          <w:ins w:id="315" w:author="Cristina Martone" w:date="2023-05-31T15:40:00Z"/>
          <w:rFonts w:ascii="Times New Roman" w:eastAsia="Times" w:hAnsi="Times New Roman" w:cs="Times New Roman"/>
          <w:color w:val="000000"/>
          <w:lang w:eastAsia="it-IT"/>
        </w:rPr>
      </w:pPr>
    </w:p>
    <w:p w14:paraId="19D546BF" w14:textId="77777777" w:rsidR="00CC7732" w:rsidRDefault="00CC7732" w:rsidP="006A1BA6">
      <w:pPr>
        <w:spacing w:after="0" w:line="240" w:lineRule="exact"/>
        <w:rPr>
          <w:ins w:id="316" w:author="Cristina Martone" w:date="2023-05-31T15:40:00Z"/>
          <w:rFonts w:ascii="Times New Roman" w:eastAsia="Times" w:hAnsi="Times New Roman" w:cs="Times New Roman"/>
          <w:color w:val="000000"/>
          <w:lang w:eastAsia="it-IT"/>
        </w:rPr>
      </w:pPr>
    </w:p>
    <w:p w14:paraId="551900AC" w14:textId="77777777" w:rsidR="00CC7732" w:rsidRDefault="00CC7732" w:rsidP="006A1BA6">
      <w:pPr>
        <w:spacing w:after="0" w:line="240" w:lineRule="exact"/>
        <w:rPr>
          <w:ins w:id="317" w:author="Cristina Martone" w:date="2023-05-31T15:40:00Z"/>
          <w:rFonts w:ascii="Times New Roman" w:eastAsia="Times" w:hAnsi="Times New Roman" w:cs="Times New Roman"/>
          <w:color w:val="000000"/>
          <w:lang w:eastAsia="it-IT"/>
        </w:rPr>
      </w:pPr>
    </w:p>
    <w:p w14:paraId="5F362CCA" w14:textId="77777777" w:rsidR="00CC7732" w:rsidRDefault="00CC7732" w:rsidP="006A1BA6">
      <w:pPr>
        <w:spacing w:after="0" w:line="240" w:lineRule="exact"/>
        <w:rPr>
          <w:ins w:id="318" w:author="Cristina Martone" w:date="2023-05-31T15:40:00Z"/>
          <w:rFonts w:ascii="Times New Roman" w:eastAsia="Times" w:hAnsi="Times New Roman" w:cs="Times New Roman"/>
          <w:color w:val="000000"/>
          <w:lang w:eastAsia="it-IT"/>
        </w:rPr>
      </w:pPr>
    </w:p>
    <w:p w14:paraId="0A6ED962" w14:textId="77777777" w:rsidR="00CC7732" w:rsidRPr="00A35784" w:rsidRDefault="00CC7732" w:rsidP="006A1BA6">
      <w:pPr>
        <w:spacing w:after="0" w:line="240" w:lineRule="exact"/>
        <w:rPr>
          <w:rFonts w:ascii="Times New Roman" w:eastAsia="Times" w:hAnsi="Times New Roman" w:cs="Times New Roman"/>
          <w:color w:val="000000"/>
          <w:lang w:eastAsia="it-IT"/>
        </w:rPr>
      </w:pPr>
    </w:p>
    <w:p w14:paraId="197CF1BD"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19" w:name="_Toc71880570"/>
      <w:r w:rsidRPr="0098766B">
        <w:rPr>
          <w:rFonts w:ascii="Times New Roman" w:eastAsia="Times" w:hAnsi="Times New Roman" w:cs="Times New Roman"/>
          <w:b/>
          <w:i/>
          <w:color w:val="000000"/>
          <w:sz w:val="24"/>
          <w:szCs w:val="24"/>
          <w:lang w:eastAsia="it-IT"/>
        </w:rPr>
        <w:t xml:space="preserve">8.2.4 Schema di qualifica per il monitoraggio dell’EQB </w:t>
      </w:r>
      <w:proofErr w:type="spellStart"/>
      <w:r w:rsidRPr="0098766B">
        <w:rPr>
          <w:rFonts w:ascii="Times New Roman" w:eastAsia="Times" w:hAnsi="Times New Roman" w:cs="Times New Roman"/>
          <w:b/>
          <w:i/>
          <w:color w:val="000000"/>
          <w:sz w:val="24"/>
          <w:szCs w:val="24"/>
          <w:lang w:eastAsia="it-IT"/>
        </w:rPr>
        <w:t>Macrofite</w:t>
      </w:r>
      <w:proofErr w:type="spellEnd"/>
      <w:r w:rsidRPr="0098766B">
        <w:rPr>
          <w:rFonts w:ascii="Times New Roman" w:eastAsia="Times" w:hAnsi="Times New Roman" w:cs="Times New Roman"/>
          <w:b/>
          <w:i/>
          <w:color w:val="000000"/>
          <w:sz w:val="24"/>
          <w:szCs w:val="24"/>
          <w:lang w:eastAsia="it-IT"/>
        </w:rPr>
        <w:t xml:space="preserve"> Laghi</w:t>
      </w:r>
      <w:bookmarkEnd w:id="319"/>
    </w:p>
    <w:p w14:paraId="69528C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EE0C307"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FA6B032"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28C24109" w14:textId="77777777" w:rsidR="00D07DAC" w:rsidRPr="00A35784" w:rsidRDefault="00D07DAC" w:rsidP="00530B8F">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delle acque interne (laghi)</w:t>
      </w:r>
    </w:p>
    <w:p w14:paraId="3F45CC10" w14:textId="77777777" w:rsidR="00D07DAC" w:rsidRPr="00A35784" w:rsidRDefault="00D07DAC" w:rsidP="00530B8F">
      <w:pPr>
        <w:spacing w:after="0" w:line="240" w:lineRule="exact"/>
        <w:rPr>
          <w:rFonts w:ascii="Times New Roman" w:eastAsia="Times" w:hAnsi="Times New Roman" w:cs="Times New Roman"/>
          <w:b/>
          <w:i/>
          <w:color w:val="000000"/>
          <w:lang w:eastAsia="it-IT"/>
        </w:rPr>
      </w:pPr>
      <w:r w:rsidRPr="00A35784">
        <w:rPr>
          <w:rFonts w:ascii="Times New Roman" w:eastAsia="Times" w:hAnsi="Times New Roman" w:cs="Times New Roman"/>
          <w:color w:val="000000"/>
          <w:lang w:eastAsia="it-IT"/>
        </w:rPr>
        <w:t xml:space="preserve">Condizioni e limiti di validità: </w:t>
      </w:r>
      <w:commentRangeStart w:id="320"/>
      <w:commentRangeStart w:id="321"/>
      <w:r w:rsidRPr="00A35784">
        <w:rPr>
          <w:rFonts w:ascii="Times New Roman" w:eastAsia="Times" w:hAnsi="Times New Roman" w:cs="Times New Roman"/>
          <w:color w:val="000000"/>
          <w:lang w:eastAsia="it-IT"/>
        </w:rPr>
        <w:t>3 anni</w:t>
      </w:r>
      <w:r w:rsidRPr="00A35784">
        <w:rPr>
          <w:rFonts w:ascii="Times New Roman" w:eastAsia="Times" w:hAnsi="Times New Roman" w:cs="Times New Roman"/>
          <w:b/>
          <w:i/>
          <w:color w:val="000000"/>
          <w:lang w:eastAsia="it-IT"/>
        </w:rPr>
        <w:t xml:space="preserve"> </w:t>
      </w:r>
      <w:commentRangeEnd w:id="320"/>
      <w:r w:rsidR="004F2DDA">
        <w:rPr>
          <w:rStyle w:val="Rimandocommento"/>
          <w:rFonts w:ascii="Cambria" w:eastAsia="Times New Roman" w:hAnsi="Cambria" w:cs="Times New Roman"/>
          <w:lang w:val="en-US"/>
        </w:rPr>
        <w:commentReference w:id="320"/>
      </w:r>
      <w:commentRangeEnd w:id="321"/>
      <w:r w:rsidR="0003333F">
        <w:rPr>
          <w:rStyle w:val="Rimandocommento"/>
          <w:rFonts w:ascii="Cambria" w:eastAsia="Times New Roman" w:hAnsi="Cambria" w:cs="Times New Roman"/>
          <w:lang w:val="en-US"/>
        </w:rPr>
        <w:commentReference w:id="321"/>
      </w:r>
    </w:p>
    <w:p w14:paraId="73B25AD3"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p>
    <w:p w14:paraId="1C5348C4"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21B4146"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5"/>
        <w:tblW w:w="1014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723"/>
      </w:tblGrid>
      <w:tr w:rsidR="00D07DAC" w:rsidRPr="00A35784" w14:paraId="0E32E2D8" w14:textId="77777777" w:rsidTr="00D07DAC">
        <w:tc>
          <w:tcPr>
            <w:tcW w:w="1418" w:type="dxa"/>
          </w:tcPr>
          <w:p w14:paraId="2AA3EB81"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tc>
        <w:tc>
          <w:tcPr>
            <w:tcW w:w="8723" w:type="dxa"/>
          </w:tcPr>
          <w:p w14:paraId="6D8E7BDE" w14:textId="20AB4DF8" w:rsidR="00D07DAC" w:rsidRPr="00A35784" w:rsidRDefault="00D07DA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esperto nel campionamento e determinazione tassonomica </w:t>
            </w:r>
            <w:r w:rsidR="006A1BA6">
              <w:rPr>
                <w:rFonts w:ascii="Times New Roman" w:eastAsia="Times" w:hAnsi="Times New Roman"/>
                <w:color w:val="000000"/>
                <w:sz w:val="22"/>
                <w:szCs w:val="22"/>
              </w:rPr>
              <w:t>EQB</w:t>
            </w:r>
            <w:r w:rsidRPr="00A35784">
              <w:rPr>
                <w:rFonts w:ascii="Times New Roman" w:eastAsia="Times" w:hAnsi="Times New Roman"/>
                <w:color w:val="000000"/>
                <w:sz w:val="22"/>
                <w:szCs w:val="22"/>
              </w:rPr>
              <w:t xml:space="preserv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dei corpi idrici lacustri (Schema 1)</w:t>
            </w:r>
          </w:p>
        </w:tc>
      </w:tr>
      <w:tr w:rsidR="00D07DAC" w:rsidRPr="00A35784" w14:paraId="2FAB20EB" w14:textId="77777777" w:rsidTr="00530B8F">
        <w:trPr>
          <w:trHeight w:val="826"/>
        </w:trPr>
        <w:tc>
          <w:tcPr>
            <w:tcW w:w="1418" w:type="dxa"/>
          </w:tcPr>
          <w:p w14:paraId="51354139"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8723" w:type="dxa"/>
          </w:tcPr>
          <w:p w14:paraId="33B130D5" w14:textId="06E860C7" w:rsidR="00D07DAC" w:rsidRPr="00A35784" w:rsidRDefault="00D07DA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esperto nell’applicazione </w:t>
            </w:r>
            <w:r w:rsidR="006A1BA6">
              <w:rPr>
                <w:rFonts w:ascii="Times New Roman" w:hAnsi="Times New Roman"/>
                <w:color w:val="000000"/>
                <w:sz w:val="22"/>
                <w:szCs w:val="22"/>
              </w:rPr>
              <w:t xml:space="preserve">degli </w:t>
            </w:r>
            <w:r w:rsidRPr="00A35784">
              <w:rPr>
                <w:rFonts w:ascii="Times New Roman" w:hAnsi="Times New Roman"/>
                <w:color w:val="000000"/>
                <w:sz w:val="22"/>
                <w:szCs w:val="22"/>
              </w:rPr>
              <w:t>indic</w:t>
            </w:r>
            <w:r w:rsidR="006A1BA6">
              <w:rPr>
                <w:rFonts w:ascii="Times New Roman" w:hAnsi="Times New Roman"/>
                <w:color w:val="000000"/>
                <w:sz w:val="22"/>
                <w:szCs w:val="22"/>
              </w:rPr>
              <w:t xml:space="preserve">i </w:t>
            </w:r>
            <w:proofErr w:type="spellStart"/>
            <w:r w:rsidR="006A1BA6">
              <w:rPr>
                <w:rFonts w:ascii="Times New Roman" w:hAnsi="Times New Roman"/>
                <w:color w:val="000000"/>
                <w:sz w:val="22"/>
                <w:szCs w:val="22"/>
              </w:rPr>
              <w:t>marofitici</w:t>
            </w:r>
            <w:proofErr w:type="spellEnd"/>
            <w:r w:rsidRPr="00A35784">
              <w:rPr>
                <w:rFonts w:ascii="Times New Roman" w:hAnsi="Times New Roman"/>
                <w:color w:val="000000"/>
                <w:sz w:val="22"/>
                <w:szCs w:val="22"/>
              </w:rPr>
              <w:t xml:space="preserve"> per la valutazione dello stato ecologico dei corpi idrici lacustri in riferimento all’EQB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(Schema 2)</w:t>
            </w:r>
          </w:p>
        </w:tc>
      </w:tr>
    </w:tbl>
    <w:p w14:paraId="531A911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4-colore3111"/>
        <w:tblW w:w="5000" w:type="pct"/>
        <w:tblInd w:w="113" w:type="dxa"/>
        <w:tblLook w:val="04A0" w:firstRow="1" w:lastRow="0" w:firstColumn="1" w:lastColumn="0" w:noHBand="0" w:noVBand="1"/>
      </w:tblPr>
      <w:tblGrid>
        <w:gridCol w:w="1936"/>
        <w:gridCol w:w="5972"/>
        <w:gridCol w:w="1152"/>
      </w:tblGrid>
      <w:tr w:rsidR="00D07DAC" w:rsidRPr="00A35784" w14:paraId="43E91B2E" w14:textId="77777777" w:rsidTr="00D07DAC">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2D050"/>
          </w:tcPr>
          <w:p w14:paraId="3D3C0DC5" w14:textId="209B24B1"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Tabella </w:t>
            </w:r>
            <w:r w:rsidR="00D406BE">
              <w:rPr>
                <w:rFonts w:ascii="Times New Roman" w:hAnsi="Times New Roman"/>
                <w:color w:val="000000"/>
                <w:sz w:val="22"/>
                <w:szCs w:val="22"/>
              </w:rPr>
              <w:t>8.2.4</w:t>
            </w:r>
            <w:r w:rsidRPr="00A35784">
              <w:rPr>
                <w:rFonts w:ascii="Times New Roman" w:hAnsi="Times New Roman"/>
                <w:color w:val="000000"/>
                <w:sz w:val="22"/>
                <w:szCs w:val="22"/>
              </w:rPr>
              <w:t xml:space="preserve"> Compilazione codici categorie</w:t>
            </w:r>
          </w:p>
        </w:tc>
      </w:tr>
      <w:tr w:rsidR="00D07DAC" w:rsidRPr="00A35784" w14:paraId="6CA2CC7B"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5000" w:type="pct"/>
            <w:gridSpan w:val="3"/>
          </w:tcPr>
          <w:p w14:paraId="60C47AAB" w14:textId="77777777" w:rsidR="00D07DAC" w:rsidRPr="00A35784" w:rsidRDefault="00D07DAC" w:rsidP="00530B8F">
            <w:pPr>
              <w:spacing w:line="240" w:lineRule="exact"/>
              <w:jc w:val="center"/>
              <w:rPr>
                <w:rFonts w:ascii="Times New Roman" w:hAnsi="Times New Roman"/>
                <w:color w:val="000000"/>
                <w:sz w:val="22"/>
                <w:szCs w:val="22"/>
                <w:lang w:val="en-US"/>
              </w:rPr>
            </w:pPr>
            <w:proofErr w:type="spellStart"/>
            <w:r w:rsidRPr="00A35784">
              <w:rPr>
                <w:rFonts w:ascii="Times New Roman" w:hAnsi="Times New Roman"/>
                <w:color w:val="000000"/>
                <w:sz w:val="22"/>
                <w:szCs w:val="22"/>
                <w:lang w:val="en-US"/>
              </w:rPr>
              <w:t>Codice</w:t>
            </w:r>
            <w:proofErr w:type="spellEnd"/>
            <w:r w:rsidRPr="00A35784">
              <w:rPr>
                <w:rFonts w:ascii="Times New Roman" w:hAnsi="Times New Roman"/>
                <w:color w:val="000000"/>
                <w:sz w:val="22"/>
                <w:szCs w:val="22"/>
                <w:lang w:val="en-US"/>
              </w:rPr>
              <w:t xml:space="preserve"> MF-L-CD, IS</w:t>
            </w:r>
          </w:p>
        </w:tc>
      </w:tr>
      <w:tr w:rsidR="00D07DAC" w:rsidRPr="00A35784" w14:paraId="77B91A01"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C8B8D22"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EQB </w:t>
            </w:r>
          </w:p>
        </w:tc>
        <w:tc>
          <w:tcPr>
            <w:tcW w:w="3296" w:type="pct"/>
            <w:shd w:val="clear" w:color="auto" w:fill="FFFFFF"/>
          </w:tcPr>
          <w:p w14:paraId="50B23455"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w:t>
            </w:r>
          </w:p>
        </w:tc>
        <w:tc>
          <w:tcPr>
            <w:tcW w:w="636" w:type="pct"/>
            <w:shd w:val="clear" w:color="auto" w:fill="FFFFFF"/>
          </w:tcPr>
          <w:p w14:paraId="5F8E78B1"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513676CE"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1327944C"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Matrice </w:t>
            </w:r>
          </w:p>
        </w:tc>
        <w:tc>
          <w:tcPr>
            <w:tcW w:w="3296" w:type="pct"/>
            <w:shd w:val="clear" w:color="auto" w:fill="FFFFFF"/>
          </w:tcPr>
          <w:p w14:paraId="7070EBDE"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Lago</w:t>
            </w:r>
          </w:p>
        </w:tc>
        <w:tc>
          <w:tcPr>
            <w:tcW w:w="636" w:type="pct"/>
            <w:shd w:val="clear" w:color="auto" w:fill="FFFFFF"/>
          </w:tcPr>
          <w:p w14:paraId="37158FB2"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72B21EBA" w14:textId="77777777" w:rsidTr="00D07DAC">
        <w:trPr>
          <w:trHeight w:val="194"/>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178A031"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Categoria</w:t>
            </w:r>
          </w:p>
        </w:tc>
        <w:tc>
          <w:tcPr>
            <w:tcW w:w="3296" w:type="pct"/>
            <w:shd w:val="clear" w:color="auto" w:fill="FFFFFF"/>
          </w:tcPr>
          <w:p w14:paraId="7BA64C17"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Campionamento e Determinazione tassonomica</w:t>
            </w:r>
          </w:p>
        </w:tc>
        <w:tc>
          <w:tcPr>
            <w:tcW w:w="636" w:type="pct"/>
            <w:shd w:val="clear" w:color="auto" w:fill="FFFFFF"/>
          </w:tcPr>
          <w:p w14:paraId="35C21BD2" w14:textId="77777777" w:rsidR="00D07DAC" w:rsidRPr="00A35784" w:rsidRDefault="00D07DAC" w:rsidP="00530B8F">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CD</w:t>
            </w:r>
          </w:p>
        </w:tc>
      </w:tr>
      <w:tr w:rsidR="00D07DAC" w:rsidRPr="00A35784" w14:paraId="442789C3" w14:textId="77777777" w:rsidTr="00D07DAC">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1068" w:type="pct"/>
            <w:shd w:val="clear" w:color="auto" w:fill="FFFFFF"/>
          </w:tcPr>
          <w:p w14:paraId="3651C4CD" w14:textId="386FA812" w:rsidR="00D07DAC" w:rsidRPr="00A35784" w:rsidRDefault="00D07DAC" w:rsidP="00530B8F">
            <w:pPr>
              <w:spacing w:line="240" w:lineRule="exact"/>
              <w:rPr>
                <w:rFonts w:ascii="Times New Roman" w:hAnsi="Times New Roman"/>
                <w:color w:val="000000"/>
                <w:sz w:val="22"/>
                <w:szCs w:val="22"/>
              </w:rPr>
            </w:pPr>
          </w:p>
        </w:tc>
        <w:tc>
          <w:tcPr>
            <w:tcW w:w="3296" w:type="pct"/>
            <w:shd w:val="clear" w:color="auto" w:fill="FFFFFF"/>
          </w:tcPr>
          <w:p w14:paraId="79F7B06E" w14:textId="61191D14" w:rsidR="00D07DAC" w:rsidRPr="00A35784" w:rsidRDefault="006A1BA6" w:rsidP="006A1BA6">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Pr>
                <w:rFonts w:ascii="Times New Roman" w:hAnsi="Times New Roman"/>
                <w:color w:val="000000"/>
                <w:sz w:val="22"/>
                <w:szCs w:val="22"/>
              </w:rPr>
              <w:t>Applicazione degli i</w:t>
            </w:r>
            <w:r w:rsidR="00D07DAC" w:rsidRPr="00A35784">
              <w:rPr>
                <w:rFonts w:ascii="Times New Roman" w:hAnsi="Times New Roman"/>
                <w:color w:val="000000"/>
                <w:sz w:val="22"/>
                <w:szCs w:val="22"/>
              </w:rPr>
              <w:t>ndic</w:t>
            </w:r>
            <w:r>
              <w:rPr>
                <w:rFonts w:ascii="Times New Roman" w:hAnsi="Times New Roman"/>
                <w:color w:val="000000"/>
                <w:sz w:val="22"/>
                <w:szCs w:val="22"/>
              </w:rPr>
              <w:t>i macrofitici</w:t>
            </w:r>
            <w:r w:rsidR="00D07DAC" w:rsidRPr="00A35784">
              <w:rPr>
                <w:rFonts w:ascii="Times New Roman" w:hAnsi="Times New Roman"/>
                <w:color w:val="000000"/>
                <w:sz w:val="22"/>
                <w:szCs w:val="22"/>
              </w:rPr>
              <w:t xml:space="preserve"> e Valutazione dello Stato ecologico</w:t>
            </w:r>
          </w:p>
        </w:tc>
        <w:tc>
          <w:tcPr>
            <w:tcW w:w="636" w:type="pct"/>
            <w:shd w:val="clear" w:color="auto" w:fill="FFFFFF"/>
          </w:tcPr>
          <w:p w14:paraId="2E386280" w14:textId="77777777" w:rsidR="00D07DAC" w:rsidRPr="00A35784" w:rsidRDefault="00D07DAC" w:rsidP="00530B8F">
            <w:pPr>
              <w:spacing w:line="24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IS</w:t>
            </w:r>
          </w:p>
        </w:tc>
      </w:tr>
    </w:tbl>
    <w:p w14:paraId="3BDCDFB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7E920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9B59CCB"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574CE7B2"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6"/>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797"/>
      </w:tblGrid>
      <w:tr w:rsidR="00D07DAC" w:rsidRPr="00A35784" w14:paraId="1AB3C8C4" w14:textId="77777777" w:rsidTr="00D07DAC">
        <w:trPr>
          <w:trHeight w:val="456"/>
        </w:trPr>
        <w:tc>
          <w:tcPr>
            <w:tcW w:w="1809" w:type="dxa"/>
          </w:tcPr>
          <w:p w14:paraId="3C616A3C"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tc>
        <w:tc>
          <w:tcPr>
            <w:tcW w:w="7797" w:type="dxa"/>
          </w:tcPr>
          <w:p w14:paraId="00356015" w14:textId="77777777" w:rsidR="00D07DAC" w:rsidRPr="00A35784" w:rsidRDefault="00D07DAC" w:rsidP="00530B8F">
            <w:pPr>
              <w:spacing w:line="240" w:lineRule="exact"/>
              <w:jc w:val="both"/>
              <w:rPr>
                <w:rFonts w:ascii="Times New Roman" w:eastAsia="Times" w:hAnsi="Times New Roman"/>
                <w:color w:val="000000"/>
                <w:sz w:val="22"/>
                <w:szCs w:val="22"/>
              </w:rPr>
            </w:pPr>
            <w:commentRangeStart w:id="322"/>
            <w:commentRangeStart w:id="323"/>
            <w:r w:rsidRPr="00A35784">
              <w:rPr>
                <w:rFonts w:ascii="Times New Roman" w:hAnsi="Times New Roman"/>
                <w:color w:val="000000"/>
                <w:sz w:val="22"/>
                <w:szCs w:val="22"/>
              </w:rPr>
              <w:t xml:space="preserve">Campionamento e determinazione tassonomica di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scelta della stazione di campionamento e applicazione delle metodiche di riferimento per il rilievo della comunità di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(composizione e abbondanza), attribuzione delle percentuali di copertura reale dei taxa ed elaborazione liste tassonomiche.</w:t>
            </w:r>
            <w:commentRangeEnd w:id="322"/>
            <w:r w:rsidR="004F2DDA">
              <w:rPr>
                <w:rStyle w:val="Rimandocommento"/>
                <w:lang w:val="en-US" w:eastAsia="en-US"/>
              </w:rPr>
              <w:commentReference w:id="322"/>
            </w:r>
            <w:commentRangeEnd w:id="323"/>
            <w:r w:rsidR="00434DB3">
              <w:rPr>
                <w:rStyle w:val="Rimandocommento"/>
                <w:lang w:val="en-US" w:eastAsia="en-US"/>
              </w:rPr>
              <w:commentReference w:id="323"/>
            </w:r>
          </w:p>
        </w:tc>
      </w:tr>
      <w:tr w:rsidR="00D07DAC" w:rsidRPr="00A35784" w14:paraId="4D0352D3" w14:textId="77777777" w:rsidTr="00D07DAC">
        <w:trPr>
          <w:trHeight w:val="756"/>
        </w:trPr>
        <w:tc>
          <w:tcPr>
            <w:tcW w:w="1809" w:type="dxa"/>
          </w:tcPr>
          <w:p w14:paraId="7E29D773"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7797" w:type="dxa"/>
          </w:tcPr>
          <w:p w14:paraId="263B539C" w14:textId="7197957F" w:rsidR="00D07DAC" w:rsidRPr="00A35784" w:rsidRDefault="006A1BA6" w:rsidP="00530B8F">
            <w:pPr>
              <w:spacing w:line="240" w:lineRule="exact"/>
              <w:jc w:val="both"/>
              <w:rPr>
                <w:rFonts w:ascii="Times New Roman" w:eastAsia="Times" w:hAnsi="Times New Roman"/>
                <w:color w:val="000000"/>
                <w:sz w:val="22"/>
                <w:szCs w:val="22"/>
              </w:rPr>
            </w:pPr>
            <w:r>
              <w:rPr>
                <w:rFonts w:ascii="Times New Roman" w:hAnsi="Times New Roman"/>
                <w:color w:val="000000"/>
                <w:sz w:val="22"/>
                <w:szCs w:val="22"/>
              </w:rPr>
              <w:t>Applicazione</w:t>
            </w:r>
            <w:r w:rsidR="00D07DAC" w:rsidRPr="00A35784">
              <w:rPr>
                <w:rFonts w:ascii="Times New Roman" w:hAnsi="Times New Roman"/>
                <w:color w:val="000000"/>
                <w:sz w:val="22"/>
                <w:szCs w:val="22"/>
              </w:rPr>
              <w:t xml:space="preserve"> degli indici macrofitici e valutazione dello stato ecologico dei corpi idrici lacustri: elaborazione e validazione dati.</w:t>
            </w:r>
          </w:p>
        </w:tc>
      </w:tr>
    </w:tbl>
    <w:p w14:paraId="138D499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4DC129"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7F8136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109"/>
      </w:tblGrid>
      <w:tr w:rsidR="00D07DAC" w:rsidRPr="00A35784" w14:paraId="6914B61D" w14:textId="77777777" w:rsidTr="00530B8F">
        <w:trPr>
          <w:trHeight w:val="701"/>
        </w:trPr>
        <w:tc>
          <w:tcPr>
            <w:tcW w:w="1951" w:type="dxa"/>
          </w:tcPr>
          <w:p w14:paraId="030DBB54" w14:textId="2E8F99B3"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MF-L-CD</w:t>
            </w:r>
          </w:p>
          <w:p w14:paraId="40D835B2" w14:textId="77777777" w:rsidR="00D07DAC" w:rsidRPr="00A35784" w:rsidRDefault="00D07DAC" w:rsidP="00530B8F">
            <w:pPr>
              <w:spacing w:line="240" w:lineRule="exact"/>
              <w:rPr>
                <w:rFonts w:ascii="Times New Roman" w:eastAsia="Times" w:hAnsi="Times New Roman"/>
                <w:color w:val="000000"/>
                <w:sz w:val="22"/>
                <w:szCs w:val="22"/>
              </w:rPr>
            </w:pPr>
          </w:p>
        </w:tc>
        <w:tc>
          <w:tcPr>
            <w:tcW w:w="7109" w:type="dxa"/>
          </w:tcPr>
          <w:p w14:paraId="4190BFA3" w14:textId="53037BE4" w:rsidR="00D07DAC" w:rsidRPr="00A35784" w:rsidRDefault="00C556FC" w:rsidP="006A1BA6">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 xml:space="preserve">Operatore che ha autonomia nelle attività di campionamento e determinazione tassonomica della comunità macrofitica e competenze nella valutazione ecologica/ambientale del </w:t>
            </w:r>
            <w:r w:rsidR="006A1BA6">
              <w:rPr>
                <w:rFonts w:ascii="Times New Roman" w:hAnsi="Times New Roman"/>
                <w:color w:val="000000"/>
                <w:sz w:val="22"/>
                <w:szCs w:val="22"/>
              </w:rPr>
              <w:t>corpo idrico lacustre</w:t>
            </w:r>
            <w:r w:rsidR="00D07DAC" w:rsidRPr="00A35784">
              <w:rPr>
                <w:rFonts w:ascii="Times New Roman" w:hAnsi="Times New Roman"/>
                <w:color w:val="000000"/>
                <w:sz w:val="22"/>
                <w:szCs w:val="22"/>
              </w:rPr>
              <w:t>.</w:t>
            </w:r>
          </w:p>
        </w:tc>
      </w:tr>
      <w:tr w:rsidR="00D07DAC" w:rsidRPr="00A35784" w14:paraId="2255DC8F" w14:textId="77777777" w:rsidTr="00D07DAC">
        <w:tc>
          <w:tcPr>
            <w:tcW w:w="1951" w:type="dxa"/>
          </w:tcPr>
          <w:p w14:paraId="7E863888" w14:textId="77777777" w:rsidR="00D07DAC" w:rsidRPr="00A35784" w:rsidRDefault="00D07DAC" w:rsidP="00530B8F">
            <w:pPr>
              <w:spacing w:line="240" w:lineRule="exact"/>
              <w:rPr>
                <w:rFonts w:ascii="Times New Roman" w:eastAsia="Times" w:hAnsi="Times New Roman"/>
                <w:color w:val="000000"/>
                <w:sz w:val="22"/>
                <w:szCs w:val="22"/>
              </w:rPr>
            </w:pPr>
            <w:r w:rsidRPr="00A35784">
              <w:rPr>
                <w:rFonts w:ascii="Times New Roman" w:hAnsi="Times New Roman"/>
                <w:color w:val="000000"/>
                <w:sz w:val="22"/>
                <w:szCs w:val="22"/>
              </w:rPr>
              <w:t>MF-L-IS</w:t>
            </w:r>
          </w:p>
        </w:tc>
        <w:tc>
          <w:tcPr>
            <w:tcW w:w="7109" w:type="dxa"/>
          </w:tcPr>
          <w:p w14:paraId="7E33BFE6" w14:textId="713D770A" w:rsidR="00D07DAC" w:rsidRPr="00A35784" w:rsidRDefault="00D07DAC" w:rsidP="00530B8F">
            <w:pPr>
              <w:spacing w:line="240" w:lineRule="exact"/>
              <w:jc w:val="both"/>
              <w:rPr>
                <w:rFonts w:ascii="Times New Roman" w:eastAsia="Times" w:hAnsi="Times New Roman"/>
                <w:color w:val="000000"/>
                <w:sz w:val="22"/>
                <w:szCs w:val="22"/>
              </w:rPr>
            </w:pPr>
            <w:r w:rsidRPr="00A35784">
              <w:rPr>
                <w:rFonts w:ascii="Times New Roman" w:hAnsi="Times New Roman"/>
                <w:color w:val="000000"/>
                <w:sz w:val="22"/>
                <w:szCs w:val="22"/>
              </w:rPr>
              <w:t>Operatore che ha competenza documentata n</w:t>
            </w:r>
            <w:r w:rsidR="006A1BA6">
              <w:rPr>
                <w:rFonts w:ascii="Times New Roman" w:hAnsi="Times New Roman"/>
                <w:color w:val="000000"/>
                <w:sz w:val="22"/>
                <w:szCs w:val="22"/>
              </w:rPr>
              <w:t>ell’applicazione degli indici macrofitici e nella</w:t>
            </w:r>
            <w:r w:rsidRPr="00A35784">
              <w:rPr>
                <w:rFonts w:ascii="Times New Roman" w:hAnsi="Times New Roman"/>
                <w:color w:val="000000"/>
                <w:sz w:val="22"/>
                <w:szCs w:val="22"/>
              </w:rPr>
              <w:t xml:space="preserve"> valutazione dello stato ecologico ai fini della classificazione del corpo idrico lacustre secondo l’EQB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w:t>
            </w:r>
          </w:p>
        </w:tc>
      </w:tr>
    </w:tbl>
    <w:p w14:paraId="52FB13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1956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910FBA"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59154BCE" w14:textId="77777777" w:rsidR="00D07DAC" w:rsidRPr="00A35784" w:rsidRDefault="00D07DAC" w:rsidP="00D07DAC">
      <w:pPr>
        <w:spacing w:after="0" w:line="240" w:lineRule="auto"/>
        <w:ind w:left="720" w:firstLine="720"/>
        <w:rPr>
          <w:rFonts w:ascii="Times New Roman" w:eastAsia="Times" w:hAnsi="Times New Roman" w:cs="Times New Roman"/>
          <w:b/>
          <w:i/>
          <w:color w:val="000000"/>
          <w:lang w:eastAsia="it-IT"/>
        </w:rPr>
      </w:pPr>
    </w:p>
    <w:p w14:paraId="2109F3C8" w14:textId="77777777" w:rsidR="00D07DAC" w:rsidRPr="00A35784" w:rsidRDefault="00D07DAC" w:rsidP="00D07DAC">
      <w:pPr>
        <w:spacing w:after="0" w:line="240" w:lineRule="auto"/>
        <w:jc w:val="center"/>
        <w:rPr>
          <w:rFonts w:ascii="Times New Roman" w:eastAsia="Times" w:hAnsi="Times New Roman" w:cs="Times New Roman"/>
          <w:color w:val="000000"/>
          <w:lang w:val="en-US" w:eastAsia="it-IT"/>
        </w:rPr>
      </w:pPr>
      <w:r w:rsidRPr="00A35784">
        <w:rPr>
          <w:rFonts w:ascii="Times New Roman" w:eastAsia="Times" w:hAnsi="Times New Roman" w:cs="Times New Roman"/>
          <w:color w:val="000000"/>
          <w:lang w:val="en-US" w:eastAsia="it-IT"/>
        </w:rPr>
        <w:t>BOX ESEMPLIFICATIVI</w:t>
      </w:r>
    </w:p>
    <w:tbl>
      <w:tblPr>
        <w:tblStyle w:val="Tabellagriglia1chiara-colore31"/>
        <w:tblW w:w="9341" w:type="dxa"/>
        <w:tblLook w:val="0400" w:firstRow="0" w:lastRow="0" w:firstColumn="0" w:lastColumn="0" w:noHBand="0" w:noVBand="1"/>
      </w:tblPr>
      <w:tblGrid>
        <w:gridCol w:w="9341"/>
      </w:tblGrid>
      <w:tr w:rsidR="00D07DAC" w:rsidRPr="00A35784" w14:paraId="58F4EF6F" w14:textId="77777777" w:rsidTr="00D07DAC">
        <w:trPr>
          <w:trHeight w:val="341"/>
        </w:trPr>
        <w:tc>
          <w:tcPr>
            <w:tcW w:w="9341" w:type="dxa"/>
            <w:tcBorders>
              <w:top w:val="double" w:sz="4" w:space="0" w:color="9BBB59"/>
              <w:left w:val="double" w:sz="4" w:space="0" w:color="9BBB59"/>
              <w:bottom w:val="double" w:sz="4" w:space="0" w:color="9BBB59"/>
              <w:right w:val="double" w:sz="4" w:space="0" w:color="9BBB59"/>
            </w:tcBorders>
            <w:shd w:val="clear" w:color="auto" w:fill="9BBB59"/>
          </w:tcPr>
          <w:p w14:paraId="15DA003F"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b/>
                <w:color w:val="000000"/>
                <w:sz w:val="22"/>
                <w:szCs w:val="22"/>
              </w:rPr>
              <w:t>Schema 1</w:t>
            </w:r>
          </w:p>
          <w:p w14:paraId="67483A64" w14:textId="77777777" w:rsidR="00D07DAC" w:rsidRPr="00A35784" w:rsidRDefault="00D07DAC" w:rsidP="00530B8F">
            <w:pPr>
              <w:spacing w:line="240" w:lineRule="exact"/>
              <w:rPr>
                <w:rFonts w:ascii="Times New Roman" w:hAnsi="Times New Roman"/>
                <w:b/>
                <w:color w:val="000000"/>
                <w:sz w:val="22"/>
                <w:szCs w:val="22"/>
              </w:rPr>
            </w:pPr>
          </w:p>
        </w:tc>
      </w:tr>
      <w:tr w:rsidR="00D07DAC" w:rsidRPr="00A35784" w14:paraId="5549B507" w14:textId="77777777" w:rsidTr="00D07DAC">
        <w:trPr>
          <w:trHeight w:val="341"/>
        </w:trPr>
        <w:tc>
          <w:tcPr>
            <w:tcW w:w="9341" w:type="dxa"/>
            <w:tcBorders>
              <w:top w:val="double" w:sz="4" w:space="0" w:color="9BBB59"/>
              <w:left w:val="double" w:sz="4" w:space="0" w:color="9BBB59"/>
              <w:right w:val="double" w:sz="4" w:space="0" w:color="9BBB59"/>
            </w:tcBorders>
          </w:tcPr>
          <w:p w14:paraId="47925EC0"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D07DAC" w:rsidRPr="00A35784" w14:paraId="6F80C198" w14:textId="77777777" w:rsidTr="00D07DAC">
        <w:trPr>
          <w:trHeight w:val="341"/>
        </w:trPr>
        <w:tc>
          <w:tcPr>
            <w:tcW w:w="9341" w:type="dxa"/>
            <w:tcBorders>
              <w:top w:val="double" w:sz="4" w:space="0" w:color="9BBB59"/>
              <w:left w:val="double" w:sz="4" w:space="0" w:color="9BBB59"/>
              <w:right w:val="double" w:sz="4" w:space="0" w:color="9BBB59"/>
            </w:tcBorders>
          </w:tcPr>
          <w:p w14:paraId="07B2C01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D947380" w14:textId="77777777" w:rsidTr="00D07DAC">
        <w:trPr>
          <w:trHeight w:val="341"/>
        </w:trPr>
        <w:tc>
          <w:tcPr>
            <w:tcW w:w="9341" w:type="dxa"/>
            <w:tcBorders>
              <w:left w:val="double" w:sz="4" w:space="0" w:color="9BBB59"/>
              <w:right w:val="double" w:sz="4" w:space="0" w:color="9BBB59"/>
            </w:tcBorders>
          </w:tcPr>
          <w:p w14:paraId="398FD2B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e determinazione tassonomica di </w:t>
            </w:r>
            <w:proofErr w:type="spellStart"/>
            <w:r w:rsidRPr="00A35784">
              <w:rPr>
                <w:rFonts w:ascii="Times New Roman" w:hAnsi="Times New Roman"/>
                <w:b/>
                <w:color w:val="000000"/>
                <w:sz w:val="22"/>
                <w:szCs w:val="22"/>
              </w:rPr>
              <w:t>macrofite</w:t>
            </w:r>
            <w:proofErr w:type="spellEnd"/>
            <w:r w:rsidRPr="00A35784">
              <w:rPr>
                <w:rFonts w:ascii="Times New Roman" w:hAnsi="Times New Roman"/>
                <w:b/>
                <w:color w:val="000000"/>
                <w:sz w:val="22"/>
                <w:szCs w:val="22"/>
              </w:rPr>
              <w:t xml:space="preserve"> lacustri (MF-L-CD)</w:t>
            </w:r>
          </w:p>
        </w:tc>
      </w:tr>
    </w:tbl>
    <w:tbl>
      <w:tblPr>
        <w:tblW w:w="9387" w:type="dxa"/>
        <w:tblLook w:val="0400" w:firstRow="0" w:lastRow="0" w:firstColumn="0" w:lastColumn="0" w:noHBand="0" w:noVBand="1"/>
      </w:tblPr>
      <w:tblGrid>
        <w:gridCol w:w="3574"/>
        <w:gridCol w:w="5813"/>
      </w:tblGrid>
      <w:tr w:rsidR="00D07DAC" w:rsidRPr="00A35784" w14:paraId="4E3B03FD" w14:textId="77777777" w:rsidTr="00D07DAC">
        <w:trPr>
          <w:trHeight w:val="286"/>
        </w:trPr>
        <w:tc>
          <w:tcPr>
            <w:tcW w:w="3574" w:type="dxa"/>
            <w:tcBorders>
              <w:left w:val="double" w:sz="4" w:space="0" w:color="9BBB59"/>
              <w:bottom w:val="single" w:sz="4" w:space="0" w:color="D6E3BC"/>
            </w:tcBorders>
          </w:tcPr>
          <w:p w14:paraId="231FE359" w14:textId="77777777" w:rsidR="00D07DAC" w:rsidRPr="00A35784" w:rsidRDefault="00D07DAC" w:rsidP="00530B8F">
            <w:pPr>
              <w:spacing w:after="0" w:line="240" w:lineRule="exact"/>
              <w:jc w:val="center"/>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1° Caso: personale con esperienza</w:t>
            </w:r>
          </w:p>
        </w:tc>
        <w:tc>
          <w:tcPr>
            <w:tcW w:w="5813" w:type="dxa"/>
            <w:tcBorders>
              <w:bottom w:val="single" w:sz="4" w:space="0" w:color="D6E3BC"/>
              <w:right w:val="double" w:sz="4" w:space="0" w:color="9BBB59"/>
            </w:tcBorders>
          </w:tcPr>
          <w:p w14:paraId="19618BC0" w14:textId="77777777" w:rsidR="00D07DAC" w:rsidRPr="00A35784" w:rsidRDefault="00D07DAC" w:rsidP="00530B8F">
            <w:pPr>
              <w:spacing w:after="0" w:line="240" w:lineRule="exact"/>
              <w:jc w:val="center"/>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2° Caso: neolaureati/neofiti</w:t>
            </w:r>
          </w:p>
        </w:tc>
      </w:tr>
    </w:tbl>
    <w:tbl>
      <w:tblPr>
        <w:tblStyle w:val="Tabellagriglia1chiara-colore31"/>
        <w:tblW w:w="9387" w:type="dxa"/>
        <w:tblLook w:val="0400" w:firstRow="0" w:lastRow="0" w:firstColumn="0" w:lastColumn="0" w:noHBand="0" w:noVBand="1"/>
      </w:tblPr>
      <w:tblGrid>
        <w:gridCol w:w="4644"/>
        <w:gridCol w:w="4743"/>
      </w:tblGrid>
      <w:tr w:rsidR="00D07DAC" w:rsidRPr="00A35784" w14:paraId="44DC9491" w14:textId="77777777" w:rsidTr="00530B8F">
        <w:trPr>
          <w:trHeight w:val="286"/>
        </w:trPr>
        <w:tc>
          <w:tcPr>
            <w:tcW w:w="4644" w:type="dxa"/>
            <w:tcBorders>
              <w:left w:val="double" w:sz="2" w:space="0" w:color="9BBB59"/>
            </w:tcBorders>
          </w:tcPr>
          <w:p w14:paraId="4914E670" w14:textId="77777777" w:rsidR="00D07DAC" w:rsidRPr="00A35784" w:rsidRDefault="00D07DAC" w:rsidP="00530B8F">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743" w:type="dxa"/>
            <w:tcBorders>
              <w:bottom w:val="single" w:sz="4" w:space="0" w:color="D6E3BC"/>
              <w:right w:val="double" w:sz="2" w:space="0" w:color="9BBB59"/>
            </w:tcBorders>
          </w:tcPr>
          <w:p w14:paraId="41D9353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63203E28" w14:textId="77777777" w:rsidTr="00530B8F">
        <w:trPr>
          <w:trHeight w:val="286"/>
        </w:trPr>
        <w:tc>
          <w:tcPr>
            <w:tcW w:w="4644" w:type="dxa"/>
            <w:tcBorders>
              <w:left w:val="double" w:sz="2" w:space="0" w:color="9BBB59"/>
            </w:tcBorders>
          </w:tcPr>
          <w:p w14:paraId="5D3C60FB" w14:textId="4291E21B"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 xml:space="preserve">Esperienza documentata di almeno 6 anni nelle attività di campionamento e determinazione tassonomica di </w:t>
            </w:r>
            <w:proofErr w:type="spellStart"/>
            <w:r w:rsidRPr="00A35784">
              <w:rPr>
                <w:rFonts w:ascii="Times New Roman" w:eastAsia="Calibri" w:hAnsi="Times New Roman"/>
                <w:color w:val="000000"/>
                <w:sz w:val="22"/>
                <w:szCs w:val="22"/>
              </w:rPr>
              <w:t>macrofite</w:t>
            </w:r>
            <w:proofErr w:type="spellEnd"/>
            <w:r w:rsidRPr="00A35784">
              <w:rPr>
                <w:rFonts w:ascii="Times New Roman" w:eastAsia="Calibri" w:hAnsi="Times New Roman"/>
                <w:color w:val="000000"/>
                <w:sz w:val="22"/>
                <w:szCs w:val="22"/>
              </w:rPr>
              <w:t xml:space="preserve"> dei corpi idrici lacustri</w:t>
            </w:r>
            <w:r w:rsidRPr="00A35784">
              <w:rPr>
                <w:rFonts w:ascii="Times New Roman" w:hAnsi="Times New Roman"/>
                <w:color w:val="000000"/>
                <w:sz w:val="22"/>
                <w:szCs w:val="22"/>
              </w:rPr>
              <w:t xml:space="preserv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w:t>
            </w:r>
          </w:p>
        </w:tc>
        <w:tc>
          <w:tcPr>
            <w:tcW w:w="4743" w:type="dxa"/>
            <w:tcBorders>
              <w:bottom w:val="single" w:sz="4" w:space="0" w:color="D6E3BC"/>
              <w:right w:val="double" w:sz="2" w:space="0" w:color="9BBB59"/>
            </w:tcBorders>
          </w:tcPr>
          <w:p w14:paraId="7061630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5BA7EE7" w14:textId="77777777" w:rsidTr="00530B8F">
        <w:trPr>
          <w:trHeight w:val="341"/>
        </w:trPr>
        <w:tc>
          <w:tcPr>
            <w:tcW w:w="9387" w:type="dxa"/>
            <w:gridSpan w:val="2"/>
            <w:tcBorders>
              <w:left w:val="double" w:sz="2" w:space="0" w:color="9BBB59"/>
              <w:bottom w:val="double" w:sz="4" w:space="0" w:color="9BBB59"/>
              <w:right w:val="double" w:sz="2" w:space="0" w:color="9BBB59"/>
            </w:tcBorders>
          </w:tcPr>
          <w:p w14:paraId="66FD7D3D"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D07DAC" w:rsidRPr="00A35784" w14:paraId="55F85EFF"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7EA3336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F5FC469" w14:textId="77777777" w:rsidTr="00530B8F">
        <w:trPr>
          <w:trHeight w:val="341"/>
        </w:trPr>
        <w:tc>
          <w:tcPr>
            <w:tcW w:w="9387" w:type="dxa"/>
            <w:gridSpan w:val="2"/>
            <w:tcBorders>
              <w:left w:val="double" w:sz="2" w:space="0" w:color="9BBB59"/>
              <w:right w:val="double" w:sz="2" w:space="0" w:color="9BBB59"/>
            </w:tcBorders>
          </w:tcPr>
          <w:p w14:paraId="34612F49" w14:textId="68F4992A"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eastAsia="Calibri" w:hAnsi="Times New Roman"/>
                <w:b/>
                <w:color w:val="000000"/>
                <w:sz w:val="22"/>
                <w:szCs w:val="22"/>
              </w:rPr>
              <w:t xml:space="preserve">Esperto in Campionamento e determinazione tassonomica di </w:t>
            </w:r>
            <w:proofErr w:type="spellStart"/>
            <w:r w:rsidRPr="00A35784">
              <w:rPr>
                <w:rFonts w:ascii="Times New Roman" w:eastAsia="Calibri" w:hAnsi="Times New Roman"/>
                <w:b/>
                <w:color w:val="000000"/>
                <w:sz w:val="22"/>
                <w:szCs w:val="22"/>
              </w:rPr>
              <w:t>macrofite</w:t>
            </w:r>
            <w:proofErr w:type="spellEnd"/>
            <w:r w:rsidRPr="00A35784">
              <w:rPr>
                <w:rFonts w:ascii="Times New Roman" w:eastAsia="Calibri" w:hAnsi="Times New Roman"/>
                <w:b/>
                <w:color w:val="000000"/>
                <w:sz w:val="22"/>
                <w:szCs w:val="22"/>
              </w:rPr>
              <w:t xml:space="preserve"> lacustri (MF-L-CD)</w:t>
            </w:r>
          </w:p>
        </w:tc>
      </w:tr>
      <w:tr w:rsidR="00D07DAC" w:rsidRPr="00A35784" w14:paraId="008C1AE1" w14:textId="77777777" w:rsidTr="00530B8F">
        <w:trPr>
          <w:trHeight w:val="286"/>
        </w:trPr>
        <w:tc>
          <w:tcPr>
            <w:tcW w:w="4644" w:type="dxa"/>
            <w:tcBorders>
              <w:left w:val="double" w:sz="2" w:space="0" w:color="9BBB59"/>
            </w:tcBorders>
          </w:tcPr>
          <w:p w14:paraId="67FEAF2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3092888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2° Caso: neolaureati/neofiti</w:t>
            </w:r>
          </w:p>
        </w:tc>
      </w:tr>
      <w:tr w:rsidR="00D07DAC" w:rsidRPr="00A35784" w14:paraId="46D87E4C" w14:textId="77777777" w:rsidTr="00530B8F">
        <w:trPr>
          <w:trHeight w:val="286"/>
        </w:trPr>
        <w:tc>
          <w:tcPr>
            <w:tcW w:w="4644" w:type="dxa"/>
            <w:tcBorders>
              <w:left w:val="double" w:sz="2" w:space="0" w:color="9BBB59"/>
            </w:tcBorders>
          </w:tcPr>
          <w:p w14:paraId="19EFE4EF" w14:textId="719C0C4F"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 xml:space="preserve">Esperienza documentata di almeno 6 anni nelle attività di campionamento e determinazione tassonomica di </w:t>
            </w:r>
            <w:proofErr w:type="spellStart"/>
            <w:r w:rsidRPr="00A35784">
              <w:rPr>
                <w:rFonts w:ascii="Times New Roman" w:eastAsia="Calibri" w:hAnsi="Times New Roman"/>
                <w:color w:val="000000"/>
                <w:sz w:val="22"/>
                <w:szCs w:val="22"/>
              </w:rPr>
              <w:t>macrofite</w:t>
            </w:r>
            <w:proofErr w:type="spellEnd"/>
            <w:r w:rsidRPr="00A35784">
              <w:rPr>
                <w:rFonts w:ascii="Times New Roman" w:eastAsia="Calibri" w:hAnsi="Times New Roman"/>
                <w:color w:val="000000"/>
                <w:sz w:val="22"/>
                <w:szCs w:val="22"/>
              </w:rPr>
              <w:t xml:space="preserve"> dei corpi idrici lacustri</w:t>
            </w:r>
            <w:r w:rsidRPr="00A35784">
              <w:rPr>
                <w:rFonts w:ascii="Times New Roman" w:hAnsi="Times New Roman"/>
                <w:color w:val="000000"/>
                <w:sz w:val="22"/>
                <w:szCs w:val="22"/>
              </w:rPr>
              <w:t xml:space="preserv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w:t>
            </w:r>
          </w:p>
        </w:tc>
        <w:tc>
          <w:tcPr>
            <w:tcW w:w="4743" w:type="dxa"/>
            <w:tcBorders>
              <w:right w:val="double" w:sz="2" w:space="0" w:color="9BBB59"/>
            </w:tcBorders>
          </w:tcPr>
          <w:p w14:paraId="232E6B56"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4AA9759" w14:textId="77777777" w:rsidTr="00530B8F">
        <w:trPr>
          <w:trHeight w:val="286"/>
        </w:trPr>
        <w:tc>
          <w:tcPr>
            <w:tcW w:w="4644" w:type="dxa"/>
            <w:tcBorders>
              <w:left w:val="double" w:sz="2" w:space="0" w:color="9BBB59"/>
            </w:tcBorders>
          </w:tcPr>
          <w:p w14:paraId="7A7206B4"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03782EDD" w14:textId="0A911F20" w:rsidR="00D07DAC" w:rsidRPr="00A35784" w:rsidRDefault="00D07DAC" w:rsidP="006A1BA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di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 prima determinazione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e valutazione ecologica/ambientale delle comunità e degli ecosistemi lacustri </w:t>
            </w:r>
            <w:r w:rsidRPr="00D4146C">
              <w:rPr>
                <w:rFonts w:ascii="Times New Roman" w:hAnsi="Times New Roman"/>
                <w:color w:val="000000"/>
              </w:rPr>
              <w:t>con</w:t>
            </w:r>
            <w:r w:rsidR="006A1BA6" w:rsidRPr="00D4146C">
              <w:rPr>
                <w:rFonts w:ascii="Times New Roman" w:hAnsi="Times New Roman"/>
                <w:color w:val="000000"/>
              </w:rPr>
              <w:t xml:space="preserve"> superamento dell’</w:t>
            </w:r>
            <w:r w:rsidRPr="00D4146C">
              <w:rPr>
                <w:rFonts w:ascii="Times New Roman" w:hAnsi="Times New Roman"/>
                <w:color w:val="000000"/>
              </w:rPr>
              <w:t>esame finale</w:t>
            </w:r>
          </w:p>
        </w:tc>
      </w:tr>
      <w:tr w:rsidR="00D07DAC" w:rsidRPr="00A35784" w14:paraId="4F4C6495" w14:textId="77777777" w:rsidTr="00530B8F">
        <w:trPr>
          <w:trHeight w:val="286"/>
        </w:trPr>
        <w:tc>
          <w:tcPr>
            <w:tcW w:w="4644" w:type="dxa"/>
            <w:tcBorders>
              <w:left w:val="double" w:sz="2" w:space="0" w:color="9BBB59"/>
            </w:tcBorders>
          </w:tcPr>
          <w:p w14:paraId="0F7CFA9D"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8A7253D" w14:textId="2F62D07B" w:rsidR="00D07DAC" w:rsidRPr="00A35784" w:rsidRDefault="006A1BA6" w:rsidP="00530B8F">
            <w:pPr>
              <w:spacing w:line="240" w:lineRule="exact"/>
              <w:jc w:val="both"/>
              <w:rPr>
                <w:rFonts w:ascii="Times New Roman" w:hAnsi="Times New Roman"/>
                <w:color w:val="000000"/>
                <w:sz w:val="22"/>
                <w:szCs w:val="22"/>
              </w:rPr>
            </w:pPr>
            <w:r>
              <w:rPr>
                <w:rFonts w:ascii="Times New Roman" w:eastAsia="Times New Roman" w:hAnsi="Times New Roman"/>
                <w:sz w:val="22"/>
                <w:szCs w:val="22"/>
              </w:rPr>
              <w:t>1 anno</w:t>
            </w:r>
            <w:r w:rsidR="00D07DAC" w:rsidRPr="00A35784">
              <w:rPr>
                <w:rFonts w:ascii="Times New Roman" w:eastAsia="Times New Roman" w:hAnsi="Times New Roman"/>
                <w:sz w:val="22"/>
                <w:szCs w:val="22"/>
              </w:rPr>
              <w:t xml:space="preserve"> di esperienza post</w:t>
            </w:r>
            <w:r w:rsidR="00CC7814">
              <w:rPr>
                <w:rFonts w:ascii="Times New Roman" w:eastAsia="Times New Roman" w:hAnsi="Times New Roman"/>
                <w:sz w:val="22"/>
                <w:szCs w:val="22"/>
              </w:rPr>
              <w:t>-</w:t>
            </w:r>
            <w:r w:rsidR="00D07DAC" w:rsidRPr="00A35784">
              <w:rPr>
                <w:rFonts w:ascii="Times New Roman" w:eastAsia="Times New Roman" w:hAnsi="Times New Roman"/>
                <w:sz w:val="22"/>
                <w:szCs w:val="22"/>
              </w:rPr>
              <w:t xml:space="preserve">formazione </w:t>
            </w:r>
            <w:r>
              <w:rPr>
                <w:rFonts w:ascii="Times New Roman" w:eastAsia="Times New Roman" w:hAnsi="Times New Roman"/>
                <w:sz w:val="22"/>
                <w:szCs w:val="22"/>
              </w:rPr>
              <w:t>nelle attività di campionamento</w:t>
            </w:r>
          </w:p>
        </w:tc>
      </w:tr>
      <w:tr w:rsidR="00D07DAC" w:rsidRPr="00A35784" w14:paraId="650EFD7B" w14:textId="77777777" w:rsidTr="00530B8F">
        <w:trPr>
          <w:trHeight w:val="286"/>
        </w:trPr>
        <w:tc>
          <w:tcPr>
            <w:tcW w:w="4644" w:type="dxa"/>
            <w:tcBorders>
              <w:left w:val="double" w:sz="2" w:space="0" w:color="9BBB59"/>
            </w:tcBorders>
          </w:tcPr>
          <w:p w14:paraId="40BB96A6"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BF3DA6A" w14:textId="092D9B3B" w:rsidR="00D07DAC" w:rsidRPr="00A35784" w:rsidRDefault="00D07DAC" w:rsidP="006A1BA6">
            <w:pPr>
              <w:spacing w:line="240" w:lineRule="exact"/>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 xml:space="preserve">Corso di determinazione tassonomica di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 xml:space="preserve">, con particolare attenzione ai taxa indicatori di stato trofico e al loro valore ecologico (sensibilità e </w:t>
            </w:r>
            <w:proofErr w:type="spellStart"/>
            <w:r w:rsidRPr="00A35784">
              <w:rPr>
                <w:rFonts w:ascii="Times New Roman" w:eastAsia="Times New Roman" w:hAnsi="Times New Roman"/>
                <w:sz w:val="22"/>
                <w:szCs w:val="22"/>
              </w:rPr>
              <w:t>stenoecia</w:t>
            </w:r>
            <w:proofErr w:type="spellEnd"/>
            <w:r w:rsidRPr="00A35784">
              <w:rPr>
                <w:rFonts w:ascii="Times New Roman" w:eastAsia="Times New Roman" w:hAnsi="Times New Roman"/>
                <w:sz w:val="22"/>
                <w:szCs w:val="22"/>
              </w:rPr>
              <w:t xml:space="preserve">), ai fini della validazione dei dati associati a metriche di valutazione delle comunità di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 xml:space="preserve"> acquatiche, osservate ed attese in riferimento ai fattori ecologici territoriali.</w:t>
            </w:r>
            <w:r w:rsidR="006A1BA6">
              <w:rPr>
                <w:rFonts w:ascii="Times New Roman" w:eastAsia="Times New Roman" w:hAnsi="Times New Roman"/>
                <w:sz w:val="22"/>
                <w:szCs w:val="22"/>
              </w:rPr>
              <w:t xml:space="preserve"> </w:t>
            </w:r>
            <w:r w:rsidR="006A1BA6" w:rsidRPr="00D4146C">
              <w:rPr>
                <w:rFonts w:ascii="Times New Roman" w:eastAsia="Times New Roman" w:hAnsi="Times New Roman"/>
              </w:rPr>
              <w:t>Superamento dell’esame finale</w:t>
            </w:r>
          </w:p>
        </w:tc>
      </w:tr>
      <w:tr w:rsidR="00D07DAC" w:rsidRPr="00A35784" w14:paraId="333FB44C" w14:textId="77777777" w:rsidTr="00530B8F">
        <w:trPr>
          <w:trHeight w:val="286"/>
        </w:trPr>
        <w:tc>
          <w:tcPr>
            <w:tcW w:w="4644" w:type="dxa"/>
            <w:tcBorders>
              <w:left w:val="double" w:sz="2" w:space="0" w:color="9BBB59"/>
            </w:tcBorders>
          </w:tcPr>
          <w:p w14:paraId="0B1F43E2" w14:textId="77777777" w:rsidR="00D07DAC" w:rsidRPr="00A35784" w:rsidRDefault="00D07DAC" w:rsidP="00530B8F">
            <w:pPr>
              <w:spacing w:line="240" w:lineRule="exact"/>
              <w:jc w:val="both"/>
              <w:rPr>
                <w:rFonts w:ascii="Times New Roman" w:hAnsi="Times New Roman"/>
                <w:color w:val="000000"/>
                <w:sz w:val="22"/>
                <w:szCs w:val="22"/>
              </w:rPr>
            </w:pPr>
          </w:p>
        </w:tc>
        <w:tc>
          <w:tcPr>
            <w:tcW w:w="4743" w:type="dxa"/>
            <w:tcBorders>
              <w:right w:val="double" w:sz="2" w:space="0" w:color="9BBB59"/>
            </w:tcBorders>
          </w:tcPr>
          <w:p w14:paraId="497BF3AB" w14:textId="468034E5" w:rsidR="00D07DAC" w:rsidRPr="00A35784" w:rsidRDefault="00D07DAC" w:rsidP="00530B8F">
            <w:pPr>
              <w:tabs>
                <w:tab w:val="left" w:pos="979"/>
              </w:tabs>
              <w:spacing w:line="240" w:lineRule="exact"/>
              <w:contextualSpacing/>
              <w:jc w:val="both"/>
              <w:rPr>
                <w:rFonts w:ascii="Times New Roman" w:eastAsia="Times New Roman" w:hAnsi="Times New Roman"/>
                <w:sz w:val="22"/>
                <w:szCs w:val="22"/>
              </w:rPr>
            </w:pPr>
            <w:proofErr w:type="gramStart"/>
            <w:r w:rsidRPr="00A35784">
              <w:rPr>
                <w:rFonts w:ascii="Times New Roman" w:eastAsia="Times New Roman" w:hAnsi="Times New Roman"/>
                <w:sz w:val="22"/>
                <w:szCs w:val="22"/>
              </w:rPr>
              <w:t>3</w:t>
            </w:r>
            <w:proofErr w:type="gramEnd"/>
            <w:r w:rsidRPr="00A35784">
              <w:rPr>
                <w:rFonts w:ascii="Times New Roman" w:eastAsia="Times New Roman" w:hAnsi="Times New Roman"/>
                <w:sz w:val="22"/>
                <w:szCs w:val="22"/>
              </w:rPr>
              <w:t xml:space="preserve"> anni di esperienza post</w:t>
            </w:r>
            <w:r w:rsidR="00CC7814">
              <w:rPr>
                <w:rFonts w:ascii="Times New Roman" w:eastAsia="Times New Roman" w:hAnsi="Times New Roman"/>
                <w:sz w:val="22"/>
                <w:szCs w:val="22"/>
              </w:rPr>
              <w:t>-</w:t>
            </w:r>
            <w:r w:rsidRPr="00A35784">
              <w:rPr>
                <w:rFonts w:ascii="Times New Roman" w:eastAsia="Times New Roman" w:hAnsi="Times New Roman"/>
                <w:sz w:val="22"/>
                <w:szCs w:val="22"/>
              </w:rPr>
              <w:t xml:space="preserve">formazione nell’attività di determinazione tassonomica delle </w:t>
            </w:r>
            <w:proofErr w:type="spellStart"/>
            <w:r w:rsidRPr="00A35784">
              <w:rPr>
                <w:rFonts w:ascii="Times New Roman" w:eastAsia="Times New Roman" w:hAnsi="Times New Roman"/>
                <w:sz w:val="22"/>
                <w:szCs w:val="22"/>
              </w:rPr>
              <w:t>macrofite</w:t>
            </w:r>
            <w:proofErr w:type="spellEnd"/>
            <w:r w:rsidRPr="00A35784">
              <w:rPr>
                <w:rFonts w:ascii="Times New Roman" w:eastAsia="Times New Roman" w:hAnsi="Times New Roman"/>
                <w:sz w:val="22"/>
                <w:szCs w:val="22"/>
              </w:rPr>
              <w:tab/>
            </w:r>
          </w:p>
        </w:tc>
      </w:tr>
      <w:tr w:rsidR="00D07DAC" w:rsidRPr="00A35784" w14:paraId="1D66C481" w14:textId="77777777" w:rsidTr="00530B8F">
        <w:trPr>
          <w:trHeight w:val="286"/>
        </w:trPr>
        <w:tc>
          <w:tcPr>
            <w:tcW w:w="9387" w:type="dxa"/>
            <w:gridSpan w:val="2"/>
            <w:tcBorders>
              <w:left w:val="double" w:sz="2" w:space="0" w:color="9BBB59"/>
              <w:right w:val="double" w:sz="2" w:space="0" w:color="9BBB59"/>
            </w:tcBorders>
            <w:shd w:val="clear" w:color="auto" w:fill="EAF1DD"/>
          </w:tcPr>
          <w:p w14:paraId="2DF4A4E6"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eastAsia="Times New Roman" w:hAnsi="Times New Roman"/>
                <w:b/>
                <w:color w:val="000000"/>
                <w:sz w:val="22"/>
                <w:szCs w:val="22"/>
              </w:rPr>
              <w:lastRenderedPageBreak/>
              <w:t>Metodo per la valutazione della qualifica</w:t>
            </w:r>
          </w:p>
        </w:tc>
      </w:tr>
      <w:tr w:rsidR="00D07DAC" w:rsidRPr="00A35784" w14:paraId="72C8158E" w14:textId="77777777" w:rsidTr="00530B8F">
        <w:trPr>
          <w:trHeight w:val="286"/>
        </w:trPr>
        <w:tc>
          <w:tcPr>
            <w:tcW w:w="9387" w:type="dxa"/>
            <w:gridSpan w:val="2"/>
            <w:tcBorders>
              <w:left w:val="double" w:sz="2" w:space="0" w:color="9BBB59"/>
              <w:right w:val="double" w:sz="2" w:space="0" w:color="9BBB59"/>
            </w:tcBorders>
          </w:tcPr>
          <w:p w14:paraId="0A8D3E2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di campionamento (es. ad osservazione diretta)</w:t>
            </w:r>
          </w:p>
          <w:p w14:paraId="6795A42C"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pratica di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lacustri</w:t>
            </w:r>
          </w:p>
        </w:tc>
      </w:tr>
      <w:tr w:rsidR="00D07DAC" w:rsidRPr="00A35784" w14:paraId="0E5DC396" w14:textId="77777777" w:rsidTr="00530B8F">
        <w:trPr>
          <w:trHeight w:val="286"/>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D6E3BC"/>
          </w:tcPr>
          <w:p w14:paraId="00EFE62C" w14:textId="7E70CE6C"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eastAsia="Calibri" w:hAnsi="Times New Roman"/>
                <w:b/>
                <w:color w:val="000000"/>
                <w:sz w:val="22"/>
                <w:szCs w:val="22"/>
              </w:rPr>
              <w:t xml:space="preserve">Qualifica di </w:t>
            </w:r>
            <w:r w:rsidR="00C322A1">
              <w:rPr>
                <w:rFonts w:ascii="Times New Roman" w:eastAsia="Calibri" w:hAnsi="Times New Roman"/>
                <w:b/>
                <w:color w:val="000000"/>
                <w:sz w:val="22"/>
                <w:szCs w:val="22"/>
              </w:rPr>
              <w:t>e</w:t>
            </w:r>
            <w:r w:rsidRPr="00A35784">
              <w:rPr>
                <w:rFonts w:ascii="Times New Roman" w:eastAsia="Calibri" w:hAnsi="Times New Roman"/>
                <w:b/>
                <w:color w:val="000000"/>
                <w:sz w:val="22"/>
                <w:szCs w:val="22"/>
              </w:rPr>
              <w:t xml:space="preserve">sperto </w:t>
            </w:r>
            <w:r w:rsidR="00C322A1">
              <w:rPr>
                <w:rFonts w:ascii="Times New Roman" w:eastAsia="Calibri" w:hAnsi="Times New Roman"/>
                <w:b/>
                <w:color w:val="000000"/>
                <w:sz w:val="22"/>
                <w:szCs w:val="22"/>
              </w:rPr>
              <w:t>in</w:t>
            </w:r>
            <w:r w:rsidR="00C322A1" w:rsidRPr="00A35784">
              <w:rPr>
                <w:rFonts w:ascii="Times New Roman" w:eastAsia="Calibri" w:hAnsi="Times New Roman"/>
                <w:b/>
                <w:color w:val="000000"/>
                <w:sz w:val="22"/>
                <w:szCs w:val="22"/>
              </w:rPr>
              <w:t xml:space="preserve"> </w:t>
            </w:r>
            <w:r w:rsidRPr="00A35784">
              <w:rPr>
                <w:rFonts w:ascii="Times New Roman" w:eastAsia="Calibri" w:hAnsi="Times New Roman"/>
                <w:b/>
                <w:color w:val="000000"/>
                <w:sz w:val="22"/>
                <w:szCs w:val="22"/>
              </w:rPr>
              <w:t xml:space="preserve">Campionamento e determinazione tassonomica di </w:t>
            </w:r>
            <w:proofErr w:type="spellStart"/>
            <w:r w:rsidRPr="00A35784">
              <w:rPr>
                <w:rFonts w:ascii="Times New Roman" w:eastAsia="Calibri" w:hAnsi="Times New Roman"/>
                <w:b/>
                <w:color w:val="000000"/>
                <w:sz w:val="22"/>
                <w:szCs w:val="22"/>
              </w:rPr>
              <w:t>macrofite</w:t>
            </w:r>
            <w:proofErr w:type="spellEnd"/>
            <w:r w:rsidRPr="00A35784">
              <w:rPr>
                <w:rFonts w:ascii="Times New Roman" w:eastAsia="Calibri" w:hAnsi="Times New Roman"/>
                <w:b/>
                <w:color w:val="000000"/>
                <w:sz w:val="22"/>
                <w:szCs w:val="22"/>
              </w:rPr>
              <w:t xml:space="preserve"> lacustri </w:t>
            </w:r>
            <w:r w:rsidRPr="00A35784">
              <w:rPr>
                <w:rFonts w:ascii="Times New Roman" w:eastAsia="Times New Roman" w:hAnsi="Times New Roman"/>
                <w:b/>
                <w:sz w:val="22"/>
                <w:szCs w:val="22"/>
              </w:rPr>
              <w:t>(MF-L-CD)</w:t>
            </w:r>
          </w:p>
        </w:tc>
      </w:tr>
      <w:tr w:rsidR="00D07DAC" w:rsidRPr="00A35784" w14:paraId="2BC9ABF4" w14:textId="77777777" w:rsidTr="00530B8F">
        <w:trPr>
          <w:trHeight w:val="341"/>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FFFFFF"/>
          </w:tcPr>
          <w:p w14:paraId="3E24FB4E" w14:textId="5714EF9E" w:rsidR="007F715D" w:rsidRPr="00A35784" w:rsidRDefault="007F715D" w:rsidP="00D07DAC">
            <w:pPr>
              <w:rPr>
                <w:rFonts w:ascii="Times New Roman" w:hAnsi="Times New Roman"/>
                <w:b/>
                <w:color w:val="000000"/>
                <w:sz w:val="22"/>
                <w:szCs w:val="22"/>
              </w:rPr>
            </w:pPr>
          </w:p>
        </w:tc>
      </w:tr>
      <w:tr w:rsidR="00D07DAC" w:rsidRPr="00A35784" w14:paraId="36E5EAB6" w14:textId="77777777" w:rsidTr="00530B8F">
        <w:trPr>
          <w:trHeight w:val="341"/>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92D050"/>
          </w:tcPr>
          <w:p w14:paraId="72D66BE1" w14:textId="77777777" w:rsidR="00D07DAC" w:rsidRPr="00A35784" w:rsidRDefault="00D07DAC" w:rsidP="00D07DAC">
            <w:pPr>
              <w:rPr>
                <w:rFonts w:ascii="Times New Roman" w:hAnsi="Times New Roman"/>
                <w:color w:val="000000"/>
                <w:sz w:val="22"/>
                <w:szCs w:val="22"/>
              </w:rPr>
            </w:pPr>
            <w:r w:rsidRPr="00A35784">
              <w:rPr>
                <w:rFonts w:ascii="Times New Roman" w:hAnsi="Times New Roman"/>
                <w:b/>
                <w:color w:val="000000"/>
                <w:sz w:val="22"/>
                <w:szCs w:val="22"/>
              </w:rPr>
              <w:t>Schema 2</w:t>
            </w:r>
          </w:p>
          <w:p w14:paraId="26F59871" w14:textId="77777777" w:rsidR="00D07DAC" w:rsidRPr="00A35784" w:rsidRDefault="00D07DAC" w:rsidP="00D07DAC">
            <w:pPr>
              <w:rPr>
                <w:rFonts w:ascii="Times New Roman" w:hAnsi="Times New Roman"/>
                <w:b/>
                <w:color w:val="000000"/>
                <w:sz w:val="22"/>
                <w:szCs w:val="22"/>
              </w:rPr>
            </w:pPr>
          </w:p>
        </w:tc>
      </w:tr>
      <w:tr w:rsidR="00D07DAC" w:rsidRPr="00A35784" w14:paraId="5BC52440"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2D6A22C8"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BOX 1: DEFINIZIONI DELLE COMPETENZE INIZIALI RICHIESTE</w:t>
            </w:r>
          </w:p>
        </w:tc>
      </w:tr>
      <w:tr w:rsidR="00D07DAC" w:rsidRPr="00A35784" w14:paraId="40FDBF9E" w14:textId="77777777" w:rsidTr="00530B8F">
        <w:trPr>
          <w:trHeight w:val="341"/>
        </w:trPr>
        <w:tc>
          <w:tcPr>
            <w:tcW w:w="9387" w:type="dxa"/>
            <w:gridSpan w:val="2"/>
            <w:tcBorders>
              <w:top w:val="double" w:sz="4" w:space="0" w:color="9BBB59"/>
              <w:left w:val="double" w:sz="2" w:space="0" w:color="9BBB59"/>
              <w:right w:val="double" w:sz="2" w:space="0" w:color="9BBB59"/>
            </w:tcBorders>
          </w:tcPr>
          <w:p w14:paraId="350CA409"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F7830CB" w14:textId="77777777" w:rsidTr="00530B8F">
        <w:trPr>
          <w:trHeight w:val="341"/>
        </w:trPr>
        <w:tc>
          <w:tcPr>
            <w:tcW w:w="9387" w:type="dxa"/>
            <w:gridSpan w:val="2"/>
            <w:tcBorders>
              <w:left w:val="double" w:sz="2" w:space="0" w:color="9BBB59"/>
              <w:right w:val="double" w:sz="2" w:space="0" w:color="9BBB59"/>
            </w:tcBorders>
          </w:tcPr>
          <w:p w14:paraId="61ACDBC6" w14:textId="096DA294" w:rsidR="00D07DAC" w:rsidRPr="00A35784" w:rsidRDefault="006A1BA6" w:rsidP="00D07DAC">
            <w:pPr>
              <w:jc w:val="center"/>
              <w:rPr>
                <w:rFonts w:ascii="Times New Roman" w:hAnsi="Times New Roman"/>
                <w:b/>
                <w:color w:val="000000"/>
                <w:sz w:val="22"/>
                <w:szCs w:val="22"/>
              </w:rPr>
            </w:pPr>
            <w:r w:rsidRPr="006A1BA6">
              <w:rPr>
                <w:rFonts w:ascii="Times New Roman" w:eastAsia="Calibri" w:hAnsi="Times New Roman"/>
                <w:b/>
                <w:color w:val="000000"/>
                <w:sz w:val="22"/>
                <w:szCs w:val="22"/>
              </w:rPr>
              <w:t xml:space="preserve">Esperto nell’applicazione degli indici macrofitici per la valutazione dello stato ecologico dei corpi idrici lacustri in riferimento all’EQB </w:t>
            </w:r>
            <w:proofErr w:type="spellStart"/>
            <w:r w:rsidRPr="006A1BA6">
              <w:rPr>
                <w:rFonts w:ascii="Times New Roman" w:eastAsia="Calibri" w:hAnsi="Times New Roman"/>
                <w:b/>
                <w:color w:val="000000"/>
                <w:sz w:val="22"/>
                <w:szCs w:val="22"/>
              </w:rPr>
              <w:t>macrofite</w:t>
            </w:r>
            <w:proofErr w:type="spellEnd"/>
            <w:r w:rsidRPr="006A1BA6">
              <w:rPr>
                <w:rFonts w:ascii="Times New Roman" w:eastAsia="Calibri" w:hAnsi="Times New Roman"/>
                <w:b/>
                <w:color w:val="000000"/>
                <w:sz w:val="22"/>
                <w:szCs w:val="22"/>
              </w:rPr>
              <w:t xml:space="preserve"> (MF-L-IS)</w:t>
            </w:r>
          </w:p>
        </w:tc>
      </w:tr>
      <w:tr w:rsidR="00D07DAC" w:rsidRPr="00A35784" w14:paraId="0F9BB749" w14:textId="77777777" w:rsidTr="00530B8F">
        <w:trPr>
          <w:trHeight w:val="391"/>
        </w:trPr>
        <w:tc>
          <w:tcPr>
            <w:tcW w:w="4644" w:type="dxa"/>
            <w:tcBorders>
              <w:left w:val="double" w:sz="2" w:space="0" w:color="9BBB59"/>
            </w:tcBorders>
          </w:tcPr>
          <w:p w14:paraId="00F4AAE0" w14:textId="77777777" w:rsidR="00D07DAC" w:rsidRPr="00A35784" w:rsidRDefault="00D07DAC" w:rsidP="00D07DAC">
            <w:pPr>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454BFFA8" w14:textId="77777777" w:rsidR="00D07DAC" w:rsidRPr="00A35784" w:rsidRDefault="00D07DAC" w:rsidP="00D07DAC">
            <w:pPr>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eastAsia="Calibri" w:hAnsi="Times New Roman"/>
                <w:b/>
                <w:i/>
                <w:color w:val="000000"/>
                <w:sz w:val="22"/>
                <w:szCs w:val="22"/>
              </w:rPr>
              <w:t>MF-L-CD</w:t>
            </w:r>
          </w:p>
        </w:tc>
      </w:tr>
      <w:tr w:rsidR="00D07DAC" w:rsidRPr="00A35784" w14:paraId="6E2C2285" w14:textId="77777777" w:rsidTr="00530B8F">
        <w:trPr>
          <w:trHeight w:val="1914"/>
        </w:trPr>
        <w:tc>
          <w:tcPr>
            <w:tcW w:w="4644" w:type="dxa"/>
            <w:tcBorders>
              <w:left w:val="double" w:sz="2" w:space="0" w:color="9BBB59"/>
            </w:tcBorders>
          </w:tcPr>
          <w:p w14:paraId="63D335FF" w14:textId="77777777" w:rsidR="00D07DAC" w:rsidRPr="00A35784" w:rsidRDefault="00D07DAC" w:rsidP="00D07DAC">
            <w:pPr>
              <w:spacing w:before="120" w:after="200" w:line="252" w:lineRule="auto"/>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743" w:type="dxa"/>
            <w:tcBorders>
              <w:right w:val="double" w:sz="2" w:space="0" w:color="9BBB59"/>
            </w:tcBorders>
          </w:tcPr>
          <w:p w14:paraId="38CB669B"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58A0739" w14:textId="77777777" w:rsidTr="00530B8F">
        <w:trPr>
          <w:trHeight w:val="1120"/>
        </w:trPr>
        <w:tc>
          <w:tcPr>
            <w:tcW w:w="4644" w:type="dxa"/>
            <w:tcBorders>
              <w:left w:val="double" w:sz="2" w:space="0" w:color="9BBB59"/>
            </w:tcBorders>
          </w:tcPr>
          <w:p w14:paraId="2E353CD5" w14:textId="7C63BBCE"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6 anni nelle attività di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111/2014 n. 3040) e determinazione tassonomica delle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 xml:space="preserve">, </w:t>
            </w:r>
            <w:r w:rsidRPr="00A35784">
              <w:rPr>
                <w:rFonts w:ascii="Times New Roman" w:eastAsia="Calibri" w:hAnsi="Times New Roman"/>
                <w:color w:val="000000"/>
                <w:sz w:val="22"/>
                <w:szCs w:val="22"/>
              </w:rPr>
              <w:t>di cui 3 anni nelle attività di calcolo degli indici macrofitici e valutazione dello stato ecologico dei corpi idrici lacustri.</w:t>
            </w:r>
            <w:r w:rsidRPr="00A35784" w:rsidDel="00BD55FF">
              <w:rPr>
                <w:rFonts w:ascii="Times New Roman" w:hAnsi="Times New Roman"/>
                <w:color w:val="000000"/>
                <w:sz w:val="22"/>
                <w:szCs w:val="22"/>
              </w:rPr>
              <w:t xml:space="preserve"> </w:t>
            </w:r>
          </w:p>
        </w:tc>
        <w:tc>
          <w:tcPr>
            <w:tcW w:w="4743" w:type="dxa"/>
            <w:tcBorders>
              <w:right w:val="double" w:sz="2" w:space="0" w:color="9BBB59"/>
            </w:tcBorders>
          </w:tcPr>
          <w:p w14:paraId="4B6B7C3D" w14:textId="77777777" w:rsidR="00D07DAC" w:rsidRPr="00A35784" w:rsidRDefault="00D07DAC" w:rsidP="00D07DAC">
            <w:pPr>
              <w:jc w:val="both"/>
              <w:rPr>
                <w:rFonts w:ascii="Times New Roman" w:hAnsi="Times New Roman"/>
                <w:color w:val="000000"/>
                <w:sz w:val="22"/>
                <w:szCs w:val="22"/>
              </w:rPr>
            </w:pPr>
            <w:r w:rsidRPr="00A35784">
              <w:rPr>
                <w:rFonts w:ascii="Times New Roman" w:hAnsi="Times New Roman"/>
                <w:color w:val="000000"/>
                <w:sz w:val="22"/>
                <w:szCs w:val="22"/>
              </w:rPr>
              <w:t>Qualifica MF-L-CD</w:t>
            </w:r>
          </w:p>
        </w:tc>
      </w:tr>
      <w:tr w:rsidR="007F715D" w:rsidRPr="00A35784" w14:paraId="7E7F150D" w14:textId="77777777" w:rsidTr="00F54594">
        <w:trPr>
          <w:trHeight w:val="870"/>
        </w:trPr>
        <w:tc>
          <w:tcPr>
            <w:tcW w:w="4644" w:type="dxa"/>
            <w:tcBorders>
              <w:left w:val="double" w:sz="2" w:space="0" w:color="9BBB59"/>
            </w:tcBorders>
          </w:tcPr>
          <w:p w14:paraId="4D7B9E07" w14:textId="77777777" w:rsidR="007F715D" w:rsidRPr="00A35784" w:rsidRDefault="007F715D" w:rsidP="00D07DAC">
            <w:pPr>
              <w:jc w:val="both"/>
              <w:rPr>
                <w:rFonts w:ascii="Times New Roman" w:hAnsi="Times New Roman"/>
                <w:color w:val="000000"/>
              </w:rPr>
            </w:pPr>
          </w:p>
        </w:tc>
        <w:tc>
          <w:tcPr>
            <w:tcW w:w="4743" w:type="dxa"/>
            <w:tcBorders>
              <w:right w:val="double" w:sz="2" w:space="0" w:color="9BBB59"/>
            </w:tcBorders>
          </w:tcPr>
          <w:p w14:paraId="1A6A63B0" w14:textId="59ACD7B0" w:rsidR="007F715D" w:rsidRPr="000440AA" w:rsidRDefault="007F715D" w:rsidP="00D07DAC">
            <w:pPr>
              <w:jc w:val="both"/>
              <w:rPr>
                <w:rFonts w:ascii="Times New Roman" w:hAnsi="Times New Roman"/>
                <w:color w:val="000000"/>
              </w:rPr>
            </w:pP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degli indici macrofitici e valutazione dello stato ecologico dei corpi idrici lacustri</w:t>
            </w:r>
          </w:p>
        </w:tc>
      </w:tr>
      <w:tr w:rsidR="00D07DAC" w:rsidRPr="00A35784" w14:paraId="0E6B18FF" w14:textId="77777777" w:rsidTr="00530B8F">
        <w:trPr>
          <w:trHeight w:val="248"/>
        </w:trPr>
        <w:tc>
          <w:tcPr>
            <w:tcW w:w="9387" w:type="dxa"/>
            <w:gridSpan w:val="2"/>
            <w:tcBorders>
              <w:top w:val="double" w:sz="4" w:space="0" w:color="9BBB59"/>
              <w:left w:val="double" w:sz="2" w:space="0" w:color="9BBB59"/>
              <w:bottom w:val="double" w:sz="4" w:space="0" w:color="9BBB59"/>
              <w:right w:val="double" w:sz="2" w:space="0" w:color="9BBB59"/>
            </w:tcBorders>
          </w:tcPr>
          <w:p w14:paraId="4B441875"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BOX 2: DEFINIZIONI DELLE COMPETENZE FINALI RICHIESTE E QUALIFICA</w:t>
            </w:r>
          </w:p>
        </w:tc>
      </w:tr>
      <w:tr w:rsidR="00D07DAC" w:rsidRPr="00A35784" w14:paraId="5913C1EF" w14:textId="77777777" w:rsidTr="00530B8F">
        <w:trPr>
          <w:trHeight w:val="326"/>
        </w:trPr>
        <w:tc>
          <w:tcPr>
            <w:tcW w:w="9387" w:type="dxa"/>
            <w:gridSpan w:val="2"/>
            <w:tcBorders>
              <w:top w:val="double" w:sz="4" w:space="0" w:color="9BBB59"/>
              <w:left w:val="double" w:sz="2" w:space="0" w:color="9BBB59"/>
              <w:right w:val="double" w:sz="2" w:space="0" w:color="9BBB59"/>
            </w:tcBorders>
          </w:tcPr>
          <w:p w14:paraId="3DAAB5F8"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D0F13E6" w14:textId="77777777" w:rsidTr="00530B8F">
        <w:trPr>
          <w:trHeight w:val="341"/>
        </w:trPr>
        <w:tc>
          <w:tcPr>
            <w:tcW w:w="9387" w:type="dxa"/>
            <w:gridSpan w:val="2"/>
            <w:tcBorders>
              <w:left w:val="double" w:sz="2" w:space="0" w:color="9BBB59"/>
              <w:right w:val="double" w:sz="2" w:space="0" w:color="9BBB59"/>
            </w:tcBorders>
          </w:tcPr>
          <w:p w14:paraId="6603DBAB" w14:textId="77777777" w:rsidR="00D07DAC" w:rsidRPr="00A35784" w:rsidRDefault="00D07DAC" w:rsidP="00D07DAC">
            <w:pPr>
              <w:jc w:val="center"/>
              <w:rPr>
                <w:rFonts w:ascii="Times New Roman" w:hAnsi="Times New Roman"/>
                <w:b/>
                <w:color w:val="000000"/>
                <w:sz w:val="22"/>
                <w:szCs w:val="22"/>
              </w:rPr>
            </w:pPr>
            <w:r w:rsidRPr="00A35784">
              <w:rPr>
                <w:rFonts w:ascii="Times New Roman" w:eastAsia="Calibri" w:hAnsi="Times New Roman"/>
                <w:b/>
                <w:color w:val="000000"/>
                <w:sz w:val="22"/>
                <w:szCs w:val="22"/>
              </w:rPr>
              <w:t>Esperto in Calcolo degli indici macrofitici e valutazione dello stato ecologico: elaborazione e validazione dati (MF-L-IS)</w:t>
            </w:r>
          </w:p>
        </w:tc>
      </w:tr>
      <w:tr w:rsidR="00D07DAC" w:rsidRPr="00A35784" w14:paraId="12C05603" w14:textId="77777777" w:rsidTr="00530B8F">
        <w:trPr>
          <w:trHeight w:val="218"/>
        </w:trPr>
        <w:tc>
          <w:tcPr>
            <w:tcW w:w="4644" w:type="dxa"/>
            <w:tcBorders>
              <w:left w:val="double" w:sz="2" w:space="0" w:color="9BBB59"/>
            </w:tcBorders>
          </w:tcPr>
          <w:p w14:paraId="067B4429"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743" w:type="dxa"/>
            <w:tcBorders>
              <w:right w:val="double" w:sz="2" w:space="0" w:color="9BBB59"/>
            </w:tcBorders>
          </w:tcPr>
          <w:p w14:paraId="41F2980F" w14:textId="77777777" w:rsidR="00D07DAC" w:rsidRPr="00A35784" w:rsidRDefault="00D07DAC" w:rsidP="00D07DAC">
            <w:pPr>
              <w:jc w:val="center"/>
              <w:rPr>
                <w:rFonts w:ascii="Times New Roman" w:hAnsi="Times New Roman"/>
                <w:b/>
                <w:color w:val="000000"/>
                <w:sz w:val="22"/>
                <w:szCs w:val="22"/>
              </w:rPr>
            </w:pPr>
            <w:r w:rsidRPr="00A35784">
              <w:rPr>
                <w:rFonts w:ascii="Times New Roman" w:hAnsi="Times New Roman"/>
                <w:b/>
                <w:i/>
                <w:color w:val="000000"/>
                <w:sz w:val="22"/>
                <w:szCs w:val="22"/>
              </w:rPr>
              <w:t>2° Caso: personale con Qualifica MF-L-CD</w:t>
            </w:r>
          </w:p>
        </w:tc>
      </w:tr>
      <w:tr w:rsidR="00D07DAC" w:rsidRPr="00A35784" w14:paraId="3B365ED2" w14:textId="77777777" w:rsidTr="00530B8F">
        <w:trPr>
          <w:trHeight w:val="286"/>
        </w:trPr>
        <w:tc>
          <w:tcPr>
            <w:tcW w:w="4644" w:type="dxa"/>
            <w:tcBorders>
              <w:left w:val="double" w:sz="2" w:space="0" w:color="9BBB59"/>
            </w:tcBorders>
          </w:tcPr>
          <w:p w14:paraId="77B06D67" w14:textId="1928BBFC" w:rsidR="00D07DAC" w:rsidRPr="00A35784" w:rsidRDefault="007F715D" w:rsidP="00D07DAC">
            <w:pPr>
              <w:jc w:val="both"/>
              <w:rPr>
                <w:rFonts w:ascii="Times New Roman" w:hAnsi="Times New Roman"/>
                <w:color w:val="000000"/>
                <w:sz w:val="22"/>
                <w:szCs w:val="22"/>
              </w:rPr>
            </w:pPr>
            <w:r>
              <w:rPr>
                <w:rFonts w:ascii="Times New Roman" w:eastAsia="Calibri" w:hAnsi="Times New Roman"/>
                <w:color w:val="000000"/>
                <w:sz w:val="22"/>
                <w:szCs w:val="22"/>
              </w:rPr>
              <w:t>Con e</w:t>
            </w:r>
            <w:r w:rsidR="00D07DAC" w:rsidRPr="00A35784">
              <w:rPr>
                <w:rFonts w:ascii="Times New Roman" w:eastAsia="Calibri" w:hAnsi="Times New Roman"/>
                <w:color w:val="000000"/>
                <w:sz w:val="22"/>
                <w:szCs w:val="22"/>
              </w:rPr>
              <w:t>sperienza documentata di almeno 6 anni nelle attività di campionamento (</w:t>
            </w:r>
            <w:r w:rsidR="008F6FAE">
              <w:rPr>
                <w:rFonts w:ascii="Times New Roman" w:eastAsia="Calibri" w:hAnsi="Times New Roman"/>
                <w:color w:val="000000"/>
                <w:sz w:val="22"/>
                <w:szCs w:val="22"/>
              </w:rPr>
              <w:t>MLG</w:t>
            </w:r>
            <w:r w:rsidR="00D07DAC" w:rsidRPr="00A35784">
              <w:rPr>
                <w:rFonts w:ascii="Times New Roman" w:eastAsia="Calibri" w:hAnsi="Times New Roman"/>
                <w:color w:val="000000"/>
                <w:sz w:val="22"/>
                <w:szCs w:val="22"/>
              </w:rPr>
              <w:t xml:space="preserve"> ISPRA 111/2014 n. 3040) e determinazione tassonomica delle </w:t>
            </w:r>
            <w:proofErr w:type="spellStart"/>
            <w:r w:rsidR="00D07DAC" w:rsidRPr="00A35784">
              <w:rPr>
                <w:rFonts w:ascii="Times New Roman" w:eastAsia="Calibri" w:hAnsi="Times New Roman"/>
                <w:color w:val="000000"/>
                <w:sz w:val="22"/>
                <w:szCs w:val="22"/>
              </w:rPr>
              <w:t>macrofite</w:t>
            </w:r>
            <w:proofErr w:type="spellEnd"/>
            <w:r w:rsidR="00D07DAC" w:rsidRPr="00A35784">
              <w:rPr>
                <w:rFonts w:ascii="Times New Roman" w:eastAsia="Calibri" w:hAnsi="Times New Roman"/>
                <w:color w:val="000000"/>
                <w:sz w:val="22"/>
                <w:szCs w:val="22"/>
              </w:rPr>
              <w:t>, di cui 3 anni nelle attività di calcolo degli indici macrofitici e valutazione dello stato ecologico dei corpi idrici lacustri</w:t>
            </w:r>
            <w:r w:rsidR="00D07DAC" w:rsidRPr="00A35784">
              <w:rPr>
                <w:rFonts w:ascii="Times New Roman" w:hAnsi="Times New Roman"/>
                <w:color w:val="000000"/>
                <w:sz w:val="22"/>
                <w:szCs w:val="22"/>
              </w:rPr>
              <w:t xml:space="preserve">. </w:t>
            </w:r>
          </w:p>
        </w:tc>
        <w:tc>
          <w:tcPr>
            <w:tcW w:w="4743" w:type="dxa"/>
            <w:tcBorders>
              <w:right w:val="double" w:sz="2" w:space="0" w:color="9BBB59"/>
            </w:tcBorders>
          </w:tcPr>
          <w:p w14:paraId="46621116" w14:textId="7BE095C3" w:rsidR="00D07DAC" w:rsidRPr="00A35784" w:rsidRDefault="007F715D" w:rsidP="00D07DAC">
            <w:pPr>
              <w:spacing w:before="120" w:after="200" w:line="252" w:lineRule="auto"/>
              <w:jc w:val="both"/>
              <w:rPr>
                <w:rFonts w:ascii="Times New Roman" w:eastAsia="Times New Roman" w:hAnsi="Times New Roman"/>
                <w:b/>
                <w:color w:val="000000"/>
                <w:sz w:val="22"/>
                <w:szCs w:val="22"/>
                <w:u w:val="single"/>
              </w:rPr>
            </w:pPr>
            <w:r>
              <w:rPr>
                <w:rFonts w:ascii="Times New Roman" w:hAnsi="Times New Roman"/>
                <w:color w:val="000000"/>
                <w:sz w:val="22"/>
                <w:szCs w:val="22"/>
              </w:rPr>
              <w:t>Con q</w:t>
            </w:r>
            <w:r w:rsidR="00D07DAC" w:rsidRPr="00A35784">
              <w:rPr>
                <w:rFonts w:ascii="Times New Roman" w:hAnsi="Times New Roman"/>
                <w:color w:val="000000"/>
                <w:sz w:val="22"/>
                <w:szCs w:val="22"/>
              </w:rPr>
              <w:t>ualifica MF-L-CD</w:t>
            </w:r>
          </w:p>
        </w:tc>
      </w:tr>
      <w:tr w:rsidR="00FF2E00" w:rsidRPr="00A35784" w14:paraId="40346234" w14:textId="77777777" w:rsidTr="00FF2E00">
        <w:trPr>
          <w:trHeight w:val="1009"/>
        </w:trPr>
        <w:tc>
          <w:tcPr>
            <w:tcW w:w="4644" w:type="dxa"/>
            <w:tcBorders>
              <w:left w:val="double" w:sz="2" w:space="0" w:color="9BBB59"/>
            </w:tcBorders>
          </w:tcPr>
          <w:p w14:paraId="2FE0725C" w14:textId="77777777" w:rsidR="00FF2E00" w:rsidRPr="00A35784" w:rsidRDefault="00FF2E00" w:rsidP="00D07DAC">
            <w:pPr>
              <w:jc w:val="both"/>
              <w:rPr>
                <w:rFonts w:ascii="Times New Roman" w:hAnsi="Times New Roman"/>
                <w:color w:val="000000"/>
                <w:sz w:val="22"/>
                <w:szCs w:val="22"/>
              </w:rPr>
            </w:pPr>
          </w:p>
        </w:tc>
        <w:tc>
          <w:tcPr>
            <w:tcW w:w="4743" w:type="dxa"/>
            <w:tcBorders>
              <w:right w:val="double" w:sz="2" w:space="0" w:color="9BBB59"/>
            </w:tcBorders>
          </w:tcPr>
          <w:p w14:paraId="5090059E" w14:textId="17973D3F" w:rsidR="00FF2E00" w:rsidRPr="00A35784" w:rsidRDefault="00FF2E00" w:rsidP="00D07DAC">
            <w:pPr>
              <w:spacing w:before="120" w:after="200" w:line="252" w:lineRule="auto"/>
              <w:ind w:left="34"/>
              <w:jc w:val="both"/>
              <w:rPr>
                <w:rFonts w:ascii="Times New Roman" w:hAnsi="Times New Roman"/>
                <w:color w:val="000000"/>
                <w:sz w:val="22"/>
                <w:szCs w:val="22"/>
              </w:rPr>
            </w:pPr>
            <w:r>
              <w:rPr>
                <w:rFonts w:ascii="Times New Roman" w:hAnsi="Times New Roman"/>
                <w:color w:val="000000"/>
                <w:sz w:val="22"/>
                <w:szCs w:val="22"/>
              </w:rPr>
              <w:t xml:space="preserve">Con </w:t>
            </w:r>
            <w:r w:rsidRPr="00A35784">
              <w:rPr>
                <w:rFonts w:ascii="Times New Roman" w:hAnsi="Times New Roman"/>
                <w:color w:val="000000"/>
                <w:sz w:val="22"/>
                <w:szCs w:val="22"/>
              </w:rPr>
              <w:t xml:space="preserve">Esperienza di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calcolo degli indici macrofitici e valutazione dello stato ecologico dei corpi idrici lacustri</w:t>
            </w:r>
          </w:p>
        </w:tc>
      </w:tr>
      <w:tr w:rsidR="00530B8F" w:rsidRPr="00A35784" w14:paraId="5E1A0ABE" w14:textId="77777777" w:rsidTr="00530B8F">
        <w:trPr>
          <w:trHeight w:val="286"/>
        </w:trPr>
        <w:tc>
          <w:tcPr>
            <w:tcW w:w="9387" w:type="dxa"/>
            <w:gridSpan w:val="2"/>
            <w:tcBorders>
              <w:left w:val="double" w:sz="2" w:space="0" w:color="9BBB59"/>
              <w:right w:val="double" w:sz="2" w:space="0" w:color="9BBB59"/>
            </w:tcBorders>
            <w:shd w:val="clear" w:color="auto" w:fill="EAF1DD"/>
            <w:vAlign w:val="center"/>
          </w:tcPr>
          <w:p w14:paraId="6A40C793" w14:textId="77777777" w:rsidR="00530B8F" w:rsidRPr="00A35784" w:rsidRDefault="00530B8F" w:rsidP="00D07DAC">
            <w:pPr>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1E21DE6" w14:textId="77777777" w:rsidTr="00530B8F">
        <w:trPr>
          <w:trHeight w:val="880"/>
        </w:trPr>
        <w:tc>
          <w:tcPr>
            <w:tcW w:w="9387" w:type="dxa"/>
            <w:gridSpan w:val="2"/>
            <w:tcBorders>
              <w:left w:val="double" w:sz="2" w:space="0" w:color="9BBB59"/>
              <w:right w:val="double" w:sz="2" w:space="0" w:color="9BBB59"/>
            </w:tcBorders>
          </w:tcPr>
          <w:p w14:paraId="281B142F" w14:textId="65F3715E" w:rsidR="00D07DAC" w:rsidRPr="00A35784" w:rsidRDefault="00D07DAC" w:rsidP="00D07DAC">
            <w:pPr>
              <w:spacing w:before="120" w:after="200" w:line="252" w:lineRule="auto"/>
              <w:jc w:val="both"/>
              <w:rPr>
                <w:rFonts w:ascii="Times New Roman" w:hAnsi="Times New Roman"/>
                <w:sz w:val="22"/>
                <w:szCs w:val="22"/>
              </w:rPr>
            </w:pPr>
            <w:r w:rsidRPr="00A35784">
              <w:rPr>
                <w:rFonts w:ascii="Times New Roman" w:hAnsi="Times New Roman"/>
                <w:color w:val="000000"/>
                <w:sz w:val="22"/>
                <w:szCs w:val="22"/>
              </w:rPr>
              <w:t>Prova abilitativa per il calcolo degli indici macrofitici e valutazione dello stato ecologico dei corpi idrici</w:t>
            </w:r>
            <w:r w:rsidR="006A1BA6">
              <w:rPr>
                <w:rFonts w:ascii="Times New Roman" w:hAnsi="Times New Roman"/>
                <w:color w:val="000000"/>
                <w:sz w:val="22"/>
                <w:szCs w:val="22"/>
              </w:rPr>
              <w:t xml:space="preserve"> lacustri</w:t>
            </w:r>
            <w:r w:rsidRPr="00A35784">
              <w:rPr>
                <w:rFonts w:ascii="Times New Roman" w:hAnsi="Times New Roman"/>
                <w:color w:val="000000"/>
                <w:sz w:val="22"/>
                <w:szCs w:val="22"/>
              </w:rPr>
              <w:t xml:space="preserve"> secondo l’EQB </w:t>
            </w:r>
            <w:proofErr w:type="spellStart"/>
            <w:r w:rsidRPr="00A35784">
              <w:rPr>
                <w:rFonts w:ascii="Times New Roman" w:hAnsi="Times New Roman"/>
                <w:color w:val="000000"/>
                <w:sz w:val="22"/>
                <w:szCs w:val="22"/>
              </w:rPr>
              <w:t>Macrofite</w:t>
            </w:r>
            <w:proofErr w:type="spellEnd"/>
            <w:r w:rsidRPr="00A35784">
              <w:rPr>
                <w:rFonts w:ascii="Times New Roman" w:hAnsi="Times New Roman"/>
                <w:color w:val="000000"/>
                <w:sz w:val="22"/>
                <w:szCs w:val="22"/>
              </w:rPr>
              <w:t>.</w:t>
            </w:r>
          </w:p>
        </w:tc>
      </w:tr>
      <w:tr w:rsidR="00530B8F" w:rsidRPr="00A35784" w14:paraId="4B9ACA5D" w14:textId="77777777" w:rsidTr="00530B8F">
        <w:trPr>
          <w:trHeight w:val="286"/>
        </w:trPr>
        <w:tc>
          <w:tcPr>
            <w:tcW w:w="9387" w:type="dxa"/>
            <w:gridSpan w:val="2"/>
            <w:tcBorders>
              <w:top w:val="double" w:sz="4" w:space="0" w:color="9BBB59"/>
              <w:left w:val="double" w:sz="2" w:space="0" w:color="9BBB59"/>
              <w:bottom w:val="double" w:sz="4" w:space="0" w:color="9BBB59"/>
              <w:right w:val="double" w:sz="2" w:space="0" w:color="9BBB59"/>
            </w:tcBorders>
            <w:shd w:val="clear" w:color="auto" w:fill="D6E3BC"/>
          </w:tcPr>
          <w:p w14:paraId="4AA1DDB1" w14:textId="1694F20A" w:rsidR="00530B8F" w:rsidRPr="00A35784" w:rsidRDefault="006A1BA6" w:rsidP="00D07DAC">
            <w:pPr>
              <w:jc w:val="center"/>
              <w:rPr>
                <w:rFonts w:ascii="Times New Roman" w:hAnsi="Times New Roman"/>
                <w:color w:val="000000"/>
                <w:sz w:val="22"/>
                <w:szCs w:val="22"/>
              </w:rPr>
            </w:pPr>
            <w:r w:rsidRPr="006A1BA6">
              <w:rPr>
                <w:rFonts w:ascii="Times New Roman" w:eastAsia="Calibri" w:hAnsi="Times New Roman"/>
                <w:b/>
                <w:color w:val="000000"/>
                <w:sz w:val="22"/>
                <w:szCs w:val="22"/>
              </w:rPr>
              <w:t xml:space="preserve">Qualifica di esperto nell’applicazione degli indici macrofitici per la valutazione dello stato ecologico dei corpi idrici lacustri in riferimento all’EQB </w:t>
            </w:r>
            <w:proofErr w:type="spellStart"/>
            <w:r w:rsidRPr="006A1BA6">
              <w:rPr>
                <w:rFonts w:ascii="Times New Roman" w:eastAsia="Calibri" w:hAnsi="Times New Roman"/>
                <w:b/>
                <w:color w:val="000000"/>
                <w:sz w:val="22"/>
                <w:szCs w:val="22"/>
              </w:rPr>
              <w:t>macrofite</w:t>
            </w:r>
            <w:proofErr w:type="spellEnd"/>
            <w:r w:rsidRPr="006A1BA6">
              <w:rPr>
                <w:rFonts w:ascii="Times New Roman" w:eastAsia="Calibri" w:hAnsi="Times New Roman"/>
                <w:b/>
                <w:color w:val="000000"/>
                <w:sz w:val="22"/>
                <w:szCs w:val="22"/>
              </w:rPr>
              <w:t xml:space="preserve"> (MF-L-IS)</w:t>
            </w:r>
          </w:p>
        </w:tc>
      </w:tr>
    </w:tbl>
    <w:p w14:paraId="0C5230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81B42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CED064"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111D72E8" w14:textId="77777777" w:rsidR="00D07DAC" w:rsidRPr="00A35784" w:rsidRDefault="00D07DAC" w:rsidP="00D07DAC">
      <w:pPr>
        <w:spacing w:after="0" w:line="240" w:lineRule="auto"/>
        <w:ind w:firstLine="720"/>
        <w:rPr>
          <w:rFonts w:ascii="Times New Roman" w:eastAsia="Times" w:hAnsi="Times New Roman" w:cs="Times New Roman"/>
          <w:b/>
          <w:i/>
          <w:color w:val="000000"/>
          <w:lang w:eastAsia="it-IT"/>
        </w:rPr>
      </w:pPr>
    </w:p>
    <w:p w14:paraId="03EAAEF4" w14:textId="2E734715" w:rsidR="006A1BA6" w:rsidRDefault="006A1BA6" w:rsidP="00530B8F">
      <w:pPr>
        <w:spacing w:after="0" w:line="240" w:lineRule="exact"/>
        <w:jc w:val="both"/>
        <w:rPr>
          <w:rFonts w:ascii="Times New Roman" w:eastAsia="Times" w:hAnsi="Times New Roman" w:cs="Times New Roman"/>
          <w:color w:val="000000"/>
          <w:lang w:eastAsia="it-IT"/>
        </w:rPr>
      </w:pPr>
      <w:r w:rsidRPr="006A1BA6">
        <w:rPr>
          <w:rFonts w:ascii="Times New Roman" w:eastAsia="Times" w:hAnsi="Times New Roman" w:cs="Times New Roman"/>
          <w:color w:val="000000"/>
          <w:lang w:eastAsia="it-IT"/>
        </w:rPr>
        <w:t xml:space="preserve">DECRETO LEGISLATIVO 152/2006 e </w:t>
      </w:r>
      <w:proofErr w:type="spellStart"/>
      <w:r w:rsidRPr="006A1BA6">
        <w:rPr>
          <w:rFonts w:ascii="Times New Roman" w:eastAsia="Times" w:hAnsi="Times New Roman" w:cs="Times New Roman"/>
          <w:color w:val="000000"/>
          <w:lang w:eastAsia="it-IT"/>
        </w:rPr>
        <w:t>ss.mm.ii</w:t>
      </w:r>
      <w:proofErr w:type="spellEnd"/>
      <w:r w:rsidRPr="006A1BA6">
        <w:rPr>
          <w:rFonts w:ascii="Times New Roman" w:eastAsia="Times" w:hAnsi="Times New Roman" w:cs="Times New Roman"/>
          <w:color w:val="000000"/>
          <w:lang w:eastAsia="it-IT"/>
        </w:rPr>
        <w:t>. - Norme in materia ambientale</w:t>
      </w:r>
      <w:r>
        <w:rPr>
          <w:rFonts w:ascii="Times New Roman" w:eastAsia="Times" w:hAnsi="Times New Roman" w:cs="Times New Roman"/>
          <w:color w:val="000000"/>
          <w:lang w:eastAsia="it-IT"/>
        </w:rPr>
        <w:t>.</w:t>
      </w:r>
    </w:p>
    <w:p w14:paraId="195B35E6" w14:textId="77777777" w:rsidR="006A1BA6" w:rsidRDefault="006A1BA6" w:rsidP="00530B8F">
      <w:pPr>
        <w:spacing w:after="0" w:line="240" w:lineRule="exact"/>
        <w:jc w:val="both"/>
        <w:rPr>
          <w:rFonts w:ascii="Times New Roman" w:eastAsia="Times" w:hAnsi="Times New Roman" w:cs="Times New Roman"/>
          <w:color w:val="000000"/>
          <w:lang w:eastAsia="it-IT"/>
        </w:rPr>
      </w:pPr>
    </w:p>
    <w:p w14:paraId="31CDFB4F" w14:textId="0525E1FC"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p>
    <w:p w14:paraId="462ED50C" w14:textId="41849B7A"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ISBN: 978-88-448-0651.</w:t>
      </w:r>
      <w:r w:rsidR="00E91813">
        <w:rPr>
          <w:rFonts w:ascii="Times New Roman" w:eastAsia="Times" w:hAnsi="Times New Roman" w:cs="Times New Roman"/>
          <w:color w:val="000000"/>
          <w:lang w:eastAsia="it-IT"/>
        </w:rPr>
        <w:t xml:space="preserve"> Protocollo 3040.</w:t>
      </w:r>
    </w:p>
    <w:p w14:paraId="0DB014EA"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371F0989"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CNR-ISE Report 02.13 ‘Indici per la valutazione della qualità ecologica dei laghi’. </w:t>
      </w:r>
    </w:p>
    <w:p w14:paraId="3CBD8CE9"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
    <w:p w14:paraId="4ED38CB4" w14:textId="77777777" w:rsidR="00D07DAC" w:rsidRPr="00A35784" w:rsidRDefault="00D07DAC" w:rsidP="00530B8F">
      <w:pPr>
        <w:autoSpaceDE w:val="0"/>
        <w:autoSpaceDN w:val="0"/>
        <w:adjustRightInd w:val="0"/>
        <w:spacing w:after="200" w:line="240" w:lineRule="exact"/>
        <w:jc w:val="both"/>
        <w:rPr>
          <w:rFonts w:ascii="Times New Roman" w:eastAsia="Times New Roman" w:hAnsi="Times New Roman" w:cs="Times New Roman"/>
          <w:color w:val="000000"/>
        </w:rPr>
      </w:pPr>
      <w:r w:rsidRPr="00A35784">
        <w:rPr>
          <w:rFonts w:ascii="Times New Roman" w:eastAsia="Times New Roman" w:hAnsi="Times New Roman" w:cs="Times New Roman"/>
          <w:color w:val="000000"/>
        </w:rPr>
        <w:t xml:space="preserve">CNR-ISE, Report 02-2009. Oggioni, A., Buzzi, F., &amp; </w:t>
      </w:r>
      <w:proofErr w:type="spellStart"/>
      <w:r w:rsidRPr="00A35784">
        <w:rPr>
          <w:rFonts w:ascii="Times New Roman" w:eastAsia="Times New Roman" w:hAnsi="Times New Roman" w:cs="Times New Roman"/>
          <w:color w:val="000000"/>
        </w:rPr>
        <w:t>Bolpagni</w:t>
      </w:r>
      <w:proofErr w:type="spellEnd"/>
      <w:r w:rsidRPr="00A35784">
        <w:rPr>
          <w:rFonts w:ascii="Times New Roman" w:eastAsia="Times New Roman" w:hAnsi="Times New Roman" w:cs="Times New Roman"/>
          <w:color w:val="000000"/>
        </w:rPr>
        <w:t xml:space="preserve">, R. (2010). Indici macrofitici per la valutazione della qualità ecologica dei laghi: </w:t>
      </w:r>
      <w:proofErr w:type="spellStart"/>
      <w:r w:rsidRPr="00A35784">
        <w:rPr>
          <w:rFonts w:ascii="Times New Roman" w:eastAsia="Times New Roman" w:hAnsi="Times New Roman" w:cs="Times New Roman"/>
          <w:color w:val="000000"/>
        </w:rPr>
        <w:t>MacroIMMI</w:t>
      </w:r>
      <w:proofErr w:type="spellEnd"/>
      <w:r w:rsidRPr="00A35784">
        <w:rPr>
          <w:rFonts w:ascii="Times New Roman" w:eastAsia="Times New Roman" w:hAnsi="Times New Roman" w:cs="Times New Roman"/>
          <w:color w:val="000000"/>
        </w:rPr>
        <w:t xml:space="preserve"> e </w:t>
      </w:r>
      <w:proofErr w:type="spellStart"/>
      <w:r w:rsidRPr="00A35784">
        <w:rPr>
          <w:rFonts w:ascii="Times New Roman" w:eastAsia="Times New Roman" w:hAnsi="Times New Roman" w:cs="Times New Roman"/>
          <w:color w:val="000000"/>
        </w:rPr>
        <w:t>MTIspecies</w:t>
      </w:r>
      <w:proofErr w:type="spellEnd"/>
      <w:r w:rsidRPr="00A35784">
        <w:rPr>
          <w:rFonts w:ascii="Times New Roman" w:eastAsia="Times New Roman" w:hAnsi="Times New Roman" w:cs="Times New Roman"/>
          <w:color w:val="000000"/>
        </w:rPr>
        <w:t xml:space="preserve">. In ‘Indici per la valutazione della qualità ecologica dei laghi’. </w:t>
      </w:r>
    </w:p>
    <w:p w14:paraId="24C9A8DD" w14:textId="77777777" w:rsidR="00D07DAC" w:rsidRPr="00A35784" w:rsidRDefault="00D07DAC" w:rsidP="00530B8F">
      <w:pPr>
        <w:spacing w:after="0" w:line="240" w:lineRule="exact"/>
        <w:jc w:val="both"/>
        <w:rPr>
          <w:rFonts w:ascii="Times New Roman" w:eastAsia="Times" w:hAnsi="Times New Roman" w:cs="Times New Roman"/>
          <w:color w:val="000000"/>
          <w:lang w:val="en-US" w:eastAsia="it-IT"/>
        </w:rPr>
      </w:pPr>
      <w:proofErr w:type="spellStart"/>
      <w:r w:rsidRPr="00611F51">
        <w:rPr>
          <w:rFonts w:ascii="Times New Roman" w:hAnsi="Times New Roman"/>
          <w:color w:val="000000"/>
        </w:rPr>
        <w:t>Schaumburg</w:t>
      </w:r>
      <w:proofErr w:type="spellEnd"/>
      <w:r w:rsidRPr="00611F51">
        <w:rPr>
          <w:rFonts w:ascii="Times New Roman" w:hAnsi="Times New Roman"/>
          <w:color w:val="000000"/>
        </w:rPr>
        <w:t xml:space="preserve">, J., Schranz, C., </w:t>
      </w:r>
      <w:proofErr w:type="spellStart"/>
      <w:r w:rsidRPr="00611F51">
        <w:rPr>
          <w:rFonts w:ascii="Times New Roman" w:hAnsi="Times New Roman"/>
          <w:color w:val="000000"/>
        </w:rPr>
        <w:t>Stelzer</w:t>
      </w:r>
      <w:proofErr w:type="spellEnd"/>
      <w:r w:rsidRPr="00611F51">
        <w:rPr>
          <w:rFonts w:ascii="Times New Roman" w:hAnsi="Times New Roman"/>
          <w:color w:val="000000"/>
        </w:rPr>
        <w:t xml:space="preserve">, D., &amp; Hofmann, G. (2007). </w:t>
      </w:r>
      <w:r w:rsidRPr="00A35784">
        <w:rPr>
          <w:rFonts w:ascii="Times New Roman" w:eastAsia="Times" w:hAnsi="Times New Roman" w:cs="Times New Roman"/>
          <w:color w:val="000000"/>
          <w:lang w:val="en-US" w:eastAsia="it-IT"/>
        </w:rPr>
        <w:t xml:space="preserve">Action Instructions for the ecological Evaluation of Lakes for Implementation of the EU Water Framework Directive: </w:t>
      </w:r>
      <w:proofErr w:type="spellStart"/>
      <w:r w:rsidRPr="00A35784">
        <w:rPr>
          <w:rFonts w:ascii="Times New Roman" w:eastAsia="Times" w:hAnsi="Times New Roman" w:cs="Times New Roman"/>
          <w:color w:val="000000"/>
          <w:lang w:val="en-US" w:eastAsia="it-IT"/>
        </w:rPr>
        <w:t>Makrophytes</w:t>
      </w:r>
      <w:proofErr w:type="spellEnd"/>
      <w:r w:rsidRPr="00A35784">
        <w:rPr>
          <w:rFonts w:ascii="Times New Roman" w:eastAsia="Times" w:hAnsi="Times New Roman" w:cs="Times New Roman"/>
          <w:color w:val="000000"/>
          <w:lang w:val="en-US" w:eastAsia="it-IT"/>
        </w:rPr>
        <w:t xml:space="preserve"> and </w:t>
      </w:r>
      <w:proofErr w:type="spellStart"/>
      <w:r w:rsidRPr="00A35784">
        <w:rPr>
          <w:rFonts w:ascii="Times New Roman" w:eastAsia="Times" w:hAnsi="Times New Roman" w:cs="Times New Roman"/>
          <w:color w:val="000000"/>
          <w:lang w:val="en-US" w:eastAsia="it-IT"/>
        </w:rPr>
        <w:t>Phytobenthos</w:t>
      </w:r>
      <w:proofErr w:type="spellEnd"/>
      <w:r w:rsidRPr="00A35784">
        <w:rPr>
          <w:rFonts w:ascii="Times New Roman" w:eastAsia="Times" w:hAnsi="Times New Roman" w:cs="Times New Roman"/>
          <w:color w:val="000000"/>
          <w:lang w:val="en-US" w:eastAsia="it-IT"/>
        </w:rPr>
        <w:t>. Bavarian Environment Agency.</w:t>
      </w:r>
    </w:p>
    <w:p w14:paraId="675FE719" w14:textId="77777777" w:rsidR="00D07DAC" w:rsidRPr="00A35784" w:rsidRDefault="00D07DAC" w:rsidP="00530B8F">
      <w:pPr>
        <w:spacing w:after="0" w:line="240" w:lineRule="exact"/>
        <w:jc w:val="both"/>
        <w:rPr>
          <w:rFonts w:ascii="Times New Roman" w:eastAsia="Times" w:hAnsi="Times New Roman" w:cs="Times New Roman"/>
          <w:color w:val="000000"/>
          <w:lang w:val="en-US" w:eastAsia="it-IT"/>
        </w:rPr>
      </w:pPr>
    </w:p>
    <w:p w14:paraId="6531887D"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US" w:eastAsia="it-IT"/>
        </w:rPr>
        <w:t xml:space="preserve">Penning, W. E., Dudley, B., </w:t>
      </w:r>
      <w:proofErr w:type="spellStart"/>
      <w:r w:rsidRPr="00A35784">
        <w:rPr>
          <w:rFonts w:ascii="Times New Roman" w:eastAsia="Times" w:hAnsi="Times New Roman" w:cs="Times New Roman"/>
          <w:color w:val="000000"/>
          <w:lang w:val="en-US" w:eastAsia="it-IT"/>
        </w:rPr>
        <w:t>Mjelde</w:t>
      </w:r>
      <w:proofErr w:type="spellEnd"/>
      <w:r w:rsidRPr="00A35784">
        <w:rPr>
          <w:rFonts w:ascii="Times New Roman" w:eastAsia="Times" w:hAnsi="Times New Roman" w:cs="Times New Roman"/>
          <w:color w:val="000000"/>
          <w:lang w:val="en-US" w:eastAsia="it-IT"/>
        </w:rPr>
        <w:t xml:space="preserve">, M., </w:t>
      </w:r>
      <w:proofErr w:type="spellStart"/>
      <w:r w:rsidRPr="00A35784">
        <w:rPr>
          <w:rFonts w:ascii="Times New Roman" w:eastAsia="Times" w:hAnsi="Times New Roman" w:cs="Times New Roman"/>
          <w:color w:val="000000"/>
          <w:lang w:val="en-US" w:eastAsia="it-IT"/>
        </w:rPr>
        <w:t>Hellsten</w:t>
      </w:r>
      <w:proofErr w:type="spellEnd"/>
      <w:r w:rsidRPr="00A35784">
        <w:rPr>
          <w:rFonts w:ascii="Times New Roman" w:eastAsia="Times" w:hAnsi="Times New Roman" w:cs="Times New Roman"/>
          <w:color w:val="000000"/>
          <w:lang w:val="en-US" w:eastAsia="it-IT"/>
        </w:rPr>
        <w:t xml:space="preserve">, S., </w:t>
      </w:r>
      <w:proofErr w:type="spellStart"/>
      <w:r w:rsidRPr="00A35784">
        <w:rPr>
          <w:rFonts w:ascii="Times New Roman" w:eastAsia="Times" w:hAnsi="Times New Roman" w:cs="Times New Roman"/>
          <w:color w:val="000000"/>
          <w:lang w:val="en-US" w:eastAsia="it-IT"/>
        </w:rPr>
        <w:t>Hanganu</w:t>
      </w:r>
      <w:proofErr w:type="spellEnd"/>
      <w:r w:rsidRPr="00A35784">
        <w:rPr>
          <w:rFonts w:ascii="Times New Roman" w:eastAsia="Times" w:hAnsi="Times New Roman" w:cs="Times New Roman"/>
          <w:color w:val="000000"/>
          <w:lang w:val="en-US" w:eastAsia="it-IT"/>
        </w:rPr>
        <w:t xml:space="preserve">, J., </w:t>
      </w:r>
      <w:proofErr w:type="spellStart"/>
      <w:r w:rsidRPr="00A35784">
        <w:rPr>
          <w:rFonts w:ascii="Times New Roman" w:eastAsia="Times" w:hAnsi="Times New Roman" w:cs="Times New Roman"/>
          <w:color w:val="000000"/>
          <w:lang w:val="en-US" w:eastAsia="it-IT"/>
        </w:rPr>
        <w:t>Kolada</w:t>
      </w:r>
      <w:proofErr w:type="spellEnd"/>
      <w:r w:rsidRPr="00A35784">
        <w:rPr>
          <w:rFonts w:ascii="Times New Roman" w:eastAsia="Times" w:hAnsi="Times New Roman" w:cs="Times New Roman"/>
          <w:color w:val="000000"/>
          <w:lang w:val="en-US" w:eastAsia="it-IT"/>
        </w:rPr>
        <w:t xml:space="preserve">, A., van den Berg, M., </w:t>
      </w:r>
      <w:proofErr w:type="spellStart"/>
      <w:r w:rsidRPr="00A35784">
        <w:rPr>
          <w:rFonts w:ascii="Times New Roman" w:eastAsia="Times" w:hAnsi="Times New Roman" w:cs="Times New Roman"/>
          <w:color w:val="000000"/>
          <w:lang w:val="en-US" w:eastAsia="it-IT"/>
        </w:rPr>
        <w:t>Poikane</w:t>
      </w:r>
      <w:proofErr w:type="spellEnd"/>
      <w:r w:rsidRPr="00A35784">
        <w:rPr>
          <w:rFonts w:ascii="Times New Roman" w:eastAsia="Times" w:hAnsi="Times New Roman" w:cs="Times New Roman"/>
          <w:color w:val="000000"/>
          <w:lang w:val="en-US" w:eastAsia="it-IT"/>
        </w:rPr>
        <w:t xml:space="preserve">, S., Phillips, G., </w:t>
      </w:r>
      <w:proofErr w:type="spellStart"/>
      <w:r w:rsidRPr="00A35784">
        <w:rPr>
          <w:rFonts w:ascii="Times New Roman" w:eastAsia="Times" w:hAnsi="Times New Roman" w:cs="Times New Roman"/>
          <w:color w:val="000000"/>
          <w:lang w:val="en-US" w:eastAsia="it-IT"/>
        </w:rPr>
        <w:t>Willby</w:t>
      </w:r>
      <w:proofErr w:type="spellEnd"/>
      <w:r w:rsidRPr="00A35784">
        <w:rPr>
          <w:rFonts w:ascii="Times New Roman" w:eastAsia="Times" w:hAnsi="Times New Roman" w:cs="Times New Roman"/>
          <w:color w:val="000000"/>
          <w:lang w:val="en-US" w:eastAsia="it-IT"/>
        </w:rPr>
        <w:t xml:space="preserve">, N., </w:t>
      </w:r>
      <w:proofErr w:type="spellStart"/>
      <w:r w:rsidRPr="00A35784">
        <w:rPr>
          <w:rFonts w:ascii="Times New Roman" w:eastAsia="Times" w:hAnsi="Times New Roman" w:cs="Times New Roman"/>
          <w:color w:val="000000"/>
          <w:lang w:val="en-US" w:eastAsia="it-IT"/>
        </w:rPr>
        <w:t>Ecke</w:t>
      </w:r>
      <w:proofErr w:type="spellEnd"/>
      <w:r w:rsidRPr="00A35784">
        <w:rPr>
          <w:rFonts w:ascii="Times New Roman" w:eastAsia="Times" w:hAnsi="Times New Roman" w:cs="Times New Roman"/>
          <w:color w:val="000000"/>
          <w:lang w:val="en-US" w:eastAsia="it-IT"/>
        </w:rPr>
        <w:t xml:space="preserve">, F. (2008). Using aquatic macrophyte community indices to define the ecological status of European lakes. </w:t>
      </w:r>
      <w:proofErr w:type="spellStart"/>
      <w:r w:rsidRPr="00A35784">
        <w:rPr>
          <w:rFonts w:ascii="Times New Roman" w:eastAsia="Times" w:hAnsi="Times New Roman" w:cs="Times New Roman"/>
          <w:color w:val="000000"/>
          <w:lang w:eastAsia="it-IT"/>
        </w:rPr>
        <w:t>Aquat</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Ecol</w:t>
      </w:r>
      <w:proofErr w:type="spellEnd"/>
      <w:r w:rsidRPr="00A35784">
        <w:rPr>
          <w:rFonts w:ascii="Times New Roman" w:eastAsia="Times" w:hAnsi="Times New Roman" w:cs="Times New Roman"/>
          <w:color w:val="000000"/>
          <w:lang w:eastAsia="it-IT"/>
        </w:rPr>
        <w:t>. 42, 253-264.</w:t>
      </w:r>
    </w:p>
    <w:p w14:paraId="384E1E85"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
    <w:p w14:paraId="27F59881" w14:textId="77777777" w:rsidR="00D07DAC" w:rsidRPr="00A35784" w:rsidRDefault="00D07DAC" w:rsidP="00530B8F">
      <w:pPr>
        <w:autoSpaceDE w:val="0"/>
        <w:autoSpaceDN w:val="0"/>
        <w:adjustRightInd w:val="0"/>
        <w:spacing w:after="200" w:line="240" w:lineRule="exact"/>
        <w:jc w:val="both"/>
        <w:rPr>
          <w:rFonts w:ascii="Times New Roman" w:eastAsia="Times New Roman" w:hAnsi="Times New Roman" w:cs="Times New Roman"/>
          <w:color w:val="000000"/>
        </w:rPr>
      </w:pPr>
      <w:r w:rsidRPr="00A35784">
        <w:rPr>
          <w:rFonts w:ascii="Times New Roman" w:eastAsia="Times New Roman" w:hAnsi="Times New Roman" w:cs="Times New Roman"/>
          <w:color w:val="000000"/>
        </w:rPr>
        <w:t xml:space="preserve">CNR-ISE Report 01/18. M. Azzella, R. </w:t>
      </w:r>
      <w:proofErr w:type="spellStart"/>
      <w:r w:rsidRPr="00A35784">
        <w:rPr>
          <w:rFonts w:ascii="Times New Roman" w:eastAsia="Times New Roman" w:hAnsi="Times New Roman" w:cs="Times New Roman"/>
          <w:color w:val="000000"/>
        </w:rPr>
        <w:t>Bolpagni</w:t>
      </w:r>
      <w:proofErr w:type="spellEnd"/>
      <w:r w:rsidRPr="00A35784">
        <w:rPr>
          <w:rFonts w:ascii="Times New Roman" w:eastAsia="Times New Roman" w:hAnsi="Times New Roman" w:cs="Times New Roman"/>
          <w:color w:val="000000"/>
        </w:rPr>
        <w:t xml:space="preserve"> ‘VL-MMI (</w:t>
      </w:r>
      <w:proofErr w:type="spellStart"/>
      <w:r w:rsidRPr="00A35784">
        <w:rPr>
          <w:rFonts w:ascii="Times New Roman" w:eastAsia="Times New Roman" w:hAnsi="Times New Roman" w:cs="Times New Roman"/>
          <w:color w:val="000000"/>
        </w:rPr>
        <w:t>Volcanic</w:t>
      </w:r>
      <w:proofErr w:type="spellEnd"/>
      <w:r w:rsidRPr="00A35784">
        <w:rPr>
          <w:rFonts w:ascii="Times New Roman" w:eastAsia="Times New Roman" w:hAnsi="Times New Roman" w:cs="Times New Roman"/>
          <w:color w:val="000000"/>
        </w:rPr>
        <w:t xml:space="preserve"> </w:t>
      </w:r>
      <w:proofErr w:type="spellStart"/>
      <w:r w:rsidRPr="00A35784">
        <w:rPr>
          <w:rFonts w:ascii="Times New Roman" w:eastAsia="Times New Roman" w:hAnsi="Times New Roman" w:cs="Times New Roman"/>
          <w:color w:val="000000"/>
        </w:rPr>
        <w:t>Lakes</w:t>
      </w:r>
      <w:proofErr w:type="spellEnd"/>
      <w:r w:rsidRPr="00A35784">
        <w:rPr>
          <w:rFonts w:ascii="Times New Roman" w:eastAsia="Times New Roman" w:hAnsi="Times New Roman" w:cs="Times New Roman"/>
          <w:color w:val="000000"/>
        </w:rPr>
        <w:t xml:space="preserve"> </w:t>
      </w:r>
      <w:proofErr w:type="spellStart"/>
      <w:r w:rsidRPr="00A35784">
        <w:rPr>
          <w:rFonts w:ascii="Times New Roman" w:eastAsia="Times New Roman" w:hAnsi="Times New Roman" w:cs="Times New Roman"/>
          <w:color w:val="000000"/>
        </w:rPr>
        <w:t>Multimetric</w:t>
      </w:r>
      <w:proofErr w:type="spellEnd"/>
      <w:r w:rsidRPr="00A35784">
        <w:rPr>
          <w:rFonts w:ascii="Times New Roman" w:eastAsia="Times New Roman" w:hAnsi="Times New Roman" w:cs="Times New Roman"/>
          <w:color w:val="000000"/>
        </w:rPr>
        <w:t xml:space="preserve"> </w:t>
      </w:r>
      <w:proofErr w:type="spellStart"/>
      <w:r w:rsidRPr="00A35784">
        <w:rPr>
          <w:rFonts w:ascii="Times New Roman" w:eastAsia="Times New Roman" w:hAnsi="Times New Roman" w:cs="Times New Roman"/>
          <w:color w:val="000000"/>
        </w:rPr>
        <w:t>Macrophyte</w:t>
      </w:r>
      <w:proofErr w:type="spellEnd"/>
      <w:r w:rsidRPr="00A35784">
        <w:rPr>
          <w:rFonts w:ascii="Times New Roman" w:eastAsia="Times New Roman" w:hAnsi="Times New Roman" w:cs="Times New Roman"/>
          <w:color w:val="000000"/>
        </w:rPr>
        <w:t xml:space="preserve"> Index), un metodo per la valutazione della qualità ecologica dei laghi vulcanici a partire dalle </w:t>
      </w:r>
      <w:proofErr w:type="spellStart"/>
      <w:r w:rsidRPr="00A35784">
        <w:rPr>
          <w:rFonts w:ascii="Times New Roman" w:eastAsia="Times New Roman" w:hAnsi="Times New Roman" w:cs="Times New Roman"/>
          <w:color w:val="000000"/>
        </w:rPr>
        <w:t>macrofite</w:t>
      </w:r>
      <w:proofErr w:type="spellEnd"/>
      <w:r w:rsidRPr="00A35784">
        <w:rPr>
          <w:rFonts w:ascii="Times New Roman" w:eastAsia="Times New Roman" w:hAnsi="Times New Roman" w:cs="Times New Roman"/>
          <w:color w:val="000000"/>
        </w:rPr>
        <w:t>”</w:t>
      </w:r>
    </w:p>
    <w:p w14:paraId="13E84B95"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US" w:eastAsia="it-IT"/>
        </w:rPr>
        <w:t>Azzella</w:t>
      </w:r>
      <w:proofErr w:type="spellEnd"/>
      <w:r w:rsidRPr="00A35784">
        <w:rPr>
          <w:rFonts w:ascii="Times New Roman" w:eastAsia="Times" w:hAnsi="Times New Roman" w:cs="Times New Roman"/>
          <w:color w:val="000000"/>
          <w:lang w:val="en-US" w:eastAsia="it-IT"/>
        </w:rPr>
        <w:t xml:space="preserve"> M. M, Ricotta C. &amp; Blasi C. (2013) Aquatic macrophyte diversity assessment: Validation of a new sampling method for circular-shaped lakes. </w:t>
      </w:r>
      <w:r w:rsidRPr="00A35784">
        <w:rPr>
          <w:rFonts w:ascii="Times New Roman" w:eastAsia="Times" w:hAnsi="Times New Roman" w:cs="Times New Roman"/>
          <w:color w:val="000000"/>
          <w:lang w:eastAsia="it-IT"/>
        </w:rPr>
        <w:t>Limnologica-</w:t>
      </w:r>
      <w:proofErr w:type="spellStart"/>
      <w:r w:rsidRPr="00A35784">
        <w:rPr>
          <w:rFonts w:ascii="Times New Roman" w:eastAsia="Times" w:hAnsi="Times New Roman" w:cs="Times New Roman"/>
          <w:color w:val="000000"/>
          <w:lang w:eastAsia="it-IT"/>
        </w:rPr>
        <w:t>Ecology</w:t>
      </w:r>
      <w:proofErr w:type="spellEnd"/>
      <w:r w:rsidRPr="00A35784">
        <w:rPr>
          <w:rFonts w:ascii="Times New Roman" w:eastAsia="Times" w:hAnsi="Times New Roman" w:cs="Times New Roman"/>
          <w:color w:val="000000"/>
          <w:lang w:eastAsia="it-IT"/>
        </w:rPr>
        <w:t xml:space="preserve"> and Management of </w:t>
      </w:r>
      <w:proofErr w:type="spellStart"/>
      <w:r w:rsidRPr="00A35784">
        <w:rPr>
          <w:rFonts w:ascii="Times New Roman" w:eastAsia="Times" w:hAnsi="Times New Roman" w:cs="Times New Roman"/>
          <w:color w:val="000000"/>
          <w:lang w:eastAsia="it-IT"/>
        </w:rPr>
        <w:t>Inland</w:t>
      </w:r>
      <w:proofErr w:type="spellEnd"/>
      <w:r w:rsidRPr="00A35784">
        <w:rPr>
          <w:rFonts w:ascii="Times New Roman" w:eastAsia="Times" w:hAnsi="Times New Roman" w:cs="Times New Roman"/>
          <w:color w:val="000000"/>
          <w:lang w:eastAsia="it-IT"/>
        </w:rPr>
        <w:t xml:space="preserve"> Waters, 43, 492-499.</w:t>
      </w:r>
    </w:p>
    <w:p w14:paraId="51A847E1" w14:textId="77777777" w:rsidR="00D07DAC" w:rsidRPr="00A35784" w:rsidRDefault="00D07DAC" w:rsidP="00D07DAC">
      <w:pPr>
        <w:autoSpaceDE w:val="0"/>
        <w:autoSpaceDN w:val="0"/>
        <w:adjustRightInd w:val="0"/>
        <w:spacing w:after="200" w:line="252" w:lineRule="auto"/>
        <w:rPr>
          <w:rFonts w:ascii="Times New Roman" w:eastAsia="Times New Roman" w:hAnsi="Times New Roman" w:cs="Times New Roman"/>
          <w:color w:val="000000"/>
        </w:rPr>
      </w:pPr>
    </w:p>
    <w:p w14:paraId="3FDA57C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6673B7"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1372081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AC9D84" w14:textId="1247EF30"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F0202C">
        <w:rPr>
          <w:rFonts w:ascii="Times New Roman" w:eastAsia="Times" w:hAnsi="Times New Roman" w:cs="Times New Roman"/>
          <w:b/>
          <w:color w:val="000000"/>
          <w:lang w:eastAsia="it-IT"/>
        </w:rPr>
        <w:t>AD OSSERVAZIONE DIRETTA</w:t>
      </w:r>
      <w:r w:rsidRPr="00A35784">
        <w:rPr>
          <w:rFonts w:ascii="Times New Roman" w:eastAsia="Times" w:hAnsi="Times New Roman" w:cs="Times New Roman"/>
          <w:b/>
          <w:color w:val="000000"/>
          <w:lang w:eastAsia="it-IT"/>
        </w:rPr>
        <w:t xml:space="preserve"> per EQB </w:t>
      </w:r>
      <w:proofErr w:type="spellStart"/>
      <w:r w:rsidRPr="00A35784">
        <w:rPr>
          <w:rFonts w:ascii="Times New Roman" w:eastAsia="Times" w:hAnsi="Times New Roman" w:cs="Times New Roman"/>
          <w:b/>
          <w:color w:val="000000"/>
          <w:lang w:eastAsia="it-IT"/>
        </w:rPr>
        <w:t>Macrofite</w:t>
      </w:r>
      <w:proofErr w:type="spellEnd"/>
      <w:r w:rsidRPr="00A35784">
        <w:rPr>
          <w:rFonts w:ascii="Times New Roman" w:eastAsia="Times" w:hAnsi="Times New Roman" w:cs="Times New Roman"/>
          <w:b/>
          <w:color w:val="000000"/>
          <w:lang w:eastAsia="it-IT"/>
        </w:rPr>
        <w:t xml:space="preserve"> in ambienti lacustri</w:t>
      </w:r>
    </w:p>
    <w:p w14:paraId="312397E9"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D87A002" w14:textId="6CAFCDF1" w:rsidR="00D07DAC" w:rsidRPr="00A35784" w:rsidRDefault="00D07DAC" w:rsidP="008A786E">
      <w:pPr>
        <w:numPr>
          <w:ilvl w:val="3"/>
          <w:numId w:val="54"/>
        </w:num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Prova pratica di campionamento </w:t>
      </w:r>
    </w:p>
    <w:p w14:paraId="33803678"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valutative deve essere prevista la valutazione per ognuna delle seguenti fasi di attività:</w:t>
      </w:r>
    </w:p>
    <w:p w14:paraId="58B66A71" w14:textId="77777777" w:rsidR="00D07DAC" w:rsidRPr="00A35784" w:rsidRDefault="00D07DAC" w:rsidP="00530B8F">
      <w:pPr>
        <w:spacing w:after="0" w:line="240" w:lineRule="exact"/>
        <w:rPr>
          <w:rFonts w:ascii="Times New Roman" w:eastAsia="Times" w:hAnsi="Times New Roman" w:cs="Times New Roman"/>
          <w:color w:val="000000"/>
          <w:lang w:eastAsia="it-IT"/>
        </w:rPr>
      </w:pPr>
    </w:p>
    <w:p w14:paraId="691E4A83"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Definizione dell’area oggetto di monitoraggio</w:t>
      </w:r>
    </w:p>
    <w:p w14:paraId="4A1D7F25"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Suddivisione del perimetro del lago in siti: criteri di individuazione</w:t>
      </w:r>
    </w:p>
    <w:p w14:paraId="68A39C6F"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Georeferenziazione, consultazione di carte, rilievo caratteristiche fisiche e ambientali della costa</w:t>
      </w:r>
    </w:p>
    <w:p w14:paraId="67B5410A"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Caratteristiche e uso del territorio circostante il corpo idrico</w:t>
      </w:r>
    </w:p>
    <w:p w14:paraId="2F8CF9FF" w14:textId="77777777" w:rsidR="00D07DAC" w:rsidRPr="00A35784" w:rsidRDefault="00D07DAC" w:rsidP="001D26C5">
      <w:pPr>
        <w:numPr>
          <w:ilvl w:val="0"/>
          <w:numId w:val="74"/>
        </w:numPr>
        <w:spacing w:after="200" w:line="240" w:lineRule="exact"/>
        <w:ind w:left="993" w:hanging="28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Criteri di individuazione dei transetti per ciascun sito di monitoraggio definito </w:t>
      </w:r>
    </w:p>
    <w:p w14:paraId="4E5F6B8D" w14:textId="77777777" w:rsidR="00D07DAC" w:rsidRPr="00A35784" w:rsidRDefault="00D07DAC" w:rsidP="001D26C5">
      <w:pPr>
        <w:spacing w:after="200" w:line="240" w:lineRule="exact"/>
        <w:ind w:left="993"/>
        <w:contextualSpacing/>
        <w:jc w:val="both"/>
        <w:rPr>
          <w:rFonts w:ascii="Times New Roman" w:eastAsia="Times New Roman" w:hAnsi="Times New Roman" w:cs="Times New Roman"/>
        </w:rPr>
      </w:pPr>
    </w:p>
    <w:p w14:paraId="3DADD7BD"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Rilievo delle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acquatiche lungo un transetto</w:t>
      </w:r>
    </w:p>
    <w:p w14:paraId="513A4D7E"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Osservazione dell’area da monitorare per ciascun intervallo di profondità del transetto </w:t>
      </w:r>
    </w:p>
    <w:p w14:paraId="44BBC0D3"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Scelta ed utilizzo degli strumenti per l’osservazione da barca e metodica per il rilievo </w:t>
      </w:r>
    </w:p>
    <w:p w14:paraId="71E147A0"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 xml:space="preserve">Rilievo taxa macrofitici presenti (distinzione in gruppi tassonomici e individuazione di organismi distinti per ciascun gruppo/riconoscimento a livello di specie) </w:t>
      </w:r>
    </w:p>
    <w:p w14:paraId="6A85B152"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Valutazione dell’abbondanza relativa di ogni specie e individuazione della specie più abbondante per ogni punto di osservazione, all’interno di ogni intervallo di profondità</w:t>
      </w:r>
    </w:p>
    <w:p w14:paraId="25F07BB8" w14:textId="77777777" w:rsidR="00D07DAC" w:rsidRPr="00A35784" w:rsidRDefault="00D07DAC" w:rsidP="001D26C5">
      <w:pPr>
        <w:numPr>
          <w:ilvl w:val="0"/>
          <w:numId w:val="75"/>
        </w:numPr>
        <w:autoSpaceDE w:val="0"/>
        <w:autoSpaceDN w:val="0"/>
        <w:adjustRightInd w:val="0"/>
        <w:spacing w:after="200" w:line="240" w:lineRule="exact"/>
        <w:ind w:left="1134"/>
        <w:contextualSpacing/>
        <w:jc w:val="both"/>
        <w:rPr>
          <w:rFonts w:ascii="Times New Roman" w:eastAsia="Times New Roman" w:hAnsi="Times New Roman" w:cs="Times New Roman"/>
          <w:strike/>
        </w:rPr>
      </w:pPr>
      <w:r w:rsidRPr="00A35784">
        <w:rPr>
          <w:rFonts w:ascii="Times New Roman" w:eastAsia="Times New Roman" w:hAnsi="Times New Roman" w:cs="Times New Roman"/>
        </w:rPr>
        <w:t>Valutazione del limite estremo del transetto</w:t>
      </w:r>
    </w:p>
    <w:p w14:paraId="15C70F06" w14:textId="5081441B"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la determinazione tassonomica o in campo e/o in laboratorio </w:t>
      </w:r>
    </w:p>
    <w:p w14:paraId="1098101B"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per il campionamento </w:t>
      </w:r>
    </w:p>
    <w:p w14:paraId="34AE94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degli strumenti per il campionamento </w:t>
      </w:r>
    </w:p>
    <w:p w14:paraId="288D8B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Utilizzo dei DPI </w:t>
      </w:r>
    </w:p>
    <w:p w14:paraId="59372435"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Valutazione dell’accettabilità del campione raccolto ai fini della determinazione tassonomica</w:t>
      </w:r>
    </w:p>
    <w:p w14:paraId="3374EED4" w14:textId="77777777" w:rsidR="00D07DAC" w:rsidRPr="00A35784" w:rsidRDefault="00D07DAC" w:rsidP="001D26C5">
      <w:pPr>
        <w:spacing w:after="0" w:line="240" w:lineRule="exact"/>
        <w:jc w:val="both"/>
        <w:rPr>
          <w:rFonts w:ascii="Times New Roman" w:eastAsia="Times" w:hAnsi="Times New Roman" w:cs="Times New Roman"/>
          <w:color w:val="000000"/>
          <w:lang w:eastAsia="it-IT"/>
        </w:rPr>
      </w:pPr>
    </w:p>
    <w:p w14:paraId="27FB123C"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e trasporto del campione</w:t>
      </w:r>
    </w:p>
    <w:p w14:paraId="65F74BC1"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Criteri per la raccolta, conservazione e fissazione dei campioni</w:t>
      </w:r>
    </w:p>
    <w:p w14:paraId="5B2221A6"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Modalità di etichettatura dei campioni </w:t>
      </w:r>
    </w:p>
    <w:p w14:paraId="4771C4C8"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trasporto dei campioni</w:t>
      </w:r>
    </w:p>
    <w:p w14:paraId="72970093" w14:textId="77777777" w:rsidR="00D07DAC" w:rsidRPr="00A35784" w:rsidRDefault="00D07DAC" w:rsidP="001D26C5">
      <w:pPr>
        <w:spacing w:after="0" w:line="240" w:lineRule="exact"/>
        <w:jc w:val="both"/>
        <w:rPr>
          <w:rFonts w:ascii="Times New Roman" w:eastAsia="Times" w:hAnsi="Times New Roman" w:cs="Times New Roman"/>
          <w:color w:val="000000"/>
          <w:lang w:eastAsia="it-IT"/>
        </w:rPr>
      </w:pPr>
    </w:p>
    <w:p w14:paraId="25FDF207" w14:textId="77777777" w:rsidR="00D07DAC" w:rsidRPr="00A35784" w:rsidRDefault="00D07DAC" w:rsidP="001D26C5">
      <w:pPr>
        <w:numPr>
          <w:ilvl w:val="0"/>
          <w:numId w:val="55"/>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rilevamento</w:t>
      </w:r>
    </w:p>
    <w:p w14:paraId="1A3ABC4E" w14:textId="77777777" w:rsidR="00D07DAC" w:rsidRPr="00A35784" w:rsidRDefault="00D07DAC" w:rsidP="001D26C5">
      <w:pPr>
        <w:numPr>
          <w:ilvl w:val="0"/>
          <w:numId w:val="56"/>
        </w:num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Verifica della correttezza/completezza delle informazioni inserite </w:t>
      </w:r>
    </w:p>
    <w:p w14:paraId="5A56B3EE"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dei dati ambientali e fisico-chimici dell’area monitorata attraverso l’utilizzo di idonei strumenti di campo</w:t>
      </w:r>
    </w:p>
    <w:p w14:paraId="4B41A91F" w14:textId="77777777" w:rsidR="00D07DAC" w:rsidRPr="00A35784" w:rsidRDefault="00D07DAC" w:rsidP="00D07DAC">
      <w:pPr>
        <w:spacing w:after="0" w:line="240" w:lineRule="auto"/>
        <w:rPr>
          <w:rFonts w:ascii="Times New Roman" w:eastAsia="Times" w:hAnsi="Times New Roman" w:cs="Times New Roman"/>
          <w:lang w:eastAsia="it-IT"/>
        </w:rPr>
      </w:pPr>
    </w:p>
    <w:p w14:paraId="3101E72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0E65D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64CC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11D8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A87C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ABF03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2C35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017B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2608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9DF4CF" w14:textId="0F48D97F" w:rsidR="00D07DAC" w:rsidRDefault="00D07DAC" w:rsidP="00D07DAC">
      <w:pPr>
        <w:spacing w:after="0" w:line="240" w:lineRule="auto"/>
        <w:rPr>
          <w:rFonts w:ascii="Times New Roman" w:eastAsia="Times" w:hAnsi="Times New Roman" w:cs="Times New Roman"/>
          <w:color w:val="000000"/>
          <w:lang w:eastAsia="it-IT"/>
        </w:rPr>
      </w:pPr>
    </w:p>
    <w:p w14:paraId="78CC9FBF" w14:textId="171C5945" w:rsidR="00530B8F" w:rsidRDefault="00530B8F" w:rsidP="00D07DAC">
      <w:pPr>
        <w:spacing w:after="0" w:line="240" w:lineRule="auto"/>
        <w:rPr>
          <w:rFonts w:ascii="Times New Roman" w:eastAsia="Times" w:hAnsi="Times New Roman" w:cs="Times New Roman"/>
          <w:color w:val="000000"/>
          <w:lang w:eastAsia="it-IT"/>
        </w:rPr>
      </w:pPr>
    </w:p>
    <w:p w14:paraId="359967A3" w14:textId="106DDCA8" w:rsidR="00530B8F" w:rsidRDefault="00530B8F" w:rsidP="00D07DAC">
      <w:pPr>
        <w:spacing w:after="0" w:line="240" w:lineRule="auto"/>
        <w:rPr>
          <w:rFonts w:ascii="Times New Roman" w:eastAsia="Times" w:hAnsi="Times New Roman" w:cs="Times New Roman"/>
          <w:color w:val="000000"/>
          <w:lang w:eastAsia="it-IT"/>
        </w:rPr>
      </w:pPr>
    </w:p>
    <w:p w14:paraId="61B6D546" w14:textId="7F3E7063" w:rsidR="00530B8F" w:rsidRDefault="00530B8F" w:rsidP="00D07DAC">
      <w:pPr>
        <w:spacing w:after="0" w:line="240" w:lineRule="auto"/>
        <w:rPr>
          <w:rFonts w:ascii="Times New Roman" w:eastAsia="Times" w:hAnsi="Times New Roman" w:cs="Times New Roman"/>
          <w:color w:val="000000"/>
          <w:lang w:eastAsia="it-IT"/>
        </w:rPr>
      </w:pPr>
    </w:p>
    <w:p w14:paraId="6E8D43CF" w14:textId="77777777" w:rsidR="00D07DAC" w:rsidRPr="0098766B" w:rsidRDefault="00E27705" w:rsidP="0098766B">
      <w:pPr>
        <w:keepNext/>
        <w:spacing w:after="0" w:line="240" w:lineRule="exact"/>
        <w:outlineLvl w:val="2"/>
        <w:rPr>
          <w:rFonts w:ascii="Times New Roman" w:eastAsia="Times" w:hAnsi="Times New Roman" w:cs="Times New Roman"/>
          <w:b/>
          <w:i/>
          <w:color w:val="000000"/>
          <w:sz w:val="24"/>
          <w:szCs w:val="24"/>
          <w:lang w:eastAsia="it-IT"/>
        </w:rPr>
      </w:pPr>
      <w:bookmarkStart w:id="324" w:name="_Toc63081354"/>
      <w:bookmarkStart w:id="325" w:name="_Toc71880571"/>
      <w:r w:rsidRPr="0098766B">
        <w:rPr>
          <w:rFonts w:ascii="Times New Roman" w:eastAsia="Times" w:hAnsi="Times New Roman" w:cs="Times New Roman"/>
          <w:b/>
          <w:i/>
          <w:color w:val="000000"/>
          <w:sz w:val="24"/>
          <w:szCs w:val="24"/>
          <w:lang w:eastAsia="it-IT"/>
        </w:rPr>
        <w:t>8.2.5</w:t>
      </w:r>
      <w:r w:rsidR="00D07DAC" w:rsidRPr="0098766B">
        <w:rPr>
          <w:rFonts w:ascii="Times New Roman" w:eastAsia="Times" w:hAnsi="Times New Roman" w:cs="Times New Roman"/>
          <w:b/>
          <w:i/>
          <w:color w:val="000000"/>
          <w:sz w:val="24"/>
          <w:szCs w:val="24"/>
          <w:lang w:eastAsia="it-IT"/>
        </w:rPr>
        <w:t xml:space="preserve"> Schema di qualifica per il monitoraggio dell’EQB Fauna ittica lacustre</w:t>
      </w:r>
      <w:bookmarkEnd w:id="324"/>
      <w:bookmarkEnd w:id="325"/>
    </w:p>
    <w:p w14:paraId="3C6F51D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A35F7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379291E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F428CE" w14:textId="77777777" w:rsidR="00D07DAC" w:rsidRPr="00A35784" w:rsidRDefault="00D07DAC" w:rsidP="00530B8F">
      <w:pPr>
        <w:spacing w:after="0" w:line="240" w:lineRule="exact"/>
        <w:rPr>
          <w:rFonts w:ascii="Times New Roman" w:eastAsia="Times" w:hAnsi="Times New Roman" w:cs="Times New Roman"/>
          <w:color w:val="000000"/>
          <w:lang w:eastAsia="it-IT"/>
        </w:rPr>
      </w:pPr>
      <w:commentRangeStart w:id="326"/>
      <w:commentRangeStart w:id="327"/>
      <w:r w:rsidRPr="00A35784">
        <w:rPr>
          <w:rFonts w:ascii="Times New Roman" w:eastAsia="Times" w:hAnsi="Times New Roman" w:cs="Times New Roman"/>
          <w:color w:val="000000"/>
          <w:lang w:eastAsia="it-IT"/>
        </w:rPr>
        <w:t>Fauna Ittica delle acque interne in ambiente lacustre.</w:t>
      </w:r>
    </w:p>
    <w:p w14:paraId="0DCE312B"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commentRangeEnd w:id="326"/>
      <w:r w:rsidR="002927E0">
        <w:rPr>
          <w:rStyle w:val="Rimandocommento"/>
          <w:rFonts w:ascii="Cambria" w:eastAsia="Times New Roman" w:hAnsi="Cambria" w:cs="Times New Roman"/>
          <w:lang w:val="en-US"/>
        </w:rPr>
        <w:commentReference w:id="326"/>
      </w:r>
      <w:commentRangeEnd w:id="327"/>
      <w:r w:rsidR="00BD4E92">
        <w:rPr>
          <w:rStyle w:val="Rimandocommento"/>
          <w:rFonts w:ascii="Cambria" w:eastAsia="Times New Roman" w:hAnsi="Cambria" w:cs="Times New Roman"/>
          <w:lang w:val="en-US"/>
        </w:rPr>
        <w:commentReference w:id="327"/>
      </w:r>
    </w:p>
    <w:p w14:paraId="3A40F9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A86E5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D9DCD0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907"/>
        <w:gridCol w:w="7163"/>
      </w:tblGrid>
      <w:tr w:rsidR="00D07DAC" w:rsidRPr="00A35784" w14:paraId="099D892C" w14:textId="77777777" w:rsidTr="00D07DAC">
        <w:trPr>
          <w:trHeight w:val="317"/>
        </w:trPr>
        <w:tc>
          <w:tcPr>
            <w:tcW w:w="1051" w:type="pct"/>
          </w:tcPr>
          <w:p w14:paraId="29CE918E"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w:t>
            </w:r>
          </w:p>
        </w:tc>
        <w:tc>
          <w:tcPr>
            <w:tcW w:w="3949" w:type="pct"/>
          </w:tcPr>
          <w:p w14:paraId="74B2C787"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di Fauna Ittica in ambiente lacustre (Schema 1)</w:t>
            </w:r>
          </w:p>
        </w:tc>
      </w:tr>
      <w:tr w:rsidR="00D07DAC" w:rsidRPr="00A35784" w14:paraId="0E3C1EAC" w14:textId="77777777" w:rsidTr="00D07DAC">
        <w:trPr>
          <w:trHeight w:val="563"/>
        </w:trPr>
        <w:tc>
          <w:tcPr>
            <w:tcW w:w="1051" w:type="pct"/>
            <w:vAlign w:val="center"/>
          </w:tcPr>
          <w:p w14:paraId="7BA40BA9"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949" w:type="pct"/>
            <w:vAlign w:val="center"/>
          </w:tcPr>
          <w:p w14:paraId="5F6058D0"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e Determinazione di Fauna Ittica in ambiente lacustre Ittiologo Livello 1 (Schema 2)</w:t>
            </w:r>
          </w:p>
        </w:tc>
      </w:tr>
      <w:tr w:rsidR="00D07DAC" w:rsidRPr="00A35784" w14:paraId="6391C0A3" w14:textId="77777777" w:rsidTr="00D07DAC">
        <w:trPr>
          <w:trHeight w:val="585"/>
        </w:trPr>
        <w:tc>
          <w:tcPr>
            <w:tcW w:w="1051" w:type="pct"/>
            <w:vAlign w:val="center"/>
          </w:tcPr>
          <w:p w14:paraId="337170AC"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949" w:type="pct"/>
            <w:vAlign w:val="center"/>
          </w:tcPr>
          <w:p w14:paraId="21FC3534" w14:textId="67651233"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Determinazione e tecniche Eutanasiche di Fauna Ittica in ambiente lacustr</w:t>
            </w:r>
            <w:r w:rsidR="00530B8F">
              <w:rPr>
                <w:rFonts w:ascii="Times New Roman" w:eastAsia="Times" w:hAnsi="Times New Roman" w:cs="Times New Roman"/>
                <w:color w:val="000000"/>
                <w:lang w:eastAsia="it-IT"/>
              </w:rPr>
              <w:t>e Ittiologo Livello 2 (Schema 3</w:t>
            </w:r>
            <w:r w:rsidRPr="00A35784">
              <w:rPr>
                <w:rFonts w:ascii="Times New Roman" w:eastAsia="Times" w:hAnsi="Times New Roman" w:cs="Times New Roman"/>
                <w:color w:val="000000"/>
                <w:lang w:eastAsia="it-IT"/>
              </w:rPr>
              <w:t>)</w:t>
            </w:r>
          </w:p>
        </w:tc>
      </w:tr>
      <w:tr w:rsidR="00D07DAC" w:rsidRPr="00A35784" w14:paraId="0012BBE3" w14:textId="77777777" w:rsidTr="00D07DAC">
        <w:trPr>
          <w:trHeight w:val="20"/>
        </w:trPr>
        <w:tc>
          <w:tcPr>
            <w:tcW w:w="1051" w:type="pct"/>
            <w:vAlign w:val="center"/>
          </w:tcPr>
          <w:p w14:paraId="6998289F"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949" w:type="pct"/>
            <w:vAlign w:val="center"/>
          </w:tcPr>
          <w:p w14:paraId="0D5B3BD3" w14:textId="78D5B29B" w:rsidR="00D07DAC" w:rsidRPr="00A35784" w:rsidRDefault="00D07DAC" w:rsidP="00530B8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Esperto in 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fish</w:t>
            </w:r>
            <w:proofErr w:type="spellEnd"/>
            <w:r w:rsidRPr="00A35784">
              <w:rPr>
                <w:rFonts w:ascii="Times New Roman" w:eastAsia="Times" w:hAnsi="Times New Roman" w:cs="Times New Roman"/>
                <w:color w:val="000000"/>
                <w:lang w:eastAsia="it-IT"/>
              </w:rPr>
              <w:t xml:space="preserve"> index (LFI)e valutazione dello Stato di un ecosistema acquatico in riferimento all’EQB Fauna Ittica</w:t>
            </w:r>
            <w:r w:rsidR="00530B8F">
              <w:rPr>
                <w:rFonts w:ascii="Times New Roman" w:eastAsia="Times" w:hAnsi="Times New Roman" w:cs="Times New Roman"/>
                <w:color w:val="000000"/>
                <w:lang w:eastAsia="it-IT"/>
              </w:rPr>
              <w:t xml:space="preserve"> in ambiente lacustre (Schema 4</w:t>
            </w:r>
            <w:r w:rsidRPr="00A35784">
              <w:rPr>
                <w:rFonts w:ascii="Times New Roman" w:eastAsia="Times" w:hAnsi="Times New Roman" w:cs="Times New Roman"/>
                <w:color w:val="000000"/>
                <w:lang w:eastAsia="it-IT"/>
              </w:rPr>
              <w:t>)</w:t>
            </w:r>
          </w:p>
        </w:tc>
      </w:tr>
    </w:tbl>
    <w:p w14:paraId="69BEA9B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2180"/>
        <w:gridCol w:w="4731"/>
        <w:gridCol w:w="2149"/>
      </w:tblGrid>
      <w:tr w:rsidR="00D07DAC" w:rsidRPr="00A35784" w14:paraId="50C1E8B0" w14:textId="77777777" w:rsidTr="00D07DAC">
        <w:tc>
          <w:tcPr>
            <w:tcW w:w="5000" w:type="pct"/>
            <w:gridSpan w:val="3"/>
            <w:shd w:val="clear" w:color="auto" w:fill="92D050"/>
          </w:tcPr>
          <w:p w14:paraId="52819870" w14:textId="7ADB4E86"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8.2.5</w:t>
            </w:r>
            <w:r w:rsidRPr="00A35784">
              <w:rPr>
                <w:rFonts w:ascii="Times New Roman" w:hAnsi="Times New Roman"/>
                <w:b/>
                <w:color w:val="000000"/>
                <w:sz w:val="22"/>
                <w:szCs w:val="22"/>
              </w:rPr>
              <w:t xml:space="preserve"> Compilazione codici categorie</w:t>
            </w:r>
          </w:p>
        </w:tc>
      </w:tr>
      <w:tr w:rsidR="00D07DAC" w:rsidRPr="00A35784" w14:paraId="7413F934" w14:textId="77777777" w:rsidTr="00D07DAC">
        <w:tc>
          <w:tcPr>
            <w:tcW w:w="5000" w:type="pct"/>
            <w:gridSpan w:val="3"/>
            <w:shd w:val="clear" w:color="auto" w:fill="D6E3BC"/>
          </w:tcPr>
          <w:p w14:paraId="3A08864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FI-L-C, CD_1L, 2L</w:t>
            </w:r>
          </w:p>
        </w:tc>
      </w:tr>
      <w:tr w:rsidR="00D07DAC" w:rsidRPr="00A35784" w14:paraId="790A5682" w14:textId="77777777" w:rsidTr="00D07DAC">
        <w:tc>
          <w:tcPr>
            <w:tcW w:w="1203" w:type="pct"/>
          </w:tcPr>
          <w:p w14:paraId="3D4C2E8F"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611" w:type="pct"/>
          </w:tcPr>
          <w:p w14:paraId="2EA308BB"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Fauna Ittica</w:t>
            </w:r>
          </w:p>
        </w:tc>
        <w:tc>
          <w:tcPr>
            <w:tcW w:w="0" w:type="pct"/>
          </w:tcPr>
          <w:p w14:paraId="3F92AD2C"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w:t>
            </w:r>
          </w:p>
        </w:tc>
      </w:tr>
      <w:tr w:rsidR="00D07DAC" w:rsidRPr="00A35784" w14:paraId="08465B4F" w14:textId="77777777" w:rsidTr="00D07DAC">
        <w:tc>
          <w:tcPr>
            <w:tcW w:w="1203" w:type="pct"/>
          </w:tcPr>
          <w:p w14:paraId="1CA5BE27"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611" w:type="pct"/>
          </w:tcPr>
          <w:p w14:paraId="1D7C9AA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Lago</w:t>
            </w:r>
          </w:p>
        </w:tc>
        <w:tc>
          <w:tcPr>
            <w:tcW w:w="0" w:type="pct"/>
          </w:tcPr>
          <w:p w14:paraId="5045291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L</w:t>
            </w:r>
          </w:p>
        </w:tc>
      </w:tr>
      <w:tr w:rsidR="00D07DAC" w:rsidRPr="00A35784" w14:paraId="1BC6640C" w14:textId="77777777" w:rsidTr="00D07DAC">
        <w:tc>
          <w:tcPr>
            <w:tcW w:w="1203" w:type="pct"/>
          </w:tcPr>
          <w:p w14:paraId="0E299428"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2611" w:type="pct"/>
          </w:tcPr>
          <w:p w14:paraId="6C258DA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0" w:type="pct"/>
          </w:tcPr>
          <w:p w14:paraId="77B9538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0925E45" w14:textId="77777777" w:rsidTr="00D07DAC">
        <w:tc>
          <w:tcPr>
            <w:tcW w:w="1203" w:type="pct"/>
          </w:tcPr>
          <w:p w14:paraId="24F8D988" w14:textId="77777777" w:rsidR="00D07DAC" w:rsidRPr="00A35784" w:rsidRDefault="00D07DAC" w:rsidP="00530B8F">
            <w:pPr>
              <w:spacing w:line="240" w:lineRule="exact"/>
              <w:jc w:val="both"/>
              <w:rPr>
                <w:rFonts w:ascii="Times New Roman" w:hAnsi="Times New Roman"/>
                <w:b/>
                <w:color w:val="000000"/>
                <w:sz w:val="22"/>
                <w:szCs w:val="22"/>
              </w:rPr>
            </w:pPr>
          </w:p>
        </w:tc>
        <w:tc>
          <w:tcPr>
            <w:tcW w:w="2611" w:type="pct"/>
          </w:tcPr>
          <w:p w14:paraId="79BE0095"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 e determinazione</w:t>
            </w:r>
          </w:p>
        </w:tc>
        <w:tc>
          <w:tcPr>
            <w:tcW w:w="0" w:type="pct"/>
          </w:tcPr>
          <w:p w14:paraId="09294D9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CD_1L</w:t>
            </w:r>
          </w:p>
        </w:tc>
      </w:tr>
      <w:tr w:rsidR="00D07DAC" w:rsidRPr="00A35784" w14:paraId="2C00C57D" w14:textId="77777777" w:rsidTr="00D07DAC">
        <w:tc>
          <w:tcPr>
            <w:tcW w:w="1203" w:type="pct"/>
          </w:tcPr>
          <w:p w14:paraId="5A372A52" w14:textId="77777777" w:rsidR="00D07DAC" w:rsidRPr="00A35784" w:rsidRDefault="00D07DAC" w:rsidP="00530B8F">
            <w:pPr>
              <w:spacing w:line="240" w:lineRule="exact"/>
              <w:jc w:val="both"/>
              <w:rPr>
                <w:rFonts w:ascii="Times New Roman" w:hAnsi="Times New Roman"/>
                <w:color w:val="000000"/>
                <w:sz w:val="22"/>
                <w:szCs w:val="22"/>
              </w:rPr>
            </w:pPr>
          </w:p>
        </w:tc>
        <w:tc>
          <w:tcPr>
            <w:tcW w:w="2611" w:type="pct"/>
          </w:tcPr>
          <w:p w14:paraId="115F80E8"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color w:val="000000"/>
                <w:sz w:val="22"/>
                <w:szCs w:val="22"/>
              </w:rPr>
              <w:t>Campionamento e determinazione Eutanasia</w:t>
            </w:r>
          </w:p>
        </w:tc>
        <w:tc>
          <w:tcPr>
            <w:tcW w:w="0" w:type="pct"/>
          </w:tcPr>
          <w:p w14:paraId="17E0F417" w14:textId="71DE66ED"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CDE</w:t>
            </w:r>
            <w:r w:rsidR="00892489">
              <w:rPr>
                <w:rFonts w:ascii="Times New Roman" w:hAnsi="Times New Roman"/>
                <w:color w:val="000000"/>
                <w:sz w:val="22"/>
                <w:szCs w:val="22"/>
              </w:rPr>
              <w:t>_</w:t>
            </w:r>
            <w:r w:rsidRPr="00A35784">
              <w:rPr>
                <w:rFonts w:ascii="Times New Roman" w:hAnsi="Times New Roman"/>
                <w:color w:val="000000"/>
                <w:sz w:val="22"/>
                <w:szCs w:val="22"/>
              </w:rPr>
              <w:t>2L</w:t>
            </w:r>
          </w:p>
        </w:tc>
      </w:tr>
      <w:tr w:rsidR="00D07DAC" w:rsidRPr="00A35784" w14:paraId="7ADCFD30" w14:textId="77777777" w:rsidTr="00D07DAC">
        <w:tc>
          <w:tcPr>
            <w:tcW w:w="1203" w:type="pct"/>
          </w:tcPr>
          <w:p w14:paraId="34A5098D" w14:textId="77777777" w:rsidR="00D07DAC" w:rsidRPr="00A35784" w:rsidRDefault="00D07DAC" w:rsidP="00530B8F">
            <w:pPr>
              <w:spacing w:line="240" w:lineRule="exact"/>
              <w:jc w:val="both"/>
              <w:rPr>
                <w:rFonts w:ascii="Times New Roman" w:hAnsi="Times New Roman"/>
                <w:color w:val="000000"/>
                <w:sz w:val="22"/>
                <w:szCs w:val="22"/>
              </w:rPr>
            </w:pPr>
          </w:p>
        </w:tc>
        <w:tc>
          <w:tcPr>
            <w:tcW w:w="2611" w:type="pct"/>
          </w:tcPr>
          <w:p w14:paraId="3A6C487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Indice e stato ecologico</w:t>
            </w:r>
          </w:p>
        </w:tc>
        <w:tc>
          <w:tcPr>
            <w:tcW w:w="0" w:type="pct"/>
          </w:tcPr>
          <w:p w14:paraId="672468F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0AEA12A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D94516" w14:textId="77777777" w:rsidR="00D07DAC" w:rsidRPr="00A35784" w:rsidRDefault="00D07DAC" w:rsidP="00D07DAC">
      <w:pPr>
        <w:spacing w:after="0" w:line="240" w:lineRule="auto"/>
        <w:ind w:left="1440"/>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3A3C495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Tipi di attività e relativi compiti</w:t>
      </w:r>
    </w:p>
    <w:p w14:paraId="35D65B1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547"/>
        <w:gridCol w:w="497"/>
        <w:gridCol w:w="7026"/>
      </w:tblGrid>
      <w:tr w:rsidR="00D07DAC" w:rsidRPr="00A35784" w14:paraId="07DC91D0" w14:textId="77777777" w:rsidTr="00D07DAC">
        <w:trPr>
          <w:trHeight w:val="405"/>
        </w:trPr>
        <w:tc>
          <w:tcPr>
            <w:tcW w:w="853" w:type="pct"/>
          </w:tcPr>
          <w:p w14:paraId="7B72061A"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FI-L-C</w:t>
            </w:r>
          </w:p>
        </w:tc>
        <w:tc>
          <w:tcPr>
            <w:tcW w:w="4147" w:type="pct"/>
            <w:gridSpan w:val="2"/>
          </w:tcPr>
          <w:p w14:paraId="606117D8" w14:textId="77777777" w:rsidR="00D07DAC" w:rsidRPr="00A35784" w:rsidRDefault="00D07DAC" w:rsidP="00530B8F">
            <w:pPr>
              <w:spacing w:after="0" w:line="240" w:lineRule="exact"/>
              <w:ind w:left="47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w:t>
            </w:r>
          </w:p>
        </w:tc>
      </w:tr>
      <w:tr w:rsidR="00D07DAC" w:rsidRPr="00A35784" w14:paraId="2CB89017" w14:textId="77777777" w:rsidTr="00D07DAC">
        <w:trPr>
          <w:trHeight w:val="632"/>
        </w:trPr>
        <w:tc>
          <w:tcPr>
            <w:tcW w:w="1127" w:type="pct"/>
            <w:gridSpan w:val="2"/>
            <w:vAlign w:val="center"/>
          </w:tcPr>
          <w:p w14:paraId="33D291F5"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873" w:type="pct"/>
            <w:vAlign w:val="center"/>
          </w:tcPr>
          <w:p w14:paraId="30364317"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con relativa determinazione tassonomica dei taxa raccolti.</w:t>
            </w:r>
          </w:p>
        </w:tc>
      </w:tr>
      <w:tr w:rsidR="00D07DAC" w:rsidRPr="00A35784" w14:paraId="067997E0" w14:textId="77777777" w:rsidTr="00D07DAC">
        <w:trPr>
          <w:trHeight w:val="1009"/>
        </w:trPr>
        <w:tc>
          <w:tcPr>
            <w:tcW w:w="1127" w:type="pct"/>
            <w:gridSpan w:val="2"/>
            <w:vAlign w:val="center"/>
          </w:tcPr>
          <w:p w14:paraId="3F7C87D0"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873" w:type="pct"/>
            <w:vAlign w:val="center"/>
          </w:tcPr>
          <w:p w14:paraId="27731F04"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con relativa determinazione tassonomica dei taxa raccolti. Conoscenza delle principali tecniche eutanasiche per la sedazione dei campioni ittici.</w:t>
            </w:r>
          </w:p>
        </w:tc>
      </w:tr>
      <w:tr w:rsidR="00D07DAC" w:rsidRPr="00A35784" w14:paraId="15C230BF" w14:textId="77777777" w:rsidTr="00D07DAC">
        <w:trPr>
          <w:trHeight w:val="20"/>
        </w:trPr>
        <w:tc>
          <w:tcPr>
            <w:tcW w:w="1127" w:type="pct"/>
            <w:gridSpan w:val="2"/>
            <w:vAlign w:val="center"/>
          </w:tcPr>
          <w:p w14:paraId="01C4216E"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873" w:type="pct"/>
            <w:vAlign w:val="center"/>
          </w:tcPr>
          <w:p w14:paraId="5C431D26"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fish</w:t>
            </w:r>
            <w:proofErr w:type="spellEnd"/>
            <w:r w:rsidRPr="00A35784">
              <w:rPr>
                <w:rFonts w:ascii="Times New Roman" w:eastAsia="Times" w:hAnsi="Times New Roman" w:cs="Times New Roman"/>
                <w:color w:val="000000"/>
                <w:lang w:eastAsia="it-IT"/>
              </w:rPr>
              <w:t xml:space="preserve"> index (LFI) e Valutazione dello stato di un ecosistema acquatico in riferimento all’EQB Fauna Ittica funzionale alla definizione dello stato del corso corpo idrico lacustre oggetto di monitoraggio.</w:t>
            </w:r>
          </w:p>
        </w:tc>
      </w:tr>
    </w:tbl>
    <w:p w14:paraId="55D4D61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12728B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3652034B"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2044"/>
        <w:gridCol w:w="7026"/>
      </w:tblGrid>
      <w:tr w:rsidR="00D07DAC" w:rsidRPr="00A35784" w14:paraId="504DD28F" w14:textId="77777777" w:rsidTr="00D07DAC">
        <w:trPr>
          <w:trHeight w:val="510"/>
        </w:trPr>
        <w:tc>
          <w:tcPr>
            <w:tcW w:w="1127" w:type="pct"/>
          </w:tcPr>
          <w:p w14:paraId="03553608"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w:t>
            </w:r>
          </w:p>
        </w:tc>
        <w:tc>
          <w:tcPr>
            <w:tcW w:w="3873" w:type="pct"/>
          </w:tcPr>
          <w:p w14:paraId="770685F4"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di campionamento per applicare indici basati sulla fauna ittica </w:t>
            </w:r>
          </w:p>
        </w:tc>
      </w:tr>
      <w:tr w:rsidR="00D07DAC" w:rsidRPr="00A35784" w14:paraId="22CC77E4" w14:textId="77777777" w:rsidTr="00D07DAC">
        <w:trPr>
          <w:trHeight w:val="689"/>
        </w:trPr>
        <w:tc>
          <w:tcPr>
            <w:tcW w:w="1127" w:type="pct"/>
            <w:vAlign w:val="center"/>
          </w:tcPr>
          <w:p w14:paraId="54939E86"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FI-L-CD_1L</w:t>
            </w:r>
          </w:p>
        </w:tc>
        <w:tc>
          <w:tcPr>
            <w:tcW w:w="3873" w:type="pct"/>
            <w:vAlign w:val="center"/>
          </w:tcPr>
          <w:p w14:paraId="3E356E12"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bookmarkStart w:id="328" w:name="_heading=h.3znysh7" w:colFirst="0" w:colLast="0"/>
            <w:bookmarkEnd w:id="328"/>
            <w:r w:rsidRPr="00A35784">
              <w:rPr>
                <w:rFonts w:ascii="Times New Roman" w:eastAsia="Times" w:hAnsi="Times New Roman" w:cs="Times New Roman"/>
                <w:color w:val="000000"/>
                <w:lang w:eastAsia="it-IT"/>
              </w:rPr>
              <w:t xml:space="preserve">Operatore che ha le competenze sistematiche e di campionamento per applicare indici basati sulla fauna ittica e partecipare a confronti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tra operatori</w:t>
            </w:r>
          </w:p>
        </w:tc>
      </w:tr>
      <w:tr w:rsidR="00D07DAC" w:rsidRPr="00A35784" w14:paraId="7E3EB31B" w14:textId="77777777" w:rsidTr="00D07DAC">
        <w:trPr>
          <w:trHeight w:val="1138"/>
        </w:trPr>
        <w:tc>
          <w:tcPr>
            <w:tcW w:w="1127" w:type="pct"/>
            <w:vAlign w:val="center"/>
          </w:tcPr>
          <w:p w14:paraId="19202705"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FI-L-CDE_2L</w:t>
            </w:r>
          </w:p>
        </w:tc>
        <w:tc>
          <w:tcPr>
            <w:tcW w:w="3873" w:type="pct"/>
            <w:vAlign w:val="center"/>
          </w:tcPr>
          <w:p w14:paraId="01859F58" w14:textId="77777777" w:rsidR="00D07DAC" w:rsidRPr="00A35784" w:rsidRDefault="00D07DAC" w:rsidP="00530B8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abilitata ad applicare tecniche eutanasiche ai fini del prelievo di fauna ittica, che ha le competenze sistematiche per partecipare come esperto tassonomo a confronti </w:t>
            </w:r>
            <w:proofErr w:type="spellStart"/>
            <w:r w:rsidRPr="00A35784">
              <w:rPr>
                <w:rFonts w:ascii="Times New Roman" w:eastAsia="Times" w:hAnsi="Times New Roman" w:cs="Times New Roman"/>
                <w:color w:val="000000"/>
                <w:lang w:eastAsia="it-IT"/>
              </w:rPr>
              <w:t>interlaboratorio</w:t>
            </w:r>
            <w:proofErr w:type="spellEnd"/>
            <w:r w:rsidRPr="00A35784">
              <w:rPr>
                <w:rFonts w:ascii="Times New Roman" w:eastAsia="Times" w:hAnsi="Times New Roman" w:cs="Times New Roman"/>
                <w:color w:val="000000"/>
                <w:lang w:eastAsia="it-IT"/>
              </w:rPr>
              <w:t xml:space="preserve"> tra operatori come Esperto per la redazione di liste di riferimento utilizzate nelle valutazioni di prestazione dei partecipanti</w:t>
            </w:r>
          </w:p>
        </w:tc>
      </w:tr>
      <w:tr w:rsidR="00D07DAC" w:rsidRPr="00A35784" w14:paraId="76840A0C" w14:textId="77777777" w:rsidTr="00D07DAC">
        <w:trPr>
          <w:trHeight w:val="20"/>
        </w:trPr>
        <w:tc>
          <w:tcPr>
            <w:tcW w:w="1127" w:type="pct"/>
            <w:vAlign w:val="center"/>
          </w:tcPr>
          <w:p w14:paraId="4669FF3B" w14:textId="77777777" w:rsidR="00D07DAC" w:rsidRPr="00A35784" w:rsidRDefault="00D07DAC" w:rsidP="00530B8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FI-L-IS</w:t>
            </w:r>
          </w:p>
        </w:tc>
        <w:tc>
          <w:tcPr>
            <w:tcW w:w="3873" w:type="pct"/>
            <w:vAlign w:val="center"/>
          </w:tcPr>
          <w:p w14:paraId="6B715984" w14:textId="77777777" w:rsidR="00D07DAC" w:rsidRPr="00A35784" w:rsidRDefault="00D07DAC" w:rsidP="00530B8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che ha le competenze per procedere al calcolo indice </w:t>
            </w:r>
            <w:proofErr w:type="spellStart"/>
            <w:r w:rsidRPr="00A35784">
              <w:rPr>
                <w:rFonts w:ascii="Times New Roman" w:eastAsia="Times" w:hAnsi="Times New Roman" w:cs="Times New Roman"/>
                <w:color w:val="000000"/>
                <w:lang w:eastAsia="it-IT"/>
              </w:rPr>
              <w:t>lake</w:t>
            </w:r>
            <w:proofErr w:type="spellEnd"/>
            <w:r w:rsidRPr="00A35784">
              <w:rPr>
                <w:rFonts w:ascii="Times New Roman" w:eastAsia="Times" w:hAnsi="Times New Roman" w:cs="Times New Roman"/>
                <w:color w:val="000000"/>
                <w:lang w:eastAsia="it-IT"/>
              </w:rPr>
              <w:t xml:space="preserve"> </w:t>
            </w:r>
            <w:proofErr w:type="spellStart"/>
            <w:r w:rsidRPr="00A35784">
              <w:rPr>
                <w:rFonts w:ascii="Times New Roman" w:eastAsia="Times" w:hAnsi="Times New Roman" w:cs="Times New Roman"/>
                <w:color w:val="000000"/>
                <w:lang w:eastAsia="it-IT"/>
              </w:rPr>
              <w:t>fish</w:t>
            </w:r>
            <w:proofErr w:type="spellEnd"/>
            <w:r w:rsidRPr="00A35784">
              <w:rPr>
                <w:rFonts w:ascii="Times New Roman" w:eastAsia="Times" w:hAnsi="Times New Roman" w:cs="Times New Roman"/>
                <w:color w:val="000000"/>
                <w:lang w:eastAsia="it-IT"/>
              </w:rPr>
              <w:t xml:space="preserve"> index (LFI) e valutare lo stato di un ecosistema acquatico in riferimento all’EQB Fauna Ittica funzionale alla definizione dello stato del corpo idrico lacustre oggetto di monitoraggio.</w:t>
            </w:r>
          </w:p>
        </w:tc>
      </w:tr>
    </w:tbl>
    <w:p w14:paraId="42825A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DCA7F3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7C8009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FB1726"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789" w:type="dxa"/>
        <w:tblInd w:w="108" w:type="dxa"/>
        <w:tblLayout w:type="fixed"/>
        <w:tblLook w:val="0400" w:firstRow="0" w:lastRow="0" w:firstColumn="0" w:lastColumn="0" w:noHBand="0" w:noVBand="1"/>
      </w:tblPr>
      <w:tblGrid>
        <w:gridCol w:w="4385"/>
        <w:gridCol w:w="18"/>
        <w:gridCol w:w="4367"/>
        <w:gridCol w:w="19"/>
      </w:tblGrid>
      <w:tr w:rsidR="00D07DAC" w:rsidRPr="00A35784" w14:paraId="45D55718" w14:textId="77777777" w:rsidTr="00BB0AA2">
        <w:trPr>
          <w:gridAfter w:val="1"/>
          <w:wAfter w:w="19" w:type="dxa"/>
          <w:trHeight w:val="109"/>
        </w:trPr>
        <w:tc>
          <w:tcPr>
            <w:tcW w:w="8770" w:type="dxa"/>
            <w:gridSpan w:val="3"/>
            <w:tcBorders>
              <w:top w:val="double" w:sz="4" w:space="0" w:color="9BBB59"/>
              <w:left w:val="double" w:sz="4" w:space="0" w:color="9BBB59"/>
              <w:bottom w:val="double" w:sz="4" w:space="0" w:color="9BBB59"/>
              <w:right w:val="double" w:sz="4" w:space="0" w:color="9BBB59"/>
            </w:tcBorders>
            <w:shd w:val="clear" w:color="auto" w:fill="92D050"/>
          </w:tcPr>
          <w:p w14:paraId="79B3FE2B"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092AB102"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1E682846" w14:textId="77777777" w:rsidTr="00BB0AA2">
        <w:trPr>
          <w:gridAfter w:val="1"/>
          <w:wAfter w:w="19" w:type="dxa"/>
          <w:trHeight w:val="109"/>
        </w:trPr>
        <w:tc>
          <w:tcPr>
            <w:tcW w:w="8770" w:type="dxa"/>
            <w:gridSpan w:val="3"/>
            <w:tcBorders>
              <w:top w:val="double" w:sz="4" w:space="0" w:color="9BBB59"/>
              <w:left w:val="double" w:sz="4" w:space="0" w:color="9BBB59"/>
              <w:right w:val="double" w:sz="4" w:space="0" w:color="9BBB59"/>
            </w:tcBorders>
          </w:tcPr>
          <w:p w14:paraId="247B047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0F74EDD" w14:textId="77777777" w:rsidTr="00BB0AA2">
        <w:trPr>
          <w:gridAfter w:val="1"/>
          <w:wAfter w:w="19" w:type="dxa"/>
          <w:trHeight w:val="109"/>
        </w:trPr>
        <w:tc>
          <w:tcPr>
            <w:tcW w:w="8770" w:type="dxa"/>
            <w:gridSpan w:val="3"/>
            <w:tcBorders>
              <w:left w:val="double" w:sz="4" w:space="0" w:color="9BBB59"/>
              <w:right w:val="double" w:sz="4" w:space="0" w:color="9BBB59"/>
            </w:tcBorders>
          </w:tcPr>
          <w:p w14:paraId="1CDDB862"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F18E6B6" w14:textId="77777777" w:rsidTr="00BB0AA2">
        <w:trPr>
          <w:gridAfter w:val="1"/>
          <w:wAfter w:w="19" w:type="dxa"/>
          <w:trHeight w:val="109"/>
        </w:trPr>
        <w:tc>
          <w:tcPr>
            <w:tcW w:w="8770" w:type="dxa"/>
            <w:gridSpan w:val="3"/>
            <w:tcBorders>
              <w:left w:val="double" w:sz="4" w:space="0" w:color="9BBB59"/>
              <w:right w:val="double" w:sz="4" w:space="0" w:color="9BBB59"/>
            </w:tcBorders>
          </w:tcPr>
          <w:p w14:paraId="2A991DCC" w14:textId="77777777" w:rsidR="00D07DAC" w:rsidRPr="00A35784" w:rsidRDefault="00D07DAC" w:rsidP="00530B8F">
            <w:pPr>
              <w:tabs>
                <w:tab w:val="left" w:pos="8801"/>
              </w:tabs>
              <w:spacing w:after="120" w:line="240" w:lineRule="exact"/>
              <w:ind w:right="335"/>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ambiente lacustre </w:t>
            </w:r>
          </w:p>
        </w:tc>
      </w:tr>
      <w:tr w:rsidR="00D07DAC" w:rsidRPr="00A35784" w14:paraId="55E4641A" w14:textId="77777777" w:rsidTr="00BB0AA2">
        <w:trPr>
          <w:gridAfter w:val="1"/>
          <w:wAfter w:w="19" w:type="dxa"/>
          <w:trHeight w:val="109"/>
        </w:trPr>
        <w:tc>
          <w:tcPr>
            <w:tcW w:w="4385" w:type="dxa"/>
            <w:tcBorders>
              <w:left w:val="double" w:sz="4" w:space="0" w:color="9BBB59"/>
            </w:tcBorders>
          </w:tcPr>
          <w:p w14:paraId="0957C407"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385" w:type="dxa"/>
            <w:gridSpan w:val="2"/>
            <w:tcBorders>
              <w:right w:val="double" w:sz="4" w:space="0" w:color="9BBB59"/>
            </w:tcBorders>
          </w:tcPr>
          <w:p w14:paraId="0707EB8E"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F217916" w14:textId="77777777" w:rsidTr="00BB0AA2">
        <w:trPr>
          <w:gridAfter w:val="1"/>
          <w:wAfter w:w="19" w:type="dxa"/>
          <w:trHeight w:val="2248"/>
        </w:trPr>
        <w:tc>
          <w:tcPr>
            <w:tcW w:w="4385" w:type="dxa"/>
            <w:tcBorders>
              <w:left w:val="double" w:sz="4" w:space="0" w:color="9BBB59"/>
              <w:bottom w:val="single" w:sz="4" w:space="0" w:color="D6E3BC"/>
            </w:tcBorders>
          </w:tcPr>
          <w:p w14:paraId="0EF73808" w14:textId="77777777" w:rsidR="00D07DAC" w:rsidRDefault="00D07DAC" w:rsidP="00530B8F">
            <w:pPr>
              <w:spacing w:line="240" w:lineRule="exact"/>
              <w:jc w:val="both"/>
              <w:rPr>
                <w:ins w:id="329" w:author="Cristina Martone" w:date="2023-05-31T15:41:00Z"/>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p w14:paraId="35E11828" w14:textId="30D0DD32" w:rsidR="00216C2D" w:rsidRPr="00A35784" w:rsidRDefault="00216C2D" w:rsidP="00530B8F">
            <w:pPr>
              <w:spacing w:line="240" w:lineRule="exact"/>
              <w:jc w:val="both"/>
              <w:rPr>
                <w:rFonts w:ascii="Times New Roman" w:hAnsi="Times New Roman"/>
                <w:color w:val="000000"/>
                <w:sz w:val="22"/>
                <w:szCs w:val="22"/>
              </w:rPr>
            </w:pPr>
            <w:ins w:id="330" w:author="Cristina Martone" w:date="2023-05-31T15:41:00Z">
              <w:r>
                <w:rPr>
                  <w:rFonts w:ascii="Times New Roman" w:hAnsi="Times New Roman"/>
                  <w:color w:val="000000"/>
                  <w:sz w:val="22"/>
                  <w:szCs w:val="22"/>
                </w:rPr>
                <w:t>NOTA: per il personale che non è in possesso dei suddetti titoli di studio è ritenuta valida l’esperienza documentata sotto riportata</w:t>
              </w:r>
            </w:ins>
          </w:p>
        </w:tc>
        <w:tc>
          <w:tcPr>
            <w:tcW w:w="4385" w:type="dxa"/>
            <w:gridSpan w:val="2"/>
            <w:tcBorders>
              <w:bottom w:val="single" w:sz="4" w:space="0" w:color="D6E3BC"/>
              <w:right w:val="double" w:sz="4" w:space="0" w:color="9BBB59"/>
            </w:tcBorders>
          </w:tcPr>
          <w:p w14:paraId="176880CA"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specialistica/magistrale o vecchio ordinamento in Scienze Biologiche e Scienze Naturali o equipollenti; (Equipollenze ed equiparazioni tra titoli italiani, fonte MIUR) Laurea triennale, specialistica/magistrale o vecchio ordinamento in Scienze mediche veterinarie (con specializzazioni su specie ittiche)</w:t>
            </w:r>
          </w:p>
        </w:tc>
      </w:tr>
      <w:tr w:rsidR="00D07DAC" w:rsidRPr="00A35784" w14:paraId="3FAB046A" w14:textId="77777777" w:rsidTr="00BB0AA2">
        <w:trPr>
          <w:gridAfter w:val="1"/>
          <w:wAfter w:w="19" w:type="dxa"/>
          <w:trHeight w:val="1068"/>
        </w:trPr>
        <w:tc>
          <w:tcPr>
            <w:tcW w:w="4385" w:type="dxa"/>
            <w:tcBorders>
              <w:left w:val="double" w:sz="4" w:space="0" w:color="9BBB59"/>
              <w:bottom w:val="single" w:sz="4" w:space="0" w:color="9BBB59"/>
            </w:tcBorders>
          </w:tcPr>
          <w:p w14:paraId="622F0134"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tc>
        <w:tc>
          <w:tcPr>
            <w:tcW w:w="4385" w:type="dxa"/>
            <w:gridSpan w:val="2"/>
            <w:tcBorders>
              <w:bottom w:val="single" w:sz="4" w:space="0" w:color="9BBB59"/>
              <w:right w:val="double" w:sz="4" w:space="0" w:color="9BBB59"/>
            </w:tcBorders>
          </w:tcPr>
          <w:p w14:paraId="404E1B4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p w14:paraId="0F796882" w14:textId="77777777" w:rsidR="00D07DAC" w:rsidRPr="00A35784" w:rsidRDefault="00D07DAC" w:rsidP="00530B8F">
            <w:pPr>
              <w:spacing w:line="240" w:lineRule="exact"/>
              <w:jc w:val="both"/>
              <w:rPr>
                <w:rFonts w:ascii="Times New Roman" w:hAnsi="Times New Roman"/>
                <w:color w:val="000000"/>
                <w:sz w:val="22"/>
                <w:szCs w:val="22"/>
              </w:rPr>
            </w:pPr>
          </w:p>
        </w:tc>
      </w:tr>
      <w:tr w:rsidR="00D07DAC" w:rsidRPr="00A35784" w14:paraId="73D4D631" w14:textId="77777777" w:rsidTr="00BB0AA2">
        <w:trPr>
          <w:gridAfter w:val="1"/>
          <w:wAfter w:w="19" w:type="dxa"/>
          <w:trHeight w:val="357"/>
        </w:trPr>
        <w:tc>
          <w:tcPr>
            <w:tcW w:w="8770" w:type="dxa"/>
            <w:gridSpan w:val="3"/>
            <w:tcBorders>
              <w:top w:val="double" w:sz="4" w:space="0" w:color="9BBB59"/>
              <w:left w:val="double" w:sz="4" w:space="0" w:color="9BBB59"/>
              <w:bottom w:val="double" w:sz="4" w:space="0" w:color="9BBB59"/>
              <w:right w:val="double" w:sz="4" w:space="0" w:color="9BBB59"/>
            </w:tcBorders>
            <w:vAlign w:val="center"/>
          </w:tcPr>
          <w:p w14:paraId="1ED53166"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1A41841" w14:textId="77777777" w:rsidTr="00BB0AA2">
        <w:trPr>
          <w:gridAfter w:val="1"/>
          <w:wAfter w:w="19" w:type="dxa"/>
          <w:trHeight w:val="323"/>
        </w:trPr>
        <w:tc>
          <w:tcPr>
            <w:tcW w:w="8770" w:type="dxa"/>
            <w:gridSpan w:val="3"/>
            <w:tcBorders>
              <w:top w:val="double" w:sz="4" w:space="0" w:color="9BBB59"/>
              <w:left w:val="double" w:sz="4" w:space="0" w:color="9BBB59"/>
              <w:right w:val="double" w:sz="4" w:space="0" w:color="9BBB59"/>
            </w:tcBorders>
            <w:vAlign w:val="center"/>
          </w:tcPr>
          <w:p w14:paraId="472A0239"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EQUISITI</w:t>
            </w:r>
          </w:p>
        </w:tc>
      </w:tr>
      <w:tr w:rsidR="00D07DAC" w:rsidRPr="00A35784" w14:paraId="519725FB" w14:textId="77777777" w:rsidTr="00BB0AA2">
        <w:trPr>
          <w:gridAfter w:val="1"/>
          <w:wAfter w:w="19" w:type="dxa"/>
          <w:trHeight w:val="425"/>
        </w:trPr>
        <w:tc>
          <w:tcPr>
            <w:tcW w:w="8770" w:type="dxa"/>
            <w:gridSpan w:val="3"/>
            <w:tcBorders>
              <w:left w:val="double" w:sz="4" w:space="0" w:color="9BBB59"/>
              <w:right w:val="double" w:sz="4" w:space="0" w:color="9BBB59"/>
            </w:tcBorders>
            <w:vAlign w:val="center"/>
          </w:tcPr>
          <w:p w14:paraId="7F433D64"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lastRenderedPageBreak/>
              <w:t xml:space="preserve">Esperto in Campionamento di EQB Fauna Ittica lacustre </w:t>
            </w:r>
          </w:p>
        </w:tc>
      </w:tr>
      <w:tr w:rsidR="00D07DAC" w:rsidRPr="00A35784" w14:paraId="549B825D" w14:textId="77777777" w:rsidTr="00BB0AA2">
        <w:trPr>
          <w:gridAfter w:val="1"/>
          <w:wAfter w:w="19" w:type="dxa"/>
          <w:trHeight w:val="255"/>
        </w:trPr>
        <w:tc>
          <w:tcPr>
            <w:tcW w:w="4385" w:type="dxa"/>
            <w:tcBorders>
              <w:left w:val="double" w:sz="4" w:space="0" w:color="9BBB59"/>
            </w:tcBorders>
          </w:tcPr>
          <w:p w14:paraId="2E98E361" w14:textId="77777777" w:rsidR="00D07DAC" w:rsidRPr="00A35784" w:rsidRDefault="00D07DAC" w:rsidP="00530B8F">
            <w:pPr>
              <w:spacing w:line="240" w:lineRule="exact"/>
              <w:ind w:left="360"/>
              <w:jc w:val="both"/>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1° Caso: personale con esperienza</w:t>
            </w:r>
          </w:p>
        </w:tc>
        <w:tc>
          <w:tcPr>
            <w:tcW w:w="4385" w:type="dxa"/>
            <w:gridSpan w:val="2"/>
            <w:tcBorders>
              <w:right w:val="double" w:sz="4" w:space="0" w:color="9BBB59"/>
            </w:tcBorders>
          </w:tcPr>
          <w:p w14:paraId="3A57C7DF" w14:textId="77777777" w:rsidR="00D07DAC" w:rsidRPr="00A35784" w:rsidRDefault="00D07DAC" w:rsidP="00530B8F">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C9EF66E" w14:textId="77777777" w:rsidTr="00BB0AA2">
        <w:trPr>
          <w:gridAfter w:val="1"/>
          <w:wAfter w:w="19" w:type="dxa"/>
          <w:trHeight w:val="1183"/>
        </w:trPr>
        <w:tc>
          <w:tcPr>
            <w:tcW w:w="4385" w:type="dxa"/>
            <w:tcBorders>
              <w:left w:val="double" w:sz="4" w:space="0" w:color="9BBB59"/>
            </w:tcBorders>
          </w:tcPr>
          <w:p w14:paraId="6CE50725" w14:textId="77777777" w:rsidR="00D07DAC" w:rsidRPr="00A35784" w:rsidRDefault="00D07DAC" w:rsidP="00530B8F">
            <w:pPr>
              <w:spacing w:line="240" w:lineRule="exact"/>
              <w:jc w:val="both"/>
              <w:rPr>
                <w:rFonts w:ascii="Times New Roman" w:eastAsia="Times New Roman" w:hAnsi="Times New Roman"/>
                <w:b/>
                <w:color w:val="000000"/>
                <w:sz w:val="22"/>
                <w:szCs w:val="22"/>
                <w:u w:val="single"/>
              </w:rPr>
            </w:pPr>
            <w:r w:rsidRPr="00A35784">
              <w:rPr>
                <w:rFonts w:ascii="Times New Roman" w:hAnsi="Times New Roman"/>
                <w:color w:val="000000"/>
                <w:sz w:val="22"/>
                <w:szCs w:val="22"/>
              </w:rPr>
              <w:t xml:space="preserve">Con esperienza documentata in tecniche di campionamento di fauna ittica in ambiente lacustre (MLG 111/2014 n. 3030) di almeno 4 anni </w:t>
            </w:r>
          </w:p>
        </w:tc>
        <w:tc>
          <w:tcPr>
            <w:tcW w:w="4385" w:type="dxa"/>
            <w:gridSpan w:val="2"/>
            <w:tcBorders>
              <w:right w:val="double" w:sz="4" w:space="0" w:color="9BBB59"/>
            </w:tcBorders>
          </w:tcPr>
          <w:p w14:paraId="294FFCB8"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0DC6903" w14:textId="77777777" w:rsidTr="00BB0AA2">
        <w:trPr>
          <w:gridAfter w:val="1"/>
          <w:wAfter w:w="19" w:type="dxa"/>
          <w:trHeight w:val="842"/>
        </w:trPr>
        <w:tc>
          <w:tcPr>
            <w:tcW w:w="4385" w:type="dxa"/>
            <w:tcBorders>
              <w:left w:val="double" w:sz="4" w:space="0" w:color="9BBB59"/>
            </w:tcBorders>
          </w:tcPr>
          <w:p w14:paraId="7960E71F"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5" w:type="dxa"/>
            <w:gridSpan w:val="2"/>
            <w:tcBorders>
              <w:right w:val="double" w:sz="4" w:space="0" w:color="9BBB59"/>
            </w:tcBorders>
          </w:tcPr>
          <w:p w14:paraId="158F988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Teorico-pratico Base di campionamento Fauna Ittica (MLG ISPRA 111/2014 n. 3030), ecologia e limnologia</w:t>
            </w:r>
          </w:p>
        </w:tc>
      </w:tr>
      <w:tr w:rsidR="00D07DAC" w:rsidRPr="00A35784" w14:paraId="3F304CE8" w14:textId="77777777" w:rsidTr="00BB0AA2">
        <w:trPr>
          <w:gridAfter w:val="1"/>
          <w:wAfter w:w="19" w:type="dxa"/>
          <w:trHeight w:val="984"/>
        </w:trPr>
        <w:tc>
          <w:tcPr>
            <w:tcW w:w="4385" w:type="dxa"/>
            <w:tcBorders>
              <w:left w:val="double" w:sz="4" w:space="0" w:color="9BBB59"/>
            </w:tcBorders>
          </w:tcPr>
          <w:p w14:paraId="62B5615E"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5" w:type="dxa"/>
            <w:gridSpan w:val="2"/>
            <w:tcBorders>
              <w:right w:val="double" w:sz="4" w:space="0" w:color="9BBB59"/>
            </w:tcBorders>
          </w:tcPr>
          <w:p w14:paraId="636545B6" w14:textId="546E4208" w:rsidR="00D07DAC" w:rsidRPr="00A35784" w:rsidRDefault="00D07DAC" w:rsidP="00530B8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minima e documentata di 3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campionamento (MLG ISPRA 111/2014 n. 3030)</w:t>
            </w:r>
          </w:p>
        </w:tc>
      </w:tr>
      <w:tr w:rsidR="00BB0AA2" w:rsidRPr="00A35784" w14:paraId="5C7D7404" w14:textId="77777777" w:rsidTr="003239F4">
        <w:trPr>
          <w:gridAfter w:val="1"/>
          <w:wAfter w:w="19" w:type="dxa"/>
          <w:trHeight w:val="678"/>
        </w:trPr>
        <w:tc>
          <w:tcPr>
            <w:tcW w:w="8770" w:type="dxa"/>
            <w:gridSpan w:val="3"/>
            <w:tcBorders>
              <w:left w:val="double" w:sz="4" w:space="0" w:color="9BBB59"/>
              <w:right w:val="double" w:sz="4" w:space="0" w:color="9BBB59"/>
            </w:tcBorders>
          </w:tcPr>
          <w:p w14:paraId="03332775" w14:textId="24E81B0E" w:rsidR="00BB0AA2" w:rsidRPr="00A35784" w:rsidRDefault="00BB0AA2"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 xml:space="preserve">Eventuali Corsi di Approfondimento su tecniche e utilizzo di reti </w:t>
            </w:r>
            <w:proofErr w:type="spellStart"/>
            <w:r w:rsidRPr="00A35784">
              <w:rPr>
                <w:rFonts w:ascii="Times New Roman" w:hAnsi="Times New Roman"/>
                <w:color w:val="000000"/>
                <w:sz w:val="22"/>
                <w:szCs w:val="22"/>
              </w:rPr>
              <w:t>multimaglia</w:t>
            </w:r>
            <w:proofErr w:type="spellEnd"/>
          </w:p>
        </w:tc>
      </w:tr>
      <w:tr w:rsidR="00D07DAC" w:rsidRPr="00A35784" w14:paraId="3972C6ED" w14:textId="77777777" w:rsidTr="00BB0AA2">
        <w:trPr>
          <w:gridAfter w:val="1"/>
          <w:wAfter w:w="19" w:type="dxa"/>
          <w:trHeight w:val="432"/>
        </w:trPr>
        <w:tc>
          <w:tcPr>
            <w:tcW w:w="8770" w:type="dxa"/>
            <w:gridSpan w:val="3"/>
            <w:tcBorders>
              <w:left w:val="double" w:sz="4" w:space="0" w:color="9BBB59"/>
              <w:right w:val="double" w:sz="4" w:space="0" w:color="9BBB59"/>
            </w:tcBorders>
            <w:shd w:val="clear" w:color="auto" w:fill="EAF1DD"/>
            <w:vAlign w:val="center"/>
          </w:tcPr>
          <w:p w14:paraId="53D8A65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BC7BD41" w14:textId="77777777" w:rsidTr="00BB0AA2">
        <w:trPr>
          <w:gridAfter w:val="1"/>
          <w:wAfter w:w="19" w:type="dxa"/>
          <w:trHeight w:val="411"/>
        </w:trPr>
        <w:tc>
          <w:tcPr>
            <w:tcW w:w="8770" w:type="dxa"/>
            <w:gridSpan w:val="3"/>
            <w:tcBorders>
              <w:left w:val="double" w:sz="4" w:space="0" w:color="9BBB59"/>
              <w:right w:val="double" w:sz="4" w:space="0" w:color="9BBB59"/>
            </w:tcBorders>
          </w:tcPr>
          <w:p w14:paraId="03465216"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2E3D5244" w14:textId="77777777" w:rsidTr="00BB0AA2">
        <w:trPr>
          <w:gridAfter w:val="1"/>
          <w:wAfter w:w="19" w:type="dxa"/>
          <w:trHeight w:val="551"/>
        </w:trPr>
        <w:tc>
          <w:tcPr>
            <w:tcW w:w="8770" w:type="dxa"/>
            <w:gridSpan w:val="3"/>
            <w:tcBorders>
              <w:top w:val="double" w:sz="4" w:space="0" w:color="9BBB59"/>
              <w:left w:val="double" w:sz="4" w:space="0" w:color="9BBB59"/>
              <w:bottom w:val="double" w:sz="4" w:space="0" w:color="9BBB59"/>
              <w:right w:val="double" w:sz="4" w:space="0" w:color="9BBB59"/>
            </w:tcBorders>
            <w:shd w:val="clear" w:color="auto" w:fill="D6E3BC"/>
            <w:vAlign w:val="center"/>
          </w:tcPr>
          <w:p w14:paraId="78B44758" w14:textId="74191A6F"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in </w:t>
            </w:r>
            <w:r w:rsidRPr="00A35784">
              <w:rPr>
                <w:rFonts w:ascii="Times New Roman" w:hAnsi="Times New Roman"/>
                <w:b/>
                <w:color w:val="000000"/>
                <w:sz w:val="22"/>
                <w:szCs w:val="22"/>
              </w:rPr>
              <w:t xml:space="preserve">Campionamento di EQB Fauna Ittica lacustre  </w:t>
            </w:r>
          </w:p>
          <w:p w14:paraId="3721FEE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w:t>
            </w:r>
          </w:p>
        </w:tc>
      </w:tr>
      <w:tr w:rsidR="00D07DAC" w:rsidRPr="00A35784" w14:paraId="39577246" w14:textId="77777777" w:rsidTr="00BB0AA2">
        <w:trPr>
          <w:trHeight w:val="109"/>
        </w:trPr>
        <w:tc>
          <w:tcPr>
            <w:tcW w:w="8789" w:type="dxa"/>
            <w:gridSpan w:val="4"/>
            <w:tcBorders>
              <w:top w:val="double" w:sz="4" w:space="0" w:color="9BBB59"/>
              <w:left w:val="double" w:sz="4" w:space="0" w:color="9BBB59"/>
              <w:bottom w:val="double" w:sz="4" w:space="0" w:color="9BBB59"/>
              <w:right w:val="double" w:sz="4" w:space="0" w:color="9BBB59"/>
            </w:tcBorders>
            <w:shd w:val="clear" w:color="auto" w:fill="92D050"/>
          </w:tcPr>
          <w:p w14:paraId="0189CCD4"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2</w:t>
            </w:r>
          </w:p>
          <w:p w14:paraId="1E83977E"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0C41565C" w14:textId="77777777" w:rsidTr="00BB0AA2">
        <w:trPr>
          <w:trHeight w:val="109"/>
        </w:trPr>
        <w:tc>
          <w:tcPr>
            <w:tcW w:w="8789" w:type="dxa"/>
            <w:gridSpan w:val="4"/>
            <w:tcBorders>
              <w:top w:val="double" w:sz="4" w:space="0" w:color="9BBB59"/>
              <w:left w:val="double" w:sz="4" w:space="0" w:color="9BBB59"/>
              <w:right w:val="double" w:sz="4" w:space="0" w:color="9BBB59"/>
            </w:tcBorders>
          </w:tcPr>
          <w:p w14:paraId="6AC7C0E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B3CB5FA" w14:textId="77777777" w:rsidTr="00BB0AA2">
        <w:trPr>
          <w:trHeight w:val="109"/>
        </w:trPr>
        <w:tc>
          <w:tcPr>
            <w:tcW w:w="8789" w:type="dxa"/>
            <w:gridSpan w:val="4"/>
            <w:tcBorders>
              <w:left w:val="double" w:sz="4" w:space="0" w:color="9BBB59"/>
              <w:right w:val="double" w:sz="4" w:space="0" w:color="9BBB59"/>
            </w:tcBorders>
          </w:tcPr>
          <w:p w14:paraId="419AD07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9A2CC91" w14:textId="77777777" w:rsidTr="00BB0AA2">
        <w:trPr>
          <w:trHeight w:val="109"/>
        </w:trPr>
        <w:tc>
          <w:tcPr>
            <w:tcW w:w="8789" w:type="dxa"/>
            <w:gridSpan w:val="4"/>
            <w:tcBorders>
              <w:left w:val="double" w:sz="4" w:space="0" w:color="9BBB59"/>
              <w:right w:val="double" w:sz="4" w:space="0" w:color="9BBB59"/>
            </w:tcBorders>
          </w:tcPr>
          <w:p w14:paraId="131E39F9" w14:textId="77777777" w:rsidR="00D07DAC" w:rsidRPr="00A35784" w:rsidRDefault="00D07DAC" w:rsidP="00530B8F">
            <w:pPr>
              <w:tabs>
                <w:tab w:val="left" w:pos="8801"/>
              </w:tabs>
              <w:spacing w:after="120" w:line="240" w:lineRule="exact"/>
              <w:ind w:right="335"/>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e Campionamento di EQB Fauna Ittica in ambiente lacustre Ittiologo Livello 1</w:t>
            </w:r>
          </w:p>
        </w:tc>
      </w:tr>
      <w:tr w:rsidR="00D07DAC" w:rsidRPr="00A35784" w14:paraId="27ECA565" w14:textId="77777777" w:rsidTr="00BB0AA2">
        <w:trPr>
          <w:trHeight w:val="109"/>
        </w:trPr>
        <w:tc>
          <w:tcPr>
            <w:tcW w:w="4403" w:type="dxa"/>
            <w:gridSpan w:val="2"/>
            <w:tcBorders>
              <w:left w:val="double" w:sz="4" w:space="0" w:color="9BBB59"/>
            </w:tcBorders>
          </w:tcPr>
          <w:p w14:paraId="458E989D"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386" w:type="dxa"/>
            <w:gridSpan w:val="2"/>
            <w:tcBorders>
              <w:right w:val="double" w:sz="4" w:space="0" w:color="9BBB59"/>
            </w:tcBorders>
          </w:tcPr>
          <w:p w14:paraId="0A8192E2" w14:textId="77777777" w:rsidR="00D07DAC" w:rsidRPr="00A35784" w:rsidRDefault="00D07DAC" w:rsidP="00530B8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5260F00D" w14:textId="77777777" w:rsidTr="00BB0AA2">
        <w:trPr>
          <w:trHeight w:val="552"/>
        </w:trPr>
        <w:tc>
          <w:tcPr>
            <w:tcW w:w="4403" w:type="dxa"/>
            <w:gridSpan w:val="2"/>
            <w:tcBorders>
              <w:left w:val="double" w:sz="4" w:space="0" w:color="9BBB59"/>
              <w:bottom w:val="single" w:sz="4" w:space="0" w:color="D6E3BC"/>
            </w:tcBorders>
          </w:tcPr>
          <w:p w14:paraId="3C91DD7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386" w:type="dxa"/>
            <w:gridSpan w:val="2"/>
            <w:tcBorders>
              <w:bottom w:val="single" w:sz="4" w:space="0" w:color="D6E3BC"/>
              <w:right w:val="double" w:sz="4" w:space="0" w:color="9BBB59"/>
            </w:tcBorders>
          </w:tcPr>
          <w:p w14:paraId="42EB27C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0B63F96C" w14:textId="77777777" w:rsidTr="00BB0AA2">
        <w:trPr>
          <w:trHeight w:val="551"/>
        </w:trPr>
        <w:tc>
          <w:tcPr>
            <w:tcW w:w="4403" w:type="dxa"/>
            <w:gridSpan w:val="2"/>
            <w:tcBorders>
              <w:left w:val="double" w:sz="4" w:space="0" w:color="9BBB59"/>
              <w:bottom w:val="double" w:sz="4" w:space="0" w:color="9BBB59"/>
            </w:tcBorders>
          </w:tcPr>
          <w:p w14:paraId="6BE613DD"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p w14:paraId="7494E9C3"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386" w:type="dxa"/>
            <w:gridSpan w:val="2"/>
            <w:tcBorders>
              <w:bottom w:val="double" w:sz="4" w:space="0" w:color="9BBB59"/>
              <w:right w:val="double" w:sz="4" w:space="0" w:color="9BBB59"/>
            </w:tcBorders>
          </w:tcPr>
          <w:p w14:paraId="0FD8CE0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66E8850" w14:textId="77777777" w:rsidTr="00BB0AA2">
        <w:trPr>
          <w:trHeight w:val="357"/>
        </w:trPr>
        <w:tc>
          <w:tcPr>
            <w:tcW w:w="8789" w:type="dxa"/>
            <w:gridSpan w:val="4"/>
            <w:tcBorders>
              <w:top w:val="double" w:sz="4" w:space="0" w:color="9BBB59"/>
              <w:left w:val="double" w:sz="4" w:space="0" w:color="9BBB59"/>
              <w:bottom w:val="double" w:sz="4" w:space="0" w:color="9BBB59"/>
              <w:right w:val="double" w:sz="4" w:space="0" w:color="9BBB59"/>
            </w:tcBorders>
            <w:vAlign w:val="center"/>
          </w:tcPr>
          <w:p w14:paraId="15645DC8"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3D08295" w14:textId="77777777" w:rsidTr="00BB0AA2">
        <w:trPr>
          <w:trHeight w:val="404"/>
        </w:trPr>
        <w:tc>
          <w:tcPr>
            <w:tcW w:w="8789" w:type="dxa"/>
            <w:gridSpan w:val="4"/>
            <w:tcBorders>
              <w:top w:val="double" w:sz="4" w:space="0" w:color="9BBB59"/>
              <w:left w:val="double" w:sz="4" w:space="0" w:color="9BBB59"/>
              <w:right w:val="double" w:sz="4" w:space="0" w:color="9BBB59"/>
            </w:tcBorders>
            <w:vAlign w:val="center"/>
          </w:tcPr>
          <w:p w14:paraId="197049E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REQUISITI</w:t>
            </w:r>
          </w:p>
        </w:tc>
      </w:tr>
      <w:tr w:rsidR="00D07DAC" w:rsidRPr="00A35784" w14:paraId="17B9FBEC" w14:textId="77777777" w:rsidTr="00BB0AA2">
        <w:trPr>
          <w:trHeight w:val="425"/>
        </w:trPr>
        <w:tc>
          <w:tcPr>
            <w:tcW w:w="8789" w:type="dxa"/>
            <w:gridSpan w:val="4"/>
            <w:tcBorders>
              <w:left w:val="double" w:sz="4" w:space="0" w:color="9BBB59"/>
              <w:right w:val="double" w:sz="4" w:space="0" w:color="9BBB59"/>
            </w:tcBorders>
            <w:vAlign w:val="center"/>
          </w:tcPr>
          <w:p w14:paraId="712E492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Esperto in Determinazione e Campionamento di EQB Fauna Ittica lacustre Ittiologo Livello 1</w:t>
            </w:r>
          </w:p>
        </w:tc>
      </w:tr>
      <w:tr w:rsidR="00D07DAC" w:rsidRPr="00A35784" w14:paraId="38189D67" w14:textId="77777777" w:rsidTr="00BB0AA2">
        <w:trPr>
          <w:trHeight w:val="417"/>
        </w:trPr>
        <w:tc>
          <w:tcPr>
            <w:tcW w:w="4403" w:type="dxa"/>
            <w:gridSpan w:val="2"/>
            <w:tcBorders>
              <w:left w:val="double" w:sz="4" w:space="0" w:color="9BBB59"/>
            </w:tcBorders>
          </w:tcPr>
          <w:p w14:paraId="5502459B"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1° Caso: personale con esperienza</w:t>
            </w:r>
          </w:p>
        </w:tc>
        <w:tc>
          <w:tcPr>
            <w:tcW w:w="4386" w:type="dxa"/>
            <w:gridSpan w:val="2"/>
            <w:tcBorders>
              <w:right w:val="double" w:sz="4" w:space="0" w:color="9BBB59"/>
            </w:tcBorders>
          </w:tcPr>
          <w:p w14:paraId="53351FFA"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625E7E1D" w14:textId="77777777" w:rsidTr="00BB0AA2">
        <w:trPr>
          <w:trHeight w:val="1305"/>
        </w:trPr>
        <w:tc>
          <w:tcPr>
            <w:tcW w:w="4403" w:type="dxa"/>
            <w:gridSpan w:val="2"/>
            <w:tcBorders>
              <w:left w:val="double" w:sz="4" w:space="0" w:color="9BBB59"/>
            </w:tcBorders>
          </w:tcPr>
          <w:p w14:paraId="235B3B4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w:t>
            </w:r>
          </w:p>
          <w:p w14:paraId="7DFD0759" w14:textId="77777777" w:rsidR="00D07DAC" w:rsidRPr="00A35784" w:rsidRDefault="00D07DAC" w:rsidP="008A786E">
            <w:pPr>
              <w:numPr>
                <w:ilvl w:val="0"/>
                <w:numId w:val="44"/>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in tecniche di campionamento di fauna ittica in ambiente lacustre (MLG ISPRA 111/2014 n. 3030) di almeno 4 anni </w:t>
            </w:r>
          </w:p>
          <w:p w14:paraId="6F0FE042" w14:textId="77777777" w:rsidR="00D07DAC" w:rsidRPr="00A35784" w:rsidRDefault="00D07DAC" w:rsidP="008A786E">
            <w:pPr>
              <w:numPr>
                <w:ilvl w:val="0"/>
                <w:numId w:val="52"/>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Determinazione tassonomica della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386" w:type="dxa"/>
            <w:gridSpan w:val="2"/>
            <w:tcBorders>
              <w:right w:val="double" w:sz="4" w:space="0" w:color="9BBB59"/>
            </w:tcBorders>
          </w:tcPr>
          <w:p w14:paraId="4F1B38CA"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ED8F92F" w14:textId="77777777" w:rsidTr="00BB0AA2">
        <w:trPr>
          <w:trHeight w:val="1305"/>
        </w:trPr>
        <w:tc>
          <w:tcPr>
            <w:tcW w:w="4403" w:type="dxa"/>
            <w:gridSpan w:val="2"/>
            <w:tcBorders>
              <w:left w:val="double" w:sz="4" w:space="0" w:color="9BBB59"/>
            </w:tcBorders>
          </w:tcPr>
          <w:p w14:paraId="5E190B7B" w14:textId="77777777" w:rsidR="00D07DAC" w:rsidRPr="00A35784" w:rsidRDefault="00D07DAC" w:rsidP="00530B8F">
            <w:pPr>
              <w:spacing w:line="240" w:lineRule="exact"/>
              <w:ind w:left="360"/>
              <w:jc w:val="both"/>
              <w:rPr>
                <w:rFonts w:ascii="Times New Roman" w:hAnsi="Times New Roman"/>
                <w:color w:val="000000"/>
                <w:sz w:val="22"/>
                <w:szCs w:val="22"/>
              </w:rPr>
            </w:pPr>
          </w:p>
        </w:tc>
        <w:tc>
          <w:tcPr>
            <w:tcW w:w="4386" w:type="dxa"/>
            <w:gridSpan w:val="2"/>
            <w:tcBorders>
              <w:right w:val="double" w:sz="4" w:space="0" w:color="9BBB59"/>
            </w:tcBorders>
          </w:tcPr>
          <w:p w14:paraId="01DA4B93" w14:textId="77777777" w:rsidR="00D07DAC" w:rsidRPr="00A35784" w:rsidRDefault="00D07DAC" w:rsidP="008A786E">
            <w:pPr>
              <w:numPr>
                <w:ilvl w:val="0"/>
                <w:numId w:val="55"/>
              </w:numPr>
              <w:spacing w:before="120" w:after="200" w:line="240" w:lineRule="exact"/>
              <w:ind w:left="40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Base di Tassonomia delle specie ittiche delle acque interne Italiane.</w:t>
            </w:r>
          </w:p>
          <w:p w14:paraId="2E91EA5F" w14:textId="77629C02" w:rsidR="00D07DAC" w:rsidRPr="00A35784" w:rsidRDefault="00D07DAC" w:rsidP="008A786E">
            <w:pPr>
              <w:numPr>
                <w:ilvl w:val="0"/>
                <w:numId w:val="55"/>
              </w:numPr>
              <w:spacing w:after="200" w:line="240" w:lineRule="exact"/>
              <w:ind w:left="40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Corso Teorico-pratico Base di campionamento Fauna Ittica (MLG ISPRA 111/2014 n. 3030), ecologia e limnologia</w:t>
            </w:r>
          </w:p>
        </w:tc>
      </w:tr>
      <w:tr w:rsidR="00D07DAC" w:rsidRPr="00A35784" w14:paraId="5E1B2587" w14:textId="77777777" w:rsidTr="00BB0AA2">
        <w:trPr>
          <w:trHeight w:val="1305"/>
        </w:trPr>
        <w:tc>
          <w:tcPr>
            <w:tcW w:w="4403" w:type="dxa"/>
            <w:gridSpan w:val="2"/>
            <w:tcBorders>
              <w:left w:val="double" w:sz="4" w:space="0" w:color="9BBB59"/>
            </w:tcBorders>
          </w:tcPr>
          <w:p w14:paraId="54DC532B" w14:textId="77777777" w:rsidR="00D07DAC" w:rsidRPr="00A35784" w:rsidRDefault="00D07DAC" w:rsidP="00530B8F">
            <w:pPr>
              <w:spacing w:line="240" w:lineRule="exact"/>
              <w:jc w:val="both"/>
              <w:rPr>
                <w:rFonts w:ascii="Times New Roman" w:hAnsi="Times New Roman"/>
                <w:color w:val="000000"/>
                <w:sz w:val="22"/>
                <w:szCs w:val="22"/>
              </w:rPr>
            </w:pPr>
          </w:p>
        </w:tc>
        <w:tc>
          <w:tcPr>
            <w:tcW w:w="4386" w:type="dxa"/>
            <w:gridSpan w:val="2"/>
            <w:tcBorders>
              <w:right w:val="double" w:sz="4" w:space="0" w:color="9BBB59"/>
            </w:tcBorders>
          </w:tcPr>
          <w:p w14:paraId="236F8352"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w:t>
            </w:r>
          </w:p>
          <w:p w14:paraId="080DAD72" w14:textId="55307C48" w:rsidR="00D07DAC" w:rsidRPr="00A35784" w:rsidRDefault="00D07DAC" w:rsidP="008A786E">
            <w:pPr>
              <w:numPr>
                <w:ilvl w:val="0"/>
                <w:numId w:val="45"/>
              </w:num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3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campionamento (MLG ISPRA 111/2014 n. 3030)</w:t>
            </w:r>
          </w:p>
          <w:p w14:paraId="0FC39AED" w14:textId="26314B7A" w:rsidR="00D07DAC" w:rsidRPr="00A35784" w:rsidRDefault="00D07DAC" w:rsidP="008A786E">
            <w:pPr>
              <w:numPr>
                <w:ilvl w:val="0"/>
                <w:numId w:val="45"/>
              </w:numPr>
              <w:spacing w:line="240" w:lineRule="exact"/>
              <w:jc w:val="both"/>
              <w:rPr>
                <w:rFonts w:ascii="Times New Roman" w:hAnsi="Times New Roman"/>
                <w:color w:val="000000"/>
                <w:sz w:val="22"/>
                <w:szCs w:val="22"/>
              </w:rPr>
            </w:pP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post</w:t>
            </w:r>
            <w:r w:rsidR="004B31C0">
              <w:rPr>
                <w:rFonts w:ascii="Times New Roman" w:hAnsi="Times New Roman"/>
                <w:color w:val="000000"/>
                <w:sz w:val="22"/>
                <w:szCs w:val="22"/>
              </w:rPr>
              <w:t>-</w:t>
            </w:r>
            <w:r w:rsidRPr="00A35784">
              <w:rPr>
                <w:rFonts w:ascii="Times New Roman" w:hAnsi="Times New Roman"/>
                <w:color w:val="000000"/>
                <w:sz w:val="22"/>
                <w:szCs w:val="22"/>
              </w:rPr>
              <w:t>formazione in determinazione tassonomica sulla fauna ittica delle acque interne italiane</w:t>
            </w:r>
          </w:p>
        </w:tc>
      </w:tr>
      <w:tr w:rsidR="00BB0AA2" w:rsidRPr="00A35784" w14:paraId="5B3FF885" w14:textId="77777777" w:rsidTr="003239F4">
        <w:trPr>
          <w:trHeight w:val="678"/>
        </w:trPr>
        <w:tc>
          <w:tcPr>
            <w:tcW w:w="8789" w:type="dxa"/>
            <w:gridSpan w:val="4"/>
            <w:tcBorders>
              <w:left w:val="double" w:sz="4" w:space="0" w:color="9BBB59"/>
              <w:right w:val="double" w:sz="4" w:space="0" w:color="9BBB59"/>
            </w:tcBorders>
          </w:tcPr>
          <w:p w14:paraId="67AC6232" w14:textId="4C294AC1" w:rsidR="00BB0AA2" w:rsidRPr="00A35784" w:rsidRDefault="00BB0AA2" w:rsidP="00D4146C">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 xml:space="preserve">Eventuali Corsi di Approfondimento su tecniche e utilizzo di reti </w:t>
            </w:r>
            <w:proofErr w:type="spellStart"/>
            <w:r w:rsidRPr="00A35784">
              <w:rPr>
                <w:rFonts w:ascii="Times New Roman" w:hAnsi="Times New Roman"/>
                <w:color w:val="000000"/>
                <w:sz w:val="22"/>
                <w:szCs w:val="22"/>
              </w:rPr>
              <w:t>multimaglia</w:t>
            </w:r>
            <w:proofErr w:type="spellEnd"/>
          </w:p>
        </w:tc>
      </w:tr>
      <w:tr w:rsidR="00D07DAC" w:rsidRPr="00A35784" w14:paraId="3E614926" w14:textId="77777777" w:rsidTr="00BB0AA2">
        <w:trPr>
          <w:trHeight w:val="432"/>
        </w:trPr>
        <w:tc>
          <w:tcPr>
            <w:tcW w:w="8789" w:type="dxa"/>
            <w:gridSpan w:val="4"/>
            <w:tcBorders>
              <w:left w:val="double" w:sz="4" w:space="0" w:color="9BBB59"/>
              <w:right w:val="double" w:sz="4" w:space="0" w:color="9BBB59"/>
            </w:tcBorders>
            <w:shd w:val="clear" w:color="auto" w:fill="EAF1DD"/>
            <w:vAlign w:val="center"/>
          </w:tcPr>
          <w:p w14:paraId="402DF6C9"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330799D" w14:textId="77777777" w:rsidTr="00BB0AA2">
        <w:trPr>
          <w:trHeight w:val="411"/>
        </w:trPr>
        <w:tc>
          <w:tcPr>
            <w:tcW w:w="8789" w:type="dxa"/>
            <w:gridSpan w:val="4"/>
            <w:tcBorders>
              <w:left w:val="double" w:sz="4" w:space="0" w:color="9BBB59"/>
              <w:right w:val="double" w:sz="4" w:space="0" w:color="9BBB59"/>
            </w:tcBorders>
          </w:tcPr>
          <w:p w14:paraId="353FFF43"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6444C7DB" w14:textId="77777777" w:rsidTr="00BB0AA2">
        <w:trPr>
          <w:trHeight w:val="417"/>
        </w:trPr>
        <w:tc>
          <w:tcPr>
            <w:tcW w:w="8789" w:type="dxa"/>
            <w:gridSpan w:val="4"/>
            <w:tcBorders>
              <w:left w:val="double" w:sz="4" w:space="0" w:color="9BBB59"/>
              <w:bottom w:val="double" w:sz="4" w:space="0" w:color="9BBB59"/>
              <w:right w:val="double" w:sz="4" w:space="0" w:color="9BBB59"/>
            </w:tcBorders>
          </w:tcPr>
          <w:p w14:paraId="25B678CB"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EQB Fauna Ittica</w:t>
            </w:r>
          </w:p>
        </w:tc>
      </w:tr>
      <w:tr w:rsidR="00D07DAC" w:rsidRPr="00A35784" w14:paraId="06D1E4BB" w14:textId="77777777" w:rsidTr="00BB0AA2">
        <w:trPr>
          <w:trHeight w:val="551"/>
        </w:trPr>
        <w:tc>
          <w:tcPr>
            <w:tcW w:w="8789" w:type="dxa"/>
            <w:gridSpan w:val="4"/>
            <w:tcBorders>
              <w:top w:val="double" w:sz="4" w:space="0" w:color="9BBB59"/>
              <w:left w:val="double" w:sz="4" w:space="0" w:color="9BBB59"/>
              <w:bottom w:val="double" w:sz="4" w:space="0" w:color="9BBB59"/>
              <w:right w:val="double" w:sz="4" w:space="0" w:color="9BBB59"/>
            </w:tcBorders>
            <w:shd w:val="clear" w:color="auto" w:fill="D6E3BC"/>
            <w:vAlign w:val="center"/>
          </w:tcPr>
          <w:p w14:paraId="3DB3FAAB" w14:textId="6353F482"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in </w:t>
            </w:r>
            <w:r w:rsidRPr="00A35784">
              <w:rPr>
                <w:rFonts w:ascii="Times New Roman" w:hAnsi="Times New Roman"/>
                <w:b/>
                <w:color w:val="000000"/>
                <w:sz w:val="22"/>
                <w:szCs w:val="22"/>
              </w:rPr>
              <w:t>Campionamento e Determinazione di EQB Fauna Ittica lacustre Ittiologo Livello 1</w:t>
            </w:r>
          </w:p>
          <w:p w14:paraId="3CA4515B" w14:textId="267DC28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(FI-L-CD</w:t>
            </w:r>
            <w:r w:rsidR="00892489">
              <w:rPr>
                <w:rFonts w:ascii="Times New Roman" w:hAnsi="Times New Roman"/>
                <w:b/>
                <w:color w:val="000000"/>
                <w:sz w:val="22"/>
                <w:szCs w:val="22"/>
              </w:rPr>
              <w:t>_</w:t>
            </w:r>
            <w:r w:rsidRPr="00A35784">
              <w:rPr>
                <w:rFonts w:ascii="Times New Roman" w:hAnsi="Times New Roman"/>
                <w:b/>
                <w:color w:val="000000"/>
                <w:sz w:val="22"/>
                <w:szCs w:val="22"/>
              </w:rPr>
              <w:t>1L)</w:t>
            </w:r>
          </w:p>
        </w:tc>
      </w:tr>
    </w:tbl>
    <w:tbl>
      <w:tblPr>
        <w:tblW w:w="9356"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356"/>
      </w:tblGrid>
      <w:tr w:rsidR="00D07DAC" w:rsidRPr="00A35784" w14:paraId="71F37600" w14:textId="77777777" w:rsidTr="00D07DAC">
        <w:trPr>
          <w:trHeight w:val="141"/>
        </w:trPr>
        <w:tc>
          <w:tcPr>
            <w:tcW w:w="9356" w:type="dxa"/>
            <w:tcBorders>
              <w:top w:val="nil"/>
              <w:left w:val="nil"/>
              <w:bottom w:val="nil"/>
              <w:right w:val="single" w:sz="4" w:space="0" w:color="D6E3BC"/>
            </w:tcBorders>
          </w:tcPr>
          <w:p w14:paraId="3D409727"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r w:rsidR="00D07DAC" w:rsidRPr="00A35784" w14:paraId="6B2885EE" w14:textId="77777777" w:rsidTr="00D07DAC">
        <w:trPr>
          <w:trHeight w:val="2688"/>
        </w:trPr>
        <w:tc>
          <w:tcPr>
            <w:tcW w:w="9356" w:type="dxa"/>
            <w:tcBorders>
              <w:top w:val="nil"/>
              <w:left w:val="nil"/>
              <w:bottom w:val="nil"/>
              <w:right w:val="nil"/>
            </w:tcBorders>
          </w:tcPr>
          <w:tbl>
            <w:tblPr>
              <w:tblStyle w:val="Tabellagriglia1chiara-colore31"/>
              <w:tblW w:w="8752" w:type="dxa"/>
              <w:tblInd w:w="32" w:type="dxa"/>
              <w:tblLayout w:type="fixed"/>
              <w:tblLook w:val="0400" w:firstRow="0" w:lastRow="0" w:firstColumn="0" w:lastColumn="0" w:noHBand="0" w:noVBand="1"/>
            </w:tblPr>
            <w:tblGrid>
              <w:gridCol w:w="4358"/>
              <w:gridCol w:w="4394"/>
            </w:tblGrid>
            <w:tr w:rsidR="00D07DAC" w:rsidRPr="00A35784" w14:paraId="1D35C117" w14:textId="77777777" w:rsidTr="00D07DAC">
              <w:trPr>
                <w:trHeight w:val="110"/>
              </w:trPr>
              <w:tc>
                <w:tcPr>
                  <w:tcW w:w="8752" w:type="dxa"/>
                  <w:gridSpan w:val="2"/>
                  <w:tcBorders>
                    <w:bottom w:val="double" w:sz="4" w:space="0" w:color="9BBB59"/>
                  </w:tcBorders>
                </w:tcPr>
                <w:p w14:paraId="2402DF1A" w14:textId="77777777" w:rsidR="00D07DAC" w:rsidRPr="00A35784" w:rsidRDefault="00D07DAC" w:rsidP="00D07DAC">
                  <w:pPr>
                    <w:jc w:val="both"/>
                    <w:rPr>
                      <w:rFonts w:ascii="Times New Roman" w:hAnsi="Times New Roman"/>
                      <w:b/>
                      <w:color w:val="000000"/>
                      <w:sz w:val="22"/>
                      <w:szCs w:val="22"/>
                    </w:rPr>
                  </w:pPr>
                </w:p>
              </w:tc>
            </w:tr>
            <w:tr w:rsidR="00D07DAC" w:rsidRPr="00A35784" w14:paraId="728A5EF0" w14:textId="77777777" w:rsidTr="00D07DAC">
              <w:trPr>
                <w:trHeight w:val="515"/>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92D050"/>
                </w:tcPr>
                <w:p w14:paraId="323D3E43"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tc>
            </w:tr>
            <w:tr w:rsidR="00D07DAC" w:rsidRPr="00A35784" w14:paraId="75F5D563" w14:textId="77777777" w:rsidTr="00D07DAC">
              <w:trPr>
                <w:trHeight w:val="110"/>
              </w:trPr>
              <w:tc>
                <w:tcPr>
                  <w:tcW w:w="8752" w:type="dxa"/>
                  <w:gridSpan w:val="2"/>
                  <w:tcBorders>
                    <w:top w:val="double" w:sz="4" w:space="0" w:color="9BBB59"/>
                    <w:left w:val="double" w:sz="4" w:space="0" w:color="9BBB59"/>
                    <w:bottom w:val="double" w:sz="4" w:space="0" w:color="9BBB59"/>
                    <w:right w:val="double" w:sz="4" w:space="0" w:color="9BBB59"/>
                  </w:tcBorders>
                </w:tcPr>
                <w:p w14:paraId="41690BC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E8F4F0E" w14:textId="77777777" w:rsidTr="00D07DAC">
              <w:trPr>
                <w:trHeight w:val="110"/>
              </w:trPr>
              <w:tc>
                <w:tcPr>
                  <w:tcW w:w="8752" w:type="dxa"/>
                  <w:gridSpan w:val="2"/>
                  <w:tcBorders>
                    <w:top w:val="double" w:sz="4" w:space="0" w:color="9BBB59"/>
                    <w:left w:val="double" w:sz="4" w:space="0" w:color="9BBB59"/>
                    <w:right w:val="double" w:sz="4" w:space="0" w:color="9BBB59"/>
                  </w:tcBorders>
                </w:tcPr>
                <w:p w14:paraId="7308401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1E9E338" w14:textId="77777777" w:rsidTr="00D07DAC">
              <w:trPr>
                <w:trHeight w:val="110"/>
              </w:trPr>
              <w:tc>
                <w:tcPr>
                  <w:tcW w:w="8752" w:type="dxa"/>
                  <w:gridSpan w:val="2"/>
                  <w:tcBorders>
                    <w:left w:val="double" w:sz="4" w:space="0" w:color="9BBB59"/>
                    <w:right w:val="double" w:sz="4" w:space="0" w:color="9BBB59"/>
                  </w:tcBorders>
                </w:tcPr>
                <w:p w14:paraId="7AD89570" w14:textId="77777777" w:rsidR="00D07DAC" w:rsidRPr="00A35784" w:rsidRDefault="00D07DAC" w:rsidP="00530B8F">
                  <w:pPr>
                    <w:tabs>
                      <w:tab w:val="left" w:pos="8801"/>
                    </w:tabs>
                    <w:spacing w:after="120" w:line="240" w:lineRule="exact"/>
                    <w:ind w:right="335"/>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lacustre Ittiologo Livello 2</w:t>
                  </w:r>
                </w:p>
              </w:tc>
            </w:tr>
            <w:tr w:rsidR="00D07DAC" w:rsidRPr="00A35784" w14:paraId="2C69DECA" w14:textId="77777777" w:rsidTr="00D07DAC">
              <w:trPr>
                <w:trHeight w:val="416"/>
              </w:trPr>
              <w:tc>
                <w:tcPr>
                  <w:tcW w:w="4358" w:type="dxa"/>
                  <w:tcBorders>
                    <w:left w:val="double" w:sz="4" w:space="0" w:color="9BBB59"/>
                    <w:bottom w:val="single" w:sz="4" w:space="0" w:color="D6E3BC"/>
                    <w:right w:val="single" w:sz="4" w:space="0" w:color="D6E3BC"/>
                  </w:tcBorders>
                </w:tcPr>
                <w:p w14:paraId="64BECD28"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394" w:type="dxa"/>
                  <w:tcBorders>
                    <w:left w:val="single" w:sz="4" w:space="0" w:color="D6E3BC"/>
                    <w:right w:val="double" w:sz="4" w:space="0" w:color="9BBB59"/>
                  </w:tcBorders>
                </w:tcPr>
                <w:p w14:paraId="06D1745E"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(FI-L-CD_1L)</w:t>
                  </w:r>
                </w:p>
              </w:tc>
            </w:tr>
            <w:tr w:rsidR="00D07DAC" w:rsidRPr="00A35784" w14:paraId="43BDD7A7" w14:textId="77777777" w:rsidTr="00D07DAC">
              <w:trPr>
                <w:trHeight w:val="722"/>
              </w:trPr>
              <w:tc>
                <w:tcPr>
                  <w:tcW w:w="4358" w:type="dxa"/>
                  <w:tcBorders>
                    <w:left w:val="double" w:sz="4" w:space="0" w:color="9BBB59"/>
                    <w:right w:val="single" w:sz="4" w:space="0" w:color="D6E3BC"/>
                  </w:tcBorders>
                </w:tcPr>
                <w:p w14:paraId="7494BE67" w14:textId="77777777" w:rsidR="00D07DAC" w:rsidRPr="00A35784" w:rsidRDefault="00D07DAC" w:rsidP="00530B8F">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394" w:type="dxa"/>
                  <w:tcBorders>
                    <w:left w:val="single" w:sz="4" w:space="0" w:color="D6E3BC"/>
                    <w:right w:val="double" w:sz="4" w:space="0" w:color="9BBB59"/>
                  </w:tcBorders>
                </w:tcPr>
                <w:p w14:paraId="09595927" w14:textId="77777777" w:rsidR="00D07DAC" w:rsidRPr="00A35784" w:rsidRDefault="00D07DAC" w:rsidP="00530B8F">
                  <w:pPr>
                    <w:spacing w:line="240" w:lineRule="exact"/>
                    <w:jc w:val="both"/>
                    <w:rPr>
                      <w:rFonts w:ascii="Times New Roman" w:hAnsi="Times New Roman"/>
                      <w:b/>
                      <w:color w:val="000000"/>
                      <w:sz w:val="22"/>
                      <w:szCs w:val="22"/>
                      <w:highlight w:val="yellow"/>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17762421" w14:textId="77777777" w:rsidTr="00D07DAC">
              <w:trPr>
                <w:trHeight w:val="722"/>
              </w:trPr>
              <w:tc>
                <w:tcPr>
                  <w:tcW w:w="4358" w:type="dxa"/>
                  <w:tcBorders>
                    <w:left w:val="double" w:sz="4" w:space="0" w:color="9BBB59"/>
                    <w:right w:val="single" w:sz="4" w:space="0" w:color="D6E3BC"/>
                  </w:tcBorders>
                </w:tcPr>
                <w:p w14:paraId="6506FB21"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p>
              </w:tc>
              <w:tc>
                <w:tcPr>
                  <w:tcW w:w="4394" w:type="dxa"/>
                  <w:tcBorders>
                    <w:left w:val="single" w:sz="4" w:space="0" w:color="D6E3BC"/>
                    <w:right w:val="double" w:sz="4" w:space="0" w:color="9BBB59"/>
                  </w:tcBorders>
                </w:tcPr>
                <w:p w14:paraId="57DD1C8B" w14:textId="77777777" w:rsidR="00D07DAC" w:rsidRPr="00A35784" w:rsidRDefault="00D07DAC" w:rsidP="00530B8F">
                  <w:pPr>
                    <w:spacing w:line="240" w:lineRule="exact"/>
                    <w:ind w:left="68"/>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589CEE7D"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10FD772C" w14:textId="77777777" w:rsidTr="00D07DAC">
              <w:trPr>
                <w:trHeight w:val="722"/>
              </w:trPr>
              <w:tc>
                <w:tcPr>
                  <w:tcW w:w="4358" w:type="dxa"/>
                  <w:tcBorders>
                    <w:left w:val="double" w:sz="4" w:space="0" w:color="9BBB59"/>
                    <w:right w:val="single" w:sz="4" w:space="0" w:color="D6E3BC"/>
                  </w:tcBorders>
                </w:tcPr>
                <w:p w14:paraId="2A54BCFD" w14:textId="4AC0669F" w:rsidR="00D07DAC" w:rsidRPr="00A35784" w:rsidRDefault="00BB0AA2" w:rsidP="00530B8F">
                  <w:pPr>
                    <w:spacing w:line="240" w:lineRule="exact"/>
                    <w:jc w:val="both"/>
                    <w:rPr>
                      <w:rFonts w:ascii="Times New Roman" w:hAnsi="Times New Roman"/>
                      <w:b/>
                      <w:color w:val="000000"/>
                      <w:sz w:val="22"/>
                      <w:szCs w:val="22"/>
                    </w:rPr>
                  </w:pPr>
                  <w:r>
                    <w:rPr>
                      <w:rFonts w:ascii="Times New Roman" w:hAnsi="Times New Roman"/>
                      <w:color w:val="000000"/>
                      <w:sz w:val="22"/>
                      <w:szCs w:val="22"/>
                    </w:rPr>
                    <w:t>Esperienza in d</w:t>
                  </w:r>
                  <w:r w:rsidR="00D07DAC" w:rsidRPr="00A35784">
                    <w:rPr>
                      <w:rFonts w:ascii="Times New Roman" w:hAnsi="Times New Roman"/>
                      <w:color w:val="000000"/>
                      <w:sz w:val="22"/>
                      <w:szCs w:val="22"/>
                    </w:rPr>
                    <w:t xml:space="preserve">eterminazione tassonomica sulla fauna ittica delle acque interne italiane di almeno </w:t>
                  </w:r>
                  <w:proofErr w:type="gramStart"/>
                  <w:r w:rsidR="00D07DAC" w:rsidRPr="00A35784">
                    <w:rPr>
                      <w:rFonts w:ascii="Times New Roman" w:hAnsi="Times New Roman"/>
                      <w:color w:val="000000"/>
                      <w:sz w:val="22"/>
                      <w:szCs w:val="22"/>
                    </w:rPr>
                    <w:t>6</w:t>
                  </w:r>
                  <w:proofErr w:type="gramEnd"/>
                  <w:r w:rsidR="00D07DAC" w:rsidRPr="00A35784">
                    <w:rPr>
                      <w:rFonts w:ascii="Times New Roman" w:hAnsi="Times New Roman"/>
                      <w:color w:val="000000"/>
                      <w:sz w:val="22"/>
                      <w:szCs w:val="22"/>
                    </w:rPr>
                    <w:t xml:space="preserve"> anni</w:t>
                  </w:r>
                </w:p>
              </w:tc>
              <w:tc>
                <w:tcPr>
                  <w:tcW w:w="4394" w:type="dxa"/>
                  <w:tcBorders>
                    <w:left w:val="single" w:sz="4" w:space="0" w:color="D6E3BC"/>
                    <w:right w:val="double" w:sz="4" w:space="0" w:color="9BBB59"/>
                  </w:tcBorders>
                </w:tcPr>
                <w:p w14:paraId="0FE2F5D4"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10062432" w14:textId="77777777" w:rsidTr="00D07DAC">
              <w:trPr>
                <w:trHeight w:val="291"/>
              </w:trPr>
              <w:tc>
                <w:tcPr>
                  <w:tcW w:w="8752" w:type="dxa"/>
                  <w:gridSpan w:val="2"/>
                  <w:tcBorders>
                    <w:top w:val="double" w:sz="4" w:space="0" w:color="9BBB59"/>
                    <w:left w:val="double" w:sz="4" w:space="0" w:color="9BBB59"/>
                    <w:bottom w:val="double" w:sz="4" w:space="0" w:color="9BBB59"/>
                    <w:right w:val="double" w:sz="4" w:space="0" w:color="9BBB59"/>
                  </w:tcBorders>
                </w:tcPr>
                <w:p w14:paraId="66D18C74"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C6C1C20" w14:textId="77777777" w:rsidTr="00D07DAC">
              <w:trPr>
                <w:trHeight w:val="291"/>
              </w:trPr>
              <w:tc>
                <w:tcPr>
                  <w:tcW w:w="8752" w:type="dxa"/>
                  <w:gridSpan w:val="2"/>
                  <w:tcBorders>
                    <w:top w:val="double" w:sz="4" w:space="0" w:color="9BBB59"/>
                    <w:left w:val="double" w:sz="4" w:space="0" w:color="9BBB59"/>
                    <w:right w:val="double" w:sz="4" w:space="0" w:color="9BBB59"/>
                  </w:tcBorders>
                </w:tcPr>
                <w:p w14:paraId="56A754C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63D00D6" w14:textId="77777777" w:rsidTr="00D07DAC">
              <w:trPr>
                <w:trHeight w:val="347"/>
              </w:trPr>
              <w:tc>
                <w:tcPr>
                  <w:tcW w:w="8752" w:type="dxa"/>
                  <w:gridSpan w:val="2"/>
                  <w:tcBorders>
                    <w:left w:val="double" w:sz="4" w:space="0" w:color="9BBB59"/>
                    <w:right w:val="double" w:sz="4" w:space="0" w:color="9BBB59"/>
                  </w:tcBorders>
                </w:tcPr>
                <w:p w14:paraId="0A7FDC8F" w14:textId="77777777" w:rsidR="00D07DAC" w:rsidRPr="00A35784" w:rsidRDefault="00D07DAC" w:rsidP="00530B8F">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lacustre Ittiologo Livello 2</w:t>
                  </w:r>
                </w:p>
              </w:tc>
            </w:tr>
            <w:tr w:rsidR="00D07DAC" w:rsidRPr="00A35784" w14:paraId="0A9E04AB" w14:textId="77777777" w:rsidTr="00D07DAC">
              <w:trPr>
                <w:trHeight w:val="367"/>
              </w:trPr>
              <w:tc>
                <w:tcPr>
                  <w:tcW w:w="4358" w:type="dxa"/>
                  <w:tcBorders>
                    <w:left w:val="double" w:sz="4" w:space="0" w:color="9BBB59"/>
                    <w:right w:val="single" w:sz="4" w:space="0" w:color="9BBB59"/>
                  </w:tcBorders>
                </w:tcPr>
                <w:p w14:paraId="4D55F5FF"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i/>
                      <w:color w:val="000000"/>
                      <w:sz w:val="22"/>
                      <w:szCs w:val="22"/>
                    </w:rPr>
                    <w:t>1° Caso: personale con esperienza</w:t>
                  </w:r>
                </w:p>
              </w:tc>
              <w:tc>
                <w:tcPr>
                  <w:tcW w:w="4394" w:type="dxa"/>
                  <w:tcBorders>
                    <w:left w:val="single" w:sz="4" w:space="0" w:color="9BBB59"/>
                    <w:right w:val="double" w:sz="4" w:space="0" w:color="9BBB59"/>
                  </w:tcBorders>
                </w:tcPr>
                <w:p w14:paraId="75CB12D2" w14:textId="77777777" w:rsidR="00D07DAC" w:rsidRPr="00A35784" w:rsidRDefault="00D07DAC" w:rsidP="00530B8F">
                  <w:pPr>
                    <w:spacing w:line="240" w:lineRule="exact"/>
                    <w:rPr>
                      <w:rFonts w:ascii="Times New Roman" w:hAnsi="Times New Roman"/>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(FI-L-CD_1L)</w:t>
                  </w:r>
                </w:p>
              </w:tc>
            </w:tr>
            <w:tr w:rsidR="00D07DAC" w:rsidRPr="00A35784" w14:paraId="4EEE7D61" w14:textId="77777777" w:rsidTr="00D07DAC">
              <w:trPr>
                <w:trHeight w:val="2148"/>
              </w:trPr>
              <w:tc>
                <w:tcPr>
                  <w:tcW w:w="4358" w:type="dxa"/>
                  <w:tcBorders>
                    <w:left w:val="double" w:sz="4" w:space="0" w:color="9BBB59"/>
                    <w:right w:val="single" w:sz="4" w:space="0" w:color="D6E3BC"/>
                  </w:tcBorders>
                </w:tcPr>
                <w:p w14:paraId="6B25C9B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Con </w:t>
                  </w:r>
                </w:p>
                <w:p w14:paraId="23B786A3" w14:textId="77777777" w:rsidR="00D07DAC" w:rsidRPr="00A35784" w:rsidRDefault="00D07DAC" w:rsidP="008A786E">
                  <w:pPr>
                    <w:numPr>
                      <w:ilvl w:val="0"/>
                      <w:numId w:val="67"/>
                    </w:numPr>
                    <w:spacing w:line="240" w:lineRule="exact"/>
                    <w:ind w:left="422"/>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ambiente lacustre (MLG ISPRA 111/2014 n. 3030) di almeno 4 anni</w:t>
                  </w:r>
                  <w:r w:rsidRPr="00A35784" w:rsidDel="00EE66EC">
                    <w:rPr>
                      <w:rFonts w:ascii="Times New Roman" w:hAnsi="Times New Roman"/>
                      <w:color w:val="000000"/>
                      <w:sz w:val="22"/>
                      <w:szCs w:val="22"/>
                    </w:rPr>
                    <w:t xml:space="preserve"> </w:t>
                  </w:r>
                </w:p>
                <w:p w14:paraId="52B4CE17" w14:textId="522DC4D1" w:rsidR="00D07DAC" w:rsidRPr="00A35784" w:rsidRDefault="00BB0AA2" w:rsidP="008A786E">
                  <w:pPr>
                    <w:numPr>
                      <w:ilvl w:val="0"/>
                      <w:numId w:val="67"/>
                    </w:numPr>
                    <w:spacing w:line="240" w:lineRule="exact"/>
                    <w:ind w:left="422"/>
                    <w:jc w:val="both"/>
                    <w:rPr>
                      <w:rFonts w:ascii="Times New Roman" w:hAnsi="Times New Roman"/>
                      <w:color w:val="000000"/>
                      <w:sz w:val="22"/>
                      <w:szCs w:val="22"/>
                    </w:rPr>
                  </w:pPr>
                  <w:r>
                    <w:rPr>
                      <w:rFonts w:ascii="Times New Roman" w:hAnsi="Times New Roman"/>
                      <w:color w:val="000000"/>
                      <w:sz w:val="22"/>
                      <w:szCs w:val="22"/>
                    </w:rPr>
                    <w:t>Esperienza in d</w:t>
                  </w:r>
                  <w:r w:rsidR="00D07DAC" w:rsidRPr="00A35784">
                    <w:rPr>
                      <w:rFonts w:ascii="Times New Roman" w:hAnsi="Times New Roman"/>
                      <w:color w:val="000000"/>
                      <w:sz w:val="22"/>
                      <w:szCs w:val="22"/>
                    </w:rPr>
                    <w:t xml:space="preserve">eterminazione tassonomica sulla fauna ittica delle acque interne italiane di almeno </w:t>
                  </w:r>
                  <w:proofErr w:type="gramStart"/>
                  <w:r w:rsidR="00D07DAC" w:rsidRPr="00A35784">
                    <w:rPr>
                      <w:rFonts w:ascii="Times New Roman" w:hAnsi="Times New Roman"/>
                      <w:color w:val="000000"/>
                      <w:sz w:val="22"/>
                      <w:szCs w:val="22"/>
                    </w:rPr>
                    <w:t>6</w:t>
                  </w:r>
                  <w:proofErr w:type="gramEnd"/>
                  <w:r w:rsidR="00D07DAC" w:rsidRPr="00A35784">
                    <w:rPr>
                      <w:rFonts w:ascii="Times New Roman" w:hAnsi="Times New Roman"/>
                      <w:color w:val="000000"/>
                      <w:sz w:val="22"/>
                      <w:szCs w:val="22"/>
                    </w:rPr>
                    <w:t xml:space="preserve"> anni</w:t>
                  </w:r>
                </w:p>
              </w:tc>
              <w:tc>
                <w:tcPr>
                  <w:tcW w:w="4394" w:type="dxa"/>
                  <w:tcBorders>
                    <w:left w:val="single" w:sz="4" w:space="0" w:color="D6E3BC"/>
                    <w:right w:val="double" w:sz="4" w:space="0" w:color="9BBB59"/>
                  </w:tcBorders>
                </w:tcPr>
                <w:p w14:paraId="7D532F01"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7B3F33B8" w14:textId="77777777" w:rsidR="00D07DAC" w:rsidRPr="00A35784" w:rsidRDefault="00D07DAC" w:rsidP="008A786E">
                  <w:pPr>
                    <w:numPr>
                      <w:ilvl w:val="0"/>
                      <w:numId w:val="67"/>
                    </w:numPr>
                    <w:spacing w:line="240" w:lineRule="exact"/>
                    <w:ind w:left="351"/>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42B00B83" w14:textId="77777777" w:rsidR="00D07DAC" w:rsidRPr="00A35784" w:rsidRDefault="00D07DAC" w:rsidP="00530B8F">
                  <w:pPr>
                    <w:spacing w:line="240" w:lineRule="exact"/>
                    <w:ind w:left="351"/>
                    <w:jc w:val="both"/>
                    <w:rPr>
                      <w:rFonts w:ascii="Times New Roman" w:hAnsi="Times New Roman"/>
                      <w:color w:val="000000"/>
                      <w:sz w:val="22"/>
                      <w:szCs w:val="22"/>
                    </w:rPr>
                  </w:pPr>
                </w:p>
                <w:p w14:paraId="76B66931" w14:textId="77777777" w:rsidR="00D07DAC" w:rsidRPr="00A35784" w:rsidRDefault="00D07DAC" w:rsidP="00530B8F">
                  <w:pPr>
                    <w:spacing w:line="240" w:lineRule="exact"/>
                    <w:jc w:val="both"/>
                    <w:rPr>
                      <w:rFonts w:ascii="Times New Roman" w:hAnsi="Times New Roman"/>
                      <w:b/>
                      <w:color w:val="000000"/>
                      <w:sz w:val="22"/>
                      <w:szCs w:val="22"/>
                    </w:rPr>
                  </w:pPr>
                </w:p>
              </w:tc>
            </w:tr>
            <w:tr w:rsidR="00892489" w:rsidRPr="00A35784" w14:paraId="56CF05A2" w14:textId="77777777" w:rsidTr="000440AA">
              <w:trPr>
                <w:trHeight w:val="721"/>
              </w:trPr>
              <w:tc>
                <w:tcPr>
                  <w:tcW w:w="8752" w:type="dxa"/>
                  <w:gridSpan w:val="2"/>
                  <w:tcBorders>
                    <w:left w:val="double" w:sz="4" w:space="0" w:color="9BBB59"/>
                    <w:right w:val="double" w:sz="4" w:space="0" w:color="9BBB59"/>
                  </w:tcBorders>
                </w:tcPr>
                <w:p w14:paraId="5EEF1C3F" w14:textId="77777777" w:rsidR="00892489" w:rsidRPr="00A35784" w:rsidRDefault="00892489"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approfondimento sulle metodologie eutanasiche e di soppressione</w:t>
                  </w:r>
                </w:p>
                <w:p w14:paraId="517D811D" w14:textId="419C8C1C" w:rsidR="00892489" w:rsidRPr="00A35784" w:rsidRDefault="00892489" w:rsidP="00530B8F">
                  <w:pPr>
                    <w:spacing w:line="240" w:lineRule="exact"/>
                    <w:jc w:val="both"/>
                    <w:rPr>
                      <w:rFonts w:ascii="Times New Roman" w:hAnsi="Times New Roman"/>
                      <w:color w:val="000000"/>
                      <w:sz w:val="22"/>
                      <w:szCs w:val="22"/>
                    </w:rPr>
                  </w:pPr>
                </w:p>
              </w:tc>
            </w:tr>
            <w:tr w:rsidR="00892489" w:rsidRPr="00A35784" w14:paraId="4B9ACE1D" w14:textId="77777777" w:rsidTr="000440AA">
              <w:trPr>
                <w:trHeight w:val="596"/>
              </w:trPr>
              <w:tc>
                <w:tcPr>
                  <w:tcW w:w="8752" w:type="dxa"/>
                  <w:gridSpan w:val="2"/>
                  <w:tcBorders>
                    <w:left w:val="double" w:sz="4" w:space="0" w:color="9BBB59"/>
                    <w:right w:val="double" w:sz="4" w:space="0" w:color="9BBB59"/>
                  </w:tcBorders>
                </w:tcPr>
                <w:p w14:paraId="4D7C46B0" w14:textId="2D666DC2" w:rsidR="00892489" w:rsidRPr="00A35784" w:rsidRDefault="00892489"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4B31C0">
                    <w:rPr>
                      <w:rFonts w:ascii="Times New Roman" w:hAnsi="Times New Roman"/>
                      <w:color w:val="000000"/>
                      <w:sz w:val="22"/>
                      <w:szCs w:val="22"/>
                    </w:rPr>
                    <w:t>-</w:t>
                  </w:r>
                  <w:r w:rsidRPr="00A35784">
                    <w:rPr>
                      <w:rFonts w:ascii="Times New Roman" w:hAnsi="Times New Roman"/>
                      <w:color w:val="000000"/>
                      <w:sz w:val="22"/>
                      <w:szCs w:val="22"/>
                    </w:rPr>
                    <w:t xml:space="preserve">formazione </w:t>
                  </w:r>
                </w:p>
                <w:p w14:paraId="359FB977" w14:textId="2DB7EA8F" w:rsidR="00892489" w:rsidRPr="00A35784" w:rsidRDefault="00892489" w:rsidP="00530B8F">
                  <w:pPr>
                    <w:spacing w:line="240" w:lineRule="exact"/>
                    <w:jc w:val="both"/>
                    <w:rPr>
                      <w:rFonts w:ascii="Times New Roman" w:hAnsi="Times New Roman"/>
                      <w:b/>
                      <w:color w:val="000000"/>
                      <w:sz w:val="22"/>
                      <w:szCs w:val="22"/>
                    </w:rPr>
                  </w:pPr>
                </w:p>
              </w:tc>
            </w:tr>
            <w:tr w:rsidR="00D07DAC" w:rsidRPr="00A35784" w14:paraId="59A9B70B" w14:textId="77777777" w:rsidTr="00D07DAC">
              <w:trPr>
                <w:trHeight w:val="395"/>
              </w:trPr>
              <w:tc>
                <w:tcPr>
                  <w:tcW w:w="8752" w:type="dxa"/>
                  <w:gridSpan w:val="2"/>
                  <w:tcBorders>
                    <w:left w:val="double" w:sz="4" w:space="0" w:color="9BBB59"/>
                    <w:right w:val="double" w:sz="4" w:space="0" w:color="9BBB59"/>
                  </w:tcBorders>
                  <w:shd w:val="clear" w:color="auto" w:fill="EAF1DD"/>
                </w:tcPr>
                <w:p w14:paraId="0CE21E1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46FBE15" w14:textId="77777777" w:rsidTr="00D07DAC">
              <w:trPr>
                <w:trHeight w:val="596"/>
              </w:trPr>
              <w:tc>
                <w:tcPr>
                  <w:tcW w:w="4358" w:type="dxa"/>
                  <w:tcBorders>
                    <w:left w:val="double" w:sz="4" w:space="0" w:color="9BBB59"/>
                    <w:right w:val="single" w:sz="4" w:space="0" w:color="D6E3BC"/>
                  </w:tcBorders>
                </w:tcPr>
                <w:p w14:paraId="5EDFF48A" w14:textId="77777777"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color w:val="000000"/>
                      <w:sz w:val="22"/>
                      <w:szCs w:val="22"/>
                    </w:rPr>
                    <w:t>Prova abilitativa campionamento (es ad osservazione diretta)</w:t>
                  </w:r>
                </w:p>
              </w:tc>
              <w:tc>
                <w:tcPr>
                  <w:tcW w:w="4394" w:type="dxa"/>
                  <w:tcBorders>
                    <w:left w:val="single" w:sz="4" w:space="0" w:color="D6E3BC"/>
                    <w:right w:val="double" w:sz="4" w:space="0" w:color="9BBB59"/>
                  </w:tcBorders>
                </w:tcPr>
                <w:p w14:paraId="50B54047"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40D260FB" w14:textId="77777777" w:rsidTr="00D07DAC">
              <w:trPr>
                <w:trHeight w:val="596"/>
              </w:trPr>
              <w:tc>
                <w:tcPr>
                  <w:tcW w:w="4358" w:type="dxa"/>
                  <w:tcBorders>
                    <w:left w:val="double" w:sz="4" w:space="0" w:color="9BBB59"/>
                    <w:right w:val="single" w:sz="4" w:space="0" w:color="D6E3BC"/>
                  </w:tcBorders>
                </w:tcPr>
                <w:p w14:paraId="5DDC00BF" w14:textId="77777777" w:rsidR="00D07DAC" w:rsidRPr="00A35784" w:rsidRDefault="00D07DAC" w:rsidP="00530B8F">
                  <w:pPr>
                    <w:spacing w:line="240" w:lineRule="exact"/>
                    <w:rPr>
                      <w:rFonts w:ascii="Times New Roman" w:hAnsi="Times New Roman"/>
                      <w:b/>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EQB Fauna Ittica</w:t>
                  </w:r>
                </w:p>
              </w:tc>
              <w:tc>
                <w:tcPr>
                  <w:tcW w:w="4394" w:type="dxa"/>
                  <w:tcBorders>
                    <w:left w:val="single" w:sz="4" w:space="0" w:color="D6E3BC"/>
                    <w:right w:val="double" w:sz="4" w:space="0" w:color="9BBB59"/>
                  </w:tcBorders>
                </w:tcPr>
                <w:p w14:paraId="5C158669" w14:textId="77777777" w:rsidR="00D07DAC" w:rsidRPr="00A35784" w:rsidRDefault="00D07DAC" w:rsidP="00530B8F">
                  <w:pPr>
                    <w:spacing w:line="240" w:lineRule="exact"/>
                    <w:jc w:val="center"/>
                    <w:rPr>
                      <w:rFonts w:ascii="Times New Roman" w:hAnsi="Times New Roman"/>
                      <w:b/>
                      <w:color w:val="000000"/>
                      <w:sz w:val="22"/>
                      <w:szCs w:val="22"/>
                    </w:rPr>
                  </w:pPr>
                </w:p>
              </w:tc>
            </w:tr>
            <w:tr w:rsidR="00D07DAC" w:rsidRPr="00A35784" w14:paraId="50930D6B" w14:textId="77777777" w:rsidTr="00D07DAC">
              <w:trPr>
                <w:trHeight w:val="363"/>
              </w:trPr>
              <w:tc>
                <w:tcPr>
                  <w:tcW w:w="8752" w:type="dxa"/>
                  <w:gridSpan w:val="2"/>
                  <w:tcBorders>
                    <w:left w:val="double" w:sz="4" w:space="0" w:color="9BBB59"/>
                    <w:right w:val="double" w:sz="4" w:space="0" w:color="9BBB59"/>
                  </w:tcBorders>
                </w:tcPr>
                <w:p w14:paraId="61DF5A2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color w:val="000000"/>
                      <w:sz w:val="22"/>
                      <w:szCs w:val="22"/>
                    </w:rPr>
                    <w:t>Valutazione esperienza documentata e corsi di approfondimento</w:t>
                  </w:r>
                </w:p>
              </w:tc>
            </w:tr>
            <w:tr w:rsidR="00D07DAC" w:rsidRPr="00A35784" w14:paraId="6DD11A17" w14:textId="77777777" w:rsidTr="00D07DAC">
              <w:trPr>
                <w:trHeight w:val="850"/>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D6E3BC"/>
                </w:tcPr>
                <w:p w14:paraId="3476ADFE" w14:textId="0D57F5B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in Campionamento e Determinazione e tecniche Eutanasiche di Fauna Ittica Ittiologo lacustre Livello 2</w:t>
                  </w:r>
                </w:p>
                <w:p w14:paraId="47FDC73C"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(FI-L-CDE_2L)</w:t>
                  </w:r>
                </w:p>
              </w:tc>
            </w:tr>
            <w:tr w:rsidR="00D07DAC" w:rsidRPr="00A35784" w14:paraId="60DCEE51" w14:textId="77777777" w:rsidTr="00D07DAC">
              <w:trPr>
                <w:trHeight w:val="294"/>
              </w:trPr>
              <w:tc>
                <w:tcPr>
                  <w:tcW w:w="8752" w:type="dxa"/>
                  <w:gridSpan w:val="2"/>
                  <w:tcBorders>
                    <w:top w:val="double" w:sz="4" w:space="0" w:color="9BBB59"/>
                    <w:bottom w:val="double" w:sz="4" w:space="0" w:color="9BBB59"/>
                  </w:tcBorders>
                </w:tcPr>
                <w:p w14:paraId="09E2E7A2" w14:textId="77777777" w:rsidR="00D07DAC" w:rsidRPr="00A35784" w:rsidRDefault="00D07DAC" w:rsidP="00D07DAC">
                  <w:pPr>
                    <w:jc w:val="both"/>
                    <w:rPr>
                      <w:rFonts w:ascii="Times New Roman" w:hAnsi="Times New Roman"/>
                      <w:b/>
                      <w:color w:val="000000"/>
                      <w:sz w:val="22"/>
                      <w:szCs w:val="22"/>
                    </w:rPr>
                  </w:pPr>
                </w:p>
              </w:tc>
            </w:tr>
            <w:tr w:rsidR="00D07DAC" w:rsidRPr="00A35784" w14:paraId="4DA8EE92" w14:textId="77777777" w:rsidTr="00D07DAC">
              <w:trPr>
                <w:trHeight w:val="294"/>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92D050"/>
                </w:tcPr>
                <w:p w14:paraId="16AF89AC" w14:textId="77777777" w:rsidR="00D07DAC" w:rsidRPr="00A35784" w:rsidRDefault="00D07DAC" w:rsidP="00530B8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674142B4" w14:textId="77777777" w:rsidR="00D07DAC" w:rsidRPr="00A35784" w:rsidRDefault="00D07DAC" w:rsidP="00530B8F">
                  <w:pPr>
                    <w:spacing w:line="240" w:lineRule="exact"/>
                    <w:jc w:val="both"/>
                    <w:rPr>
                      <w:rFonts w:ascii="Times New Roman" w:hAnsi="Times New Roman"/>
                      <w:b/>
                      <w:color w:val="000000"/>
                      <w:sz w:val="22"/>
                      <w:szCs w:val="22"/>
                    </w:rPr>
                  </w:pPr>
                </w:p>
              </w:tc>
            </w:tr>
            <w:tr w:rsidR="00D07DAC" w:rsidRPr="00A35784" w14:paraId="654D508B" w14:textId="77777777" w:rsidTr="00D07DAC">
              <w:trPr>
                <w:trHeight w:val="294"/>
              </w:trPr>
              <w:tc>
                <w:tcPr>
                  <w:tcW w:w="8752" w:type="dxa"/>
                  <w:gridSpan w:val="2"/>
                  <w:tcBorders>
                    <w:top w:val="double" w:sz="4" w:space="0" w:color="9BBB59"/>
                    <w:left w:val="double" w:sz="4" w:space="0" w:color="9BBB59"/>
                    <w:bottom w:val="double" w:sz="4" w:space="0" w:color="9BBB59"/>
                    <w:right w:val="double" w:sz="4" w:space="0" w:color="9BBB59"/>
                  </w:tcBorders>
                </w:tcPr>
                <w:p w14:paraId="64D5488E"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42CF812" w14:textId="77777777" w:rsidTr="00D07DAC">
              <w:trPr>
                <w:trHeight w:val="294"/>
              </w:trPr>
              <w:tc>
                <w:tcPr>
                  <w:tcW w:w="8752" w:type="dxa"/>
                  <w:gridSpan w:val="2"/>
                  <w:tcBorders>
                    <w:top w:val="double" w:sz="4" w:space="0" w:color="9BBB59"/>
                    <w:left w:val="double" w:sz="4" w:space="0" w:color="9BBB59"/>
                    <w:right w:val="double" w:sz="4" w:space="0" w:color="9BBB59"/>
                  </w:tcBorders>
                </w:tcPr>
                <w:p w14:paraId="6217BFFB"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EC807BD" w14:textId="77777777" w:rsidTr="00D07DAC">
              <w:trPr>
                <w:trHeight w:val="294"/>
              </w:trPr>
              <w:tc>
                <w:tcPr>
                  <w:tcW w:w="8752" w:type="dxa"/>
                  <w:gridSpan w:val="2"/>
                  <w:tcBorders>
                    <w:left w:val="double" w:sz="4" w:space="0" w:color="9BBB59"/>
                    <w:right w:val="double" w:sz="4" w:space="0" w:color="9BBB59"/>
                  </w:tcBorders>
                </w:tcPr>
                <w:p w14:paraId="0C3595FF"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lake</w:t>
                  </w:r>
                  <w:proofErr w:type="spellEnd"/>
                  <w:r w:rsidRPr="00A35784">
                    <w:rPr>
                      <w:rFonts w:ascii="Times New Roman" w:hAnsi="Times New Roman"/>
                      <w:b/>
                      <w:color w:val="000000"/>
                      <w:sz w:val="22"/>
                      <w:szCs w:val="22"/>
                    </w:rPr>
                    <w:t xml:space="preserve"> </w:t>
                  </w:r>
                  <w:proofErr w:type="spellStart"/>
                  <w:r w:rsidRPr="00A35784">
                    <w:rPr>
                      <w:rFonts w:ascii="Times New Roman" w:hAnsi="Times New Roman"/>
                      <w:b/>
                      <w:color w:val="000000"/>
                      <w:sz w:val="22"/>
                      <w:szCs w:val="22"/>
                    </w:rPr>
                    <w:t>fish</w:t>
                  </w:r>
                  <w:proofErr w:type="spellEnd"/>
                  <w:r w:rsidRPr="00A35784">
                    <w:rPr>
                      <w:rFonts w:ascii="Times New Roman" w:hAnsi="Times New Roman"/>
                      <w:b/>
                      <w:color w:val="000000"/>
                      <w:sz w:val="22"/>
                      <w:szCs w:val="22"/>
                    </w:rPr>
                    <w:t xml:space="preserve"> index (LFI) e Valutazione dello stato di un ecosistema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lacustre</w:t>
                  </w:r>
                </w:p>
              </w:tc>
            </w:tr>
            <w:tr w:rsidR="00D07DAC" w:rsidRPr="00A35784" w14:paraId="0A5C12A4" w14:textId="77777777" w:rsidTr="00D07DAC">
              <w:trPr>
                <w:trHeight w:val="310"/>
              </w:trPr>
              <w:tc>
                <w:tcPr>
                  <w:tcW w:w="8752" w:type="dxa"/>
                  <w:gridSpan w:val="2"/>
                  <w:tcBorders>
                    <w:left w:val="double" w:sz="4" w:space="0" w:color="9BBB59"/>
                    <w:right w:val="double" w:sz="4" w:space="0" w:color="9BBB59"/>
                  </w:tcBorders>
                </w:tcPr>
                <w:p w14:paraId="5ADDCF06"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Caso unico</w:t>
                  </w:r>
                </w:p>
              </w:tc>
            </w:tr>
            <w:tr w:rsidR="00D07DAC" w:rsidRPr="00A35784" w14:paraId="0C3E9AAA" w14:textId="77777777" w:rsidTr="00D07DAC">
              <w:trPr>
                <w:trHeight w:val="282"/>
              </w:trPr>
              <w:tc>
                <w:tcPr>
                  <w:tcW w:w="8752" w:type="dxa"/>
                  <w:gridSpan w:val="2"/>
                  <w:tcBorders>
                    <w:left w:val="double" w:sz="4" w:space="0" w:color="9BBB59"/>
                    <w:right w:val="double" w:sz="4" w:space="0" w:color="9BBB59"/>
                  </w:tcBorders>
                </w:tcPr>
                <w:p w14:paraId="0943E1EB" w14:textId="77777777" w:rsidR="00D07DAC" w:rsidRPr="00A35784" w:rsidRDefault="00D07DAC" w:rsidP="00530B8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Titolo di Studio: Diploma di Laurea specialistica/magistrale in Scienze Biologiche e Scienze Naturali; Laurea triennale o specialistica/magistrale in Scienze mediche veterinarie (con specializzazioni su specie ittiche)</w:t>
                  </w:r>
                </w:p>
              </w:tc>
            </w:tr>
            <w:tr w:rsidR="00D07DAC" w:rsidRPr="00A35784" w14:paraId="1ED0B55E" w14:textId="77777777" w:rsidTr="00D07DAC">
              <w:trPr>
                <w:trHeight w:val="282"/>
              </w:trPr>
              <w:tc>
                <w:tcPr>
                  <w:tcW w:w="8752" w:type="dxa"/>
                  <w:gridSpan w:val="2"/>
                  <w:tcBorders>
                    <w:left w:val="double" w:sz="4" w:space="0" w:color="9BBB59"/>
                    <w:right w:val="double" w:sz="4" w:space="0" w:color="9BBB59"/>
                  </w:tcBorders>
                </w:tcPr>
                <w:p w14:paraId="58C01844" w14:textId="77777777" w:rsidR="00D07DAC" w:rsidRPr="00A35784" w:rsidRDefault="00D07DAC" w:rsidP="00530B8F">
                  <w:pPr>
                    <w:spacing w:before="120"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5C6FBE7F" w14:textId="77777777" w:rsidR="00D07DAC" w:rsidRPr="00A35784" w:rsidRDefault="00D07DAC" w:rsidP="00530B8F">
                  <w:pPr>
                    <w:spacing w:line="240" w:lineRule="exact"/>
                    <w:ind w:left="360"/>
                    <w:rPr>
                      <w:rFonts w:ascii="Times New Roman" w:hAnsi="Times New Roman"/>
                      <w:color w:val="000000"/>
                      <w:sz w:val="22"/>
                      <w:szCs w:val="22"/>
                    </w:rPr>
                  </w:pPr>
                  <w:r w:rsidRPr="00A35784">
                    <w:rPr>
                      <w:rFonts w:ascii="Times New Roman" w:hAnsi="Times New Roman"/>
                      <w:color w:val="000000"/>
                      <w:sz w:val="22"/>
                      <w:szCs w:val="22"/>
                    </w:rPr>
                    <w:t>Oppure</w:t>
                  </w:r>
                </w:p>
                <w:p w14:paraId="45EBE727"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in Campionamento e Determinazione e tecniche Eutanasiche di Fauna Ittica Ittiologo lacustre Livello 2 (FI-L-CDE_2L)</w:t>
                  </w:r>
                </w:p>
                <w:p w14:paraId="060F94EB" w14:textId="77777777" w:rsidR="00D07DAC" w:rsidRPr="00A35784" w:rsidRDefault="00D07DAC" w:rsidP="00530B8F">
                  <w:pPr>
                    <w:spacing w:line="240" w:lineRule="exact"/>
                    <w:jc w:val="both"/>
                    <w:rPr>
                      <w:rFonts w:ascii="Times New Roman" w:hAnsi="Times New Roman"/>
                      <w:color w:val="000000"/>
                      <w:sz w:val="22"/>
                      <w:szCs w:val="22"/>
                    </w:rPr>
                  </w:pPr>
                </w:p>
              </w:tc>
            </w:tr>
            <w:tr w:rsidR="00D07DAC" w:rsidRPr="00A35784" w14:paraId="439906BE" w14:textId="77777777" w:rsidTr="00D07DAC">
              <w:trPr>
                <w:trHeight w:val="273"/>
              </w:trPr>
              <w:tc>
                <w:tcPr>
                  <w:tcW w:w="8752" w:type="dxa"/>
                  <w:gridSpan w:val="2"/>
                  <w:tcBorders>
                    <w:left w:val="double" w:sz="4" w:space="0" w:color="9BBB59"/>
                    <w:bottom w:val="single" w:sz="4" w:space="0" w:color="9BBB59"/>
                    <w:right w:val="double" w:sz="4" w:space="0" w:color="9BBB59"/>
                  </w:tcBorders>
                </w:tcPr>
                <w:p w14:paraId="47CAA141" w14:textId="77777777" w:rsidR="00D07DAC" w:rsidRPr="00A35784" w:rsidRDefault="00D07DAC" w:rsidP="00530B8F">
                  <w:pPr>
                    <w:spacing w:line="240" w:lineRule="exact"/>
                    <w:ind w:left="-3"/>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 lacustre</w:t>
                  </w:r>
                </w:p>
              </w:tc>
            </w:tr>
            <w:tr w:rsidR="00D07DAC" w:rsidRPr="00A35784" w14:paraId="1F558DF7" w14:textId="77777777" w:rsidTr="00D07DAC">
              <w:trPr>
                <w:trHeight w:val="321"/>
              </w:trPr>
              <w:tc>
                <w:tcPr>
                  <w:tcW w:w="8752" w:type="dxa"/>
                  <w:gridSpan w:val="2"/>
                  <w:tcBorders>
                    <w:top w:val="double" w:sz="4" w:space="0" w:color="9BBB59"/>
                    <w:left w:val="double" w:sz="4" w:space="0" w:color="9BBB59"/>
                    <w:bottom w:val="double" w:sz="4" w:space="0" w:color="9BBB59"/>
                    <w:right w:val="double" w:sz="4" w:space="0" w:color="9BBB59"/>
                  </w:tcBorders>
                </w:tcPr>
                <w:p w14:paraId="60A46F7A"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30EB8E0" w14:textId="77777777" w:rsidTr="00D07DAC">
              <w:trPr>
                <w:trHeight w:val="278"/>
              </w:trPr>
              <w:tc>
                <w:tcPr>
                  <w:tcW w:w="8752" w:type="dxa"/>
                  <w:gridSpan w:val="2"/>
                  <w:tcBorders>
                    <w:top w:val="double" w:sz="4" w:space="0" w:color="9BBB59"/>
                    <w:left w:val="double" w:sz="4" w:space="0" w:color="9BBB59"/>
                    <w:right w:val="double" w:sz="4" w:space="0" w:color="9BBB59"/>
                  </w:tcBorders>
                </w:tcPr>
                <w:p w14:paraId="3033ECC3"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AD2EB4F" w14:textId="77777777" w:rsidTr="00D07DAC">
              <w:trPr>
                <w:trHeight w:val="582"/>
              </w:trPr>
              <w:tc>
                <w:tcPr>
                  <w:tcW w:w="8752" w:type="dxa"/>
                  <w:gridSpan w:val="2"/>
                  <w:tcBorders>
                    <w:left w:val="double" w:sz="4" w:space="0" w:color="9BBB59"/>
                    <w:right w:val="double" w:sz="4" w:space="0" w:color="9BBB59"/>
                  </w:tcBorders>
                </w:tcPr>
                <w:p w14:paraId="76D74083"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calcolo indice </w:t>
                  </w:r>
                  <w:proofErr w:type="spellStart"/>
                  <w:r w:rsidRPr="00A35784">
                    <w:rPr>
                      <w:rFonts w:ascii="Times New Roman" w:hAnsi="Times New Roman"/>
                      <w:b/>
                      <w:color w:val="000000"/>
                      <w:sz w:val="22"/>
                      <w:szCs w:val="22"/>
                    </w:rPr>
                    <w:t>lake</w:t>
                  </w:r>
                  <w:proofErr w:type="spellEnd"/>
                  <w:r w:rsidRPr="00A35784">
                    <w:rPr>
                      <w:rFonts w:ascii="Times New Roman" w:hAnsi="Times New Roman"/>
                      <w:b/>
                      <w:color w:val="000000"/>
                      <w:sz w:val="22"/>
                      <w:szCs w:val="22"/>
                    </w:rPr>
                    <w:t xml:space="preserve"> </w:t>
                  </w:r>
                  <w:proofErr w:type="spellStart"/>
                  <w:r w:rsidRPr="00A35784">
                    <w:rPr>
                      <w:rFonts w:ascii="Times New Roman" w:hAnsi="Times New Roman"/>
                      <w:b/>
                      <w:color w:val="000000"/>
                      <w:sz w:val="22"/>
                      <w:szCs w:val="22"/>
                    </w:rPr>
                    <w:t>fish</w:t>
                  </w:r>
                  <w:proofErr w:type="spellEnd"/>
                  <w:r w:rsidRPr="00A35784">
                    <w:rPr>
                      <w:rFonts w:ascii="Times New Roman" w:hAnsi="Times New Roman"/>
                      <w:b/>
                      <w:color w:val="000000"/>
                      <w:sz w:val="22"/>
                      <w:szCs w:val="22"/>
                    </w:rPr>
                    <w:t xml:space="preserve"> index (LFI) e Valutazione dello stato di un ecosistema acquatico in riferimento all’EQB Fauna Ittica lacustre</w:t>
                  </w:r>
                </w:p>
              </w:tc>
            </w:tr>
            <w:tr w:rsidR="00D07DAC" w:rsidRPr="00A35784" w14:paraId="5883FC1D" w14:textId="77777777" w:rsidTr="00D07DAC">
              <w:trPr>
                <w:trHeight w:val="278"/>
              </w:trPr>
              <w:tc>
                <w:tcPr>
                  <w:tcW w:w="8752" w:type="dxa"/>
                  <w:gridSpan w:val="2"/>
                  <w:tcBorders>
                    <w:left w:val="double" w:sz="4" w:space="0" w:color="9BBB59"/>
                    <w:right w:val="double" w:sz="4" w:space="0" w:color="9BBB59"/>
                  </w:tcBorders>
                </w:tcPr>
                <w:p w14:paraId="489A0A25"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Caso unico</w:t>
                  </w:r>
                </w:p>
              </w:tc>
            </w:tr>
            <w:tr w:rsidR="00D07DAC" w:rsidRPr="00A35784" w14:paraId="5C5D8178" w14:textId="77777777" w:rsidTr="00D07DAC">
              <w:trPr>
                <w:trHeight w:val="1902"/>
              </w:trPr>
              <w:tc>
                <w:tcPr>
                  <w:tcW w:w="8752" w:type="dxa"/>
                  <w:gridSpan w:val="2"/>
                  <w:tcBorders>
                    <w:left w:val="double" w:sz="4" w:space="0" w:color="9BBB59"/>
                    <w:right w:val="double" w:sz="4" w:space="0" w:color="9BBB59"/>
                  </w:tcBorders>
                </w:tcPr>
                <w:p w14:paraId="5A6BDA19"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con </w:t>
                  </w:r>
                </w:p>
                <w:p w14:paraId="769ACAB1" w14:textId="77777777" w:rsidR="00D07DAC" w:rsidRPr="00A35784" w:rsidRDefault="00D07DAC" w:rsidP="00530B8F">
                  <w:pPr>
                    <w:spacing w:before="120" w:line="240" w:lineRule="exact"/>
                    <w:ind w:left="-3"/>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Ittiologo lacustre Livello 1 (FI-L-CD_1L)</w:t>
                  </w:r>
                </w:p>
                <w:p w14:paraId="2B5EF1CC" w14:textId="77777777" w:rsidR="00D07DAC" w:rsidRPr="00A35784" w:rsidRDefault="00D07DAC" w:rsidP="00530B8F">
                  <w:pPr>
                    <w:spacing w:line="240" w:lineRule="exact"/>
                    <w:ind w:left="-3"/>
                    <w:rPr>
                      <w:rFonts w:ascii="Times New Roman" w:hAnsi="Times New Roman"/>
                      <w:color w:val="000000"/>
                      <w:sz w:val="22"/>
                      <w:szCs w:val="22"/>
                    </w:rPr>
                  </w:pPr>
                  <w:r w:rsidRPr="00A35784">
                    <w:rPr>
                      <w:rFonts w:ascii="Times New Roman" w:hAnsi="Times New Roman"/>
                      <w:color w:val="000000"/>
                      <w:sz w:val="22"/>
                      <w:szCs w:val="22"/>
                    </w:rPr>
                    <w:t>Oppure</w:t>
                  </w:r>
                </w:p>
                <w:p w14:paraId="746EDE92" w14:textId="77777777" w:rsidR="00D07DAC" w:rsidRPr="00A35784" w:rsidRDefault="00D07DAC" w:rsidP="00530B8F">
                  <w:pPr>
                    <w:spacing w:after="200" w:line="240" w:lineRule="exact"/>
                    <w:ind w:left="-3"/>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Qualifica in Campionamento e Determinazione e tecniche Eutanasiche di Fauna Ittica Ittiologo lacustre Livello 2 (FI-L-CDE_2L)</w:t>
                  </w:r>
                </w:p>
              </w:tc>
            </w:tr>
            <w:tr w:rsidR="00D07DAC" w:rsidRPr="00A35784" w14:paraId="5A3668B6" w14:textId="77777777" w:rsidTr="00D07DAC">
              <w:trPr>
                <w:trHeight w:val="379"/>
              </w:trPr>
              <w:tc>
                <w:tcPr>
                  <w:tcW w:w="8752" w:type="dxa"/>
                  <w:gridSpan w:val="2"/>
                  <w:tcBorders>
                    <w:left w:val="double" w:sz="4" w:space="0" w:color="9BBB59"/>
                    <w:right w:val="double" w:sz="4" w:space="0" w:color="9BBB59"/>
                  </w:tcBorders>
                </w:tcPr>
                <w:p w14:paraId="0A3CD14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 lacustre</w:t>
                  </w:r>
                </w:p>
              </w:tc>
            </w:tr>
            <w:tr w:rsidR="00D07DAC" w:rsidRPr="00A35784" w14:paraId="09118350" w14:textId="77777777" w:rsidTr="00D07DAC">
              <w:trPr>
                <w:trHeight w:val="383"/>
              </w:trPr>
              <w:tc>
                <w:tcPr>
                  <w:tcW w:w="8752" w:type="dxa"/>
                  <w:gridSpan w:val="2"/>
                  <w:tcBorders>
                    <w:left w:val="double" w:sz="4" w:space="0" w:color="9BBB59"/>
                    <w:right w:val="double" w:sz="4" w:space="0" w:color="9BBB59"/>
                  </w:tcBorders>
                </w:tcPr>
                <w:p w14:paraId="745C03FA" w14:textId="77777777"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659C5738" w14:textId="77777777" w:rsidTr="00D07DAC">
              <w:trPr>
                <w:trHeight w:val="291"/>
              </w:trPr>
              <w:tc>
                <w:tcPr>
                  <w:tcW w:w="8752" w:type="dxa"/>
                  <w:gridSpan w:val="2"/>
                  <w:tcBorders>
                    <w:left w:val="double" w:sz="4" w:space="0" w:color="9BBB59"/>
                    <w:right w:val="double" w:sz="4" w:space="0" w:color="9BBB59"/>
                  </w:tcBorders>
                  <w:shd w:val="clear" w:color="auto" w:fill="EAF1DD"/>
                </w:tcPr>
                <w:p w14:paraId="7FE74057"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7BB1D92" w14:textId="77777777" w:rsidTr="00D07DAC">
              <w:trPr>
                <w:trHeight w:val="373"/>
              </w:trPr>
              <w:tc>
                <w:tcPr>
                  <w:tcW w:w="8752" w:type="dxa"/>
                  <w:gridSpan w:val="2"/>
                  <w:tcBorders>
                    <w:left w:val="double" w:sz="4" w:space="0" w:color="9BBB59"/>
                    <w:bottom w:val="double" w:sz="4" w:space="0" w:color="9BBB59"/>
                    <w:right w:val="double" w:sz="4" w:space="0" w:color="9BBB59"/>
                  </w:tcBorders>
                </w:tcPr>
                <w:p w14:paraId="39CAE4DF" w14:textId="77777777" w:rsidR="00D07DAC" w:rsidRPr="00A35784" w:rsidRDefault="00D07DAC" w:rsidP="00530B8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1BB4C4A3" w14:textId="77777777" w:rsidTr="00D07DAC">
              <w:trPr>
                <w:trHeight w:val="248"/>
              </w:trPr>
              <w:tc>
                <w:tcPr>
                  <w:tcW w:w="8752" w:type="dxa"/>
                  <w:gridSpan w:val="2"/>
                  <w:tcBorders>
                    <w:top w:val="double" w:sz="4" w:space="0" w:color="9BBB59"/>
                    <w:left w:val="double" w:sz="4" w:space="0" w:color="9BBB59"/>
                    <w:bottom w:val="double" w:sz="4" w:space="0" w:color="9BBB59"/>
                    <w:right w:val="double" w:sz="4" w:space="0" w:color="9BBB59"/>
                  </w:tcBorders>
                  <w:shd w:val="clear" w:color="auto" w:fill="D6E3BC"/>
                </w:tcPr>
                <w:p w14:paraId="206A4CB9" w14:textId="08D83CC5" w:rsidR="00D07DAC" w:rsidRPr="00A35784" w:rsidRDefault="00D07DAC" w:rsidP="00530B8F">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calcolo indice e valutazione dello stato di un ecosistema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lacustre</w:t>
                  </w:r>
                </w:p>
                <w:p w14:paraId="290E1127" w14:textId="77777777" w:rsidR="00D07DAC" w:rsidRPr="00A35784" w:rsidRDefault="00D07DAC" w:rsidP="00530B8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(FI-L-IS)</w:t>
                  </w:r>
                </w:p>
              </w:tc>
            </w:tr>
          </w:tbl>
          <w:p w14:paraId="00E84EE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0CA6DF45" w14:textId="06E093B0" w:rsidR="00D07DAC" w:rsidRDefault="00D07DAC" w:rsidP="00D07DAC">
      <w:pPr>
        <w:spacing w:after="0" w:line="240" w:lineRule="auto"/>
        <w:rPr>
          <w:rFonts w:ascii="Times New Roman" w:eastAsia="Times" w:hAnsi="Times New Roman" w:cs="Times New Roman"/>
          <w:b/>
          <w:color w:val="000000"/>
          <w:lang w:eastAsia="it-IT"/>
        </w:rPr>
      </w:pPr>
    </w:p>
    <w:p w14:paraId="708E776A" w14:textId="77777777" w:rsidR="00F765F0" w:rsidRPr="00A35784" w:rsidRDefault="00F765F0" w:rsidP="00D07DAC">
      <w:pPr>
        <w:spacing w:after="0" w:line="240" w:lineRule="auto"/>
        <w:rPr>
          <w:rFonts w:ascii="Times New Roman" w:eastAsia="Times" w:hAnsi="Times New Roman" w:cs="Times New Roman"/>
          <w:b/>
          <w:color w:val="000000"/>
          <w:lang w:eastAsia="it-IT"/>
        </w:rPr>
      </w:pPr>
    </w:p>
    <w:p w14:paraId="78D016FB" w14:textId="739FA4C0" w:rsidR="00D07DAC" w:rsidRDefault="00D07DAC" w:rsidP="00D07DAC">
      <w:pPr>
        <w:spacing w:after="0" w:line="240" w:lineRule="auto"/>
        <w:ind w:left="1418"/>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Bibliografia</w:t>
      </w:r>
    </w:p>
    <w:p w14:paraId="4E8052FC" w14:textId="77777777" w:rsidR="00F765F0" w:rsidRPr="00A35784" w:rsidRDefault="00F765F0" w:rsidP="00D07DAC">
      <w:pPr>
        <w:spacing w:after="0" w:line="240" w:lineRule="auto"/>
        <w:ind w:left="1418"/>
        <w:rPr>
          <w:rFonts w:ascii="Times New Roman" w:eastAsia="Times" w:hAnsi="Times New Roman" w:cs="Times New Roman"/>
          <w:b/>
          <w:i/>
          <w:color w:val="000000"/>
          <w:lang w:eastAsia="it-IT"/>
        </w:rPr>
      </w:pPr>
    </w:p>
    <w:p w14:paraId="06806FAF" w14:textId="72738FAF" w:rsidR="00E91813" w:rsidRPr="00A35784" w:rsidRDefault="00E91813" w:rsidP="00E91813">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ISPRA ‘Metodi Biologici per le acque superficiali interne’. Manuali e Linee guida 111/2014,</w:t>
      </w:r>
      <w:r w:rsidRPr="00A35784">
        <w:rPr>
          <w:rFonts w:ascii="Times New Roman" w:eastAsia="Times" w:hAnsi="Times New Roman" w:cs="Times New Roman"/>
          <w:color w:val="000000"/>
          <w:lang w:eastAsia="it-IT"/>
        </w:rPr>
        <w:br/>
        <w:t>ISBN: 978-88-448-0651.</w:t>
      </w:r>
      <w:r>
        <w:rPr>
          <w:rFonts w:ascii="Times New Roman" w:eastAsia="Times" w:hAnsi="Times New Roman" w:cs="Times New Roman"/>
          <w:color w:val="000000"/>
          <w:lang w:eastAsia="it-IT"/>
        </w:rPr>
        <w:t xml:space="preserve"> Protocollo 3030.</w:t>
      </w:r>
    </w:p>
    <w:p w14:paraId="638BEC3B"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09F290DE" w14:textId="77777777" w:rsidR="00D07DAC" w:rsidRPr="00A35784" w:rsidRDefault="00D07DAC" w:rsidP="00F765F0">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REPORT CNR-ISE, 02.13 INDICI PER LA VALUTAZIONE DELLA QUALITÀ ECOLOGICA DEI LAGHI Versione corretta 2014</w:t>
      </w:r>
    </w:p>
    <w:p w14:paraId="39AC4AAC" w14:textId="77777777" w:rsidR="00D07DAC" w:rsidRPr="00A35784" w:rsidRDefault="00D07DAC" w:rsidP="00F765F0">
      <w:pPr>
        <w:pBdr>
          <w:top w:val="nil"/>
          <w:left w:val="nil"/>
          <w:bottom w:val="nil"/>
          <w:right w:val="nil"/>
          <w:between w:val="nil"/>
        </w:pBdr>
        <w:spacing w:after="0" w:line="240" w:lineRule="exact"/>
        <w:ind w:left="720"/>
        <w:jc w:val="both"/>
        <w:rPr>
          <w:rFonts w:ascii="Times New Roman" w:eastAsia="Times" w:hAnsi="Times New Roman" w:cs="Times New Roman"/>
          <w:color w:val="000000"/>
          <w:lang w:eastAsia="it-IT"/>
        </w:rPr>
      </w:pPr>
    </w:p>
    <w:p w14:paraId="21B980E7"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color w:val="000000"/>
          <w:lang w:eastAsia="it-IT"/>
        </w:rPr>
      </w:pPr>
    </w:p>
    <w:p w14:paraId="71664B1E"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color w:val="000000"/>
          <w:lang w:eastAsia="it-IT"/>
        </w:rPr>
      </w:pPr>
    </w:p>
    <w:p w14:paraId="7C5CAB5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0A271D87"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9A47892"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OSSERVAZIONE DIRETTA EQB FAUNA ITTICA ACQUE INTERNE LACUSTRI</w:t>
      </w:r>
    </w:p>
    <w:p w14:paraId="55B2392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31485FC5" w14:textId="243A0FC1" w:rsidR="00D07DAC" w:rsidRPr="00A35784" w:rsidRDefault="00D07DAC" w:rsidP="00F765F0">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Prova di campionamento fauna ittica (</w:t>
      </w:r>
      <w:r w:rsidR="008F6FAE">
        <w:rPr>
          <w:rFonts w:ascii="Times New Roman" w:eastAsia="Times" w:hAnsi="Times New Roman" w:cs="Times New Roman"/>
          <w:b/>
          <w:color w:val="000000"/>
          <w:lang w:eastAsia="it-IT"/>
        </w:rPr>
        <w:t>MLG</w:t>
      </w:r>
      <w:r w:rsidRPr="00A35784">
        <w:rPr>
          <w:rFonts w:ascii="Times New Roman" w:eastAsia="Times" w:hAnsi="Times New Roman" w:cs="Times New Roman"/>
          <w:b/>
          <w:color w:val="000000"/>
          <w:lang w:eastAsia="it-IT"/>
        </w:rPr>
        <w:t xml:space="preserve"> ISPRA 111/2014 n.3030)</w:t>
      </w:r>
    </w:p>
    <w:p w14:paraId="408EDC09"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439C2C72" w14:textId="77777777" w:rsidR="00D07DAC" w:rsidRPr="00A35784" w:rsidRDefault="00D07DAC" w:rsidP="00F765F0">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961EFD3"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1D3A4666" w14:textId="77777777" w:rsidR="00D07DAC" w:rsidRPr="00A35784" w:rsidRDefault="00D07DAC" w:rsidP="008A786E">
      <w:pPr>
        <w:numPr>
          <w:ilvl w:val="0"/>
          <w:numId w:val="42"/>
        </w:numPr>
        <w:spacing w:after="0" w:line="240" w:lineRule="exact"/>
        <w:rPr>
          <w:rFonts w:ascii="Times New Roman" w:eastAsia="Times" w:hAnsi="Times New Roman" w:cs="Times New Roman"/>
          <w:color w:val="000000"/>
          <w:lang w:eastAsia="it-IT"/>
        </w:rPr>
      </w:pPr>
      <w:commentRangeStart w:id="331"/>
      <w:commentRangeStart w:id="332"/>
      <w:r w:rsidRPr="00A35784">
        <w:rPr>
          <w:rFonts w:ascii="Times New Roman" w:eastAsia="Times" w:hAnsi="Times New Roman" w:cs="Times New Roman"/>
          <w:color w:val="000000"/>
          <w:lang w:eastAsia="it-IT"/>
        </w:rPr>
        <w:t>Compilazione scheda anagrafica di campo (format SINTAI) con:</w:t>
      </w:r>
    </w:p>
    <w:p w14:paraId="5FAB7B3D"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Riconoscimento aree di posa reti pelagiche e reti </w:t>
      </w:r>
      <w:proofErr w:type="spellStart"/>
      <w:r w:rsidRPr="00A35784">
        <w:rPr>
          <w:rFonts w:ascii="Times New Roman" w:eastAsia="Times" w:hAnsi="Times New Roman" w:cs="Times New Roman"/>
          <w:color w:val="000000"/>
          <w:lang w:eastAsia="it-IT"/>
        </w:rPr>
        <w:t>bentiche</w:t>
      </w:r>
      <w:proofErr w:type="spellEnd"/>
    </w:p>
    <w:p w14:paraId="50A3B83D"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di numero reti per posa </w:t>
      </w:r>
    </w:p>
    <w:p w14:paraId="33DFD746" w14:textId="77777777" w:rsidR="00D07DAC" w:rsidRPr="00A35784" w:rsidRDefault="00D07DAC" w:rsidP="00F765F0">
      <w:pPr>
        <w:spacing w:after="0" w:line="240" w:lineRule="exact"/>
        <w:ind w:left="1440"/>
        <w:rPr>
          <w:rFonts w:ascii="Times New Roman" w:eastAsia="Times" w:hAnsi="Times New Roman" w:cs="Times New Roman"/>
          <w:color w:val="000000"/>
          <w:lang w:eastAsia="it-IT"/>
        </w:rPr>
      </w:pPr>
    </w:p>
    <w:p w14:paraId="2D526D7A"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4E3E9B04"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52CDBD0C"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39DA51F9"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e coordinamento della squadra</w:t>
      </w:r>
    </w:p>
    <w:p w14:paraId="0787846B"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delle aree di posa</w:t>
      </w:r>
    </w:p>
    <w:p w14:paraId="74EFB0DE"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2A61371A"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6E8B9D0F"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D1546A0"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w:t>
      </w:r>
    </w:p>
    <w:p w14:paraId="344363D5"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delle procedure di sicurezza per la pesca elettrica</w:t>
      </w:r>
    </w:p>
    <w:p w14:paraId="1859B806"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Padronanza nella gestione di reti da posta</w:t>
      </w:r>
    </w:p>
    <w:p w14:paraId="44F58942" w14:textId="77777777" w:rsidR="00D07DAC" w:rsidRPr="00A35784" w:rsidRDefault="00D07DAC" w:rsidP="008A786E">
      <w:pPr>
        <w:numPr>
          <w:ilvl w:val="1"/>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delle parti meccaniche ed elettriche della strumentazione</w:t>
      </w:r>
      <w:commentRangeEnd w:id="331"/>
      <w:r w:rsidR="002927E0">
        <w:rPr>
          <w:rStyle w:val="Rimandocommento"/>
          <w:rFonts w:ascii="Cambria" w:eastAsia="Times New Roman" w:hAnsi="Cambria" w:cs="Times New Roman"/>
          <w:lang w:val="en-US"/>
        </w:rPr>
        <w:commentReference w:id="331"/>
      </w:r>
      <w:commentRangeEnd w:id="332"/>
      <w:r w:rsidR="00BD4E92">
        <w:rPr>
          <w:rStyle w:val="Rimandocommento"/>
          <w:rFonts w:ascii="Cambria" w:eastAsia="Times New Roman" w:hAnsi="Cambria" w:cs="Times New Roman"/>
          <w:lang w:val="en-US"/>
        </w:rPr>
        <w:commentReference w:id="332"/>
      </w:r>
    </w:p>
    <w:p w14:paraId="1A9F82F8"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4701D56" w14:textId="77777777" w:rsidR="00D07DAC" w:rsidRPr="00A35784" w:rsidRDefault="00D07DAC" w:rsidP="008A786E">
      <w:pPr>
        <w:numPr>
          <w:ilvl w:val="0"/>
          <w:numId w:val="4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0C2263C2" w14:textId="77777777" w:rsidR="00D07DAC" w:rsidRPr="00A35784" w:rsidRDefault="00D07DAC" w:rsidP="00F765F0">
      <w:pPr>
        <w:pBdr>
          <w:top w:val="nil"/>
          <w:left w:val="nil"/>
          <w:bottom w:val="nil"/>
          <w:right w:val="nil"/>
          <w:between w:val="nil"/>
        </w:pBdr>
        <w:spacing w:after="0" w:line="240" w:lineRule="exact"/>
        <w:ind w:left="720"/>
        <w:jc w:val="both"/>
        <w:rPr>
          <w:rFonts w:ascii="Times New Roman" w:eastAsia="Times" w:hAnsi="Times New Roman" w:cs="Times New Roman"/>
          <w:color w:val="000000"/>
          <w:lang w:eastAsia="it-IT"/>
        </w:rPr>
      </w:pPr>
    </w:p>
    <w:p w14:paraId="1E59B22A" w14:textId="77777777" w:rsidR="00D07DAC" w:rsidRPr="00A35784" w:rsidRDefault="00D07DAC" w:rsidP="00F765F0">
      <w:pPr>
        <w:spacing w:after="0" w:line="240" w:lineRule="exact"/>
        <w:rPr>
          <w:rFonts w:ascii="Times New Roman" w:eastAsia="Times" w:hAnsi="Times New Roman" w:cs="Times New Roman"/>
          <w:color w:val="000000"/>
          <w:lang w:eastAsia="it-IT"/>
        </w:rPr>
      </w:pPr>
    </w:p>
    <w:p w14:paraId="7214C0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A7C3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BB6F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A778A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CBDA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80F60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6B8C0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E739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D9DE7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BA0D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9B25A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00ED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AAA2C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7869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85B39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747B5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F862C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122D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D14E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CA80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3B715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1D053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2BB6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FB290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623E2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8F7FA2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C44475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270BB2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9C8A10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0D59B6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DB77171"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187F0A4"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7278F5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3B27BD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1466172" w14:textId="167418B3" w:rsidR="00E27705" w:rsidRDefault="00E27705" w:rsidP="00D07DAC">
      <w:pPr>
        <w:spacing w:after="0" w:line="240" w:lineRule="auto"/>
        <w:rPr>
          <w:rFonts w:ascii="Times New Roman" w:eastAsia="Times" w:hAnsi="Times New Roman" w:cs="Times New Roman"/>
          <w:color w:val="000000"/>
          <w:lang w:eastAsia="it-IT"/>
        </w:rPr>
      </w:pPr>
    </w:p>
    <w:p w14:paraId="7EE442B2" w14:textId="36EB5580" w:rsidR="00F765F0" w:rsidRDefault="00F765F0" w:rsidP="00D07DAC">
      <w:pPr>
        <w:spacing w:after="0" w:line="240" w:lineRule="auto"/>
        <w:rPr>
          <w:rFonts w:ascii="Times New Roman" w:eastAsia="Times" w:hAnsi="Times New Roman" w:cs="Times New Roman"/>
          <w:color w:val="000000"/>
          <w:lang w:eastAsia="it-IT"/>
        </w:rPr>
      </w:pPr>
    </w:p>
    <w:p w14:paraId="7D3BE91C" w14:textId="066261F5" w:rsidR="00F765F0" w:rsidRDefault="00F765F0" w:rsidP="00D07DAC">
      <w:pPr>
        <w:spacing w:after="0" w:line="240" w:lineRule="auto"/>
        <w:rPr>
          <w:rFonts w:ascii="Times New Roman" w:eastAsia="Times" w:hAnsi="Times New Roman" w:cs="Times New Roman"/>
          <w:color w:val="000000"/>
          <w:lang w:eastAsia="it-IT"/>
        </w:rPr>
      </w:pPr>
    </w:p>
    <w:p w14:paraId="0754B56C" w14:textId="63320B76" w:rsidR="00F765F0" w:rsidRDefault="00F765F0" w:rsidP="00D07DAC">
      <w:pPr>
        <w:spacing w:after="0" w:line="240" w:lineRule="auto"/>
        <w:rPr>
          <w:rFonts w:ascii="Times New Roman" w:eastAsia="Times" w:hAnsi="Times New Roman" w:cs="Times New Roman"/>
          <w:color w:val="000000"/>
          <w:lang w:eastAsia="it-IT"/>
        </w:rPr>
      </w:pPr>
    </w:p>
    <w:p w14:paraId="11EE95CC" w14:textId="77777777" w:rsidR="00F765F0" w:rsidRPr="00A35784" w:rsidRDefault="00F765F0" w:rsidP="00D07DAC">
      <w:pPr>
        <w:spacing w:after="0" w:line="240" w:lineRule="auto"/>
        <w:rPr>
          <w:rFonts w:ascii="Times New Roman" w:eastAsia="Times" w:hAnsi="Times New Roman" w:cs="Times New Roman"/>
          <w:color w:val="000000"/>
          <w:lang w:eastAsia="it-IT"/>
        </w:rPr>
      </w:pPr>
    </w:p>
    <w:p w14:paraId="04150093" w14:textId="5F3C202A"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333" w:name="_Toc63081355"/>
      <w:bookmarkStart w:id="334" w:name="_Toc71880572"/>
      <w:r w:rsidRPr="000D02C7">
        <w:rPr>
          <w:rFonts w:ascii="Times New Roman" w:eastAsia="Times" w:hAnsi="Times New Roman"/>
          <w:b/>
          <w:color w:val="000000"/>
          <w:sz w:val="28"/>
          <w:szCs w:val="28"/>
          <w:lang w:eastAsia="it-IT"/>
        </w:rPr>
        <w:t>ACQUE DI TRANSIZIONE</w:t>
      </w:r>
      <w:bookmarkEnd w:id="333"/>
      <w:bookmarkEnd w:id="334"/>
    </w:p>
    <w:p w14:paraId="34C3B6A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442E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AB48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14AC4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22D8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E88C2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4C9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B948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0C519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BA1DD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AED55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3B94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1C150B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420B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BBDA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C53A9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65B07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2E7CA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070BC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FFB7BC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C9150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3898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326F4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DE4DA5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989DF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EFB65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33CDC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6A036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11D53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2DAB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5238A0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72B98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F45715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61956F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52B200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278402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A42C873"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F10D64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3F8F48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0C9A24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2626ED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542A55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58CDCAC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9E91BC4" w14:textId="005E1D60" w:rsidR="00E27705" w:rsidRDefault="00E27705" w:rsidP="00D07DAC">
      <w:pPr>
        <w:spacing w:after="0" w:line="240" w:lineRule="auto"/>
        <w:rPr>
          <w:rFonts w:ascii="Times New Roman" w:eastAsia="Times" w:hAnsi="Times New Roman" w:cs="Times New Roman"/>
          <w:color w:val="000000"/>
          <w:lang w:eastAsia="it-IT"/>
        </w:rPr>
      </w:pPr>
    </w:p>
    <w:p w14:paraId="35999BD4" w14:textId="0630452A" w:rsidR="00F765F0" w:rsidRDefault="00F765F0" w:rsidP="00D07DAC">
      <w:pPr>
        <w:spacing w:after="0" w:line="240" w:lineRule="auto"/>
        <w:rPr>
          <w:rFonts w:ascii="Times New Roman" w:eastAsia="Times" w:hAnsi="Times New Roman" w:cs="Times New Roman"/>
          <w:color w:val="000000"/>
          <w:lang w:eastAsia="it-IT"/>
        </w:rPr>
      </w:pPr>
    </w:p>
    <w:p w14:paraId="04DA126F" w14:textId="77777777" w:rsidR="00F765F0" w:rsidRPr="00A35784" w:rsidRDefault="00F765F0" w:rsidP="00D07DAC">
      <w:pPr>
        <w:spacing w:after="0" w:line="240" w:lineRule="auto"/>
        <w:rPr>
          <w:rFonts w:ascii="Times New Roman" w:eastAsia="Times" w:hAnsi="Times New Roman" w:cs="Times New Roman"/>
          <w:color w:val="000000"/>
          <w:lang w:eastAsia="it-IT"/>
        </w:rPr>
      </w:pPr>
    </w:p>
    <w:p w14:paraId="2EDB287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8AD07AC"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10C172C"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7E1A3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4E9374" w14:textId="03AE485E"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35" w:name="_Toc63081356"/>
      <w:bookmarkStart w:id="336" w:name="_Toc71880573"/>
      <w:r w:rsidRPr="0098766B">
        <w:rPr>
          <w:rFonts w:ascii="Times New Roman" w:eastAsia="Times" w:hAnsi="Times New Roman" w:cs="Times New Roman"/>
          <w:b/>
          <w:i/>
          <w:color w:val="000000"/>
          <w:sz w:val="24"/>
          <w:szCs w:val="24"/>
          <w:lang w:eastAsia="it-IT"/>
        </w:rPr>
        <w:t xml:space="preserve">9.1 Schema di qualifica per il monitoraggio dell’EQB </w:t>
      </w:r>
      <w:proofErr w:type="spellStart"/>
      <w:r w:rsidR="00BA1B0F">
        <w:rPr>
          <w:rFonts w:ascii="Times New Roman" w:eastAsia="Times" w:hAnsi="Times New Roman" w:cs="Times New Roman"/>
          <w:b/>
          <w:i/>
          <w:color w:val="000000"/>
          <w:sz w:val="24"/>
          <w:szCs w:val="24"/>
          <w:lang w:eastAsia="it-IT"/>
        </w:rPr>
        <w:t>M</w:t>
      </w:r>
      <w:r w:rsidRPr="0098766B">
        <w:rPr>
          <w:rFonts w:ascii="Times New Roman" w:eastAsia="Times" w:hAnsi="Times New Roman" w:cs="Times New Roman"/>
          <w:b/>
          <w:i/>
          <w:color w:val="000000"/>
          <w:sz w:val="24"/>
          <w:szCs w:val="24"/>
          <w:lang w:eastAsia="it-IT"/>
        </w:rPr>
        <w:t>acroinvertebrati</w:t>
      </w:r>
      <w:proofErr w:type="spellEnd"/>
      <w:r w:rsidRPr="0098766B">
        <w:rPr>
          <w:rFonts w:ascii="Times New Roman" w:eastAsia="Times" w:hAnsi="Times New Roman" w:cs="Times New Roman"/>
          <w:b/>
          <w:i/>
          <w:color w:val="000000"/>
          <w:sz w:val="24"/>
          <w:szCs w:val="24"/>
          <w:lang w:eastAsia="it-IT"/>
        </w:rPr>
        <w:t xml:space="preserve"> bentonici di fondi mobili in ambienti di transizione</w:t>
      </w:r>
      <w:bookmarkEnd w:id="335"/>
      <w:bookmarkEnd w:id="336"/>
    </w:p>
    <w:p w14:paraId="4F7BA5AD"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58FC43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0766B7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87C9CE"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di ambienti di transizione </w:t>
      </w:r>
    </w:p>
    <w:p w14:paraId="1655A3E7"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E7D9401"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62A3E851" w14:textId="77777777" w:rsidR="00D07DAC" w:rsidRPr="00A35784" w:rsidRDefault="00D07DAC" w:rsidP="00BE29C9">
      <w:pPr>
        <w:keepNext/>
        <w:spacing w:after="0" w:line="240" w:lineRule="auto"/>
        <w:ind w:left="1418"/>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Categoria di qualifica</w:t>
      </w:r>
    </w:p>
    <w:p w14:paraId="4514524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67"/>
        <w:gridCol w:w="7303"/>
      </w:tblGrid>
      <w:tr w:rsidR="00D07DAC" w:rsidRPr="00A35784" w14:paraId="0A9A3937" w14:textId="77777777" w:rsidTr="00D07DAC">
        <w:trPr>
          <w:trHeight w:val="20"/>
        </w:trPr>
        <w:tc>
          <w:tcPr>
            <w:tcW w:w="974" w:type="pct"/>
          </w:tcPr>
          <w:p w14:paraId="37A63CE0"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MB-AT-C</w:t>
            </w:r>
          </w:p>
        </w:tc>
        <w:tc>
          <w:tcPr>
            <w:tcW w:w="4026" w:type="pct"/>
          </w:tcPr>
          <w:p w14:paraId="7F7A1C3C" w14:textId="6285D07F"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proofErr w:type="spellStart"/>
            <w:r w:rsidR="00BA1B0F">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BA1B0F">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 in ambienti di transizione (Schema 1)</w:t>
            </w:r>
          </w:p>
        </w:tc>
      </w:tr>
      <w:tr w:rsidR="00D07DAC" w:rsidRPr="00A35784" w14:paraId="14107A8C" w14:textId="77777777" w:rsidTr="00D07DAC">
        <w:trPr>
          <w:trHeight w:val="20"/>
        </w:trPr>
        <w:tc>
          <w:tcPr>
            <w:tcW w:w="974" w:type="pct"/>
          </w:tcPr>
          <w:p w14:paraId="59919991"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MB-AT-S</w:t>
            </w:r>
          </w:p>
        </w:tc>
        <w:tc>
          <w:tcPr>
            <w:tcW w:w="4026" w:type="pct"/>
          </w:tcPr>
          <w:p w14:paraId="41BD3E6C" w14:textId="08E3FD71"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Smistamento di </w:t>
            </w:r>
            <w:proofErr w:type="spellStart"/>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2)</w:t>
            </w:r>
          </w:p>
        </w:tc>
      </w:tr>
      <w:tr w:rsidR="00D07DAC" w:rsidRPr="00A35784" w14:paraId="73420769" w14:textId="77777777" w:rsidTr="00D07DAC">
        <w:trPr>
          <w:trHeight w:val="20"/>
        </w:trPr>
        <w:tc>
          <w:tcPr>
            <w:tcW w:w="974" w:type="pct"/>
          </w:tcPr>
          <w:p w14:paraId="573A0102" w14:textId="7777777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MB-AT-D</w:t>
            </w:r>
          </w:p>
        </w:tc>
        <w:tc>
          <w:tcPr>
            <w:tcW w:w="4026" w:type="pct"/>
          </w:tcPr>
          <w:p w14:paraId="674593BF" w14:textId="6AC70B32"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Esperti in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 xml:space="preserve">tassonomica di </w:t>
            </w:r>
            <w:proofErr w:type="spellStart"/>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3)</w:t>
            </w:r>
          </w:p>
        </w:tc>
      </w:tr>
      <w:tr w:rsidR="00D07DAC" w:rsidRPr="00A35784" w14:paraId="525CA6A6" w14:textId="77777777" w:rsidTr="00D07DAC">
        <w:trPr>
          <w:trHeight w:val="20"/>
        </w:trPr>
        <w:tc>
          <w:tcPr>
            <w:tcW w:w="974" w:type="pct"/>
          </w:tcPr>
          <w:p w14:paraId="47233F1B"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026" w:type="pct"/>
          </w:tcPr>
          <w:p w14:paraId="2E38C14E" w14:textId="781DAE1F"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Calcolo dell’M-AMBI e Valutazione dello Stato di qualità ecologica in riferimento all’EQB </w:t>
            </w:r>
            <w:proofErr w:type="spellStart"/>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4)</w:t>
            </w:r>
          </w:p>
        </w:tc>
      </w:tr>
    </w:tbl>
    <w:p w14:paraId="47721BE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1765"/>
        <w:gridCol w:w="4483"/>
        <w:gridCol w:w="2812"/>
      </w:tblGrid>
      <w:tr w:rsidR="00D07DAC" w:rsidRPr="00A35784" w14:paraId="23987610" w14:textId="77777777" w:rsidTr="00D07DAC">
        <w:tc>
          <w:tcPr>
            <w:tcW w:w="5000" w:type="pct"/>
            <w:gridSpan w:val="3"/>
            <w:shd w:val="clear" w:color="auto" w:fill="92D050"/>
          </w:tcPr>
          <w:p w14:paraId="7FA622F8" w14:textId="30524901"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D406BE">
              <w:rPr>
                <w:rFonts w:ascii="Times New Roman" w:hAnsi="Times New Roman"/>
                <w:b/>
                <w:color w:val="000000"/>
                <w:sz w:val="22"/>
                <w:szCs w:val="22"/>
              </w:rPr>
              <w:t>9.1</w:t>
            </w:r>
            <w:r w:rsidRPr="00A35784">
              <w:rPr>
                <w:rFonts w:ascii="Times New Roman" w:hAnsi="Times New Roman"/>
                <w:b/>
                <w:color w:val="000000"/>
                <w:sz w:val="22"/>
                <w:szCs w:val="22"/>
              </w:rPr>
              <w:t xml:space="preserve"> Compilazione codici categorie</w:t>
            </w:r>
          </w:p>
        </w:tc>
      </w:tr>
      <w:tr w:rsidR="00D07DAC" w:rsidRPr="00AF2701" w14:paraId="3AB4D131" w14:textId="77777777" w:rsidTr="00D07DAC">
        <w:tc>
          <w:tcPr>
            <w:tcW w:w="5000" w:type="pct"/>
            <w:gridSpan w:val="3"/>
            <w:shd w:val="clear" w:color="auto" w:fill="D6E3BC"/>
          </w:tcPr>
          <w:p w14:paraId="2AF601EE" w14:textId="225D1C5B" w:rsidR="00D07DAC" w:rsidRPr="00AD7B18" w:rsidRDefault="00D07DAC" w:rsidP="0094315F">
            <w:pPr>
              <w:spacing w:line="240" w:lineRule="exact"/>
              <w:jc w:val="center"/>
              <w:rPr>
                <w:rFonts w:ascii="Times New Roman" w:hAnsi="Times New Roman"/>
                <w:b/>
                <w:color w:val="000000"/>
                <w:sz w:val="22"/>
                <w:szCs w:val="22"/>
                <w:lang w:val="en-US"/>
              </w:rPr>
            </w:pPr>
            <w:proofErr w:type="spellStart"/>
            <w:r w:rsidRPr="00AD7B18">
              <w:rPr>
                <w:rFonts w:ascii="Times New Roman" w:hAnsi="Times New Roman"/>
                <w:b/>
                <w:color w:val="000000"/>
                <w:lang w:val="en-US"/>
              </w:rPr>
              <w:t>Codice</w:t>
            </w:r>
            <w:proofErr w:type="spellEnd"/>
            <w:r w:rsidRPr="00AD7B18">
              <w:rPr>
                <w:rFonts w:ascii="Times New Roman" w:hAnsi="Times New Roman"/>
                <w:b/>
                <w:color w:val="000000"/>
                <w:lang w:val="en-US"/>
              </w:rPr>
              <w:t xml:space="preserve"> MB - AT-</w:t>
            </w:r>
            <w:r w:rsidR="00EC6A3D" w:rsidRPr="00AD7B18">
              <w:rPr>
                <w:rFonts w:ascii="Times New Roman" w:hAnsi="Times New Roman"/>
                <w:b/>
                <w:color w:val="000000"/>
                <w:lang w:val="en-US"/>
              </w:rPr>
              <w:t>C,</w:t>
            </w:r>
            <w:r w:rsidR="00BB0AA2">
              <w:rPr>
                <w:rFonts w:ascii="Times New Roman" w:hAnsi="Times New Roman"/>
                <w:b/>
                <w:color w:val="000000"/>
                <w:lang w:val="en-US"/>
              </w:rPr>
              <w:t xml:space="preserve"> </w:t>
            </w:r>
            <w:r w:rsidR="00EC6A3D" w:rsidRPr="00AD7B18">
              <w:rPr>
                <w:rFonts w:ascii="Times New Roman" w:hAnsi="Times New Roman"/>
                <w:b/>
                <w:color w:val="000000"/>
                <w:lang w:val="en-US"/>
              </w:rPr>
              <w:t>S</w:t>
            </w:r>
            <w:r w:rsidR="00EC6A3D">
              <w:rPr>
                <w:rFonts w:ascii="Times New Roman" w:hAnsi="Times New Roman"/>
                <w:b/>
                <w:color w:val="000000"/>
                <w:sz w:val="22"/>
                <w:szCs w:val="22"/>
                <w:lang w:val="en-US"/>
              </w:rPr>
              <w:t>,</w:t>
            </w:r>
            <w:r w:rsidR="00BB0AA2">
              <w:rPr>
                <w:rFonts w:ascii="Times New Roman" w:hAnsi="Times New Roman"/>
                <w:b/>
                <w:color w:val="000000"/>
                <w:sz w:val="22"/>
                <w:szCs w:val="22"/>
                <w:lang w:val="en-US"/>
              </w:rPr>
              <w:t xml:space="preserve"> </w:t>
            </w:r>
            <w:r w:rsidR="00EC6A3D">
              <w:rPr>
                <w:rFonts w:ascii="Times New Roman" w:hAnsi="Times New Roman"/>
                <w:b/>
                <w:color w:val="000000"/>
                <w:sz w:val="22"/>
                <w:szCs w:val="22"/>
                <w:lang w:val="en-US"/>
              </w:rPr>
              <w:t>D,</w:t>
            </w:r>
            <w:r w:rsidR="00BB0AA2">
              <w:rPr>
                <w:rFonts w:ascii="Times New Roman" w:hAnsi="Times New Roman"/>
                <w:b/>
                <w:color w:val="000000"/>
                <w:sz w:val="22"/>
                <w:szCs w:val="22"/>
                <w:lang w:val="en-US"/>
              </w:rPr>
              <w:t xml:space="preserve"> </w:t>
            </w:r>
            <w:r w:rsidR="00EC6A3D">
              <w:rPr>
                <w:rFonts w:ascii="Times New Roman" w:hAnsi="Times New Roman"/>
                <w:b/>
                <w:color w:val="000000"/>
                <w:sz w:val="22"/>
                <w:szCs w:val="22"/>
                <w:lang w:val="en-US"/>
              </w:rPr>
              <w:t>IS</w:t>
            </w:r>
          </w:p>
        </w:tc>
      </w:tr>
      <w:tr w:rsidR="00D07DAC" w:rsidRPr="00A35784" w14:paraId="4BB1594D" w14:textId="77777777" w:rsidTr="00D07DAC">
        <w:tc>
          <w:tcPr>
            <w:tcW w:w="974" w:type="pct"/>
          </w:tcPr>
          <w:p w14:paraId="45CA1473"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474" w:type="pct"/>
          </w:tcPr>
          <w:p w14:paraId="747F5CD6" w14:textId="77777777" w:rsidR="00D07DAC" w:rsidRPr="00A35784" w:rsidRDefault="00D07DAC" w:rsidP="0094315F">
            <w:pPr>
              <w:spacing w:line="240" w:lineRule="exact"/>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Macrozoobenthos</w:t>
            </w:r>
            <w:proofErr w:type="spellEnd"/>
          </w:p>
        </w:tc>
        <w:tc>
          <w:tcPr>
            <w:tcW w:w="1552" w:type="pct"/>
          </w:tcPr>
          <w:p w14:paraId="55196E8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2F49268F" w14:textId="77777777" w:rsidTr="00D07DAC">
        <w:tc>
          <w:tcPr>
            <w:tcW w:w="974" w:type="pct"/>
          </w:tcPr>
          <w:p w14:paraId="6DBBC446"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lastRenderedPageBreak/>
              <w:t xml:space="preserve">Matrice </w:t>
            </w:r>
          </w:p>
        </w:tc>
        <w:tc>
          <w:tcPr>
            <w:tcW w:w="2474" w:type="pct"/>
          </w:tcPr>
          <w:p w14:paraId="5765A17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di transizione </w:t>
            </w:r>
          </w:p>
        </w:tc>
        <w:tc>
          <w:tcPr>
            <w:tcW w:w="1552" w:type="pct"/>
          </w:tcPr>
          <w:p w14:paraId="70EF818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2BBBC304" w14:textId="77777777" w:rsidTr="00D07DAC">
        <w:tc>
          <w:tcPr>
            <w:tcW w:w="974" w:type="pct"/>
            <w:vMerge w:val="restart"/>
          </w:tcPr>
          <w:p w14:paraId="24590202"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2474" w:type="pct"/>
          </w:tcPr>
          <w:p w14:paraId="05AEDA3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552" w:type="pct"/>
          </w:tcPr>
          <w:p w14:paraId="1FF5975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29CDF947" w14:textId="77777777" w:rsidTr="00D07DAC">
        <w:tc>
          <w:tcPr>
            <w:tcW w:w="974" w:type="pct"/>
            <w:vMerge/>
          </w:tcPr>
          <w:p w14:paraId="5D354532"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5FAC79B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Smistamento</w:t>
            </w:r>
          </w:p>
        </w:tc>
        <w:tc>
          <w:tcPr>
            <w:tcW w:w="1552" w:type="pct"/>
          </w:tcPr>
          <w:p w14:paraId="76C6203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w:t>
            </w:r>
          </w:p>
        </w:tc>
      </w:tr>
      <w:tr w:rsidR="00D07DAC" w:rsidRPr="00A35784" w14:paraId="29927BCA" w14:textId="77777777" w:rsidTr="00D07DAC">
        <w:tc>
          <w:tcPr>
            <w:tcW w:w="974" w:type="pct"/>
            <w:vMerge/>
          </w:tcPr>
          <w:p w14:paraId="5DE0EDD6"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19110AC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bCs/>
                <w:color w:val="000000"/>
                <w:sz w:val="22"/>
                <w:szCs w:val="22"/>
              </w:rPr>
              <w:t>Determinazione tassonomica</w:t>
            </w:r>
          </w:p>
        </w:tc>
        <w:tc>
          <w:tcPr>
            <w:tcW w:w="1552" w:type="pct"/>
          </w:tcPr>
          <w:p w14:paraId="3DD82F1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775E976E" w14:textId="77777777" w:rsidTr="00D07DAC">
        <w:tc>
          <w:tcPr>
            <w:tcW w:w="974" w:type="pct"/>
            <w:vMerge/>
          </w:tcPr>
          <w:p w14:paraId="73A3BB56" w14:textId="77777777" w:rsidR="00D07DAC" w:rsidRPr="00A35784" w:rsidRDefault="00D07DAC" w:rsidP="0094315F">
            <w:pPr>
              <w:spacing w:line="240" w:lineRule="exact"/>
              <w:jc w:val="both"/>
              <w:rPr>
                <w:rFonts w:ascii="Times New Roman" w:hAnsi="Times New Roman"/>
                <w:color w:val="000000"/>
                <w:sz w:val="22"/>
                <w:szCs w:val="22"/>
              </w:rPr>
            </w:pPr>
          </w:p>
        </w:tc>
        <w:tc>
          <w:tcPr>
            <w:tcW w:w="2474" w:type="pct"/>
          </w:tcPr>
          <w:p w14:paraId="6B56D2F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valutazione dello stato ecologico</w:t>
            </w:r>
          </w:p>
        </w:tc>
        <w:tc>
          <w:tcPr>
            <w:tcW w:w="1552" w:type="pct"/>
          </w:tcPr>
          <w:p w14:paraId="7CE8505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02E44CFA"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w:t>
      </w:r>
    </w:p>
    <w:p w14:paraId="0B69C99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4679D9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6449A5F7" w14:textId="77777777" w:rsidTr="00D07DAC">
        <w:trPr>
          <w:trHeight w:val="20"/>
        </w:trPr>
        <w:tc>
          <w:tcPr>
            <w:tcW w:w="771" w:type="pct"/>
          </w:tcPr>
          <w:p w14:paraId="4615A4B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MB-AT-C</w:t>
            </w:r>
          </w:p>
        </w:tc>
        <w:tc>
          <w:tcPr>
            <w:tcW w:w="4229" w:type="pct"/>
          </w:tcPr>
          <w:p w14:paraId="475D6071"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1)</w:t>
            </w:r>
          </w:p>
        </w:tc>
      </w:tr>
      <w:tr w:rsidR="00D07DAC" w:rsidRPr="00A35784" w14:paraId="3ADB704C" w14:textId="77777777" w:rsidTr="00D07DAC">
        <w:trPr>
          <w:trHeight w:val="20"/>
        </w:trPr>
        <w:tc>
          <w:tcPr>
            <w:tcW w:w="771" w:type="pct"/>
          </w:tcPr>
          <w:p w14:paraId="7870E98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MB-AT-S</w:t>
            </w:r>
          </w:p>
        </w:tc>
        <w:tc>
          <w:tcPr>
            <w:tcW w:w="4229" w:type="pct"/>
          </w:tcPr>
          <w:p w14:paraId="1EBC5A2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in ambienti di transizione. (Schema 2)</w:t>
            </w:r>
          </w:p>
        </w:tc>
      </w:tr>
      <w:tr w:rsidR="00D07DAC" w:rsidRPr="00A35784" w14:paraId="052120E6" w14:textId="77777777" w:rsidTr="00D07DAC">
        <w:trPr>
          <w:trHeight w:val="20"/>
        </w:trPr>
        <w:tc>
          <w:tcPr>
            <w:tcW w:w="771" w:type="pct"/>
          </w:tcPr>
          <w:p w14:paraId="0F6FDD31"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MB-AT-D</w:t>
            </w:r>
          </w:p>
        </w:tc>
        <w:tc>
          <w:tcPr>
            <w:tcW w:w="4229" w:type="pct"/>
          </w:tcPr>
          <w:p w14:paraId="5185628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w:t>
            </w:r>
            <w:r w:rsidRPr="00A35784">
              <w:rPr>
                <w:rFonts w:ascii="Times New Roman" w:eastAsia="Times" w:hAnsi="Times New Roman" w:cs="Times New Roman"/>
                <w:bCs/>
                <w:color w:val="000000"/>
                <w:lang w:eastAsia="it-IT"/>
              </w:rPr>
              <w:t xml:space="preserve">determinazione tassonomica </w:t>
            </w:r>
            <w:r w:rsidRPr="00A35784">
              <w:rPr>
                <w:rFonts w:ascii="Times New Roman" w:eastAsia="Times" w:hAnsi="Times New Roman" w:cs="Times New Roman"/>
                <w:color w:val="000000"/>
                <w:lang w:eastAsia="it-IT"/>
              </w:rPr>
              <w:t xml:space="preserve">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di transizione. (Schema 3)</w:t>
            </w:r>
          </w:p>
        </w:tc>
      </w:tr>
      <w:tr w:rsidR="00D07DAC" w:rsidRPr="00A35784" w14:paraId="12D685C6" w14:textId="77777777" w:rsidTr="00D07DAC">
        <w:trPr>
          <w:trHeight w:val="20"/>
        </w:trPr>
        <w:tc>
          <w:tcPr>
            <w:tcW w:w="771" w:type="pct"/>
          </w:tcPr>
          <w:p w14:paraId="62F7BAD8"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229" w:type="pct"/>
          </w:tcPr>
          <w:p w14:paraId="54C7DF8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dell’M-AMBI e Valutazione dello stato di qualità ecologica di ambienti di transizione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(Schema 4)</w:t>
            </w:r>
          </w:p>
        </w:tc>
      </w:tr>
    </w:tbl>
    <w:p w14:paraId="4AD6C6F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C9B908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6704579E"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439"/>
        <w:gridCol w:w="7631"/>
      </w:tblGrid>
      <w:tr w:rsidR="00D07DAC" w:rsidRPr="00A35784" w14:paraId="3E965020" w14:textId="77777777" w:rsidTr="00D07DAC">
        <w:trPr>
          <w:trHeight w:val="20"/>
        </w:trPr>
        <w:tc>
          <w:tcPr>
            <w:tcW w:w="793" w:type="pct"/>
          </w:tcPr>
          <w:p w14:paraId="2CA23AAA"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MB-AT-C</w:t>
            </w:r>
          </w:p>
        </w:tc>
        <w:tc>
          <w:tcPr>
            <w:tcW w:w="4207" w:type="pct"/>
          </w:tcPr>
          <w:p w14:paraId="66B165A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atte a valutare lo stato di qualità ecologica di ambienti di transizione.</w:t>
            </w:r>
          </w:p>
        </w:tc>
      </w:tr>
      <w:tr w:rsidR="00D07DAC" w:rsidRPr="00A35784" w14:paraId="3549A6FA" w14:textId="77777777" w:rsidTr="00D07DAC">
        <w:trPr>
          <w:trHeight w:val="20"/>
        </w:trPr>
        <w:tc>
          <w:tcPr>
            <w:tcW w:w="793" w:type="pct"/>
          </w:tcPr>
          <w:p w14:paraId="278CB0E5"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MB-AT-S</w:t>
            </w:r>
          </w:p>
        </w:tc>
        <w:tc>
          <w:tcPr>
            <w:tcW w:w="4207" w:type="pct"/>
          </w:tcPr>
          <w:p w14:paraId="5B6B0FC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atte a valutare lo stato di qualità ecologica di ambienti di transizione.</w:t>
            </w:r>
          </w:p>
        </w:tc>
      </w:tr>
      <w:tr w:rsidR="00D07DAC" w:rsidRPr="00A35784" w14:paraId="1D6766E2" w14:textId="77777777" w:rsidTr="00D07DAC">
        <w:trPr>
          <w:trHeight w:val="20"/>
        </w:trPr>
        <w:tc>
          <w:tcPr>
            <w:tcW w:w="793" w:type="pct"/>
          </w:tcPr>
          <w:p w14:paraId="6597A28E"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MB-AT-D</w:t>
            </w:r>
          </w:p>
        </w:tc>
        <w:tc>
          <w:tcPr>
            <w:tcW w:w="4207" w:type="pct"/>
          </w:tcPr>
          <w:p w14:paraId="05440458" w14:textId="3FF639E9"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w:t>
            </w:r>
            <w:r w:rsidR="00F5791B">
              <w:rPr>
                <w:rFonts w:ascii="Times New Roman" w:eastAsia="Times" w:hAnsi="Times New Roman" w:cs="Times New Roman"/>
                <w:bCs/>
                <w:color w:val="000000"/>
                <w:lang w:eastAsia="it-IT"/>
              </w:rPr>
              <w:t>D</w:t>
            </w:r>
            <w:r w:rsidRPr="00A35784">
              <w:rPr>
                <w:rFonts w:ascii="Times New Roman" w:eastAsia="Times" w:hAnsi="Times New Roman" w:cs="Times New Roman"/>
                <w:bCs/>
                <w:color w:val="000000"/>
                <w:lang w:eastAsia="it-IT"/>
              </w:rPr>
              <w:t xml:space="preserve">eterminazione tassonomica </w:t>
            </w:r>
            <w:r w:rsidRPr="00A35784">
              <w:rPr>
                <w:rFonts w:ascii="Times New Roman" w:eastAsia="Times" w:hAnsi="Times New Roman" w:cs="Times New Roman"/>
                <w:color w:val="000000"/>
                <w:lang w:eastAsia="it-IT"/>
              </w:rPr>
              <w:t xml:space="preserve">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atte a valutare lo stato di qualità ecologica di ambienti di transizione.</w:t>
            </w:r>
          </w:p>
        </w:tc>
      </w:tr>
      <w:tr w:rsidR="00D07DAC" w:rsidRPr="00A35784" w14:paraId="37E18A99" w14:textId="77777777" w:rsidTr="00D07DAC">
        <w:trPr>
          <w:trHeight w:val="20"/>
        </w:trPr>
        <w:tc>
          <w:tcPr>
            <w:tcW w:w="793" w:type="pct"/>
          </w:tcPr>
          <w:p w14:paraId="22E2A77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MB-AT-IS</w:t>
            </w:r>
          </w:p>
        </w:tc>
        <w:tc>
          <w:tcPr>
            <w:tcW w:w="4207" w:type="pct"/>
          </w:tcPr>
          <w:p w14:paraId="6C3E94DB" w14:textId="6418871E"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 calcolo dell’M-AMBI per la valutazione dello Stato di un ecosistema in riferimento all’EQB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di ambienti di transizione.</w:t>
            </w:r>
          </w:p>
        </w:tc>
      </w:tr>
    </w:tbl>
    <w:p w14:paraId="3C08F454" w14:textId="77777777" w:rsidR="0094315F" w:rsidRDefault="0094315F" w:rsidP="00D07DAC">
      <w:pPr>
        <w:keepNext/>
        <w:spacing w:after="0" w:line="240" w:lineRule="auto"/>
        <w:ind w:left="1440"/>
        <w:outlineLvl w:val="4"/>
        <w:rPr>
          <w:rFonts w:ascii="Times New Roman" w:eastAsia="Times" w:hAnsi="Times New Roman" w:cs="Times New Roman"/>
          <w:b/>
          <w:i/>
          <w:color w:val="000000"/>
          <w:lang w:eastAsia="it-IT"/>
        </w:rPr>
      </w:pPr>
    </w:p>
    <w:p w14:paraId="628EDEEE" w14:textId="2316C825"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E0B380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70A5FB"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32F25ED4"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396"/>
              <w:gridCol w:w="40"/>
              <w:gridCol w:w="30"/>
              <w:gridCol w:w="78"/>
              <w:gridCol w:w="4409"/>
            </w:tblGrid>
            <w:tr w:rsidR="00D07DAC" w:rsidRPr="00A35784" w14:paraId="0A90C717" w14:textId="77777777" w:rsidTr="00D07DAC">
              <w:trPr>
                <w:trHeight w:val="109"/>
              </w:trPr>
              <w:tc>
                <w:tcPr>
                  <w:tcW w:w="8953" w:type="dxa"/>
                  <w:gridSpan w:val="5"/>
                  <w:tcBorders>
                    <w:top w:val="double" w:sz="4" w:space="0" w:color="9BBB59"/>
                    <w:left w:val="double" w:sz="4" w:space="0" w:color="9BBB59"/>
                    <w:right w:val="double" w:sz="4" w:space="0" w:color="9BBB59"/>
                  </w:tcBorders>
                  <w:shd w:val="clear" w:color="auto" w:fill="92D050"/>
                </w:tcPr>
                <w:p w14:paraId="0F9C4E53"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7A758C35"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7F24D5C5" w14:textId="77777777" w:rsidTr="00D07DAC">
              <w:trPr>
                <w:trHeight w:val="109"/>
              </w:trPr>
              <w:tc>
                <w:tcPr>
                  <w:tcW w:w="8953" w:type="dxa"/>
                  <w:gridSpan w:val="5"/>
                  <w:tcBorders>
                    <w:left w:val="double" w:sz="4" w:space="0" w:color="9BBB59"/>
                    <w:bottom w:val="double" w:sz="4" w:space="0" w:color="9BBB59"/>
                    <w:right w:val="double" w:sz="4" w:space="0" w:color="9BBB59"/>
                  </w:tcBorders>
                </w:tcPr>
                <w:p w14:paraId="6F327E5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78CFC13" w14:textId="77777777" w:rsidTr="00EC6A3D">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4329D99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C76EBA6" w14:textId="77777777" w:rsidTr="00EC6A3D">
              <w:trPr>
                <w:trHeight w:val="109"/>
              </w:trPr>
              <w:tc>
                <w:tcPr>
                  <w:tcW w:w="8953" w:type="dxa"/>
                  <w:gridSpan w:val="5"/>
                  <w:tcBorders>
                    <w:left w:val="double" w:sz="4" w:space="0" w:color="9BBB59"/>
                    <w:right w:val="double" w:sz="2" w:space="0" w:color="9BBB59"/>
                  </w:tcBorders>
                </w:tcPr>
                <w:p w14:paraId="36AF41A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Campionamento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50E5C948" w14:textId="77777777" w:rsidTr="00EC6A3D">
              <w:trPr>
                <w:trHeight w:val="109"/>
              </w:trPr>
              <w:tc>
                <w:tcPr>
                  <w:tcW w:w="4396" w:type="dxa"/>
                  <w:tcBorders>
                    <w:left w:val="double" w:sz="4" w:space="0" w:color="9BBB59"/>
                  </w:tcBorders>
                </w:tcPr>
                <w:p w14:paraId="793B37C9"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7" w:type="dxa"/>
                  <w:gridSpan w:val="4"/>
                  <w:tcBorders>
                    <w:right w:val="double" w:sz="2" w:space="0" w:color="9BBB59"/>
                  </w:tcBorders>
                </w:tcPr>
                <w:p w14:paraId="6FD81D37" w14:textId="77777777" w:rsidR="00D07DAC" w:rsidRPr="00A35784" w:rsidRDefault="00D07DAC" w:rsidP="0094315F">
                  <w:pPr>
                    <w:spacing w:line="240" w:lineRule="exact"/>
                    <w:ind w:left="17"/>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18A30717" w14:textId="77777777" w:rsidTr="00EC6A3D">
              <w:trPr>
                <w:trHeight w:val="1598"/>
              </w:trPr>
              <w:tc>
                <w:tcPr>
                  <w:tcW w:w="4396" w:type="dxa"/>
                  <w:tcBorders>
                    <w:left w:val="double" w:sz="4" w:space="0" w:color="9BBB59"/>
                  </w:tcBorders>
                </w:tcPr>
                <w:p w14:paraId="1A67A43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7" w:type="dxa"/>
                  <w:gridSpan w:val="4"/>
                  <w:tcBorders>
                    <w:right w:val="double" w:sz="2" w:space="0" w:color="9BBB59"/>
                  </w:tcBorders>
                </w:tcPr>
                <w:p w14:paraId="1513189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22FF310" w14:textId="77777777" w:rsidTr="00D07DAC">
              <w:trPr>
                <w:trHeight w:val="874"/>
              </w:trPr>
              <w:tc>
                <w:tcPr>
                  <w:tcW w:w="4396" w:type="dxa"/>
                  <w:tcBorders>
                    <w:left w:val="double" w:sz="4" w:space="0" w:color="9BBB59"/>
                    <w:bottom w:val="double" w:sz="4" w:space="0" w:color="9BBB59"/>
                  </w:tcBorders>
                </w:tcPr>
                <w:p w14:paraId="4153B39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di ambienti di transizione  </w:t>
                  </w:r>
                </w:p>
              </w:tc>
              <w:tc>
                <w:tcPr>
                  <w:tcW w:w="4557" w:type="dxa"/>
                  <w:gridSpan w:val="4"/>
                  <w:tcBorders>
                    <w:bottom w:val="double" w:sz="4" w:space="0" w:color="9BBB59"/>
                    <w:right w:val="double" w:sz="4" w:space="0" w:color="9BBB59"/>
                  </w:tcBorders>
                </w:tcPr>
                <w:p w14:paraId="431E0844"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142C8053"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348CAF4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5F9B8CA6"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0A43A19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1FBC044" w14:textId="77777777" w:rsidTr="00D07DAC">
              <w:trPr>
                <w:trHeight w:val="341"/>
              </w:trPr>
              <w:tc>
                <w:tcPr>
                  <w:tcW w:w="8953" w:type="dxa"/>
                  <w:gridSpan w:val="5"/>
                  <w:tcBorders>
                    <w:left w:val="double" w:sz="4" w:space="0" w:color="9BBB59"/>
                    <w:right w:val="double" w:sz="4" w:space="0" w:color="9BBB59"/>
                  </w:tcBorders>
                </w:tcPr>
                <w:p w14:paraId="6D6FB83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Campionamento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631ED88F" w14:textId="77777777" w:rsidTr="00D07DAC">
              <w:trPr>
                <w:trHeight w:val="286"/>
              </w:trPr>
              <w:tc>
                <w:tcPr>
                  <w:tcW w:w="4436" w:type="dxa"/>
                  <w:gridSpan w:val="2"/>
                  <w:tcBorders>
                    <w:left w:val="double" w:sz="4" w:space="0" w:color="9BBB59"/>
                  </w:tcBorders>
                </w:tcPr>
                <w:p w14:paraId="620BF540"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lastRenderedPageBreak/>
                    <w:t>1° Caso: personale con esperienza</w:t>
                  </w:r>
                </w:p>
              </w:tc>
              <w:tc>
                <w:tcPr>
                  <w:tcW w:w="4517" w:type="dxa"/>
                  <w:gridSpan w:val="3"/>
                </w:tcPr>
                <w:p w14:paraId="7FCC7E86"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7AD05BBA" w14:textId="77777777" w:rsidTr="00D07DAC">
              <w:trPr>
                <w:trHeight w:val="572"/>
              </w:trPr>
              <w:tc>
                <w:tcPr>
                  <w:tcW w:w="4436" w:type="dxa"/>
                  <w:gridSpan w:val="2"/>
                  <w:tcBorders>
                    <w:left w:val="double" w:sz="4" w:space="0" w:color="9BBB59"/>
                  </w:tcBorders>
                </w:tcPr>
                <w:p w14:paraId="3166C5C9"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di ambienti di transizione  </w:t>
                  </w:r>
                </w:p>
              </w:tc>
              <w:tc>
                <w:tcPr>
                  <w:tcW w:w="4517" w:type="dxa"/>
                  <w:gridSpan w:val="3"/>
                  <w:tcBorders>
                    <w:right w:val="double" w:sz="4" w:space="0" w:color="9BBB59"/>
                  </w:tcBorders>
                </w:tcPr>
                <w:p w14:paraId="4EBE6FB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394C387" w14:textId="77777777" w:rsidTr="00D07DAC">
              <w:trPr>
                <w:trHeight w:val="501"/>
              </w:trPr>
              <w:tc>
                <w:tcPr>
                  <w:tcW w:w="4436" w:type="dxa"/>
                  <w:gridSpan w:val="2"/>
                  <w:tcBorders>
                    <w:left w:val="double" w:sz="4" w:space="0" w:color="9BBB59"/>
                  </w:tcBorders>
                </w:tcPr>
                <w:p w14:paraId="265BDAC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2CE47622"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di transizione</w:t>
                  </w:r>
                </w:p>
              </w:tc>
            </w:tr>
            <w:tr w:rsidR="00D07DAC" w:rsidRPr="00A35784" w14:paraId="71BDA249" w14:textId="77777777" w:rsidTr="00D07DAC">
              <w:trPr>
                <w:trHeight w:val="299"/>
              </w:trPr>
              <w:tc>
                <w:tcPr>
                  <w:tcW w:w="4436" w:type="dxa"/>
                  <w:gridSpan w:val="2"/>
                  <w:tcBorders>
                    <w:left w:val="double" w:sz="4" w:space="0" w:color="9BBB59"/>
                  </w:tcBorders>
                </w:tcPr>
                <w:p w14:paraId="0D1DEF5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507348D3" w14:textId="3FE96D91"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D07DAC" w:rsidRPr="00A35784" w14:paraId="2DD08355" w14:textId="77777777" w:rsidTr="00EC6A3D">
              <w:trPr>
                <w:trHeight w:val="393"/>
              </w:trPr>
              <w:tc>
                <w:tcPr>
                  <w:tcW w:w="8953" w:type="dxa"/>
                  <w:gridSpan w:val="5"/>
                  <w:tcBorders>
                    <w:left w:val="double" w:sz="4" w:space="0" w:color="9BBB59"/>
                    <w:right w:val="double" w:sz="4" w:space="0" w:color="9BBB59"/>
                  </w:tcBorders>
                  <w:shd w:val="clear" w:color="auto" w:fill="EAF1DD"/>
                </w:tcPr>
                <w:p w14:paraId="1307D05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2180C33" w14:textId="77777777" w:rsidTr="00D07DAC">
              <w:trPr>
                <w:trHeight w:val="413"/>
              </w:trPr>
              <w:tc>
                <w:tcPr>
                  <w:tcW w:w="8953" w:type="dxa"/>
                  <w:gridSpan w:val="5"/>
                  <w:tcBorders>
                    <w:left w:val="double" w:sz="4" w:space="0" w:color="9BBB59"/>
                    <w:bottom w:val="double" w:sz="4" w:space="0" w:color="9BBB59"/>
                    <w:right w:val="double" w:sz="4" w:space="0" w:color="9BBB59"/>
                  </w:tcBorders>
                </w:tcPr>
                <w:p w14:paraId="334B12A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in campionamento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(es ad osservazione diretta)</w:t>
                  </w:r>
                </w:p>
              </w:tc>
            </w:tr>
            <w:tr w:rsidR="00D07DAC" w:rsidRPr="00A35784" w14:paraId="3A49F5B6"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4F98F7D0" w14:textId="169E9A73"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in Campionamento d</w:t>
                  </w:r>
                  <w:r w:rsidR="00F5791B">
                    <w:rPr>
                      <w:rFonts w:ascii="Times New Roman" w:hAnsi="Times New Roman"/>
                      <w:b/>
                      <w:color w:val="000000"/>
                      <w:sz w:val="22"/>
                      <w:szCs w:val="22"/>
                    </w:rPr>
                    <w:t>ell’EQB</w:t>
                  </w:r>
                  <w:r w:rsidRPr="00A35784">
                    <w:rPr>
                      <w:rFonts w:ascii="Times New Roman" w:hAnsi="Times New Roman"/>
                      <w:b/>
                      <w:color w:val="000000"/>
                      <w:sz w:val="22"/>
                      <w:szCs w:val="22"/>
                    </w:rPr>
                    <w:t xml:space="preserve">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in ambienti di transizione</w:t>
                  </w:r>
                  <w:r w:rsidRPr="00A35784">
                    <w:rPr>
                      <w:rFonts w:ascii="Times New Roman" w:hAnsi="Times New Roman"/>
                      <w:color w:val="000000"/>
                      <w:sz w:val="22"/>
                      <w:szCs w:val="22"/>
                    </w:rPr>
                    <w:t xml:space="preserve"> </w:t>
                  </w:r>
                </w:p>
                <w:p w14:paraId="3A67C6FF" w14:textId="5D97F302"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w:t>
                  </w:r>
                  <w:r w:rsidR="00EC6A3D">
                    <w:rPr>
                      <w:rFonts w:ascii="Times New Roman" w:hAnsi="Times New Roman"/>
                      <w:b/>
                      <w:color w:val="000000"/>
                      <w:sz w:val="22"/>
                      <w:szCs w:val="22"/>
                    </w:rPr>
                    <w:t>T</w:t>
                  </w:r>
                  <w:r w:rsidRPr="00A35784">
                    <w:rPr>
                      <w:rFonts w:ascii="Times New Roman" w:hAnsi="Times New Roman"/>
                      <w:b/>
                      <w:color w:val="000000"/>
                      <w:sz w:val="22"/>
                      <w:szCs w:val="22"/>
                    </w:rPr>
                    <w:t>-C)</w:t>
                  </w:r>
                </w:p>
              </w:tc>
            </w:tr>
            <w:tr w:rsidR="00D07DAC" w:rsidRPr="00A35784" w14:paraId="13A50775" w14:textId="77777777" w:rsidTr="00D07DAC">
              <w:trPr>
                <w:trHeight w:val="109"/>
              </w:trPr>
              <w:tc>
                <w:tcPr>
                  <w:tcW w:w="8953" w:type="dxa"/>
                  <w:gridSpan w:val="5"/>
                  <w:tcBorders>
                    <w:top w:val="double" w:sz="4" w:space="0" w:color="9BBB59"/>
                    <w:bottom w:val="double" w:sz="4" w:space="0" w:color="9BBB59"/>
                  </w:tcBorders>
                </w:tcPr>
                <w:p w14:paraId="42640F20"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04ED8FE6"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3D1BDC43" w14:textId="77777777"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70DDB820"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70628B47"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28B6302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7EDE2E7"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0F8622B3"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C654BAA" w14:textId="77777777" w:rsidTr="00D07DAC">
              <w:trPr>
                <w:trHeight w:val="109"/>
              </w:trPr>
              <w:tc>
                <w:tcPr>
                  <w:tcW w:w="8953" w:type="dxa"/>
                  <w:gridSpan w:val="5"/>
                  <w:tcBorders>
                    <w:left w:val="double" w:sz="4" w:space="0" w:color="9BBB59"/>
                    <w:right w:val="double" w:sz="4" w:space="0" w:color="9BBB59"/>
                  </w:tcBorders>
                </w:tcPr>
                <w:p w14:paraId="6C26826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Smistamento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59304F53" w14:textId="77777777" w:rsidTr="00D07DAC">
              <w:trPr>
                <w:trHeight w:val="109"/>
              </w:trPr>
              <w:tc>
                <w:tcPr>
                  <w:tcW w:w="4396" w:type="dxa"/>
                  <w:tcBorders>
                    <w:left w:val="double" w:sz="4" w:space="0" w:color="9BBB59"/>
                  </w:tcBorders>
                </w:tcPr>
                <w:p w14:paraId="75146CAE"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7" w:type="dxa"/>
                  <w:gridSpan w:val="4"/>
                  <w:tcBorders>
                    <w:right w:val="double" w:sz="4" w:space="0" w:color="9BBB59"/>
                  </w:tcBorders>
                </w:tcPr>
                <w:p w14:paraId="2B9A4AB2" w14:textId="77777777" w:rsidR="00D07DAC" w:rsidRPr="00A35784" w:rsidRDefault="00D07DAC" w:rsidP="0094315F">
                  <w:pPr>
                    <w:spacing w:line="240" w:lineRule="exact"/>
                    <w:ind w:left="17"/>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FEDC9FE" w14:textId="77777777" w:rsidTr="00D07DAC">
              <w:trPr>
                <w:trHeight w:val="1558"/>
              </w:trPr>
              <w:tc>
                <w:tcPr>
                  <w:tcW w:w="4396" w:type="dxa"/>
                  <w:tcBorders>
                    <w:left w:val="double" w:sz="4" w:space="0" w:color="9BBB59"/>
                  </w:tcBorders>
                </w:tcPr>
                <w:p w14:paraId="2D6019FD"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7" w:type="dxa"/>
                  <w:gridSpan w:val="4"/>
                  <w:tcBorders>
                    <w:right w:val="double" w:sz="4" w:space="0" w:color="9BBB59"/>
                  </w:tcBorders>
                </w:tcPr>
                <w:p w14:paraId="5AD1DBE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423ED8F2" w14:textId="77777777" w:rsidTr="00D07DAC">
              <w:trPr>
                <w:trHeight w:val="756"/>
              </w:trPr>
              <w:tc>
                <w:tcPr>
                  <w:tcW w:w="4396" w:type="dxa"/>
                  <w:tcBorders>
                    <w:left w:val="double" w:sz="4" w:space="0" w:color="9BBB59"/>
                    <w:bottom w:val="double" w:sz="4" w:space="0" w:color="9BBB59"/>
                  </w:tcBorders>
                </w:tcPr>
                <w:p w14:paraId="206ADB09" w14:textId="791D2652"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4 anni nello Smistamento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di ambienti di transizione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57" w:type="dxa"/>
                  <w:gridSpan w:val="4"/>
                  <w:tcBorders>
                    <w:bottom w:val="double" w:sz="4" w:space="0" w:color="9BBB59"/>
                    <w:right w:val="double" w:sz="4" w:space="0" w:color="9BBB59"/>
                  </w:tcBorders>
                </w:tcPr>
                <w:p w14:paraId="3E619FD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794B97B"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001598D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4E3D652"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7F9C93E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3F233D2" w14:textId="77777777" w:rsidTr="00D07DAC">
              <w:trPr>
                <w:trHeight w:val="341"/>
              </w:trPr>
              <w:tc>
                <w:tcPr>
                  <w:tcW w:w="8953" w:type="dxa"/>
                  <w:gridSpan w:val="5"/>
                  <w:tcBorders>
                    <w:left w:val="double" w:sz="4" w:space="0" w:color="9BBB59"/>
                    <w:right w:val="double" w:sz="4" w:space="0" w:color="9BBB59"/>
                  </w:tcBorders>
                </w:tcPr>
                <w:p w14:paraId="23A1DEE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Smistamento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074700DC" w14:textId="77777777" w:rsidTr="00D07DAC">
              <w:trPr>
                <w:trHeight w:val="286"/>
              </w:trPr>
              <w:tc>
                <w:tcPr>
                  <w:tcW w:w="4436" w:type="dxa"/>
                  <w:gridSpan w:val="2"/>
                  <w:tcBorders>
                    <w:left w:val="double" w:sz="4" w:space="0" w:color="9BBB59"/>
                  </w:tcBorders>
                </w:tcPr>
                <w:p w14:paraId="4DBAAD38"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17" w:type="dxa"/>
                  <w:gridSpan w:val="3"/>
                  <w:tcBorders>
                    <w:right w:val="double" w:sz="4" w:space="0" w:color="9BBB59"/>
                  </w:tcBorders>
                </w:tcPr>
                <w:p w14:paraId="0D942473"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46240D62" w14:textId="77777777" w:rsidTr="00D07DAC">
              <w:trPr>
                <w:trHeight w:val="572"/>
              </w:trPr>
              <w:tc>
                <w:tcPr>
                  <w:tcW w:w="4436" w:type="dxa"/>
                  <w:gridSpan w:val="2"/>
                  <w:tcBorders>
                    <w:left w:val="double" w:sz="4" w:space="0" w:color="9BBB59"/>
                  </w:tcBorders>
                </w:tcPr>
                <w:p w14:paraId="49F8AA6C" w14:textId="6E53FF0A"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4 anni nelle attività di smistamento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di ambiente di transizione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17" w:type="dxa"/>
                  <w:gridSpan w:val="3"/>
                  <w:tcBorders>
                    <w:right w:val="double" w:sz="4" w:space="0" w:color="9BBB59"/>
                  </w:tcBorders>
                </w:tcPr>
                <w:p w14:paraId="63AEDB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E9424CD" w14:textId="77777777" w:rsidTr="00D07DAC">
              <w:trPr>
                <w:trHeight w:val="428"/>
              </w:trPr>
              <w:tc>
                <w:tcPr>
                  <w:tcW w:w="4436" w:type="dxa"/>
                  <w:gridSpan w:val="2"/>
                  <w:tcBorders>
                    <w:left w:val="double" w:sz="4" w:space="0" w:color="9BBB59"/>
                  </w:tcBorders>
                </w:tcPr>
                <w:p w14:paraId="702231F4"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6AE3572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smistamento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in ambienti di transizione con cenni di ecologia e tassonomia degli invertebrati acquatici</w:t>
                  </w:r>
                </w:p>
              </w:tc>
            </w:tr>
            <w:tr w:rsidR="00D07DAC" w:rsidRPr="00A35784" w14:paraId="6CA9FE7F" w14:textId="77777777" w:rsidTr="00D07DAC">
              <w:trPr>
                <w:trHeight w:val="227"/>
              </w:trPr>
              <w:tc>
                <w:tcPr>
                  <w:tcW w:w="4436" w:type="dxa"/>
                  <w:gridSpan w:val="2"/>
                  <w:tcBorders>
                    <w:left w:val="double" w:sz="4" w:space="0" w:color="9BBB59"/>
                  </w:tcBorders>
                </w:tcPr>
                <w:p w14:paraId="0454A30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3DFEA26D" w14:textId="7681EB8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F5791B" w:rsidRPr="00A35784" w14:paraId="02047305" w14:textId="77777777" w:rsidTr="00B7758B">
              <w:trPr>
                <w:trHeight w:val="227"/>
              </w:trPr>
              <w:tc>
                <w:tcPr>
                  <w:tcW w:w="8953" w:type="dxa"/>
                  <w:gridSpan w:val="5"/>
                  <w:tcBorders>
                    <w:left w:val="double" w:sz="4" w:space="0" w:color="9BBB59"/>
                    <w:right w:val="double" w:sz="4" w:space="0" w:color="9BBB59"/>
                  </w:tcBorders>
                </w:tcPr>
                <w:p w14:paraId="6133244C" w14:textId="4C3E3CAC" w:rsidR="00F5791B" w:rsidRPr="00A35784" w:rsidRDefault="00F5791B"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 (es tassonomia)</w:t>
                  </w:r>
                </w:p>
              </w:tc>
            </w:tr>
            <w:tr w:rsidR="00D07DAC" w:rsidRPr="00A35784" w14:paraId="06B541C7" w14:textId="77777777" w:rsidTr="00EC6A3D">
              <w:trPr>
                <w:trHeight w:val="275"/>
              </w:trPr>
              <w:tc>
                <w:tcPr>
                  <w:tcW w:w="8953" w:type="dxa"/>
                  <w:gridSpan w:val="5"/>
                  <w:tcBorders>
                    <w:left w:val="double" w:sz="4" w:space="0" w:color="9BBB59"/>
                    <w:right w:val="double" w:sz="4" w:space="0" w:color="9BBB59"/>
                  </w:tcBorders>
                  <w:shd w:val="clear" w:color="auto" w:fill="EAF1DD"/>
                </w:tcPr>
                <w:p w14:paraId="5095323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F373F43"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72A92D2E"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sui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di transizione</w:t>
                  </w:r>
                </w:p>
              </w:tc>
            </w:tr>
            <w:tr w:rsidR="00D07DAC" w:rsidRPr="00A35784" w14:paraId="04224EB7"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6582C96D" w14:textId="6A9FF455"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lastRenderedPageBreak/>
                    <w:t>Qualifica</w:t>
                  </w:r>
                  <w:r w:rsidR="00C322A1">
                    <w:rPr>
                      <w:rFonts w:ascii="Times New Roman" w:hAnsi="Times New Roman"/>
                      <w:b/>
                      <w:color w:val="000000"/>
                      <w:sz w:val="22"/>
                      <w:szCs w:val="22"/>
                    </w:rPr>
                    <w:t xml:space="preserve"> di esperto </w:t>
                  </w:r>
                  <w:r w:rsidRPr="00A35784">
                    <w:rPr>
                      <w:rFonts w:ascii="Times New Roman" w:hAnsi="Times New Roman"/>
                      <w:b/>
                      <w:color w:val="000000"/>
                      <w:sz w:val="22"/>
                      <w:szCs w:val="22"/>
                    </w:rPr>
                    <w:t xml:space="preserve">in Smistamento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di transizione </w:t>
                  </w:r>
                </w:p>
                <w:p w14:paraId="65763D80"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(MB-AT-S)</w:t>
                  </w:r>
                </w:p>
              </w:tc>
            </w:tr>
            <w:tr w:rsidR="00D07DAC" w:rsidRPr="00A35784" w14:paraId="31D5AA53" w14:textId="77777777" w:rsidTr="00D07DAC">
              <w:trPr>
                <w:trHeight w:val="109"/>
              </w:trPr>
              <w:tc>
                <w:tcPr>
                  <w:tcW w:w="8953" w:type="dxa"/>
                  <w:gridSpan w:val="5"/>
                  <w:tcBorders>
                    <w:top w:val="double" w:sz="4" w:space="0" w:color="9BBB59"/>
                    <w:left w:val="double" w:sz="4" w:space="0" w:color="9BBB59"/>
                    <w:bottom w:val="double" w:sz="4" w:space="0" w:color="9BBB59"/>
                  </w:tcBorders>
                </w:tcPr>
                <w:p w14:paraId="33327595"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9F7F9F2"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6CF3F9C8"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66C2605F"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36BF464A"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493CA629"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6E4B05E2" w14:textId="77777777" w:rsidTr="00D07DAC">
              <w:trPr>
                <w:trHeight w:val="109"/>
              </w:trPr>
              <w:tc>
                <w:tcPr>
                  <w:tcW w:w="8953" w:type="dxa"/>
                  <w:gridSpan w:val="5"/>
                  <w:tcBorders>
                    <w:top w:val="double" w:sz="4" w:space="0" w:color="9BBB59"/>
                    <w:left w:val="double" w:sz="4" w:space="0" w:color="9BBB59"/>
                    <w:right w:val="double" w:sz="4" w:space="0" w:color="9BBB59"/>
                  </w:tcBorders>
                </w:tcPr>
                <w:p w14:paraId="62F86517"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5D93E9A" w14:textId="77777777" w:rsidTr="00D07DAC">
              <w:trPr>
                <w:trHeight w:val="109"/>
              </w:trPr>
              <w:tc>
                <w:tcPr>
                  <w:tcW w:w="8953" w:type="dxa"/>
                  <w:gridSpan w:val="5"/>
                  <w:tcBorders>
                    <w:left w:val="double" w:sz="4" w:space="0" w:color="9BBB59"/>
                    <w:right w:val="double" w:sz="4" w:space="0" w:color="9BBB59"/>
                  </w:tcBorders>
                </w:tcPr>
                <w:p w14:paraId="4F2DA9D5" w14:textId="6915A28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00BB0AA2">
                    <w:rPr>
                      <w:rFonts w:ascii="Times New Roman" w:hAnsi="Times New Roman"/>
                      <w:b/>
                      <w:bCs/>
                      <w:color w:val="000000"/>
                      <w:sz w:val="22"/>
                      <w:szCs w:val="22"/>
                    </w:rPr>
                    <w:t xml:space="preserve"> </w:t>
                  </w:r>
                  <w:r w:rsidRPr="00A35784">
                    <w:rPr>
                      <w:rFonts w:ascii="Times New Roman" w:hAnsi="Times New Roman"/>
                      <w:b/>
                      <w:color w:val="000000"/>
                      <w:sz w:val="22"/>
                      <w:szCs w:val="22"/>
                    </w:rPr>
                    <w:t xml:space="preserve">tassonomica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29A405D9" w14:textId="77777777" w:rsidTr="00D07DAC">
              <w:trPr>
                <w:trHeight w:val="109"/>
              </w:trPr>
              <w:tc>
                <w:tcPr>
                  <w:tcW w:w="4466" w:type="dxa"/>
                  <w:gridSpan w:val="3"/>
                  <w:tcBorders>
                    <w:left w:val="double" w:sz="4" w:space="0" w:color="9BBB59"/>
                  </w:tcBorders>
                </w:tcPr>
                <w:p w14:paraId="1A4354D7"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87" w:type="dxa"/>
                  <w:gridSpan w:val="2"/>
                </w:tcPr>
                <w:p w14:paraId="241A8D1B" w14:textId="77777777" w:rsidR="00D07DAC" w:rsidRPr="00A35784" w:rsidRDefault="00D07DAC" w:rsidP="0094315F">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2579D1BB" w14:textId="77777777" w:rsidTr="00D07DAC">
              <w:trPr>
                <w:trHeight w:val="1608"/>
              </w:trPr>
              <w:tc>
                <w:tcPr>
                  <w:tcW w:w="4466" w:type="dxa"/>
                  <w:gridSpan w:val="3"/>
                  <w:tcBorders>
                    <w:left w:val="double" w:sz="4" w:space="0" w:color="9BBB59"/>
                  </w:tcBorders>
                </w:tcPr>
                <w:p w14:paraId="148122C9"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87" w:type="dxa"/>
                  <w:gridSpan w:val="2"/>
                  <w:tcBorders>
                    <w:right w:val="double" w:sz="4" w:space="0" w:color="9BBB59"/>
                  </w:tcBorders>
                </w:tcPr>
                <w:p w14:paraId="3920416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262A7355" w14:textId="77777777" w:rsidTr="00D07DAC">
              <w:trPr>
                <w:trHeight w:val="329"/>
              </w:trPr>
              <w:tc>
                <w:tcPr>
                  <w:tcW w:w="4466" w:type="dxa"/>
                  <w:gridSpan w:val="3"/>
                  <w:tcBorders>
                    <w:left w:val="double" w:sz="4" w:space="0" w:color="9BBB59"/>
                    <w:bottom w:val="single" w:sz="4" w:space="0" w:color="D6E3BC"/>
                  </w:tcBorders>
                </w:tcPr>
                <w:p w14:paraId="4D6FA715" w14:textId="0419B34D"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4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di ambienti di transizione</w:t>
                  </w:r>
                  <w:r w:rsidR="00F5791B">
                    <w:rPr>
                      <w:rFonts w:ascii="Times New Roman" w:hAnsi="Times New Roman"/>
                      <w:bCs/>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487" w:type="dxa"/>
                  <w:gridSpan w:val="2"/>
                  <w:tcBorders>
                    <w:bottom w:val="single" w:sz="4" w:space="0" w:color="D6E3BC"/>
                    <w:right w:val="double" w:sz="4" w:space="0" w:color="9BBB59"/>
                  </w:tcBorders>
                </w:tcPr>
                <w:p w14:paraId="4F69BAA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Neolaureati o neofiti</w:t>
                  </w:r>
                </w:p>
              </w:tc>
            </w:tr>
            <w:tr w:rsidR="00D07DAC" w:rsidRPr="00A35784" w14:paraId="59B6FBBD"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4597557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673759E3"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5BE47A5E"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27018A4" w14:textId="77777777" w:rsidTr="00D07DAC">
              <w:trPr>
                <w:trHeight w:val="341"/>
              </w:trPr>
              <w:tc>
                <w:tcPr>
                  <w:tcW w:w="8953" w:type="dxa"/>
                  <w:gridSpan w:val="5"/>
                  <w:tcBorders>
                    <w:left w:val="double" w:sz="4" w:space="0" w:color="9BBB59"/>
                    <w:right w:val="double" w:sz="4" w:space="0" w:color="9BBB59"/>
                  </w:tcBorders>
                </w:tcPr>
                <w:p w14:paraId="51804F54" w14:textId="713583B0"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
                      <w:color w:val="000000"/>
                      <w:sz w:val="22"/>
                      <w:szCs w:val="22"/>
                    </w:rPr>
                    <w:t xml:space="preserve"> tassonomica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di ambienti di transizione</w:t>
                  </w:r>
                </w:p>
              </w:tc>
            </w:tr>
            <w:tr w:rsidR="00D07DAC" w:rsidRPr="00A35784" w14:paraId="4E5D3762" w14:textId="77777777" w:rsidTr="00D07DAC">
              <w:trPr>
                <w:trHeight w:val="243"/>
              </w:trPr>
              <w:tc>
                <w:tcPr>
                  <w:tcW w:w="4436" w:type="dxa"/>
                  <w:gridSpan w:val="2"/>
                  <w:tcBorders>
                    <w:left w:val="double" w:sz="4" w:space="0" w:color="9BBB59"/>
                  </w:tcBorders>
                </w:tcPr>
                <w:p w14:paraId="616E1E39" w14:textId="4A3202BE" w:rsidR="00D07DAC" w:rsidRPr="00A35784" w:rsidRDefault="00D07DAC" w:rsidP="0094315F">
                  <w:pPr>
                    <w:spacing w:line="240" w:lineRule="exact"/>
                    <w:ind w:left="-89"/>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4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di ambienti di transizione</w:t>
                  </w:r>
                  <w:r w:rsidR="00F5791B">
                    <w:rPr>
                      <w:rFonts w:ascii="Times New Roman" w:hAnsi="Times New Roman"/>
                      <w:bCs/>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17" w:type="dxa"/>
                  <w:gridSpan w:val="3"/>
                  <w:tcBorders>
                    <w:right w:val="double" w:sz="4" w:space="0" w:color="9BBB59"/>
                  </w:tcBorders>
                </w:tcPr>
                <w:p w14:paraId="588A57F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730160B" w14:textId="77777777" w:rsidTr="00D07DAC">
              <w:trPr>
                <w:trHeight w:val="608"/>
              </w:trPr>
              <w:tc>
                <w:tcPr>
                  <w:tcW w:w="4436" w:type="dxa"/>
                  <w:gridSpan w:val="2"/>
                  <w:tcBorders>
                    <w:left w:val="double" w:sz="4" w:space="0" w:color="9BBB59"/>
                  </w:tcBorders>
                </w:tcPr>
                <w:p w14:paraId="69227B39" w14:textId="77777777" w:rsidR="00D07DAC" w:rsidRPr="00A35784" w:rsidRDefault="00D07DAC" w:rsidP="0094315F">
                  <w:pPr>
                    <w:spacing w:line="240" w:lineRule="exact"/>
                    <w:ind w:left="-89"/>
                    <w:jc w:val="both"/>
                    <w:rPr>
                      <w:rFonts w:ascii="Times New Roman" w:hAnsi="Times New Roman"/>
                      <w:color w:val="000000"/>
                      <w:sz w:val="22"/>
                      <w:szCs w:val="22"/>
                    </w:rPr>
                  </w:pPr>
                </w:p>
              </w:tc>
              <w:tc>
                <w:tcPr>
                  <w:tcW w:w="4517" w:type="dxa"/>
                  <w:gridSpan w:val="3"/>
                  <w:tcBorders>
                    <w:right w:val="double" w:sz="4" w:space="0" w:color="9BBB59"/>
                  </w:tcBorders>
                </w:tcPr>
                <w:p w14:paraId="6ADE24A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Corsi di formazione di tassonomia sui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e di ecologia di ambienti di transizione</w:t>
                  </w:r>
                </w:p>
              </w:tc>
            </w:tr>
            <w:tr w:rsidR="00D07DAC" w:rsidRPr="00A35784" w14:paraId="54CC3BE8" w14:textId="77777777" w:rsidTr="00D07DAC">
              <w:trPr>
                <w:trHeight w:val="279"/>
              </w:trPr>
              <w:tc>
                <w:tcPr>
                  <w:tcW w:w="4436" w:type="dxa"/>
                  <w:gridSpan w:val="2"/>
                  <w:tcBorders>
                    <w:left w:val="double" w:sz="4" w:space="0" w:color="9BBB59"/>
                  </w:tcBorders>
                </w:tcPr>
                <w:p w14:paraId="3ACA9104"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082A2B4F" w14:textId="73076A10"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EC6A3D" w:rsidRPr="00A35784" w14:paraId="42F2842C" w14:textId="77777777" w:rsidTr="000440AA">
              <w:trPr>
                <w:trHeight w:val="671"/>
              </w:trPr>
              <w:tc>
                <w:tcPr>
                  <w:tcW w:w="8953" w:type="dxa"/>
                  <w:gridSpan w:val="5"/>
                  <w:tcBorders>
                    <w:left w:val="double" w:sz="4" w:space="0" w:color="9BBB59"/>
                    <w:right w:val="double" w:sz="4" w:space="0" w:color="9BBB59"/>
                  </w:tcBorders>
                </w:tcPr>
                <w:p w14:paraId="22DBA28C" w14:textId="77777777" w:rsidR="00EC6A3D" w:rsidRPr="00A35784" w:rsidRDefault="00EC6A3D" w:rsidP="00AD7B18">
                  <w:pPr>
                    <w:spacing w:line="240" w:lineRule="exact"/>
                    <w:ind w:left="22"/>
                    <w:jc w:val="center"/>
                    <w:rPr>
                      <w:rFonts w:ascii="Times New Roman" w:hAnsi="Times New Roman"/>
                      <w:color w:val="000000"/>
                      <w:sz w:val="22"/>
                      <w:szCs w:val="22"/>
                    </w:rPr>
                  </w:pPr>
                  <w:r w:rsidRPr="00A35784">
                    <w:rPr>
                      <w:rFonts w:ascii="Times New Roman" w:hAnsi="Times New Roman"/>
                      <w:color w:val="000000"/>
                      <w:sz w:val="22"/>
                      <w:szCs w:val="22"/>
                      <w:highlight w:val="white"/>
                    </w:rPr>
                    <w:t xml:space="preserve">Eventuali corsi avanzati di approfondimento (es tassonomia di </w:t>
                  </w:r>
                  <w:r w:rsidRPr="00A35784">
                    <w:rPr>
                      <w:rFonts w:ascii="Times New Roman" w:hAnsi="Times New Roman"/>
                      <w:i/>
                      <w:iCs/>
                      <w:color w:val="000000"/>
                      <w:sz w:val="22"/>
                      <w:szCs w:val="22"/>
                      <w:highlight w:val="white"/>
                    </w:rPr>
                    <w:t>taxon</w:t>
                  </w:r>
                  <w:r w:rsidRPr="00A35784">
                    <w:rPr>
                      <w:rFonts w:ascii="Times New Roman" w:hAnsi="Times New Roman"/>
                      <w:color w:val="000000"/>
                      <w:sz w:val="22"/>
                      <w:szCs w:val="22"/>
                      <w:highlight w:val="white"/>
                    </w:rPr>
                    <w:t xml:space="preserve"> specifici)</w:t>
                  </w:r>
                </w:p>
                <w:p w14:paraId="6EDD82DE" w14:textId="287BBE38" w:rsidR="00EC6A3D" w:rsidRPr="00A35784" w:rsidRDefault="00EC6A3D" w:rsidP="0094315F">
                  <w:pPr>
                    <w:spacing w:line="240" w:lineRule="exact"/>
                    <w:jc w:val="both"/>
                    <w:rPr>
                      <w:rFonts w:ascii="Times New Roman" w:hAnsi="Times New Roman"/>
                      <w:color w:val="000000"/>
                      <w:sz w:val="22"/>
                      <w:szCs w:val="22"/>
                    </w:rPr>
                  </w:pPr>
                </w:p>
              </w:tc>
            </w:tr>
            <w:tr w:rsidR="00D07DAC" w:rsidRPr="00A35784" w14:paraId="6A143604" w14:textId="77777777" w:rsidTr="00EC6A3D">
              <w:trPr>
                <w:trHeight w:val="335"/>
              </w:trPr>
              <w:tc>
                <w:tcPr>
                  <w:tcW w:w="8953" w:type="dxa"/>
                  <w:gridSpan w:val="5"/>
                  <w:tcBorders>
                    <w:left w:val="double" w:sz="4" w:space="0" w:color="9BBB59"/>
                    <w:right w:val="double" w:sz="4" w:space="0" w:color="9BBB59"/>
                  </w:tcBorders>
                  <w:shd w:val="clear" w:color="auto" w:fill="EAF1DD"/>
                </w:tcPr>
                <w:p w14:paraId="6CC559D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6ED1B004"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24691830" w14:textId="2E3D2B02"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sui </w:t>
                  </w:r>
                  <w:proofErr w:type="spellStart"/>
                  <w:r w:rsidR="00F5791B">
                    <w:rPr>
                      <w:rFonts w:ascii="Times New Roman" w:hAnsi="Times New Roman"/>
                      <w:color w:val="000000"/>
                      <w:sz w:val="22"/>
                      <w:szCs w:val="22"/>
                    </w:rPr>
                    <w:t>m</w:t>
                  </w:r>
                  <w:r w:rsidRPr="00A35784">
                    <w:rPr>
                      <w:rFonts w:ascii="Times New Roman" w:hAnsi="Times New Roman"/>
                      <w:color w:val="000000"/>
                      <w:sz w:val="22"/>
                      <w:szCs w:val="22"/>
                    </w:rPr>
                    <w:t>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di transizione</w:t>
                  </w:r>
                </w:p>
              </w:tc>
            </w:tr>
            <w:tr w:rsidR="00D07DAC" w:rsidRPr="00A35784" w14:paraId="58C0DFD2"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7D5A8DB3" w14:textId="7BA7BC32"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 xml:space="preserve">di esperto </w:t>
                  </w:r>
                  <w:r w:rsidRPr="00A35784">
                    <w:rPr>
                      <w:rFonts w:ascii="Times New Roman" w:hAnsi="Times New Roman"/>
                      <w:b/>
                      <w:color w:val="000000"/>
                      <w:sz w:val="22"/>
                      <w:szCs w:val="22"/>
                    </w:rPr>
                    <w:t xml:space="preserve">in </w:t>
                  </w:r>
                  <w:r w:rsidR="00F5791B">
                    <w:rPr>
                      <w:rFonts w:ascii="Times New Roman" w:hAnsi="Times New Roman"/>
                      <w:b/>
                      <w:color w:val="000000"/>
                      <w:sz w:val="22"/>
                      <w:szCs w:val="22"/>
                    </w:rPr>
                    <w:t>Determinazione</w:t>
                  </w:r>
                  <w:r w:rsidR="00F5791B"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tassonomica dell’EQB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di transizione </w:t>
                  </w:r>
                </w:p>
                <w:p w14:paraId="15FAFCCC" w14:textId="77777777" w:rsidR="00D07DAC" w:rsidRPr="00EC6A3D" w:rsidRDefault="00D07DAC" w:rsidP="0094315F">
                  <w:pPr>
                    <w:spacing w:line="240" w:lineRule="exact"/>
                    <w:jc w:val="center"/>
                    <w:rPr>
                      <w:rFonts w:ascii="Times New Roman" w:hAnsi="Times New Roman"/>
                      <w:b/>
                      <w:color w:val="000000"/>
                      <w:sz w:val="22"/>
                      <w:szCs w:val="22"/>
                    </w:rPr>
                  </w:pPr>
                  <w:r w:rsidRPr="00EC6A3D" w:rsidDel="00A83C1A">
                    <w:rPr>
                      <w:rFonts w:ascii="Times New Roman" w:hAnsi="Times New Roman"/>
                      <w:b/>
                      <w:color w:val="000000"/>
                      <w:sz w:val="22"/>
                      <w:szCs w:val="22"/>
                    </w:rPr>
                    <w:t xml:space="preserve"> </w:t>
                  </w:r>
                  <w:r w:rsidRPr="00EC6A3D">
                    <w:rPr>
                      <w:rFonts w:ascii="Times New Roman" w:hAnsi="Times New Roman"/>
                      <w:b/>
                      <w:color w:val="000000"/>
                      <w:sz w:val="22"/>
                      <w:szCs w:val="22"/>
                    </w:rPr>
                    <w:t>(</w:t>
                  </w:r>
                  <w:r w:rsidRPr="00AD7B18">
                    <w:rPr>
                      <w:rFonts w:ascii="Times New Roman" w:hAnsi="Times New Roman"/>
                      <w:b/>
                      <w:color w:val="000000"/>
                    </w:rPr>
                    <w:t>MB-AT-D</w:t>
                  </w:r>
                  <w:r w:rsidRPr="00EC6A3D">
                    <w:rPr>
                      <w:rFonts w:ascii="Times New Roman" w:hAnsi="Times New Roman"/>
                      <w:b/>
                      <w:color w:val="000000"/>
                      <w:sz w:val="22"/>
                      <w:szCs w:val="22"/>
                    </w:rPr>
                    <w:t>)</w:t>
                  </w:r>
                </w:p>
              </w:tc>
            </w:tr>
            <w:tr w:rsidR="00D07DAC" w:rsidRPr="00A35784" w14:paraId="052170E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7A576097" w14:textId="77777777" w:rsidR="00D07DAC" w:rsidRPr="00A35784" w:rsidRDefault="00D07DAC" w:rsidP="0094315F">
                  <w:pPr>
                    <w:spacing w:line="240" w:lineRule="exact"/>
                    <w:jc w:val="both"/>
                    <w:rPr>
                      <w:rFonts w:ascii="Times New Roman" w:hAnsi="Times New Roman"/>
                      <w:i/>
                      <w:color w:val="000000"/>
                      <w:sz w:val="22"/>
                      <w:szCs w:val="22"/>
                    </w:rPr>
                  </w:pPr>
                </w:p>
              </w:tc>
            </w:tr>
            <w:tr w:rsidR="00D07DAC" w:rsidRPr="00A35784" w14:paraId="55E8372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6EF40A21" w14:textId="77777777" w:rsidR="00D07DAC" w:rsidRPr="00A35784" w:rsidRDefault="00D07DAC" w:rsidP="0094315F">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4</w:t>
                  </w:r>
                </w:p>
                <w:p w14:paraId="23357C24" w14:textId="77777777" w:rsidR="00D07DAC" w:rsidRPr="00A35784" w:rsidRDefault="00D07DAC" w:rsidP="0094315F">
                  <w:pPr>
                    <w:spacing w:line="240" w:lineRule="exact"/>
                    <w:jc w:val="both"/>
                    <w:rPr>
                      <w:rFonts w:ascii="Times New Roman" w:hAnsi="Times New Roman"/>
                      <w:i/>
                      <w:color w:val="000000"/>
                      <w:sz w:val="22"/>
                      <w:szCs w:val="22"/>
                    </w:rPr>
                  </w:pPr>
                </w:p>
              </w:tc>
            </w:tr>
            <w:tr w:rsidR="00D07DAC" w:rsidRPr="00A35784" w14:paraId="0C3EAB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48980D2F"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BOX 1 - DEFINIZIONI DELLE COMPETENZE INIZIALI RICHIESTE</w:t>
                  </w:r>
                </w:p>
              </w:tc>
            </w:tr>
            <w:tr w:rsidR="00D07DAC" w:rsidRPr="00A35784" w14:paraId="3E1FEC24"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right w:val="double" w:sz="4" w:space="0" w:color="9BBB59"/>
                  </w:tcBorders>
                </w:tcPr>
                <w:p w14:paraId="5B3C94A9"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0F12206C"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left w:val="double" w:sz="4" w:space="0" w:color="9BBB59"/>
                    <w:right w:val="double" w:sz="4" w:space="0" w:color="9BBB59"/>
                  </w:tcBorders>
                </w:tcPr>
                <w:p w14:paraId="69B2E543"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 xml:space="preserve">Esperti in calcolo dell’M-AMBI e Valutazione dello Stato ecologico di un ecosistema in riferimento all’EQB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di transizione</w:t>
                  </w:r>
                </w:p>
              </w:tc>
            </w:tr>
            <w:tr w:rsidR="00D07DAC" w:rsidRPr="00A35784" w14:paraId="4DB493EA"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44" w:type="dxa"/>
                  <w:gridSpan w:val="4"/>
                  <w:tcBorders>
                    <w:left w:val="double" w:sz="4" w:space="0" w:color="9BBB59"/>
                  </w:tcBorders>
                </w:tcPr>
                <w:p w14:paraId="457283FC" w14:textId="77777777" w:rsidR="00D07DAC" w:rsidRPr="00A35784" w:rsidRDefault="00D07DAC" w:rsidP="0094315F">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09" w:type="dxa"/>
                  <w:tcBorders>
                    <w:right w:val="double" w:sz="4" w:space="0" w:color="9BBB59"/>
                  </w:tcBorders>
                </w:tcPr>
                <w:p w14:paraId="553E2F97" w14:textId="77777777" w:rsidR="00D07DAC" w:rsidRPr="00A35784" w:rsidRDefault="00D07DAC" w:rsidP="0094315F">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CDB10E9" w14:textId="77777777" w:rsidTr="00EC6A3D">
              <w:trPr>
                <w:trHeight w:val="1676"/>
              </w:trPr>
              <w:tc>
                <w:tcPr>
                  <w:tcW w:w="4544" w:type="dxa"/>
                  <w:gridSpan w:val="4"/>
                  <w:tcBorders>
                    <w:left w:val="double" w:sz="4" w:space="0" w:color="9BBB59"/>
                  </w:tcBorders>
                </w:tcPr>
                <w:p w14:paraId="239B4C9B" w14:textId="77777777" w:rsidR="00D07DAC" w:rsidRPr="00A35784" w:rsidRDefault="00D07DAC" w:rsidP="0094315F">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lastRenderedPageBreak/>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09" w:type="dxa"/>
                  <w:tcBorders>
                    <w:right w:val="double" w:sz="4" w:space="0" w:color="9BBB59"/>
                  </w:tcBorders>
                </w:tcPr>
                <w:p w14:paraId="17D68C8F" w14:textId="77777777" w:rsidR="00D07DAC" w:rsidRPr="00A35784" w:rsidRDefault="00D07DAC" w:rsidP="0094315F">
                  <w:pPr>
                    <w:spacing w:after="200"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2C9CB73" w14:textId="77777777" w:rsidTr="00D07DAC">
              <w:tblPrEx>
                <w:tblLook w:val="04A0" w:firstRow="1" w:lastRow="0" w:firstColumn="1" w:lastColumn="0" w:noHBand="0" w:noVBand="1"/>
              </w:tblPrEx>
              <w:trPr>
                <w:trHeight w:val="784"/>
              </w:trPr>
              <w:tc>
                <w:tcPr>
                  <w:cnfStyle w:val="001000000000" w:firstRow="0" w:lastRow="0" w:firstColumn="1" w:lastColumn="0" w:oddVBand="0" w:evenVBand="0" w:oddHBand="0" w:evenHBand="0" w:firstRowFirstColumn="0" w:firstRowLastColumn="0" w:lastRowFirstColumn="0" w:lastRowLastColumn="0"/>
                  <w:tcW w:w="4544" w:type="dxa"/>
                  <w:gridSpan w:val="4"/>
                  <w:tcBorders>
                    <w:left w:val="double" w:sz="4" w:space="0" w:color="9BBB59"/>
                    <w:bottom w:val="double" w:sz="4" w:space="0" w:color="9BBB59"/>
                  </w:tcBorders>
                </w:tcPr>
                <w:p w14:paraId="1B246EA6" w14:textId="77777777" w:rsidR="00D07DAC" w:rsidRPr="0094315F" w:rsidRDefault="00D07DAC" w:rsidP="0094315F">
                  <w:pPr>
                    <w:spacing w:line="240" w:lineRule="exact"/>
                    <w:jc w:val="both"/>
                    <w:rPr>
                      <w:rFonts w:ascii="Times New Roman" w:hAnsi="Times New Roman"/>
                      <w:b w:val="0"/>
                      <w:color w:val="000000"/>
                      <w:sz w:val="22"/>
                      <w:szCs w:val="22"/>
                    </w:rPr>
                  </w:pPr>
                  <w:r w:rsidRPr="0094315F">
                    <w:rPr>
                      <w:rFonts w:ascii="Times New Roman" w:hAnsi="Times New Roman"/>
                      <w:b w:val="0"/>
                      <w:color w:val="000000"/>
                      <w:sz w:val="22"/>
                      <w:szCs w:val="22"/>
                    </w:rPr>
                    <w:t xml:space="preserve">Esperienza documentata di almeno </w:t>
                  </w:r>
                  <w:proofErr w:type="gramStart"/>
                  <w:r w:rsidRPr="0094315F">
                    <w:rPr>
                      <w:rFonts w:ascii="Times New Roman" w:hAnsi="Times New Roman"/>
                      <w:b w:val="0"/>
                      <w:color w:val="000000"/>
                      <w:sz w:val="22"/>
                      <w:szCs w:val="22"/>
                    </w:rPr>
                    <w:t>3</w:t>
                  </w:r>
                  <w:proofErr w:type="gramEnd"/>
                  <w:r w:rsidRPr="0094315F">
                    <w:rPr>
                      <w:rFonts w:ascii="Times New Roman" w:hAnsi="Times New Roman"/>
                      <w:b w:val="0"/>
                      <w:color w:val="000000"/>
                      <w:sz w:val="22"/>
                      <w:szCs w:val="22"/>
                    </w:rPr>
                    <w:t xml:space="preserve"> anni nel Calcolo dell’M-AMBI e Valutazione dello Stato di qualità ecologica di un ecosistema acquatico</w:t>
                  </w:r>
                </w:p>
              </w:tc>
              <w:tc>
                <w:tcPr>
                  <w:tcW w:w="4409" w:type="dxa"/>
                  <w:tcBorders>
                    <w:bottom w:val="double" w:sz="4" w:space="0" w:color="9BBB59"/>
                    <w:right w:val="double" w:sz="4" w:space="0" w:color="9BBB59"/>
                  </w:tcBorders>
                </w:tcPr>
                <w:p w14:paraId="5FB58C07" w14:textId="77777777" w:rsidR="00D07DAC" w:rsidRPr="00A35784" w:rsidRDefault="00D07DAC" w:rsidP="0094315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B269297"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228ECBA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3873A5B" w14:textId="77777777" w:rsidTr="00D07DAC">
              <w:trPr>
                <w:trHeight w:val="286"/>
              </w:trPr>
              <w:tc>
                <w:tcPr>
                  <w:tcW w:w="8953" w:type="dxa"/>
                  <w:gridSpan w:val="5"/>
                  <w:tcBorders>
                    <w:top w:val="double" w:sz="4" w:space="0" w:color="9BBB59"/>
                    <w:left w:val="double" w:sz="4" w:space="0" w:color="9BBB59"/>
                    <w:right w:val="double" w:sz="4" w:space="0" w:color="9BBB59"/>
                  </w:tcBorders>
                </w:tcPr>
                <w:p w14:paraId="71D2800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12F7681" w14:textId="77777777" w:rsidTr="00D07DAC">
              <w:trPr>
                <w:trHeight w:val="341"/>
              </w:trPr>
              <w:tc>
                <w:tcPr>
                  <w:tcW w:w="8953" w:type="dxa"/>
                  <w:gridSpan w:val="5"/>
                  <w:tcBorders>
                    <w:left w:val="double" w:sz="4" w:space="0" w:color="9BBB59"/>
                    <w:right w:val="double" w:sz="4" w:space="0" w:color="9BBB59"/>
                  </w:tcBorders>
                </w:tcPr>
                <w:p w14:paraId="65D68169"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Calcolo dell’M-AMBI e Valutazione dello Stato ecologico di un ecosistema in riferimento all’EQB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 di ambienti di transizione</w:t>
                  </w:r>
                </w:p>
              </w:tc>
            </w:tr>
            <w:tr w:rsidR="00D07DAC" w:rsidRPr="00A35784" w14:paraId="4EA8F3EC" w14:textId="77777777" w:rsidTr="00D07DAC">
              <w:trPr>
                <w:trHeight w:val="750"/>
              </w:trPr>
              <w:tc>
                <w:tcPr>
                  <w:tcW w:w="4436" w:type="dxa"/>
                  <w:gridSpan w:val="2"/>
                  <w:tcBorders>
                    <w:left w:val="double" w:sz="4" w:space="0" w:color="9BBB59"/>
                  </w:tcBorders>
                </w:tcPr>
                <w:p w14:paraId="44E21924" w14:textId="77777777" w:rsidR="00D07DAC" w:rsidRPr="00A35784" w:rsidRDefault="00D07DAC" w:rsidP="0094315F">
                  <w:pPr>
                    <w:spacing w:line="240" w:lineRule="exact"/>
                    <w:ind w:left="22"/>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w:t>
                  </w:r>
                  <w:r w:rsidRPr="00A35784">
                    <w:rPr>
                      <w:rFonts w:ascii="Times New Roman" w:hAnsi="Times New Roman"/>
                      <w:bCs/>
                      <w:color w:val="000000"/>
                      <w:sz w:val="22"/>
                      <w:szCs w:val="22"/>
                    </w:rPr>
                    <w:t>nel Calcolo dell’M-AMBI e Valutazione dello Stato di qualità ecologica di un ecosistema acquatico</w:t>
                  </w:r>
                </w:p>
              </w:tc>
              <w:tc>
                <w:tcPr>
                  <w:tcW w:w="4517" w:type="dxa"/>
                  <w:gridSpan w:val="3"/>
                  <w:tcBorders>
                    <w:right w:val="double" w:sz="4" w:space="0" w:color="9BBB59"/>
                  </w:tcBorders>
                </w:tcPr>
                <w:p w14:paraId="30EB51A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33E217B" w14:textId="77777777" w:rsidTr="00D07DAC">
              <w:trPr>
                <w:trHeight w:val="1246"/>
              </w:trPr>
              <w:tc>
                <w:tcPr>
                  <w:tcW w:w="4436" w:type="dxa"/>
                  <w:gridSpan w:val="2"/>
                  <w:tcBorders>
                    <w:left w:val="double" w:sz="4" w:space="0" w:color="9BBB59"/>
                  </w:tcBorders>
                </w:tcPr>
                <w:p w14:paraId="42A286AA"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7015111B"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per conoscenza/approfondimento di utilizzo software per il calcolo dell’M-AMBI in ambienti di transizione e dei sistemi di nomenclatura tassonomica con relativi data base di riferimento</w:t>
                  </w:r>
                </w:p>
              </w:tc>
            </w:tr>
            <w:tr w:rsidR="00D07DAC" w:rsidRPr="00A35784" w14:paraId="37169AC1" w14:textId="77777777" w:rsidTr="00EC6A3D">
              <w:trPr>
                <w:trHeight w:val="333"/>
              </w:trPr>
              <w:tc>
                <w:tcPr>
                  <w:tcW w:w="4436" w:type="dxa"/>
                  <w:gridSpan w:val="2"/>
                  <w:tcBorders>
                    <w:left w:val="double" w:sz="4" w:space="0" w:color="9BBB59"/>
                  </w:tcBorders>
                </w:tcPr>
                <w:p w14:paraId="31976272"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17" w:type="dxa"/>
                  <w:gridSpan w:val="3"/>
                  <w:tcBorders>
                    <w:right w:val="double" w:sz="4" w:space="0" w:color="9BBB59"/>
                  </w:tcBorders>
                </w:tcPr>
                <w:p w14:paraId="17A88582" w14:textId="17486583"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055288">
                    <w:rPr>
                      <w:rFonts w:ascii="Times New Roman" w:hAnsi="Times New Roman"/>
                      <w:color w:val="000000"/>
                      <w:sz w:val="22"/>
                      <w:szCs w:val="22"/>
                    </w:rPr>
                    <w:t>-</w:t>
                  </w:r>
                  <w:r w:rsidR="00F5791B">
                    <w:rPr>
                      <w:rFonts w:ascii="Times New Roman" w:hAnsi="Times New Roman"/>
                      <w:color w:val="000000"/>
                      <w:sz w:val="22"/>
                      <w:szCs w:val="22"/>
                    </w:rPr>
                    <w:t>formazione</w:t>
                  </w:r>
                </w:p>
              </w:tc>
            </w:tr>
            <w:tr w:rsidR="00F5791B" w:rsidRPr="00A35784" w14:paraId="6784CCBC" w14:textId="77777777" w:rsidTr="00B7758B">
              <w:trPr>
                <w:trHeight w:val="333"/>
              </w:trPr>
              <w:tc>
                <w:tcPr>
                  <w:tcW w:w="8953" w:type="dxa"/>
                  <w:gridSpan w:val="5"/>
                  <w:tcBorders>
                    <w:left w:val="double" w:sz="4" w:space="0" w:color="9BBB59"/>
                    <w:right w:val="double" w:sz="4" w:space="0" w:color="9BBB59"/>
                  </w:tcBorders>
                </w:tcPr>
                <w:p w14:paraId="606A4278" w14:textId="4AC4F8A6" w:rsidR="00F5791B" w:rsidRPr="00A35784" w:rsidRDefault="00F5791B"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w:t>
                  </w:r>
                </w:p>
              </w:tc>
            </w:tr>
            <w:tr w:rsidR="00D07DAC" w:rsidRPr="00A35784" w14:paraId="7F5E07BA" w14:textId="77777777" w:rsidTr="00EC6A3D">
              <w:trPr>
                <w:trHeight w:val="383"/>
              </w:trPr>
              <w:tc>
                <w:tcPr>
                  <w:tcW w:w="8953" w:type="dxa"/>
                  <w:gridSpan w:val="5"/>
                  <w:tcBorders>
                    <w:left w:val="double" w:sz="4" w:space="0" w:color="9BBB59"/>
                    <w:right w:val="double" w:sz="4" w:space="0" w:color="9BBB59"/>
                  </w:tcBorders>
                  <w:shd w:val="clear" w:color="auto" w:fill="EAF1DD"/>
                </w:tcPr>
                <w:p w14:paraId="793B9F5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06970AD" w14:textId="77777777" w:rsidTr="00EC6A3D">
              <w:trPr>
                <w:trHeight w:val="444"/>
              </w:trPr>
              <w:tc>
                <w:tcPr>
                  <w:tcW w:w="8953" w:type="dxa"/>
                  <w:gridSpan w:val="5"/>
                  <w:tcBorders>
                    <w:left w:val="double" w:sz="4" w:space="0" w:color="9BBB59"/>
                    <w:bottom w:val="double" w:sz="4" w:space="0" w:color="9BBB59"/>
                    <w:right w:val="double" w:sz="4" w:space="0" w:color="9BBB59"/>
                  </w:tcBorders>
                </w:tcPr>
                <w:p w14:paraId="555B737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del calcolo indice e valutazione dello stato di un ecosistema acquatico</w:t>
                  </w:r>
                </w:p>
              </w:tc>
            </w:tr>
            <w:tr w:rsidR="00D07DAC" w:rsidRPr="00A35784" w14:paraId="226DC2E2"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58146B85" w14:textId="5132F16E"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C322A1">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in calcolo dell’M-AMBI e valutazione dello Stato ecologico di un ecosistema in riferimento all’EQB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di transizione (MB-AT-IS)</w:t>
                  </w:r>
                </w:p>
              </w:tc>
            </w:tr>
          </w:tbl>
          <w:p w14:paraId="67DA0B5A" w14:textId="77777777" w:rsidR="00D07DAC" w:rsidRPr="00A35784" w:rsidRDefault="00D07DAC" w:rsidP="0094315F">
            <w:pPr>
              <w:spacing w:after="0" w:line="240" w:lineRule="exact"/>
              <w:ind w:left="720"/>
              <w:jc w:val="both"/>
              <w:rPr>
                <w:rFonts w:ascii="Times New Roman" w:eastAsia="Times" w:hAnsi="Times New Roman" w:cs="Times New Roman"/>
                <w:b/>
                <w:color w:val="000000"/>
                <w:lang w:eastAsia="it-IT"/>
              </w:rPr>
            </w:pPr>
          </w:p>
        </w:tc>
      </w:tr>
    </w:tbl>
    <w:p w14:paraId="172CAA6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9224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C9DC86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val="en-GB" w:eastAsia="it-IT"/>
        </w:rPr>
      </w:pPr>
      <w:proofErr w:type="spellStart"/>
      <w:r w:rsidRPr="00A35784">
        <w:rPr>
          <w:rFonts w:ascii="Times New Roman" w:eastAsia="Times" w:hAnsi="Times New Roman" w:cs="Times New Roman"/>
          <w:b/>
          <w:i/>
          <w:color w:val="000000"/>
          <w:lang w:val="en-GB" w:eastAsia="it-IT"/>
        </w:rPr>
        <w:t>Bibliografia</w:t>
      </w:r>
      <w:proofErr w:type="spellEnd"/>
    </w:p>
    <w:p w14:paraId="3C1E944D" w14:textId="77777777" w:rsidR="00D07DAC" w:rsidRPr="00A35784"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val="en-GB" w:eastAsia="it-IT"/>
        </w:rPr>
      </w:pPr>
      <w:r w:rsidRPr="00A35784">
        <w:rPr>
          <w:rFonts w:ascii="Times New Roman" w:eastAsia="Times" w:hAnsi="Times New Roman" w:cs="Times New Roman"/>
          <w:color w:val="000000"/>
          <w:lang w:val="en-GB" w:eastAsia="it-IT"/>
        </w:rPr>
        <w:t xml:space="preserve">Borja A., Franco J., </w:t>
      </w:r>
      <w:proofErr w:type="spellStart"/>
      <w:r w:rsidRPr="00A35784">
        <w:rPr>
          <w:rFonts w:ascii="Times New Roman" w:eastAsia="Times" w:hAnsi="Times New Roman" w:cs="Times New Roman"/>
          <w:color w:val="000000"/>
          <w:lang w:val="en-GB" w:eastAsia="it-IT"/>
        </w:rPr>
        <w:t>Vérez</w:t>
      </w:r>
      <w:proofErr w:type="spellEnd"/>
      <w:r w:rsidRPr="00A35784">
        <w:rPr>
          <w:rFonts w:ascii="Times New Roman" w:eastAsia="Times" w:hAnsi="Times New Roman" w:cs="Times New Roman"/>
          <w:color w:val="000000"/>
          <w:lang w:val="en-GB" w:eastAsia="it-IT"/>
        </w:rPr>
        <w:t xml:space="preserve"> V. (2000) A marine biotic index to establish the ecological quality of soft bottom benthos within European estuarine and coastal environments. Mar. </w:t>
      </w:r>
      <w:proofErr w:type="spellStart"/>
      <w:r w:rsidRPr="00A35784">
        <w:rPr>
          <w:rFonts w:ascii="Times New Roman" w:eastAsia="Times" w:hAnsi="Times New Roman" w:cs="Times New Roman"/>
          <w:color w:val="000000"/>
          <w:lang w:val="en-GB" w:eastAsia="it-IT"/>
        </w:rPr>
        <w:t>Pollut</w:t>
      </w:r>
      <w:proofErr w:type="spellEnd"/>
      <w:r w:rsidRPr="00A35784">
        <w:rPr>
          <w:rFonts w:ascii="Times New Roman" w:eastAsia="Times" w:hAnsi="Times New Roman" w:cs="Times New Roman"/>
          <w:color w:val="000000"/>
          <w:lang w:val="en-GB" w:eastAsia="it-IT"/>
        </w:rPr>
        <w:t>. Bull., 40(12): 1100-1114.</w:t>
      </w:r>
    </w:p>
    <w:p w14:paraId="7C2C293B" w14:textId="77777777" w:rsidR="00D07DAC" w:rsidRPr="00A35784"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GB" w:eastAsia="it-IT"/>
        </w:rPr>
        <w:t xml:space="preserve">Borja A., </w:t>
      </w:r>
      <w:proofErr w:type="spellStart"/>
      <w:r w:rsidRPr="00A35784">
        <w:rPr>
          <w:rFonts w:ascii="Times New Roman" w:eastAsia="Times" w:hAnsi="Times New Roman" w:cs="Times New Roman"/>
          <w:color w:val="000000"/>
          <w:lang w:val="en-GB" w:eastAsia="it-IT"/>
        </w:rPr>
        <w:t>Mader</w:t>
      </w:r>
      <w:proofErr w:type="spellEnd"/>
      <w:r w:rsidRPr="00A35784">
        <w:rPr>
          <w:rFonts w:ascii="Times New Roman" w:eastAsia="Times" w:hAnsi="Times New Roman" w:cs="Times New Roman"/>
          <w:color w:val="000000"/>
          <w:lang w:val="en-GB" w:eastAsia="it-IT"/>
        </w:rPr>
        <w:t xml:space="preserve"> J.</w:t>
      </w:r>
      <w:proofErr w:type="gramStart"/>
      <w:r w:rsidRPr="00A35784">
        <w:rPr>
          <w:rFonts w:ascii="Times New Roman" w:eastAsia="Times" w:hAnsi="Times New Roman" w:cs="Times New Roman"/>
          <w:color w:val="000000"/>
          <w:lang w:val="en-GB" w:eastAsia="it-IT"/>
        </w:rPr>
        <w:t xml:space="preserve">,  </w:t>
      </w:r>
      <w:proofErr w:type="spellStart"/>
      <w:r w:rsidRPr="00A35784">
        <w:rPr>
          <w:rFonts w:ascii="Times New Roman" w:eastAsia="Times" w:hAnsi="Times New Roman" w:cs="Times New Roman"/>
          <w:color w:val="000000"/>
          <w:lang w:val="en-GB" w:eastAsia="it-IT"/>
        </w:rPr>
        <w:t>Muxika</w:t>
      </w:r>
      <w:proofErr w:type="spellEnd"/>
      <w:proofErr w:type="gramEnd"/>
      <w:r w:rsidRPr="00A35784">
        <w:rPr>
          <w:rFonts w:ascii="Times New Roman" w:eastAsia="Times" w:hAnsi="Times New Roman" w:cs="Times New Roman"/>
          <w:color w:val="000000"/>
          <w:lang w:val="en-GB" w:eastAsia="it-IT"/>
        </w:rPr>
        <w:t xml:space="preserve">, I (2012) Instructions for the use of the AMBI index software (Version 5.0). </w:t>
      </w:r>
      <w:proofErr w:type="spellStart"/>
      <w:r w:rsidRPr="00A35784">
        <w:rPr>
          <w:rFonts w:ascii="Times New Roman" w:eastAsia="Times" w:hAnsi="Times New Roman" w:cs="Times New Roman"/>
          <w:color w:val="000000"/>
          <w:lang w:eastAsia="it-IT"/>
        </w:rPr>
        <w:t>Revista</w:t>
      </w:r>
      <w:proofErr w:type="spellEnd"/>
      <w:r w:rsidRPr="00A35784">
        <w:rPr>
          <w:rFonts w:ascii="Times New Roman" w:eastAsia="Times" w:hAnsi="Times New Roman" w:cs="Times New Roman"/>
          <w:color w:val="000000"/>
          <w:lang w:eastAsia="it-IT"/>
        </w:rPr>
        <w:t xml:space="preserve"> de </w:t>
      </w:r>
      <w:proofErr w:type="spellStart"/>
      <w:r w:rsidRPr="00A35784">
        <w:rPr>
          <w:rFonts w:ascii="Times New Roman" w:eastAsia="Times" w:hAnsi="Times New Roman" w:cs="Times New Roman"/>
          <w:color w:val="000000"/>
          <w:lang w:eastAsia="it-IT"/>
        </w:rPr>
        <w:t>Investigacion</w:t>
      </w:r>
      <w:proofErr w:type="spellEnd"/>
      <w:r w:rsidRPr="00A35784">
        <w:rPr>
          <w:rFonts w:ascii="Times New Roman" w:eastAsia="Times" w:hAnsi="Times New Roman" w:cs="Times New Roman"/>
          <w:color w:val="000000"/>
          <w:lang w:eastAsia="it-IT"/>
        </w:rPr>
        <w:t xml:space="preserve"> Marina, 19 (3): 71-82.</w:t>
      </w:r>
    </w:p>
    <w:p w14:paraId="4536C5C7" w14:textId="77777777" w:rsidR="00D07DAC" w:rsidRPr="006C524D" w:rsidRDefault="00D07DAC" w:rsidP="009431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Castelli A., </w:t>
      </w:r>
      <w:proofErr w:type="spellStart"/>
      <w:r w:rsidRPr="00A35784">
        <w:rPr>
          <w:rFonts w:ascii="Times New Roman" w:eastAsia="Times" w:hAnsi="Times New Roman" w:cs="Times New Roman"/>
          <w:color w:val="000000"/>
          <w:lang w:eastAsia="it-IT"/>
        </w:rPr>
        <w:t>Lardicci</w:t>
      </w:r>
      <w:proofErr w:type="spellEnd"/>
      <w:r w:rsidRPr="00A35784">
        <w:rPr>
          <w:rFonts w:ascii="Times New Roman" w:eastAsia="Times" w:hAnsi="Times New Roman" w:cs="Times New Roman"/>
          <w:color w:val="000000"/>
          <w:lang w:eastAsia="it-IT"/>
        </w:rPr>
        <w:t xml:space="preserve"> C., Tagliapietra D., 2003. Il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fondo mobile. _Capitolo 4. In Gambi M.C. &amp; </w:t>
      </w:r>
      <w:proofErr w:type="spellStart"/>
      <w:r w:rsidRPr="00A35784">
        <w:rPr>
          <w:rFonts w:ascii="Times New Roman" w:eastAsia="Times" w:hAnsi="Times New Roman" w:cs="Times New Roman"/>
          <w:color w:val="000000"/>
          <w:lang w:eastAsia="it-IT"/>
        </w:rPr>
        <w:t>Dappiano</w:t>
      </w:r>
      <w:proofErr w:type="spellEnd"/>
      <w:r w:rsidRPr="00A35784">
        <w:rPr>
          <w:rFonts w:ascii="Times New Roman" w:eastAsia="Times" w:hAnsi="Times New Roman" w:cs="Times New Roman"/>
          <w:color w:val="000000"/>
          <w:lang w:eastAsia="it-IT"/>
        </w:rPr>
        <w:t xml:space="preserve"> M. (</w:t>
      </w:r>
      <w:proofErr w:type="spellStart"/>
      <w:r w:rsidRPr="00A35784">
        <w:rPr>
          <w:rFonts w:ascii="Times New Roman" w:eastAsia="Times" w:hAnsi="Times New Roman" w:cs="Times New Roman"/>
          <w:color w:val="000000"/>
          <w:lang w:eastAsia="it-IT"/>
        </w:rPr>
        <w:t>eds</w:t>
      </w:r>
      <w:proofErr w:type="spellEnd"/>
      <w:r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i/>
          <w:color w:val="000000"/>
          <w:lang w:eastAsia="it-IT"/>
        </w:rPr>
        <w:t>Manuale di metodologie di campionamento e studio del benthos mediterraneo</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eastAsia="it-IT"/>
        </w:rPr>
        <w:t xml:space="preserve">APAT, SIBM, ICRAM, 2003. </w:t>
      </w:r>
      <w:proofErr w:type="spellStart"/>
      <w:r w:rsidRPr="006C524D">
        <w:rPr>
          <w:rFonts w:ascii="Times New Roman" w:eastAsia="Times" w:hAnsi="Times New Roman" w:cs="Times New Roman"/>
          <w:i/>
          <w:color w:val="000000"/>
          <w:lang w:eastAsia="it-IT"/>
        </w:rPr>
        <w:t>Biol</w:t>
      </w:r>
      <w:proofErr w:type="spellEnd"/>
      <w:r w:rsidRPr="006C524D">
        <w:rPr>
          <w:rFonts w:ascii="Times New Roman" w:eastAsia="Times" w:hAnsi="Times New Roman" w:cs="Times New Roman"/>
          <w:i/>
          <w:color w:val="000000"/>
          <w:lang w:eastAsia="it-IT"/>
        </w:rPr>
        <w:t xml:space="preserve">. Mar. </w:t>
      </w:r>
      <w:proofErr w:type="spellStart"/>
      <w:r w:rsidRPr="006C524D">
        <w:rPr>
          <w:rFonts w:ascii="Times New Roman" w:eastAsia="Times" w:hAnsi="Times New Roman" w:cs="Times New Roman"/>
          <w:i/>
          <w:color w:val="000000"/>
          <w:lang w:eastAsia="it-IT"/>
        </w:rPr>
        <w:t>Medit</w:t>
      </w:r>
      <w:proofErr w:type="spellEnd"/>
      <w:r w:rsidRPr="006C524D">
        <w:rPr>
          <w:rFonts w:ascii="Times New Roman" w:eastAsia="Times" w:hAnsi="Times New Roman" w:cs="Times New Roman"/>
          <w:color w:val="000000"/>
          <w:lang w:eastAsia="it-IT"/>
        </w:rPr>
        <w:t>. 10 (suppl.): 109-144.</w:t>
      </w:r>
    </w:p>
    <w:p w14:paraId="614E3B2F" w14:textId="2DC1E512" w:rsidR="00D07DAC" w:rsidRPr="006C524D" w:rsidRDefault="00D07DAC" w:rsidP="0094315F">
      <w:pPr>
        <w:spacing w:after="0" w:line="240" w:lineRule="exact"/>
        <w:rPr>
          <w:rFonts w:ascii="Times New Roman" w:eastAsia="Times" w:hAnsi="Times New Roman" w:cs="Times New Roman"/>
          <w:color w:val="000000"/>
          <w:lang w:eastAsia="it-IT"/>
        </w:rPr>
      </w:pPr>
    </w:p>
    <w:p w14:paraId="46D86160" w14:textId="77777777" w:rsidR="00F5791B" w:rsidRPr="006C524D" w:rsidRDefault="00F5791B" w:rsidP="00F5791B">
      <w:pPr>
        <w:spacing w:after="0" w:line="240" w:lineRule="exact"/>
        <w:jc w:val="both"/>
        <w:rPr>
          <w:rFonts w:ascii="Times New Roman" w:eastAsia="Times" w:hAnsi="Times New Roman" w:cs="Times New Roman"/>
          <w:color w:val="000000"/>
          <w:lang w:val="en-US" w:eastAsia="it-IT"/>
        </w:rPr>
      </w:pPr>
      <w:proofErr w:type="spellStart"/>
      <w:r>
        <w:rPr>
          <w:rFonts w:ascii="Times New Roman" w:eastAsia="Times" w:hAnsi="Times New Roman" w:cs="Times New Roman"/>
          <w:color w:val="000000"/>
          <w:lang w:eastAsia="it-IT"/>
        </w:rPr>
        <w:t>Marusso</w:t>
      </w:r>
      <w:proofErr w:type="spellEnd"/>
      <w:r>
        <w:rPr>
          <w:rFonts w:ascii="Times New Roman" w:eastAsia="Times" w:hAnsi="Times New Roman" w:cs="Times New Roman"/>
          <w:color w:val="000000"/>
          <w:lang w:eastAsia="it-IT"/>
        </w:rPr>
        <w:t xml:space="preserve"> V</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 xml:space="preserve">Lattanzi L., </w:t>
      </w:r>
      <w:proofErr w:type="spellStart"/>
      <w:r>
        <w:rPr>
          <w:rFonts w:ascii="Times New Roman" w:eastAsia="Times" w:hAnsi="Times New Roman" w:cs="Times New Roman"/>
          <w:color w:val="000000"/>
          <w:lang w:eastAsia="it-IT"/>
        </w:rPr>
        <w:t>Targusi</w:t>
      </w:r>
      <w:proofErr w:type="spellEnd"/>
      <w:r>
        <w:rPr>
          <w:rFonts w:ascii="Times New Roman" w:eastAsia="Times" w:hAnsi="Times New Roman" w:cs="Times New Roman"/>
          <w:color w:val="000000"/>
          <w:lang w:eastAsia="it-IT"/>
        </w:rPr>
        <w:t xml:space="preserve"> M., Porrello S, Bacci T., Bertasi F., La Porta B, Vani D., Raso E., Tomassetti P. 2020</w:t>
      </w:r>
      <w:r w:rsidRPr="00A35784">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proofErr w:type="spellStart"/>
      <w:r>
        <w:rPr>
          <w:rFonts w:ascii="Times New Roman" w:eastAsia="Times" w:hAnsi="Times New Roman" w:cs="Times New Roman"/>
          <w:color w:val="000000"/>
          <w:lang w:eastAsia="it-IT"/>
        </w:rPr>
        <w:t>Macroinvertebrati</w:t>
      </w:r>
      <w:proofErr w:type="spellEnd"/>
      <w:r>
        <w:rPr>
          <w:rFonts w:ascii="Times New Roman" w:eastAsia="Times" w:hAnsi="Times New Roman" w:cs="Times New Roman"/>
          <w:color w:val="000000"/>
          <w:lang w:eastAsia="it-IT"/>
        </w:rPr>
        <w:t xml:space="preserve"> bentonici marini: primo Confronto </w:t>
      </w:r>
      <w:proofErr w:type="spellStart"/>
      <w:r>
        <w:rPr>
          <w:rFonts w:ascii="Times New Roman" w:eastAsia="Times" w:hAnsi="Times New Roman" w:cs="Times New Roman"/>
          <w:color w:val="000000"/>
          <w:lang w:eastAsia="it-IT"/>
        </w:rPr>
        <w:t>Interlaboratorio</w:t>
      </w:r>
      <w:proofErr w:type="spellEnd"/>
      <w:r>
        <w:rPr>
          <w:rFonts w:ascii="Times New Roman" w:eastAsia="Times" w:hAnsi="Times New Roman" w:cs="Times New Roman"/>
          <w:color w:val="000000"/>
          <w:lang w:eastAsia="it-IT"/>
        </w:rPr>
        <w:t xml:space="preserve"> Nazionale in </w:t>
      </w:r>
      <w:proofErr w:type="spellStart"/>
      <w:r>
        <w:rPr>
          <w:rFonts w:ascii="Times New Roman" w:eastAsia="Times" w:hAnsi="Times New Roman" w:cs="Times New Roman"/>
          <w:color w:val="000000"/>
          <w:lang w:eastAsia="it-IT"/>
        </w:rPr>
        <w:t>mabito</w:t>
      </w:r>
      <w:proofErr w:type="spellEnd"/>
      <w:r>
        <w:rPr>
          <w:rFonts w:ascii="Times New Roman" w:eastAsia="Times" w:hAnsi="Times New Roman" w:cs="Times New Roman"/>
          <w:color w:val="000000"/>
          <w:lang w:eastAsia="it-IT"/>
        </w:rPr>
        <w:t xml:space="preserve"> SNPA.</w:t>
      </w:r>
      <w:r w:rsidRPr="00A35784">
        <w:rPr>
          <w:rFonts w:ascii="Times New Roman" w:eastAsia="Times" w:hAnsi="Times New Roman" w:cs="Times New Roman"/>
          <w:color w:val="000000"/>
          <w:lang w:eastAsia="it-IT"/>
        </w:rPr>
        <w:t xml:space="preserve"> </w:t>
      </w:r>
      <w:proofErr w:type="spellStart"/>
      <w:r w:rsidRPr="006C524D">
        <w:rPr>
          <w:rFonts w:ascii="Times New Roman" w:eastAsia="Times" w:hAnsi="Times New Roman" w:cs="Times New Roman"/>
          <w:color w:val="000000"/>
          <w:lang w:val="en-US" w:eastAsia="it-IT"/>
        </w:rPr>
        <w:t>Rapporti</w:t>
      </w:r>
      <w:proofErr w:type="spellEnd"/>
      <w:r w:rsidRPr="006C524D">
        <w:rPr>
          <w:rFonts w:ascii="Times New Roman" w:eastAsia="Times" w:hAnsi="Times New Roman" w:cs="Times New Roman"/>
          <w:color w:val="000000"/>
          <w:lang w:val="en-US" w:eastAsia="it-IT"/>
        </w:rPr>
        <w:t xml:space="preserve"> ISPRA 332/2020, ISBN 978-88-448-1031-3.</w:t>
      </w:r>
    </w:p>
    <w:p w14:paraId="03BE67F2" w14:textId="77777777" w:rsidR="00F5791B" w:rsidRPr="00A35784" w:rsidRDefault="00F5791B" w:rsidP="0094315F">
      <w:pPr>
        <w:spacing w:after="0" w:line="240" w:lineRule="exact"/>
        <w:rPr>
          <w:rFonts w:ascii="Times New Roman" w:eastAsia="Times" w:hAnsi="Times New Roman" w:cs="Times New Roman"/>
          <w:color w:val="000000"/>
          <w:lang w:val="en-GB" w:eastAsia="it-IT"/>
        </w:rPr>
      </w:pPr>
    </w:p>
    <w:p w14:paraId="11415664" w14:textId="77777777" w:rsidR="00D07DAC" w:rsidRPr="00A35784" w:rsidRDefault="00D07DAC" w:rsidP="0094315F">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GB" w:eastAsia="it-IT"/>
        </w:rPr>
        <w:t>Muxika</w:t>
      </w:r>
      <w:proofErr w:type="spellEnd"/>
      <w:r w:rsidRPr="00A35784">
        <w:rPr>
          <w:rFonts w:ascii="Times New Roman" w:eastAsia="Times" w:hAnsi="Times New Roman" w:cs="Times New Roman"/>
          <w:color w:val="000000"/>
          <w:lang w:val="en-GB" w:eastAsia="it-IT"/>
        </w:rPr>
        <w:t xml:space="preserve">, I., Borja, Á., Bald, J., 2007. Using historical data, expert </w:t>
      </w:r>
      <w:proofErr w:type="gramStart"/>
      <w:r w:rsidRPr="00A35784">
        <w:rPr>
          <w:rFonts w:ascii="Times New Roman" w:eastAsia="Times" w:hAnsi="Times New Roman" w:cs="Times New Roman"/>
          <w:color w:val="000000"/>
          <w:lang w:val="en-GB" w:eastAsia="it-IT"/>
        </w:rPr>
        <w:t>judgement</w:t>
      </w:r>
      <w:proofErr w:type="gramEnd"/>
      <w:r w:rsidRPr="00A35784">
        <w:rPr>
          <w:rFonts w:ascii="Times New Roman" w:eastAsia="Times" w:hAnsi="Times New Roman" w:cs="Times New Roman"/>
          <w:color w:val="000000"/>
          <w:lang w:val="en-GB" w:eastAsia="it-IT"/>
        </w:rPr>
        <w:t xml:space="preserve"> and multivariate analysis in assessing reference conditions and benthic ecological status, according to the European Water Framework Directive. </w:t>
      </w:r>
      <w:r w:rsidRPr="00A35784">
        <w:rPr>
          <w:rFonts w:ascii="Times New Roman" w:eastAsia="Times" w:hAnsi="Times New Roman" w:cs="Times New Roman"/>
          <w:color w:val="000000"/>
          <w:lang w:eastAsia="it-IT"/>
        </w:rPr>
        <w:t xml:space="preserve">Mar. </w:t>
      </w:r>
      <w:proofErr w:type="spellStart"/>
      <w:r w:rsidRPr="00A35784">
        <w:rPr>
          <w:rFonts w:ascii="Times New Roman" w:eastAsia="Times" w:hAnsi="Times New Roman" w:cs="Times New Roman"/>
          <w:color w:val="000000"/>
          <w:lang w:eastAsia="it-IT"/>
        </w:rPr>
        <w:t>Pollut</w:t>
      </w:r>
      <w:proofErr w:type="spellEnd"/>
      <w:r w:rsidRPr="00A35784">
        <w:rPr>
          <w:rFonts w:ascii="Times New Roman" w:eastAsia="Times" w:hAnsi="Times New Roman" w:cs="Times New Roman"/>
          <w:color w:val="000000"/>
          <w:lang w:eastAsia="it-IT"/>
        </w:rPr>
        <w:t>. Bull. 55, 16–29</w:t>
      </w:r>
    </w:p>
    <w:p w14:paraId="129BE56A" w14:textId="77777777" w:rsidR="00D07DAC" w:rsidRPr="00A35784" w:rsidRDefault="00D07DAC" w:rsidP="0094315F">
      <w:pPr>
        <w:spacing w:before="12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Trabucco B., Tomassetti P., Bacci T., Penna M., </w:t>
      </w:r>
      <w:proofErr w:type="spellStart"/>
      <w:r w:rsidRPr="00A35784">
        <w:rPr>
          <w:rFonts w:ascii="Times New Roman" w:eastAsia="Times" w:hAnsi="Times New Roman" w:cs="Times New Roman"/>
          <w:color w:val="000000"/>
          <w:lang w:eastAsia="it-IT"/>
        </w:rPr>
        <w:t>Aleffi</w:t>
      </w:r>
      <w:proofErr w:type="spellEnd"/>
      <w:r w:rsidRPr="00A35784">
        <w:rPr>
          <w:rFonts w:ascii="Times New Roman" w:eastAsia="Times" w:hAnsi="Times New Roman" w:cs="Times New Roman"/>
          <w:color w:val="000000"/>
          <w:lang w:eastAsia="it-IT"/>
        </w:rPr>
        <w:t xml:space="preserve"> I.F., 2008. Scheda metodologica per il campionamento e l’analisi del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fondi mobili _ ISPRA, 2008.</w:t>
      </w:r>
    </w:p>
    <w:p w14:paraId="01BCD7FF" w14:textId="77777777" w:rsidR="00D07DAC" w:rsidRPr="00A35784" w:rsidRDefault="00D07DAC" w:rsidP="0094315F">
      <w:pPr>
        <w:spacing w:before="240"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lastRenderedPageBreak/>
        <w:t>Virno</w:t>
      </w:r>
      <w:proofErr w:type="spellEnd"/>
      <w:r w:rsidRPr="00A35784">
        <w:rPr>
          <w:rFonts w:ascii="Times New Roman" w:eastAsia="Times" w:hAnsi="Times New Roman" w:cs="Times New Roman"/>
          <w:color w:val="000000"/>
          <w:lang w:eastAsia="it-IT"/>
        </w:rPr>
        <w:t xml:space="preserve"> Lamberti C., Pellegrini D., Pulcini M., Valentini A., 2001. Analisi delle comunità bentoniche di fondi mobili in ambiente marino. Benthos - scheda 1. In Cicero A.M. &amp; Di Girolamo I. (</w:t>
      </w:r>
      <w:proofErr w:type="spellStart"/>
      <w:r w:rsidRPr="00A35784">
        <w:rPr>
          <w:rFonts w:ascii="Times New Roman" w:eastAsia="Times" w:hAnsi="Times New Roman" w:cs="Times New Roman"/>
          <w:color w:val="000000"/>
          <w:lang w:eastAsia="it-IT"/>
        </w:rPr>
        <w:t>eds</w:t>
      </w:r>
      <w:proofErr w:type="spellEnd"/>
      <w:r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i/>
          <w:color w:val="000000"/>
          <w:lang w:eastAsia="it-IT"/>
        </w:rPr>
        <w:t>Metodologie analitiche di riferimento del Programma di Monitoraggio per il controllo dell’</w:t>
      </w:r>
      <w:proofErr w:type="spellStart"/>
      <w:r w:rsidRPr="00A35784">
        <w:rPr>
          <w:rFonts w:ascii="Times New Roman" w:eastAsia="Times" w:hAnsi="Times New Roman" w:cs="Times New Roman"/>
          <w:i/>
          <w:color w:val="000000"/>
          <w:lang w:eastAsia="it-IT"/>
        </w:rPr>
        <w:t>ambienteb</w:t>
      </w:r>
      <w:proofErr w:type="spellEnd"/>
      <w:r w:rsidRPr="00A35784">
        <w:rPr>
          <w:rFonts w:ascii="Times New Roman" w:eastAsia="Times" w:hAnsi="Times New Roman" w:cs="Times New Roman"/>
          <w:i/>
          <w:color w:val="000000"/>
          <w:lang w:eastAsia="it-IT"/>
        </w:rPr>
        <w:t xml:space="preserve"> marino-costiero (triennio 2001-2003).</w:t>
      </w:r>
      <w:r w:rsidRPr="00A35784">
        <w:rPr>
          <w:rFonts w:ascii="Times New Roman" w:eastAsia="Times" w:hAnsi="Times New Roman" w:cs="Times New Roman"/>
          <w:color w:val="000000"/>
          <w:lang w:eastAsia="it-IT"/>
        </w:rPr>
        <w:t xml:space="preserve"> MATT, ICRAM, 2003.</w:t>
      </w:r>
    </w:p>
    <w:p w14:paraId="44B705D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3C68B9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8B1338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113977D"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47A78C7F"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EQB </w:t>
      </w:r>
      <w:proofErr w:type="spellStart"/>
      <w:r w:rsidRPr="00A35784">
        <w:rPr>
          <w:rFonts w:ascii="Times New Roman" w:eastAsia="Times" w:hAnsi="Times New Roman" w:cs="Times New Roman"/>
          <w:b/>
          <w:color w:val="000000"/>
          <w:lang w:eastAsia="it-IT"/>
        </w:rPr>
        <w:t>Macroinvertebrati</w:t>
      </w:r>
      <w:proofErr w:type="spellEnd"/>
      <w:r w:rsidRPr="00A35784">
        <w:rPr>
          <w:rFonts w:ascii="Times New Roman" w:eastAsia="Times" w:hAnsi="Times New Roman" w:cs="Times New Roman"/>
          <w:b/>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b/>
          <w:color w:val="000000"/>
          <w:lang w:eastAsia="it-IT"/>
        </w:rPr>
        <w:t>in ambienti di transizione</w:t>
      </w:r>
    </w:p>
    <w:p w14:paraId="01C5C82C"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1B9CDFE8" w14:textId="77777777" w:rsidR="00D07DAC" w:rsidRPr="0057039F" w:rsidRDefault="00D07DAC" w:rsidP="008A786E">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campionamento con osservazione diretta</w:t>
      </w:r>
    </w:p>
    <w:p w14:paraId="690DF40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5758E05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07A3D50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sedimento </w:t>
      </w:r>
    </w:p>
    <w:p w14:paraId="333062CF"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Scelta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strumentazione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624B5CF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Corretto utilizzo degli strumenti per il campionamento </w:t>
      </w:r>
    </w:p>
    <w:p w14:paraId="003956CE"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Valutazione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dell’accettabilità</w:t>
      </w:r>
      <w:proofErr w:type="spellEnd"/>
      <w:r w:rsidRPr="00A35784">
        <w:rPr>
          <w:rFonts w:ascii="Times New Roman" w:eastAsia="Times New Roman" w:hAnsi="Times New Roman" w:cs="Times New Roman"/>
          <w:color w:val="000000"/>
          <w:lang w:val="en-US"/>
        </w:rPr>
        <w:t xml:space="preserve"> del </w:t>
      </w:r>
      <w:proofErr w:type="spellStart"/>
      <w:r w:rsidRPr="00A35784">
        <w:rPr>
          <w:rFonts w:ascii="Times New Roman" w:eastAsia="Times New Roman" w:hAnsi="Times New Roman" w:cs="Times New Roman"/>
          <w:color w:val="000000"/>
          <w:lang w:val="en-US"/>
        </w:rPr>
        <w:t>campione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raccolto</w:t>
      </w:r>
      <w:proofErr w:type="spellEnd"/>
    </w:p>
    <w:p w14:paraId="32C3DABA"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Corretto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utilizzo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dei</w:t>
      </w:r>
      <w:proofErr w:type="spellEnd"/>
      <w:r w:rsidRPr="00A35784">
        <w:rPr>
          <w:rFonts w:ascii="Times New Roman" w:eastAsia="Times New Roman" w:hAnsi="Times New Roman" w:cs="Times New Roman"/>
          <w:color w:val="000000"/>
          <w:lang w:val="en-US"/>
        </w:rPr>
        <w:t xml:space="preserve"> DPI </w:t>
      </w:r>
    </w:p>
    <w:p w14:paraId="1EAAECC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 Setacciatura</w:t>
      </w:r>
    </w:p>
    <w:p w14:paraId="1E49B8E1"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 Scelta del setaccio per sciacquare il campione</w:t>
      </w:r>
    </w:p>
    <w:p w14:paraId="0D464085"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rPr>
        <w:t xml:space="preserve"> </w:t>
      </w: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risciacquo</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5B25EB4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58C109FE"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Modalità di etichettatura interna ed esterna del campione</w:t>
      </w:r>
    </w:p>
    <w:p w14:paraId="00A93C61"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fissazione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777E0650"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Corretto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DPI</w:t>
      </w:r>
    </w:p>
    <w:p w14:paraId="38C52A4B" w14:textId="77777777" w:rsidR="00D07DAC" w:rsidRPr="00A35784" w:rsidRDefault="00D07DAC" w:rsidP="0094315F">
      <w:pPr>
        <w:tabs>
          <w:tab w:val="left" w:pos="5073"/>
        </w:tab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7EF44E97" w14:textId="77777777" w:rsidR="00D07DAC" w:rsidRPr="00A35784" w:rsidRDefault="00D07DAC" w:rsidP="008A786E">
      <w:pPr>
        <w:numPr>
          <w:ilvl w:val="0"/>
          <w:numId w:val="37"/>
        </w:numPr>
        <w:tabs>
          <w:tab w:val="left" w:pos="5073"/>
        </w:tabs>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della correttezza/completezza delle informazioni inserite</w:t>
      </w:r>
    </w:p>
    <w:p w14:paraId="7D7804C4" w14:textId="77777777" w:rsidR="00D07DAC" w:rsidRPr="00A35784" w:rsidRDefault="00D07DAC" w:rsidP="0094315F">
      <w:pPr>
        <w:spacing w:after="0" w:line="240" w:lineRule="exact"/>
        <w:ind w:left="720"/>
        <w:contextualSpacing/>
        <w:jc w:val="both"/>
        <w:rPr>
          <w:rFonts w:ascii="Times New Roman" w:eastAsia="Times New Roman" w:hAnsi="Times New Roman" w:cs="Times New Roman"/>
        </w:rPr>
      </w:pPr>
    </w:p>
    <w:p w14:paraId="56E51827"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p>
    <w:p w14:paraId="2DDC6BE2" w14:textId="77777777" w:rsidR="00D07DAC" w:rsidRPr="0057039F" w:rsidRDefault="00D07DAC" w:rsidP="008A786E">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calcolo dell’M-AMBI con osservazione diretta</w:t>
      </w:r>
    </w:p>
    <w:p w14:paraId="788599B5"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3866B2D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6E8705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Conoscenza del software di calcolo dell’M-AMBI </w:t>
      </w:r>
    </w:p>
    <w:p w14:paraId="2E2BCD2C"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dell’ultima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versione</w:t>
      </w:r>
      <w:proofErr w:type="spellEnd"/>
      <w:r w:rsidRPr="00A35784">
        <w:rPr>
          <w:rFonts w:ascii="Times New Roman" w:eastAsia="Times New Roman" w:hAnsi="Times New Roman" w:cs="Times New Roman"/>
          <w:lang w:val="en-US"/>
        </w:rPr>
        <w:t xml:space="preserve"> del software</w:t>
      </w:r>
    </w:p>
    <w:p w14:paraId="616AD099"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Utilizzo dell’ultima versione della lista specie di riferimento</w:t>
      </w:r>
    </w:p>
    <w:p w14:paraId="59D15F96"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Apertura matrice di risultati dell’analisi tassonomica e controllo del numero di stazioni e di </w:t>
      </w:r>
      <w:r w:rsidRPr="00A35784">
        <w:rPr>
          <w:rFonts w:ascii="Times New Roman" w:eastAsia="Times New Roman" w:hAnsi="Times New Roman" w:cs="Times New Roman"/>
          <w:i/>
        </w:rPr>
        <w:t xml:space="preserve">taxa </w:t>
      </w:r>
      <w:r w:rsidRPr="00A35784">
        <w:rPr>
          <w:rFonts w:ascii="Times New Roman" w:eastAsia="Times New Roman" w:hAnsi="Times New Roman" w:cs="Times New Roman"/>
        </w:rPr>
        <w:t>presenti</w:t>
      </w:r>
    </w:p>
    <w:p w14:paraId="504CEDCF"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Avvio dell’applicazione di assegnazione delle classi di sensibilità dei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nella matrice</w:t>
      </w:r>
    </w:p>
    <w:p w14:paraId="324C02C1"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Conoscenza delle opzioni di scelta di attribuzione: ignora, non assegnata, cambia</w:t>
      </w:r>
    </w:p>
    <w:p w14:paraId="291276D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della soglia di non accettabilità del risultato del calcolo dell’AMBI</w:t>
      </w:r>
    </w:p>
    <w:p w14:paraId="4464D51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Selezione dei valori di riferimento per il calcolo dell’M-AMBI: ricchezza specifica (S), indice di diversità di Shannon (H), AMBI </w:t>
      </w:r>
    </w:p>
    <w:p w14:paraId="6B4FB0CA"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Calcolo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dell’M</w:t>
      </w:r>
      <w:proofErr w:type="spellEnd"/>
      <w:r w:rsidRPr="00A35784">
        <w:rPr>
          <w:rFonts w:ascii="Times New Roman" w:eastAsia="Times New Roman" w:hAnsi="Times New Roman" w:cs="Times New Roman"/>
          <w:lang w:val="en-US"/>
        </w:rPr>
        <w:t>-AMBI</w:t>
      </w:r>
    </w:p>
    <w:p w14:paraId="6B3E22A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Controllo di coerenza dei risultati del calcolo dell’M-AMBI  </w:t>
      </w:r>
    </w:p>
    <w:p w14:paraId="49C34E0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rPr>
        <w:t>Esportazone</w:t>
      </w:r>
      <w:proofErr w:type="spellEnd"/>
      <w:r w:rsidRPr="00A35784">
        <w:rPr>
          <w:rFonts w:ascii="Times New Roman" w:eastAsia="Times New Roman" w:hAnsi="Times New Roman" w:cs="Times New Roman"/>
        </w:rPr>
        <w:t xml:space="preserve"> dei risultati del calcolo dell’M-AMBI  </w:t>
      </w:r>
    </w:p>
    <w:p w14:paraId="64957720" w14:textId="50796B8F" w:rsidR="00D07DAC" w:rsidRDefault="00D07DAC" w:rsidP="00D07DAC">
      <w:pPr>
        <w:spacing w:after="0" w:line="240" w:lineRule="auto"/>
        <w:rPr>
          <w:rFonts w:ascii="Times New Roman" w:eastAsia="Times" w:hAnsi="Times New Roman" w:cs="Times New Roman"/>
          <w:color w:val="000000"/>
          <w:lang w:eastAsia="it-IT"/>
        </w:rPr>
      </w:pPr>
    </w:p>
    <w:p w14:paraId="5D20346C" w14:textId="37880D85" w:rsidR="00BE29C9" w:rsidRDefault="00BE29C9" w:rsidP="00D07DAC">
      <w:pPr>
        <w:spacing w:after="0" w:line="240" w:lineRule="auto"/>
        <w:rPr>
          <w:rFonts w:ascii="Times New Roman" w:eastAsia="Times" w:hAnsi="Times New Roman" w:cs="Times New Roman"/>
          <w:color w:val="000000"/>
          <w:lang w:eastAsia="it-IT"/>
        </w:rPr>
      </w:pPr>
    </w:p>
    <w:p w14:paraId="797B6B93" w14:textId="50A186BA" w:rsidR="00BE29C9" w:rsidRDefault="00BE29C9" w:rsidP="00D07DAC">
      <w:pPr>
        <w:spacing w:after="0" w:line="240" w:lineRule="auto"/>
        <w:rPr>
          <w:rFonts w:ascii="Times New Roman" w:eastAsia="Times" w:hAnsi="Times New Roman" w:cs="Times New Roman"/>
          <w:color w:val="000000"/>
          <w:lang w:eastAsia="it-IT"/>
        </w:rPr>
      </w:pPr>
    </w:p>
    <w:p w14:paraId="5FBA6203" w14:textId="4F6B193F" w:rsidR="00BE29C9" w:rsidRDefault="00BE29C9" w:rsidP="00D07DAC">
      <w:pPr>
        <w:spacing w:after="0" w:line="240" w:lineRule="auto"/>
        <w:rPr>
          <w:rFonts w:ascii="Times New Roman" w:eastAsia="Times" w:hAnsi="Times New Roman" w:cs="Times New Roman"/>
          <w:color w:val="000000"/>
          <w:lang w:eastAsia="it-IT"/>
        </w:rPr>
      </w:pPr>
    </w:p>
    <w:p w14:paraId="5AB46ABD" w14:textId="566FC13B" w:rsidR="00055288" w:rsidRDefault="00055288" w:rsidP="00D07DAC">
      <w:pPr>
        <w:spacing w:after="0" w:line="240" w:lineRule="auto"/>
        <w:rPr>
          <w:rFonts w:ascii="Times New Roman" w:eastAsia="Times" w:hAnsi="Times New Roman" w:cs="Times New Roman"/>
          <w:color w:val="000000"/>
          <w:lang w:eastAsia="it-IT"/>
        </w:rPr>
      </w:pPr>
    </w:p>
    <w:p w14:paraId="1854D5D8" w14:textId="29C99773" w:rsidR="00055288" w:rsidRDefault="00055288" w:rsidP="00D07DAC">
      <w:pPr>
        <w:spacing w:after="0" w:line="240" w:lineRule="auto"/>
        <w:rPr>
          <w:rFonts w:ascii="Times New Roman" w:eastAsia="Times" w:hAnsi="Times New Roman" w:cs="Times New Roman"/>
          <w:color w:val="000000"/>
          <w:lang w:eastAsia="it-IT"/>
        </w:rPr>
      </w:pPr>
    </w:p>
    <w:p w14:paraId="35C3D81E" w14:textId="7ABBEC61" w:rsidR="00055288" w:rsidRDefault="00055288" w:rsidP="00D07DAC">
      <w:pPr>
        <w:spacing w:after="0" w:line="240" w:lineRule="auto"/>
        <w:rPr>
          <w:rFonts w:ascii="Times New Roman" w:eastAsia="Times" w:hAnsi="Times New Roman" w:cs="Times New Roman"/>
          <w:color w:val="000000"/>
          <w:lang w:eastAsia="it-IT"/>
        </w:rPr>
      </w:pPr>
    </w:p>
    <w:p w14:paraId="1668381B" w14:textId="67D0849A" w:rsidR="00055288" w:rsidRDefault="00055288" w:rsidP="00D07DAC">
      <w:pPr>
        <w:spacing w:after="0" w:line="240" w:lineRule="auto"/>
        <w:rPr>
          <w:rFonts w:ascii="Times New Roman" w:eastAsia="Times" w:hAnsi="Times New Roman" w:cs="Times New Roman"/>
          <w:color w:val="000000"/>
          <w:lang w:eastAsia="it-IT"/>
        </w:rPr>
      </w:pPr>
    </w:p>
    <w:p w14:paraId="457C0779" w14:textId="799A4284" w:rsidR="00055288" w:rsidRDefault="00055288" w:rsidP="00D07DAC">
      <w:pPr>
        <w:spacing w:after="0" w:line="240" w:lineRule="auto"/>
        <w:rPr>
          <w:rFonts w:ascii="Times New Roman" w:eastAsia="Times" w:hAnsi="Times New Roman" w:cs="Times New Roman"/>
          <w:color w:val="000000"/>
          <w:lang w:eastAsia="it-IT"/>
        </w:rPr>
      </w:pPr>
    </w:p>
    <w:p w14:paraId="2DF6AD67" w14:textId="35A05226" w:rsidR="00055288" w:rsidRDefault="00055288" w:rsidP="00D07DAC">
      <w:pPr>
        <w:spacing w:after="0" w:line="240" w:lineRule="auto"/>
        <w:rPr>
          <w:rFonts w:ascii="Times New Roman" w:eastAsia="Times" w:hAnsi="Times New Roman" w:cs="Times New Roman"/>
          <w:color w:val="000000"/>
          <w:lang w:eastAsia="it-IT"/>
        </w:rPr>
      </w:pPr>
    </w:p>
    <w:p w14:paraId="627C405D" w14:textId="0FD9D63E" w:rsidR="00055288" w:rsidRDefault="00055288" w:rsidP="00D07DAC">
      <w:pPr>
        <w:spacing w:after="0" w:line="240" w:lineRule="auto"/>
        <w:rPr>
          <w:rFonts w:ascii="Times New Roman" w:eastAsia="Times" w:hAnsi="Times New Roman" w:cs="Times New Roman"/>
          <w:color w:val="000000"/>
          <w:lang w:eastAsia="it-IT"/>
        </w:rPr>
      </w:pPr>
    </w:p>
    <w:p w14:paraId="32FCB09C" w14:textId="46AD48C8" w:rsidR="00055288" w:rsidRDefault="00055288" w:rsidP="00D07DAC">
      <w:pPr>
        <w:spacing w:after="0" w:line="240" w:lineRule="auto"/>
        <w:rPr>
          <w:rFonts w:ascii="Times New Roman" w:eastAsia="Times" w:hAnsi="Times New Roman" w:cs="Times New Roman"/>
          <w:color w:val="000000"/>
          <w:lang w:eastAsia="it-IT"/>
        </w:rPr>
      </w:pPr>
    </w:p>
    <w:p w14:paraId="00CDEA9D" w14:textId="7560F8B4" w:rsidR="00055288" w:rsidRDefault="00055288" w:rsidP="00D07DAC">
      <w:pPr>
        <w:spacing w:after="0" w:line="240" w:lineRule="auto"/>
        <w:rPr>
          <w:rFonts w:ascii="Times New Roman" w:eastAsia="Times" w:hAnsi="Times New Roman" w:cs="Times New Roman"/>
          <w:color w:val="000000"/>
          <w:lang w:eastAsia="it-IT"/>
        </w:rPr>
      </w:pPr>
    </w:p>
    <w:p w14:paraId="24321B1C" w14:textId="4896F11A" w:rsidR="00055288" w:rsidRDefault="00055288" w:rsidP="00D07DAC">
      <w:pPr>
        <w:spacing w:after="0" w:line="240" w:lineRule="auto"/>
        <w:rPr>
          <w:rFonts w:ascii="Times New Roman" w:eastAsia="Times" w:hAnsi="Times New Roman" w:cs="Times New Roman"/>
          <w:color w:val="000000"/>
          <w:lang w:eastAsia="it-IT"/>
        </w:rPr>
      </w:pPr>
    </w:p>
    <w:p w14:paraId="61AC4C0F" w14:textId="1C69D06C" w:rsidR="00055288" w:rsidRDefault="00055288" w:rsidP="00D07DAC">
      <w:pPr>
        <w:spacing w:after="0" w:line="240" w:lineRule="auto"/>
        <w:rPr>
          <w:rFonts w:ascii="Times New Roman" w:eastAsia="Times" w:hAnsi="Times New Roman" w:cs="Times New Roman"/>
          <w:color w:val="000000"/>
          <w:lang w:eastAsia="it-IT"/>
        </w:rPr>
      </w:pPr>
    </w:p>
    <w:p w14:paraId="226D6F31" w14:textId="7CEDEF9F" w:rsidR="00055288" w:rsidRDefault="00055288" w:rsidP="00D07DAC">
      <w:pPr>
        <w:spacing w:after="0" w:line="240" w:lineRule="auto"/>
        <w:rPr>
          <w:rFonts w:ascii="Times New Roman" w:eastAsia="Times" w:hAnsi="Times New Roman" w:cs="Times New Roman"/>
          <w:color w:val="000000"/>
          <w:lang w:eastAsia="it-IT"/>
        </w:rPr>
      </w:pPr>
    </w:p>
    <w:p w14:paraId="4F0EA4F1" w14:textId="2C70011A" w:rsidR="00055288" w:rsidRDefault="00055288" w:rsidP="00D07DAC">
      <w:pPr>
        <w:spacing w:after="0" w:line="240" w:lineRule="auto"/>
        <w:rPr>
          <w:rFonts w:ascii="Times New Roman" w:eastAsia="Times" w:hAnsi="Times New Roman" w:cs="Times New Roman"/>
          <w:color w:val="000000"/>
          <w:lang w:eastAsia="it-IT"/>
        </w:rPr>
      </w:pPr>
    </w:p>
    <w:p w14:paraId="5FE70834" w14:textId="0C10DAB0" w:rsidR="00055288" w:rsidRDefault="00055288" w:rsidP="00D07DAC">
      <w:pPr>
        <w:spacing w:after="0" w:line="240" w:lineRule="auto"/>
        <w:rPr>
          <w:rFonts w:ascii="Times New Roman" w:eastAsia="Times" w:hAnsi="Times New Roman" w:cs="Times New Roman"/>
          <w:color w:val="000000"/>
          <w:lang w:eastAsia="it-IT"/>
        </w:rPr>
      </w:pPr>
    </w:p>
    <w:p w14:paraId="7DA24E67" w14:textId="4ABCBEBE" w:rsidR="00055288" w:rsidRDefault="00055288" w:rsidP="00D07DAC">
      <w:pPr>
        <w:spacing w:after="0" w:line="240" w:lineRule="auto"/>
        <w:rPr>
          <w:rFonts w:ascii="Times New Roman" w:eastAsia="Times" w:hAnsi="Times New Roman" w:cs="Times New Roman"/>
          <w:color w:val="000000"/>
          <w:lang w:eastAsia="it-IT"/>
        </w:rPr>
      </w:pPr>
    </w:p>
    <w:p w14:paraId="45EE684C" w14:textId="2AD129B0" w:rsidR="00055288" w:rsidRDefault="00055288" w:rsidP="00D07DAC">
      <w:pPr>
        <w:spacing w:after="0" w:line="240" w:lineRule="auto"/>
        <w:rPr>
          <w:rFonts w:ascii="Times New Roman" w:eastAsia="Times" w:hAnsi="Times New Roman" w:cs="Times New Roman"/>
          <w:color w:val="000000"/>
          <w:lang w:eastAsia="it-IT"/>
        </w:rPr>
      </w:pPr>
    </w:p>
    <w:p w14:paraId="35391423" w14:textId="5E06D0B1" w:rsidR="00055288" w:rsidRDefault="00055288" w:rsidP="00D07DAC">
      <w:pPr>
        <w:spacing w:after="0" w:line="240" w:lineRule="auto"/>
        <w:rPr>
          <w:rFonts w:ascii="Times New Roman" w:eastAsia="Times" w:hAnsi="Times New Roman" w:cs="Times New Roman"/>
          <w:color w:val="000000"/>
          <w:lang w:eastAsia="it-IT"/>
        </w:rPr>
      </w:pPr>
    </w:p>
    <w:p w14:paraId="468109EA" w14:textId="7E85D20D" w:rsidR="00055288" w:rsidRDefault="00055288" w:rsidP="00D07DAC">
      <w:pPr>
        <w:spacing w:after="0" w:line="240" w:lineRule="auto"/>
        <w:rPr>
          <w:rFonts w:ascii="Times New Roman" w:eastAsia="Times" w:hAnsi="Times New Roman" w:cs="Times New Roman"/>
          <w:color w:val="000000"/>
          <w:lang w:eastAsia="it-IT"/>
        </w:rPr>
      </w:pPr>
    </w:p>
    <w:p w14:paraId="6ED83F05" w14:textId="0DF8A3BF" w:rsidR="00055288" w:rsidRDefault="00055288" w:rsidP="00D07DAC">
      <w:pPr>
        <w:spacing w:after="0" w:line="240" w:lineRule="auto"/>
        <w:rPr>
          <w:rFonts w:ascii="Times New Roman" w:eastAsia="Times" w:hAnsi="Times New Roman" w:cs="Times New Roman"/>
          <w:color w:val="000000"/>
          <w:lang w:eastAsia="it-IT"/>
        </w:rPr>
      </w:pPr>
    </w:p>
    <w:p w14:paraId="16AE8F7C" w14:textId="17CD1420" w:rsidR="00055288" w:rsidRDefault="00055288" w:rsidP="00D07DAC">
      <w:pPr>
        <w:spacing w:after="0" w:line="240" w:lineRule="auto"/>
        <w:rPr>
          <w:rFonts w:ascii="Times New Roman" w:eastAsia="Times" w:hAnsi="Times New Roman" w:cs="Times New Roman"/>
          <w:color w:val="000000"/>
          <w:lang w:eastAsia="it-IT"/>
        </w:rPr>
      </w:pPr>
    </w:p>
    <w:p w14:paraId="3189DFE0" w14:textId="6730A8F8" w:rsidR="00055288" w:rsidRDefault="00055288" w:rsidP="00D07DAC">
      <w:pPr>
        <w:spacing w:after="0" w:line="240" w:lineRule="auto"/>
        <w:rPr>
          <w:rFonts w:ascii="Times New Roman" w:eastAsia="Times" w:hAnsi="Times New Roman" w:cs="Times New Roman"/>
          <w:color w:val="000000"/>
          <w:lang w:eastAsia="it-IT"/>
        </w:rPr>
      </w:pPr>
    </w:p>
    <w:p w14:paraId="50CF1A9E" w14:textId="3BF59703" w:rsidR="00055288" w:rsidRDefault="00055288" w:rsidP="00D07DAC">
      <w:pPr>
        <w:spacing w:after="0" w:line="240" w:lineRule="auto"/>
        <w:rPr>
          <w:rFonts w:ascii="Times New Roman" w:eastAsia="Times" w:hAnsi="Times New Roman" w:cs="Times New Roman"/>
          <w:color w:val="000000"/>
          <w:lang w:eastAsia="it-IT"/>
        </w:rPr>
      </w:pPr>
    </w:p>
    <w:p w14:paraId="57AF1A24" w14:textId="161B4E04" w:rsidR="00055288" w:rsidRDefault="00055288" w:rsidP="00D07DAC">
      <w:pPr>
        <w:spacing w:after="0" w:line="240" w:lineRule="auto"/>
        <w:rPr>
          <w:rFonts w:ascii="Times New Roman" w:eastAsia="Times" w:hAnsi="Times New Roman" w:cs="Times New Roman"/>
          <w:color w:val="000000"/>
          <w:lang w:eastAsia="it-IT"/>
        </w:rPr>
      </w:pPr>
    </w:p>
    <w:p w14:paraId="308CBDFB" w14:textId="40FD7373" w:rsidR="00055288" w:rsidRDefault="00055288" w:rsidP="00D07DAC">
      <w:pPr>
        <w:spacing w:after="0" w:line="240" w:lineRule="auto"/>
        <w:rPr>
          <w:rFonts w:ascii="Times New Roman" w:eastAsia="Times" w:hAnsi="Times New Roman" w:cs="Times New Roman"/>
          <w:color w:val="000000"/>
          <w:lang w:eastAsia="it-IT"/>
        </w:rPr>
      </w:pPr>
    </w:p>
    <w:p w14:paraId="5642C949" w14:textId="2D282660" w:rsidR="00055288" w:rsidRDefault="00055288" w:rsidP="00D07DAC">
      <w:pPr>
        <w:spacing w:after="0" w:line="240" w:lineRule="auto"/>
        <w:rPr>
          <w:rFonts w:ascii="Times New Roman" w:eastAsia="Times" w:hAnsi="Times New Roman" w:cs="Times New Roman"/>
          <w:color w:val="000000"/>
          <w:lang w:eastAsia="it-IT"/>
        </w:rPr>
      </w:pPr>
    </w:p>
    <w:p w14:paraId="7854F0A3" w14:textId="0D53226E" w:rsidR="00055288" w:rsidRDefault="00055288" w:rsidP="00D07DAC">
      <w:pPr>
        <w:spacing w:after="0" w:line="240" w:lineRule="auto"/>
        <w:rPr>
          <w:rFonts w:ascii="Times New Roman" w:eastAsia="Times" w:hAnsi="Times New Roman" w:cs="Times New Roman"/>
          <w:color w:val="000000"/>
          <w:lang w:eastAsia="it-IT"/>
        </w:rPr>
      </w:pPr>
    </w:p>
    <w:p w14:paraId="495C9E57" w14:textId="2FD6D35D" w:rsidR="00055288" w:rsidRDefault="00055288" w:rsidP="00D07DAC">
      <w:pPr>
        <w:spacing w:after="0" w:line="240" w:lineRule="auto"/>
        <w:rPr>
          <w:rFonts w:ascii="Times New Roman" w:eastAsia="Times" w:hAnsi="Times New Roman" w:cs="Times New Roman"/>
          <w:color w:val="000000"/>
          <w:lang w:eastAsia="it-IT"/>
        </w:rPr>
      </w:pPr>
    </w:p>
    <w:p w14:paraId="5F775696" w14:textId="1D4A0034" w:rsidR="00055288" w:rsidRDefault="00055288" w:rsidP="00D07DAC">
      <w:pPr>
        <w:spacing w:after="0" w:line="240" w:lineRule="auto"/>
        <w:rPr>
          <w:rFonts w:ascii="Times New Roman" w:eastAsia="Times" w:hAnsi="Times New Roman" w:cs="Times New Roman"/>
          <w:color w:val="000000"/>
          <w:lang w:eastAsia="it-IT"/>
        </w:rPr>
      </w:pPr>
    </w:p>
    <w:p w14:paraId="3AF68C01" w14:textId="77722856" w:rsidR="00055288" w:rsidRDefault="00055288" w:rsidP="00D07DAC">
      <w:pPr>
        <w:spacing w:after="0" w:line="240" w:lineRule="auto"/>
        <w:rPr>
          <w:rFonts w:ascii="Times New Roman" w:eastAsia="Times" w:hAnsi="Times New Roman" w:cs="Times New Roman"/>
          <w:color w:val="000000"/>
          <w:lang w:eastAsia="it-IT"/>
        </w:rPr>
      </w:pPr>
    </w:p>
    <w:p w14:paraId="71826898" w14:textId="45F898F6" w:rsidR="00055288" w:rsidRDefault="00055288" w:rsidP="00D07DAC">
      <w:pPr>
        <w:spacing w:after="0" w:line="240" w:lineRule="auto"/>
        <w:rPr>
          <w:rFonts w:ascii="Times New Roman" w:eastAsia="Times" w:hAnsi="Times New Roman" w:cs="Times New Roman"/>
          <w:color w:val="000000"/>
          <w:lang w:eastAsia="it-IT"/>
        </w:rPr>
      </w:pPr>
    </w:p>
    <w:p w14:paraId="6D10F306" w14:textId="5DE56C69" w:rsidR="005941B9" w:rsidRDefault="005941B9" w:rsidP="00D07DAC">
      <w:pPr>
        <w:spacing w:after="0" w:line="240" w:lineRule="auto"/>
        <w:rPr>
          <w:rFonts w:ascii="Times New Roman" w:eastAsia="Times" w:hAnsi="Times New Roman" w:cs="Times New Roman"/>
          <w:color w:val="000000"/>
          <w:lang w:eastAsia="it-IT"/>
        </w:rPr>
      </w:pPr>
    </w:p>
    <w:p w14:paraId="457CD6EE" w14:textId="2D6C2816" w:rsidR="005941B9" w:rsidRDefault="005941B9" w:rsidP="00D07DAC">
      <w:pPr>
        <w:spacing w:after="0" w:line="240" w:lineRule="auto"/>
        <w:rPr>
          <w:rFonts w:ascii="Times New Roman" w:eastAsia="Times" w:hAnsi="Times New Roman" w:cs="Times New Roman"/>
          <w:color w:val="000000"/>
          <w:lang w:eastAsia="it-IT"/>
        </w:rPr>
      </w:pPr>
    </w:p>
    <w:p w14:paraId="294AAA16" w14:textId="193C6AB0" w:rsidR="005941B9" w:rsidRDefault="005941B9" w:rsidP="00D07DAC">
      <w:pPr>
        <w:spacing w:after="0" w:line="240" w:lineRule="auto"/>
        <w:rPr>
          <w:rFonts w:ascii="Times New Roman" w:eastAsia="Times" w:hAnsi="Times New Roman" w:cs="Times New Roman"/>
          <w:color w:val="000000"/>
          <w:lang w:eastAsia="it-IT"/>
        </w:rPr>
      </w:pPr>
    </w:p>
    <w:p w14:paraId="3DD59304" w14:textId="4ED87BE4" w:rsidR="005941B9" w:rsidRDefault="005941B9" w:rsidP="00D07DAC">
      <w:pPr>
        <w:spacing w:after="0" w:line="240" w:lineRule="auto"/>
        <w:rPr>
          <w:rFonts w:ascii="Times New Roman" w:eastAsia="Times" w:hAnsi="Times New Roman" w:cs="Times New Roman"/>
          <w:color w:val="000000"/>
          <w:lang w:eastAsia="it-IT"/>
        </w:rPr>
      </w:pPr>
    </w:p>
    <w:p w14:paraId="6215C69F" w14:textId="67C0208B" w:rsidR="005941B9" w:rsidRDefault="005941B9" w:rsidP="00D07DAC">
      <w:pPr>
        <w:spacing w:after="0" w:line="240" w:lineRule="auto"/>
        <w:rPr>
          <w:rFonts w:ascii="Times New Roman" w:eastAsia="Times" w:hAnsi="Times New Roman" w:cs="Times New Roman"/>
          <w:color w:val="000000"/>
          <w:lang w:eastAsia="it-IT"/>
        </w:rPr>
      </w:pPr>
    </w:p>
    <w:p w14:paraId="50AD6842" w14:textId="540FA67F" w:rsidR="005941B9" w:rsidRDefault="005941B9" w:rsidP="00D07DAC">
      <w:pPr>
        <w:spacing w:after="0" w:line="240" w:lineRule="auto"/>
        <w:rPr>
          <w:rFonts w:ascii="Times New Roman" w:eastAsia="Times" w:hAnsi="Times New Roman" w:cs="Times New Roman"/>
          <w:color w:val="000000"/>
          <w:lang w:eastAsia="it-IT"/>
        </w:rPr>
      </w:pPr>
    </w:p>
    <w:p w14:paraId="77734567" w14:textId="77777777" w:rsidR="005941B9" w:rsidRDefault="005941B9" w:rsidP="00D07DAC">
      <w:pPr>
        <w:spacing w:after="0" w:line="240" w:lineRule="auto"/>
        <w:rPr>
          <w:rFonts w:ascii="Times New Roman" w:eastAsia="Times" w:hAnsi="Times New Roman" w:cs="Times New Roman"/>
          <w:color w:val="000000"/>
          <w:lang w:eastAsia="it-IT"/>
        </w:rPr>
      </w:pPr>
    </w:p>
    <w:p w14:paraId="11FBA6D8" w14:textId="02F283D2" w:rsidR="00055288" w:rsidRDefault="00055288" w:rsidP="00D07DAC">
      <w:pPr>
        <w:spacing w:after="0" w:line="240" w:lineRule="auto"/>
        <w:rPr>
          <w:rFonts w:ascii="Times New Roman" w:eastAsia="Times" w:hAnsi="Times New Roman" w:cs="Times New Roman"/>
          <w:color w:val="000000"/>
          <w:lang w:eastAsia="it-IT"/>
        </w:rPr>
      </w:pPr>
    </w:p>
    <w:p w14:paraId="2CB7B7D4" w14:textId="1F65E420" w:rsidR="00055288" w:rsidRDefault="00055288" w:rsidP="00D07DAC">
      <w:pPr>
        <w:spacing w:after="0" w:line="240" w:lineRule="auto"/>
        <w:rPr>
          <w:rFonts w:ascii="Times New Roman" w:eastAsia="Times" w:hAnsi="Times New Roman" w:cs="Times New Roman"/>
          <w:color w:val="000000"/>
          <w:lang w:eastAsia="it-IT"/>
        </w:rPr>
      </w:pPr>
    </w:p>
    <w:p w14:paraId="04B9A1E7" w14:textId="77777777" w:rsidR="00055288" w:rsidRPr="00A35784" w:rsidRDefault="00055288" w:rsidP="00D07DAC">
      <w:pPr>
        <w:spacing w:after="0" w:line="240" w:lineRule="auto"/>
        <w:rPr>
          <w:rFonts w:ascii="Times New Roman" w:eastAsia="Times" w:hAnsi="Times New Roman" w:cs="Times New Roman"/>
          <w:color w:val="000000"/>
          <w:lang w:eastAsia="it-IT"/>
        </w:rPr>
      </w:pPr>
    </w:p>
    <w:p w14:paraId="0F2C0AC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37" w:name="_Toc63081357"/>
      <w:bookmarkStart w:id="338" w:name="_Toc71880574"/>
      <w:r w:rsidRPr="0098766B">
        <w:rPr>
          <w:rFonts w:ascii="Times New Roman" w:eastAsia="Times" w:hAnsi="Times New Roman" w:cs="Times New Roman"/>
          <w:b/>
          <w:i/>
          <w:color w:val="000000"/>
          <w:sz w:val="24"/>
          <w:szCs w:val="24"/>
          <w:lang w:eastAsia="it-IT"/>
        </w:rPr>
        <w:t xml:space="preserve">9.2 Schema di qualifica per il monitoraggio dell’EQB </w:t>
      </w:r>
      <w:proofErr w:type="spellStart"/>
      <w:r w:rsidRPr="0098766B">
        <w:rPr>
          <w:rFonts w:ascii="Times New Roman" w:eastAsia="Times" w:hAnsi="Times New Roman" w:cs="Times New Roman"/>
          <w:b/>
          <w:i/>
          <w:color w:val="000000"/>
          <w:sz w:val="24"/>
          <w:szCs w:val="24"/>
          <w:lang w:eastAsia="it-IT"/>
        </w:rPr>
        <w:t>Macroalghe</w:t>
      </w:r>
      <w:proofErr w:type="spellEnd"/>
      <w:r w:rsidRPr="0098766B">
        <w:rPr>
          <w:rFonts w:ascii="Times New Roman" w:eastAsia="Times" w:hAnsi="Times New Roman" w:cs="Times New Roman"/>
          <w:b/>
          <w:i/>
          <w:color w:val="000000"/>
          <w:sz w:val="24"/>
          <w:szCs w:val="24"/>
          <w:lang w:eastAsia="it-IT"/>
        </w:rPr>
        <w:t xml:space="preserve"> e Fanerogame</w:t>
      </w:r>
      <w:bookmarkEnd w:id="337"/>
      <w:bookmarkEnd w:id="338"/>
    </w:p>
    <w:p w14:paraId="27A72B3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32E26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6223A2E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2DD8A2"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in ambienti di transizione</w:t>
      </w:r>
    </w:p>
    <w:p w14:paraId="55DC685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39C8364"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266951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1636C4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67"/>
        <w:gridCol w:w="7303"/>
      </w:tblGrid>
      <w:tr w:rsidR="00D07DAC" w:rsidRPr="00A35784" w14:paraId="0F1A9DE9" w14:textId="77777777" w:rsidTr="00D07DAC">
        <w:trPr>
          <w:trHeight w:val="20"/>
        </w:trPr>
        <w:tc>
          <w:tcPr>
            <w:tcW w:w="974" w:type="pct"/>
          </w:tcPr>
          <w:p w14:paraId="4E3D8D33" w14:textId="5E546F06" w:rsidR="00D07DAC" w:rsidRPr="00A35784" w:rsidRDefault="005941B9" w:rsidP="0094315F">
            <w:pPr>
              <w:spacing w:after="0" w:line="240" w:lineRule="exact"/>
              <w:jc w:val="both"/>
              <w:rPr>
                <w:rFonts w:ascii="Times New Roman" w:eastAsia="Times" w:hAnsi="Times New Roman" w:cs="Times New Roman"/>
                <w:b/>
                <w:color w:val="000000"/>
                <w:lang w:eastAsia="it-IT"/>
              </w:rPr>
            </w:pPr>
            <w:r>
              <w:rPr>
                <w:rFonts w:ascii="Times New Roman" w:eastAsia="Times" w:hAnsi="Times New Roman" w:cs="Times New Roman"/>
                <w:color w:val="000000"/>
                <w:lang w:eastAsia="it-IT"/>
              </w:rPr>
              <w:t>MF-AT-CD</w:t>
            </w:r>
          </w:p>
        </w:tc>
        <w:tc>
          <w:tcPr>
            <w:tcW w:w="4026" w:type="pct"/>
          </w:tcPr>
          <w:p w14:paraId="2A5EBA37" w14:textId="226CD568"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w:t>
            </w:r>
            <w:r w:rsidR="005941B9">
              <w:rPr>
                <w:rFonts w:ascii="Times New Roman" w:eastAsia="Times" w:hAnsi="Times New Roman" w:cs="Times New Roman"/>
                <w:color w:val="000000"/>
                <w:lang w:eastAsia="it-IT"/>
              </w:rPr>
              <w:t xml:space="preserve"> e determinazione tassonomica</w:t>
            </w:r>
            <w:r w:rsidRPr="00A35784">
              <w:rPr>
                <w:rFonts w:ascii="Times New Roman" w:eastAsia="Times" w:hAnsi="Times New Roman" w:cs="Times New Roman"/>
                <w:color w:val="000000"/>
                <w:lang w:eastAsia="it-IT"/>
              </w:rPr>
              <w:t xml:space="preserve"> di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e Fanerogame di ambienti di transizione (Schema 1)</w:t>
            </w:r>
          </w:p>
        </w:tc>
      </w:tr>
      <w:tr w:rsidR="00D07DAC" w:rsidRPr="00A35784" w14:paraId="3A0ECC76" w14:textId="77777777" w:rsidTr="00D07DAC">
        <w:trPr>
          <w:trHeight w:val="20"/>
        </w:trPr>
        <w:tc>
          <w:tcPr>
            <w:tcW w:w="974" w:type="pct"/>
          </w:tcPr>
          <w:p w14:paraId="0B28A387" w14:textId="700D2715" w:rsidR="00D07DAC" w:rsidRPr="00A35784" w:rsidRDefault="00D07DAC" w:rsidP="0094315F">
            <w:pPr>
              <w:spacing w:after="0" w:line="240" w:lineRule="exact"/>
              <w:jc w:val="both"/>
              <w:rPr>
                <w:rFonts w:ascii="Times New Roman" w:eastAsia="Times" w:hAnsi="Times New Roman" w:cs="Times New Roman"/>
                <w:b/>
                <w:color w:val="000000"/>
                <w:lang w:eastAsia="it-IT"/>
              </w:rPr>
            </w:pPr>
          </w:p>
        </w:tc>
        <w:tc>
          <w:tcPr>
            <w:tcW w:w="4026" w:type="pct"/>
          </w:tcPr>
          <w:p w14:paraId="31162824" w14:textId="06907CB7" w:rsidR="00D07DAC" w:rsidRPr="00A35784" w:rsidRDefault="00D07DAC" w:rsidP="0094315F">
            <w:pPr>
              <w:spacing w:after="0" w:line="240" w:lineRule="exact"/>
              <w:jc w:val="both"/>
              <w:rPr>
                <w:rFonts w:ascii="Times New Roman" w:eastAsia="Times" w:hAnsi="Times New Roman" w:cs="Times New Roman"/>
                <w:color w:val="000000"/>
                <w:lang w:eastAsia="it-IT"/>
              </w:rPr>
            </w:pPr>
          </w:p>
        </w:tc>
      </w:tr>
      <w:tr w:rsidR="00D07DAC" w:rsidRPr="00A35784" w14:paraId="6F9EE531" w14:textId="77777777" w:rsidTr="00D07DAC">
        <w:trPr>
          <w:trHeight w:val="20"/>
        </w:trPr>
        <w:tc>
          <w:tcPr>
            <w:tcW w:w="974" w:type="pct"/>
          </w:tcPr>
          <w:p w14:paraId="64C6AD7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026" w:type="pct"/>
          </w:tcPr>
          <w:p w14:paraId="34F9D64C" w14:textId="40E3670B"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applicazione di indici macrofitici per la valutazione dello stato ecologico di a</w:t>
            </w:r>
            <w:r w:rsidR="005941B9">
              <w:rPr>
                <w:rFonts w:ascii="Times New Roman" w:eastAsia="Times" w:hAnsi="Times New Roman" w:cs="Times New Roman"/>
                <w:color w:val="000000"/>
                <w:lang w:eastAsia="it-IT"/>
              </w:rPr>
              <w:t>mbienti di transizione (Schema 2</w:t>
            </w:r>
            <w:r w:rsidRPr="00A35784">
              <w:rPr>
                <w:rFonts w:ascii="Times New Roman" w:eastAsia="Times" w:hAnsi="Times New Roman" w:cs="Times New Roman"/>
                <w:color w:val="000000"/>
                <w:lang w:eastAsia="it-IT"/>
              </w:rPr>
              <w:t>)</w:t>
            </w:r>
          </w:p>
        </w:tc>
      </w:tr>
    </w:tbl>
    <w:p w14:paraId="3DCB82D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209" w:type="dxa"/>
        <w:tblLayout w:type="fixed"/>
        <w:tblLook w:val="0400" w:firstRow="0" w:lastRow="0" w:firstColumn="0" w:lastColumn="0" w:noHBand="0" w:noVBand="1"/>
      </w:tblPr>
      <w:tblGrid>
        <w:gridCol w:w="1809"/>
        <w:gridCol w:w="4836"/>
        <w:gridCol w:w="2564"/>
      </w:tblGrid>
      <w:tr w:rsidR="00D07DAC" w:rsidRPr="00A35784" w14:paraId="08FCD080" w14:textId="77777777" w:rsidTr="00D07DAC">
        <w:tc>
          <w:tcPr>
            <w:tcW w:w="9209" w:type="dxa"/>
            <w:gridSpan w:val="3"/>
            <w:shd w:val="clear" w:color="auto" w:fill="92D050"/>
          </w:tcPr>
          <w:p w14:paraId="436807B7" w14:textId="5FC7770A"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9.2</w:t>
            </w:r>
            <w:r w:rsidRPr="00A35784">
              <w:rPr>
                <w:rFonts w:ascii="Times New Roman" w:hAnsi="Times New Roman"/>
                <w:b/>
                <w:color w:val="000000"/>
                <w:sz w:val="22"/>
                <w:szCs w:val="22"/>
              </w:rPr>
              <w:t xml:space="preserve"> Compilazione codici categorie</w:t>
            </w:r>
          </w:p>
        </w:tc>
      </w:tr>
      <w:tr w:rsidR="00D07DAC" w:rsidRPr="00AF2701" w14:paraId="1405E376" w14:textId="77777777" w:rsidTr="00D07DAC">
        <w:tc>
          <w:tcPr>
            <w:tcW w:w="9209" w:type="dxa"/>
            <w:gridSpan w:val="3"/>
            <w:shd w:val="clear" w:color="auto" w:fill="D6E3BC"/>
          </w:tcPr>
          <w:p w14:paraId="65D769E2" w14:textId="627B3415" w:rsidR="00D07DAC" w:rsidRPr="00A35784" w:rsidRDefault="00D07DAC" w:rsidP="0094315F">
            <w:pPr>
              <w:spacing w:line="240" w:lineRule="exact"/>
              <w:jc w:val="center"/>
              <w:rPr>
                <w:rFonts w:ascii="Times New Roman" w:hAnsi="Times New Roman"/>
                <w:b/>
                <w:sz w:val="22"/>
                <w:szCs w:val="22"/>
                <w:lang w:val="en-GB"/>
              </w:rPr>
            </w:pPr>
            <w:proofErr w:type="spellStart"/>
            <w:r w:rsidRPr="00A35784">
              <w:rPr>
                <w:rFonts w:ascii="Times New Roman" w:hAnsi="Times New Roman"/>
                <w:b/>
                <w:sz w:val="22"/>
                <w:szCs w:val="22"/>
                <w:lang w:val="en-GB"/>
              </w:rPr>
              <w:t>Codice</w:t>
            </w:r>
            <w:proofErr w:type="spellEnd"/>
            <w:r w:rsidRPr="00A35784">
              <w:rPr>
                <w:rFonts w:ascii="Times New Roman" w:hAnsi="Times New Roman"/>
                <w:b/>
                <w:sz w:val="22"/>
                <w:szCs w:val="22"/>
                <w:lang w:val="en-GB"/>
              </w:rPr>
              <w:t xml:space="preserve"> MF, AT, CD, IS</w:t>
            </w:r>
          </w:p>
        </w:tc>
      </w:tr>
      <w:tr w:rsidR="00D07DAC" w:rsidRPr="00A35784" w14:paraId="444BD78E" w14:textId="77777777" w:rsidTr="005941B9">
        <w:tc>
          <w:tcPr>
            <w:tcW w:w="1809" w:type="dxa"/>
          </w:tcPr>
          <w:p w14:paraId="40F3EFF9"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836" w:type="dxa"/>
          </w:tcPr>
          <w:p w14:paraId="6949EF95" w14:textId="7CD8F9AF" w:rsidR="00D07DAC" w:rsidRPr="00A35784" w:rsidRDefault="00D07DAC" w:rsidP="005941B9">
            <w:pPr>
              <w:spacing w:line="240" w:lineRule="exact"/>
              <w:rPr>
                <w:rFonts w:ascii="Times New Roman" w:hAnsi="Times New Roman"/>
                <w:color w:val="000000"/>
                <w:sz w:val="22"/>
                <w:szCs w:val="22"/>
              </w:rPr>
            </w:pP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w:t>
            </w:r>
          </w:p>
        </w:tc>
        <w:tc>
          <w:tcPr>
            <w:tcW w:w="2564" w:type="dxa"/>
          </w:tcPr>
          <w:p w14:paraId="547915F2"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MF</w:t>
            </w:r>
          </w:p>
        </w:tc>
      </w:tr>
      <w:tr w:rsidR="00D07DAC" w:rsidRPr="00A35784" w14:paraId="3E812867" w14:textId="77777777" w:rsidTr="005941B9">
        <w:tc>
          <w:tcPr>
            <w:tcW w:w="1809" w:type="dxa"/>
          </w:tcPr>
          <w:p w14:paraId="2C9938FB"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836" w:type="dxa"/>
          </w:tcPr>
          <w:p w14:paraId="0D2BB939"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Acque transizione </w:t>
            </w:r>
          </w:p>
        </w:tc>
        <w:tc>
          <w:tcPr>
            <w:tcW w:w="2564" w:type="dxa"/>
          </w:tcPr>
          <w:p w14:paraId="616D707C"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7AD6B2F5" w14:textId="77777777" w:rsidTr="005941B9">
        <w:tc>
          <w:tcPr>
            <w:tcW w:w="1809" w:type="dxa"/>
          </w:tcPr>
          <w:p w14:paraId="7BF7CBB5" w14:textId="77777777"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4836" w:type="dxa"/>
          </w:tcPr>
          <w:p w14:paraId="6C4EEC37" w14:textId="1F359239"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Campionamento</w:t>
            </w:r>
            <w:r w:rsidR="005941B9">
              <w:rPr>
                <w:rFonts w:ascii="Times New Roman" w:hAnsi="Times New Roman"/>
                <w:color w:val="000000"/>
                <w:sz w:val="22"/>
                <w:szCs w:val="22"/>
              </w:rPr>
              <w:t xml:space="preserve"> e </w:t>
            </w:r>
            <w:r w:rsidR="005941B9" w:rsidRPr="005941B9">
              <w:rPr>
                <w:rFonts w:ascii="Times New Roman" w:hAnsi="Times New Roman"/>
                <w:color w:val="000000"/>
                <w:sz w:val="22"/>
                <w:szCs w:val="22"/>
              </w:rPr>
              <w:t>Determinazione tassonomica</w:t>
            </w:r>
          </w:p>
        </w:tc>
        <w:tc>
          <w:tcPr>
            <w:tcW w:w="2564" w:type="dxa"/>
          </w:tcPr>
          <w:p w14:paraId="2AC8F7C9" w14:textId="7E08FC3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C</w:t>
            </w:r>
            <w:r w:rsidR="00BB0AA2">
              <w:rPr>
                <w:rFonts w:ascii="Times New Roman" w:hAnsi="Times New Roman"/>
                <w:color w:val="000000"/>
                <w:sz w:val="22"/>
                <w:szCs w:val="22"/>
              </w:rPr>
              <w:t>D</w:t>
            </w:r>
          </w:p>
        </w:tc>
      </w:tr>
      <w:tr w:rsidR="00D07DAC" w:rsidRPr="00A35784" w14:paraId="54211C63" w14:textId="77777777" w:rsidTr="005941B9">
        <w:tc>
          <w:tcPr>
            <w:tcW w:w="1809" w:type="dxa"/>
          </w:tcPr>
          <w:p w14:paraId="7F8B8534" w14:textId="77777777" w:rsidR="00D07DAC" w:rsidRPr="00A35784" w:rsidRDefault="00D07DAC" w:rsidP="0094315F">
            <w:pPr>
              <w:spacing w:line="240" w:lineRule="exact"/>
              <w:rPr>
                <w:rFonts w:ascii="Times New Roman" w:hAnsi="Times New Roman"/>
                <w:color w:val="000000"/>
                <w:sz w:val="22"/>
                <w:szCs w:val="22"/>
              </w:rPr>
            </w:pPr>
          </w:p>
        </w:tc>
        <w:tc>
          <w:tcPr>
            <w:tcW w:w="4836" w:type="dxa"/>
          </w:tcPr>
          <w:p w14:paraId="2682059E" w14:textId="4B30706A"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Applicazione di indici macrofitici</w:t>
            </w:r>
            <w:r w:rsidR="005941B9">
              <w:rPr>
                <w:rFonts w:ascii="Times New Roman" w:hAnsi="Times New Roman"/>
                <w:color w:val="000000"/>
                <w:sz w:val="22"/>
                <w:szCs w:val="22"/>
              </w:rPr>
              <w:t xml:space="preserve"> </w:t>
            </w:r>
            <w:r w:rsidR="005941B9" w:rsidRPr="005941B9">
              <w:rPr>
                <w:rFonts w:ascii="Times New Roman" w:hAnsi="Times New Roman"/>
                <w:color w:val="000000"/>
                <w:sz w:val="22"/>
                <w:szCs w:val="22"/>
              </w:rPr>
              <w:t>per la valutazione dello stato ecologico</w:t>
            </w:r>
          </w:p>
        </w:tc>
        <w:tc>
          <w:tcPr>
            <w:tcW w:w="2564" w:type="dxa"/>
          </w:tcPr>
          <w:p w14:paraId="651E3D43" w14:textId="77777777" w:rsidR="00D07DAC" w:rsidRPr="00A35784" w:rsidRDefault="00D07DAC" w:rsidP="0094315F">
            <w:pPr>
              <w:spacing w:line="240" w:lineRule="exact"/>
              <w:rPr>
                <w:rFonts w:ascii="Times New Roman" w:hAnsi="Times New Roman"/>
                <w:color w:val="000000"/>
                <w:sz w:val="22"/>
                <w:szCs w:val="22"/>
              </w:rPr>
            </w:pPr>
            <w:r w:rsidRPr="00A35784">
              <w:rPr>
                <w:rFonts w:ascii="Times New Roman" w:hAnsi="Times New Roman"/>
                <w:color w:val="000000"/>
                <w:sz w:val="22"/>
                <w:szCs w:val="22"/>
              </w:rPr>
              <w:t>IS</w:t>
            </w:r>
          </w:p>
        </w:tc>
      </w:tr>
    </w:tbl>
    <w:p w14:paraId="154AF52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p>
    <w:p w14:paraId="77AAD3C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F8C06A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46665ADB" w14:textId="77777777" w:rsidTr="00D07DAC">
        <w:trPr>
          <w:trHeight w:val="743"/>
        </w:trPr>
        <w:tc>
          <w:tcPr>
            <w:tcW w:w="771" w:type="pct"/>
          </w:tcPr>
          <w:p w14:paraId="69E85B3B" w14:textId="48703A1D"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MF-AT-C</w:t>
            </w:r>
            <w:r w:rsidR="005941B9">
              <w:rPr>
                <w:rFonts w:ascii="Times New Roman" w:eastAsia="Times" w:hAnsi="Times New Roman" w:cs="Times New Roman"/>
                <w:color w:val="000000"/>
                <w:lang w:eastAsia="it-IT"/>
              </w:rPr>
              <w:t>D</w:t>
            </w:r>
          </w:p>
        </w:tc>
        <w:tc>
          <w:tcPr>
            <w:tcW w:w="4229" w:type="pct"/>
          </w:tcPr>
          <w:p w14:paraId="2F76A0B1" w14:textId="77777777" w:rsidR="00D07DAC"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Campionamento di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e fanerogame di ambienti di transizione, attraverso applicazione di protocolli e linee guida ISPRA; l’attività viene eseguita attraverso tecniche di visual census/raccolta di campioni al fine di attribuire le percentuali di copertura in campo, differenziando le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dalle fanerogame e cercando di raccogliere un numero adeguato di campioni rappresentativi della diversità di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nell’area di monitoraggio. </w:t>
            </w:r>
            <w:r w:rsidR="005941B9" w:rsidRPr="005941B9">
              <w:rPr>
                <w:rFonts w:ascii="Times New Roman" w:eastAsia="Times" w:hAnsi="Times New Roman" w:cs="Times New Roman"/>
                <w:color w:val="000000"/>
                <w:lang w:eastAsia="it-IT"/>
              </w:rPr>
              <w:t xml:space="preserve">La determinazione tassonomica a livello di specie, eseguita con il supporto di chiavi dicotomiche, check list e strumentazione di laboratorio, è finalizzata all’elaborazione di liste tassonomiche con attribuzione di score per i taxa di </w:t>
            </w:r>
            <w:proofErr w:type="spellStart"/>
            <w:r w:rsidR="005941B9" w:rsidRPr="005941B9">
              <w:rPr>
                <w:rFonts w:ascii="Times New Roman" w:eastAsia="Times" w:hAnsi="Times New Roman" w:cs="Times New Roman"/>
                <w:color w:val="000000"/>
                <w:lang w:eastAsia="it-IT"/>
              </w:rPr>
              <w:t>macroalghe</w:t>
            </w:r>
            <w:proofErr w:type="spellEnd"/>
            <w:r w:rsidR="005941B9" w:rsidRPr="005941B9">
              <w:rPr>
                <w:rFonts w:ascii="Times New Roman" w:eastAsia="Times" w:hAnsi="Times New Roman" w:cs="Times New Roman"/>
                <w:color w:val="000000"/>
                <w:lang w:eastAsia="it-IT"/>
              </w:rPr>
              <w:t xml:space="preserve"> e definizione di parametri di abbondanza relativa per gruppi di </w:t>
            </w:r>
            <w:proofErr w:type="spellStart"/>
            <w:r w:rsidR="005941B9" w:rsidRPr="005941B9">
              <w:rPr>
                <w:rFonts w:ascii="Times New Roman" w:eastAsia="Times" w:hAnsi="Times New Roman" w:cs="Times New Roman"/>
                <w:color w:val="000000"/>
                <w:lang w:eastAsia="it-IT"/>
              </w:rPr>
              <w:t>macroalghe</w:t>
            </w:r>
            <w:proofErr w:type="spellEnd"/>
            <w:r w:rsidR="005941B9" w:rsidRPr="005941B9">
              <w:rPr>
                <w:rFonts w:ascii="Times New Roman" w:eastAsia="Times" w:hAnsi="Times New Roman" w:cs="Times New Roman"/>
                <w:color w:val="000000"/>
                <w:lang w:eastAsia="it-IT"/>
              </w:rPr>
              <w:t xml:space="preserve"> con diverso valore ecologico, sulla base delle Linee guida Ispra.</w:t>
            </w:r>
          </w:p>
          <w:p w14:paraId="1200DE8C" w14:textId="29294631" w:rsidR="005941B9" w:rsidRPr="00A35784" w:rsidRDefault="005941B9" w:rsidP="0094315F">
            <w:pPr>
              <w:spacing w:after="0" w:line="240" w:lineRule="exact"/>
              <w:jc w:val="both"/>
              <w:rPr>
                <w:rFonts w:ascii="Times New Roman" w:eastAsia="Times" w:hAnsi="Times New Roman" w:cs="Times New Roman"/>
                <w:b/>
                <w:color w:val="000000"/>
                <w:lang w:eastAsia="it-IT"/>
              </w:rPr>
            </w:pPr>
          </w:p>
        </w:tc>
      </w:tr>
      <w:tr w:rsidR="00D07DAC" w:rsidRPr="00A35784" w14:paraId="5D127215" w14:textId="77777777" w:rsidTr="00D07DAC">
        <w:trPr>
          <w:trHeight w:val="925"/>
        </w:trPr>
        <w:tc>
          <w:tcPr>
            <w:tcW w:w="771" w:type="pct"/>
          </w:tcPr>
          <w:p w14:paraId="4C36F403"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229" w:type="pct"/>
          </w:tcPr>
          <w:p w14:paraId="733BED7B"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di indici macrofitici per la valutazione dello stato ecologico dei corpi idrici di transizione in riferimento all’EQB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l’attività presuppone una conoscenza tassonomica delle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e fanerogame di ambienti di transizione per l’applicazione di indici macrofitici e la conoscenza di parametri ambientali rilevati in campo a supporto dell’elemento biologico ai fini di una corretta applicazione degli indici macrofitici per la valutazione dello stato ecologico dei corpi idrici di transizione, secondo quanto indicato dalle linee guida Ispra per la classificazione delle acque di transizione.</w:t>
            </w:r>
          </w:p>
        </w:tc>
      </w:tr>
    </w:tbl>
    <w:p w14:paraId="27AF66C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0676E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060D100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65635077" w14:textId="77777777" w:rsidTr="00D07DAC">
        <w:trPr>
          <w:trHeight w:val="20"/>
        </w:trPr>
        <w:tc>
          <w:tcPr>
            <w:tcW w:w="771" w:type="pct"/>
          </w:tcPr>
          <w:p w14:paraId="3E2CC3A5" w14:textId="5A9E50D3"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MF-AT-C</w:t>
            </w:r>
            <w:r w:rsidR="005941B9">
              <w:rPr>
                <w:rFonts w:ascii="Times New Roman" w:eastAsia="Times" w:hAnsi="Times New Roman" w:cs="Times New Roman"/>
                <w:color w:val="000000"/>
                <w:lang w:eastAsia="it-IT"/>
              </w:rPr>
              <w:t>D</w:t>
            </w:r>
          </w:p>
        </w:tc>
        <w:tc>
          <w:tcPr>
            <w:tcW w:w="4229" w:type="pct"/>
          </w:tcPr>
          <w:p w14:paraId="070578E7" w14:textId="77777777" w:rsidR="00D07DAC" w:rsidRDefault="005941B9" w:rsidP="0094315F">
            <w:pPr>
              <w:spacing w:after="0" w:line="240" w:lineRule="exact"/>
              <w:jc w:val="both"/>
              <w:rPr>
                <w:rFonts w:ascii="Times New Roman" w:eastAsia="Times" w:hAnsi="Times New Roman" w:cs="Times New Roman"/>
                <w:color w:val="000000"/>
                <w:lang w:eastAsia="it-IT"/>
              </w:rPr>
            </w:pPr>
            <w:r w:rsidRPr="005941B9">
              <w:rPr>
                <w:rFonts w:ascii="Times New Roman" w:eastAsia="Times" w:hAnsi="Times New Roman" w:cs="Times New Roman"/>
                <w:color w:val="000000"/>
                <w:lang w:eastAsia="it-IT"/>
              </w:rPr>
              <w:t xml:space="preserve">Operatore che ha le competenze di applicare metodiche di campionamento e di determinazione tassonomica di </w:t>
            </w:r>
            <w:proofErr w:type="spellStart"/>
            <w:r w:rsidRPr="005941B9">
              <w:rPr>
                <w:rFonts w:ascii="Times New Roman" w:eastAsia="Times" w:hAnsi="Times New Roman" w:cs="Times New Roman"/>
                <w:color w:val="000000"/>
                <w:lang w:eastAsia="it-IT"/>
              </w:rPr>
              <w:t>macroalghe</w:t>
            </w:r>
            <w:proofErr w:type="spellEnd"/>
            <w:r w:rsidRPr="005941B9">
              <w:rPr>
                <w:rFonts w:ascii="Times New Roman" w:eastAsia="Times" w:hAnsi="Times New Roman" w:cs="Times New Roman"/>
                <w:color w:val="000000"/>
                <w:lang w:eastAsia="it-IT"/>
              </w:rPr>
              <w:t xml:space="preserve"> e fanerogame per la valutazione dello stato ecologico di </w:t>
            </w:r>
            <w:r>
              <w:rPr>
                <w:rFonts w:ascii="Times New Roman" w:eastAsia="Times" w:hAnsi="Times New Roman" w:cs="Times New Roman"/>
                <w:color w:val="000000"/>
                <w:lang w:eastAsia="it-IT"/>
              </w:rPr>
              <w:t>un corpo idrico di transizione.</w:t>
            </w:r>
          </w:p>
          <w:p w14:paraId="565A6862" w14:textId="520E3B4A" w:rsidR="005941B9" w:rsidRPr="00A35784" w:rsidRDefault="005941B9" w:rsidP="0094315F">
            <w:pPr>
              <w:spacing w:after="0" w:line="240" w:lineRule="exact"/>
              <w:jc w:val="both"/>
              <w:rPr>
                <w:rFonts w:ascii="Times New Roman" w:eastAsia="Times" w:hAnsi="Times New Roman" w:cs="Times New Roman"/>
                <w:b/>
                <w:color w:val="000000"/>
                <w:lang w:eastAsia="it-IT"/>
              </w:rPr>
            </w:pPr>
          </w:p>
        </w:tc>
      </w:tr>
      <w:tr w:rsidR="00D07DAC" w:rsidRPr="00A35784" w14:paraId="60590A45" w14:textId="77777777" w:rsidTr="00D07DAC">
        <w:trPr>
          <w:trHeight w:val="20"/>
        </w:trPr>
        <w:tc>
          <w:tcPr>
            <w:tcW w:w="771" w:type="pct"/>
          </w:tcPr>
          <w:p w14:paraId="04A35329"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MF-AT-IS</w:t>
            </w:r>
          </w:p>
        </w:tc>
        <w:tc>
          <w:tcPr>
            <w:tcW w:w="4229" w:type="pct"/>
          </w:tcPr>
          <w:p w14:paraId="08B9F0D6"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eseguire l’elaborazione dei dati (tassonomici e ambientali) e applicare correttamente gli indici macrofitici ai fini della definizione dello stato ecologico dei corpi idrici di transizione oggetto di monitoraggio.</w:t>
            </w:r>
          </w:p>
        </w:tc>
      </w:tr>
    </w:tbl>
    <w:p w14:paraId="58878C84" w14:textId="79FAB2CE" w:rsidR="00D07DAC" w:rsidRPr="00A35784" w:rsidRDefault="00D07DAC" w:rsidP="00D07DAC">
      <w:pPr>
        <w:spacing w:after="0" w:line="240" w:lineRule="auto"/>
        <w:rPr>
          <w:rFonts w:ascii="Times New Roman" w:eastAsia="Times" w:hAnsi="Times New Roman" w:cs="Times New Roman"/>
          <w:color w:val="000000"/>
          <w:lang w:eastAsia="it-IT"/>
        </w:rPr>
      </w:pPr>
    </w:p>
    <w:p w14:paraId="40C9A91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1369CE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2A701A"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p w14:paraId="401B8A8F"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p>
    <w:tbl>
      <w:tblPr>
        <w:tblStyle w:val="Tabellagriglia1chiara-colore32"/>
        <w:tblW w:w="8953" w:type="dxa"/>
        <w:tblInd w:w="10" w:type="dxa"/>
        <w:tblLook w:val="0400" w:firstRow="0" w:lastRow="0" w:firstColumn="0" w:lastColumn="0" w:noHBand="0" w:noVBand="1"/>
      </w:tblPr>
      <w:tblGrid>
        <w:gridCol w:w="4309"/>
        <w:gridCol w:w="167"/>
        <w:gridCol w:w="27"/>
        <w:gridCol w:w="4450"/>
      </w:tblGrid>
      <w:tr w:rsidR="00D07DAC" w:rsidRPr="00A35784" w14:paraId="0A67850E" w14:textId="77777777" w:rsidTr="005941B9">
        <w:trPr>
          <w:trHeight w:val="109"/>
        </w:trPr>
        <w:tc>
          <w:tcPr>
            <w:tcW w:w="8953" w:type="dxa"/>
            <w:gridSpan w:val="4"/>
            <w:tcBorders>
              <w:top w:val="double" w:sz="4" w:space="0" w:color="9BBB59"/>
              <w:bottom w:val="double" w:sz="4" w:space="0" w:color="9BBB59"/>
            </w:tcBorders>
          </w:tcPr>
          <w:p w14:paraId="2DE37761" w14:textId="77777777" w:rsidR="00D07DAC" w:rsidRPr="00A35784" w:rsidRDefault="00D07DAC" w:rsidP="00D07DAC">
            <w:pPr>
              <w:jc w:val="both"/>
              <w:rPr>
                <w:rFonts w:ascii="Times New Roman" w:hAnsi="Times New Roman"/>
                <w:b/>
                <w:color w:val="000000"/>
                <w:sz w:val="22"/>
                <w:szCs w:val="22"/>
              </w:rPr>
            </w:pPr>
          </w:p>
        </w:tc>
      </w:tr>
      <w:tr w:rsidR="00D07DAC" w:rsidRPr="00A35784" w14:paraId="6A9E4E44"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0682222" w14:textId="6C6E5AFD"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 xml:space="preserve">Schema </w:t>
            </w:r>
            <w:r w:rsidR="00FA1024">
              <w:rPr>
                <w:rFonts w:ascii="Times New Roman" w:hAnsi="Times New Roman"/>
                <w:b/>
                <w:color w:val="000000"/>
                <w:sz w:val="22"/>
                <w:szCs w:val="22"/>
              </w:rPr>
              <w:t>1</w:t>
            </w:r>
          </w:p>
          <w:p w14:paraId="75F24718"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27927283"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562D6BEE"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45D5524" w14:textId="77777777" w:rsidTr="005941B9">
        <w:trPr>
          <w:trHeight w:val="109"/>
        </w:trPr>
        <w:tc>
          <w:tcPr>
            <w:tcW w:w="8953" w:type="dxa"/>
            <w:gridSpan w:val="4"/>
            <w:tcBorders>
              <w:top w:val="double" w:sz="4" w:space="0" w:color="9BBB59"/>
              <w:left w:val="double" w:sz="4" w:space="0" w:color="9BBB59"/>
              <w:right w:val="double" w:sz="4" w:space="0" w:color="9BBB59"/>
            </w:tcBorders>
          </w:tcPr>
          <w:p w14:paraId="383FD86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E762377" w14:textId="77777777" w:rsidTr="005941B9">
        <w:trPr>
          <w:trHeight w:val="109"/>
        </w:trPr>
        <w:tc>
          <w:tcPr>
            <w:tcW w:w="8953" w:type="dxa"/>
            <w:gridSpan w:val="4"/>
            <w:tcBorders>
              <w:left w:val="double" w:sz="4" w:space="0" w:color="9BBB59"/>
              <w:right w:val="double" w:sz="4" w:space="0" w:color="9BBB59"/>
            </w:tcBorders>
          </w:tcPr>
          <w:p w14:paraId="0B97ED45" w14:textId="0C0489F8"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w:t>
            </w:r>
            <w:r w:rsidR="00B01709">
              <w:rPr>
                <w:rFonts w:ascii="Times New Roman" w:hAnsi="Times New Roman"/>
                <w:b/>
                <w:color w:val="000000"/>
                <w:sz w:val="22"/>
                <w:szCs w:val="22"/>
              </w:rPr>
              <w:t xml:space="preserve"> Campionamento e</w:t>
            </w:r>
            <w:r w:rsidRPr="00A35784">
              <w:rPr>
                <w:rFonts w:ascii="Times New Roman" w:hAnsi="Times New Roman"/>
                <w:b/>
                <w:color w:val="000000"/>
                <w:sz w:val="22"/>
                <w:szCs w:val="22"/>
              </w:rPr>
              <w:t xml:space="preserve"> Determinazione Tassonomica di </w:t>
            </w:r>
            <w:proofErr w:type="spellStart"/>
            <w:r w:rsidRPr="00A35784">
              <w:rPr>
                <w:rFonts w:ascii="Times New Roman" w:hAnsi="Times New Roman"/>
                <w:b/>
                <w:color w:val="000000"/>
                <w:sz w:val="22"/>
                <w:szCs w:val="22"/>
              </w:rPr>
              <w:t>Macroalghe</w:t>
            </w:r>
            <w:proofErr w:type="spellEnd"/>
            <w:r w:rsidRPr="00A35784">
              <w:rPr>
                <w:rFonts w:ascii="Times New Roman" w:hAnsi="Times New Roman"/>
                <w:b/>
                <w:color w:val="000000"/>
                <w:sz w:val="22"/>
                <w:szCs w:val="22"/>
              </w:rPr>
              <w:t xml:space="preserve"> e Fanerogame di ambienti di transizione</w:t>
            </w:r>
          </w:p>
        </w:tc>
      </w:tr>
      <w:tr w:rsidR="00D07DAC" w:rsidRPr="00A35784" w14:paraId="4685351D" w14:textId="77777777" w:rsidTr="005941B9">
        <w:trPr>
          <w:trHeight w:val="109"/>
        </w:trPr>
        <w:tc>
          <w:tcPr>
            <w:tcW w:w="4309" w:type="dxa"/>
            <w:tcBorders>
              <w:left w:val="double" w:sz="4" w:space="0" w:color="9BBB59"/>
            </w:tcBorders>
            <w:vAlign w:val="center"/>
          </w:tcPr>
          <w:p w14:paraId="753B7D4B"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644" w:type="dxa"/>
            <w:gridSpan w:val="3"/>
            <w:tcBorders>
              <w:right w:val="double" w:sz="4" w:space="0" w:color="9BBB59"/>
            </w:tcBorders>
            <w:vAlign w:val="center"/>
          </w:tcPr>
          <w:p w14:paraId="0642AA20" w14:textId="43A64502" w:rsidR="00D07DAC" w:rsidRPr="00A35784" w:rsidRDefault="00D07DAC" w:rsidP="0094315F">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w:t>
            </w:r>
            <w:proofErr w:type="gramStart"/>
            <w:r w:rsidRPr="00A35784">
              <w:rPr>
                <w:rFonts w:ascii="Times New Roman" w:hAnsi="Times New Roman"/>
                <w:b/>
                <w:i/>
                <w:color w:val="000000"/>
                <w:sz w:val="22"/>
                <w:szCs w:val="22"/>
              </w:rPr>
              <w:t xml:space="preserve">Caso: </w:t>
            </w:r>
            <w:r w:rsidR="00FA1024" w:rsidRPr="00A35784">
              <w:rPr>
                <w:rFonts w:ascii="Times New Roman" w:hAnsi="Times New Roman"/>
                <w:b/>
                <w:i/>
                <w:color w:val="000000"/>
                <w:sz w:val="22"/>
                <w:szCs w:val="22"/>
              </w:rPr>
              <w:t xml:space="preserve"> neolaureati</w:t>
            </w:r>
            <w:proofErr w:type="gramEnd"/>
            <w:r w:rsidR="00FA1024" w:rsidRPr="00A35784">
              <w:rPr>
                <w:rFonts w:ascii="Times New Roman" w:hAnsi="Times New Roman"/>
                <w:b/>
                <w:i/>
                <w:color w:val="000000"/>
                <w:sz w:val="22"/>
                <w:szCs w:val="22"/>
              </w:rPr>
              <w:t>/neofiti</w:t>
            </w:r>
          </w:p>
        </w:tc>
      </w:tr>
      <w:tr w:rsidR="00D07DAC" w:rsidRPr="00A35784" w14:paraId="225FB0BE" w14:textId="77777777" w:rsidTr="005941B9">
        <w:trPr>
          <w:trHeight w:val="1685"/>
        </w:trPr>
        <w:tc>
          <w:tcPr>
            <w:tcW w:w="4503" w:type="dxa"/>
            <w:gridSpan w:val="3"/>
            <w:tcBorders>
              <w:left w:val="double" w:sz="4" w:space="0" w:color="9BBB59"/>
            </w:tcBorders>
          </w:tcPr>
          <w:p w14:paraId="7F5368CE" w14:textId="77777777" w:rsidR="00D07DAC" w:rsidRPr="00A35784" w:rsidRDefault="00D07DAC" w:rsidP="00BE29C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50" w:type="dxa"/>
            <w:tcBorders>
              <w:right w:val="double" w:sz="4" w:space="0" w:color="9BBB59"/>
            </w:tcBorders>
          </w:tcPr>
          <w:p w14:paraId="3DE8ADC8" w14:textId="77777777" w:rsidR="00D07DAC" w:rsidRPr="00A35784" w:rsidRDefault="00D07DAC" w:rsidP="00BE29C9">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491BB45" w14:textId="77777777" w:rsidTr="005941B9">
        <w:trPr>
          <w:trHeight w:val="1124"/>
        </w:trPr>
        <w:tc>
          <w:tcPr>
            <w:tcW w:w="4503" w:type="dxa"/>
            <w:gridSpan w:val="3"/>
            <w:tcBorders>
              <w:left w:val="double" w:sz="4" w:space="0" w:color="9BBB59"/>
              <w:bottom w:val="double" w:sz="4" w:space="0" w:color="9BBB59"/>
            </w:tcBorders>
          </w:tcPr>
          <w:p w14:paraId="4C0C2FC1" w14:textId="77777777" w:rsidR="00D07DAC" w:rsidRPr="00A35784" w:rsidRDefault="00D07DAC" w:rsidP="00BE29C9">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nelle attività di campionamento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di ambiente di transizione</w:t>
            </w:r>
          </w:p>
        </w:tc>
        <w:tc>
          <w:tcPr>
            <w:tcW w:w="4450" w:type="dxa"/>
            <w:tcBorders>
              <w:bottom w:val="double" w:sz="4" w:space="0" w:color="9BBB59"/>
              <w:right w:val="double" w:sz="4" w:space="0" w:color="9BBB59"/>
            </w:tcBorders>
          </w:tcPr>
          <w:p w14:paraId="0A90EAF0" w14:textId="01D6602C" w:rsidR="00D07DAC" w:rsidRPr="00A35784" w:rsidRDefault="00B01709" w:rsidP="00BE29C9">
            <w:pPr>
              <w:spacing w:before="120" w:after="200" w:line="240" w:lineRule="exact"/>
              <w:jc w:val="both"/>
              <w:rPr>
                <w:rFonts w:ascii="Times New Roman" w:hAnsi="Times New Roman"/>
                <w:color w:val="000000"/>
                <w:sz w:val="22"/>
                <w:szCs w:val="22"/>
              </w:rPr>
            </w:pPr>
            <w:r w:rsidRPr="00B01709">
              <w:rPr>
                <w:rFonts w:ascii="Times New Roman" w:hAnsi="Times New Roman"/>
                <w:color w:val="000000"/>
                <w:sz w:val="22"/>
                <w:szCs w:val="22"/>
              </w:rPr>
              <w:t>Neolaureati/neofiti</w:t>
            </w:r>
          </w:p>
        </w:tc>
      </w:tr>
      <w:tr w:rsidR="00D07DAC" w:rsidRPr="00A35784" w14:paraId="0D27491C" w14:textId="77777777" w:rsidTr="005941B9">
        <w:trPr>
          <w:trHeight w:hRule="exact" w:val="451"/>
        </w:trPr>
        <w:tc>
          <w:tcPr>
            <w:tcW w:w="8953" w:type="dxa"/>
            <w:gridSpan w:val="4"/>
            <w:tcBorders>
              <w:left w:val="double" w:sz="4" w:space="0" w:color="9BBB59"/>
              <w:bottom w:val="double" w:sz="4" w:space="0" w:color="9BBB59"/>
              <w:right w:val="double" w:sz="4" w:space="0" w:color="9BBB59"/>
            </w:tcBorders>
            <w:vAlign w:val="center"/>
          </w:tcPr>
          <w:p w14:paraId="15CA4E37" w14:textId="77777777" w:rsidR="00D07DAC" w:rsidRPr="00A35784" w:rsidRDefault="00D07DAC" w:rsidP="0094315F">
            <w:pPr>
              <w:spacing w:before="120" w:after="200" w:line="240" w:lineRule="exact"/>
              <w:ind w:left="360"/>
              <w:jc w:val="both"/>
              <w:rPr>
                <w:rFonts w:ascii="Times New Roman" w:hAnsi="Times New Roman"/>
                <w:b/>
                <w:color w:val="000000"/>
                <w:sz w:val="22"/>
                <w:szCs w:val="22"/>
              </w:rPr>
            </w:pPr>
            <w:r w:rsidRPr="00A35784">
              <w:rPr>
                <w:rFonts w:ascii="Times New Roman" w:hAnsi="Times New Roman"/>
                <w:b/>
                <w:color w:val="000000"/>
                <w:sz w:val="22"/>
                <w:szCs w:val="22"/>
              </w:rPr>
              <w:lastRenderedPageBreak/>
              <w:t>BOX 2 - DEFINIZIONI DELLE COMPETENZE FINALI RICHIESTE</w:t>
            </w:r>
          </w:p>
        </w:tc>
      </w:tr>
      <w:tr w:rsidR="00D07DAC" w:rsidRPr="00A35784" w14:paraId="3CC52255" w14:textId="77777777" w:rsidTr="005941B9">
        <w:trPr>
          <w:trHeight w:hRule="exact" w:val="403"/>
        </w:trPr>
        <w:tc>
          <w:tcPr>
            <w:tcW w:w="8953" w:type="dxa"/>
            <w:gridSpan w:val="4"/>
            <w:tcBorders>
              <w:top w:val="double" w:sz="4" w:space="0" w:color="9BBB59"/>
              <w:left w:val="double" w:sz="4" w:space="0" w:color="9BBB59"/>
              <w:right w:val="double" w:sz="4" w:space="0" w:color="9BBB59"/>
            </w:tcBorders>
            <w:hideMark/>
          </w:tcPr>
          <w:p w14:paraId="372C6255" w14:textId="77777777" w:rsidR="00D07DAC" w:rsidRPr="00A35784" w:rsidRDefault="00D07DAC" w:rsidP="0094315F">
            <w:pPr>
              <w:spacing w:before="120" w:after="200" w:line="240" w:lineRule="exact"/>
              <w:ind w:left="360"/>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E183A55" w14:textId="77777777" w:rsidTr="005941B9">
        <w:trPr>
          <w:trHeight w:hRule="exact" w:val="712"/>
        </w:trPr>
        <w:tc>
          <w:tcPr>
            <w:tcW w:w="8953" w:type="dxa"/>
            <w:gridSpan w:val="4"/>
            <w:tcBorders>
              <w:left w:val="double" w:sz="4" w:space="0" w:color="9BBB59"/>
              <w:right w:val="double" w:sz="4" w:space="0" w:color="9BBB59"/>
            </w:tcBorders>
            <w:hideMark/>
          </w:tcPr>
          <w:p w14:paraId="71C2ED58" w14:textId="32AA8F42" w:rsidR="00D07DAC" w:rsidRPr="00A35784" w:rsidRDefault="00B01709" w:rsidP="0094315F">
            <w:pPr>
              <w:spacing w:before="120" w:after="200"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 xml:space="preserve">Esperti in Campionamento e Determinazione Tassonomica di </w:t>
            </w:r>
            <w:proofErr w:type="spellStart"/>
            <w:r w:rsidRPr="00B01709">
              <w:rPr>
                <w:rFonts w:ascii="Times New Roman" w:hAnsi="Times New Roman"/>
                <w:b/>
                <w:color w:val="000000"/>
                <w:sz w:val="22"/>
                <w:szCs w:val="22"/>
              </w:rPr>
              <w:t>Macroalghe</w:t>
            </w:r>
            <w:proofErr w:type="spellEnd"/>
            <w:r w:rsidRPr="00B01709">
              <w:rPr>
                <w:rFonts w:ascii="Times New Roman" w:hAnsi="Times New Roman"/>
                <w:b/>
                <w:color w:val="000000"/>
                <w:sz w:val="22"/>
                <w:szCs w:val="22"/>
              </w:rPr>
              <w:t xml:space="preserve"> e Fanerogame di ambienti di transizione</w:t>
            </w:r>
          </w:p>
        </w:tc>
      </w:tr>
      <w:tr w:rsidR="00D07DAC" w:rsidRPr="00A35784" w14:paraId="66556B33" w14:textId="77777777" w:rsidTr="005941B9">
        <w:trPr>
          <w:trHeight w:hRule="exact" w:val="419"/>
        </w:trPr>
        <w:tc>
          <w:tcPr>
            <w:tcW w:w="4476" w:type="dxa"/>
            <w:gridSpan w:val="2"/>
            <w:tcBorders>
              <w:left w:val="double" w:sz="4" w:space="0" w:color="9BBB59"/>
            </w:tcBorders>
            <w:vAlign w:val="center"/>
          </w:tcPr>
          <w:p w14:paraId="6282C856" w14:textId="77777777" w:rsidR="00D07DAC" w:rsidRPr="00A35784" w:rsidRDefault="00D07DAC" w:rsidP="0094315F">
            <w:pPr>
              <w:spacing w:before="120" w:after="200" w:line="240" w:lineRule="exact"/>
              <w:ind w:left="36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vAlign w:val="center"/>
          </w:tcPr>
          <w:p w14:paraId="4E4C75F1" w14:textId="1C65CE4F" w:rsidR="00D07DAC" w:rsidRPr="00A35784" w:rsidRDefault="00D07DAC" w:rsidP="0094315F">
            <w:pPr>
              <w:spacing w:before="120" w:after="200" w:line="240" w:lineRule="exact"/>
              <w:rPr>
                <w:rFonts w:ascii="Times New Roman" w:hAnsi="Times New Roman"/>
                <w:b/>
                <w:i/>
                <w:color w:val="000000"/>
                <w:sz w:val="22"/>
                <w:szCs w:val="22"/>
              </w:rPr>
            </w:pPr>
            <w:r w:rsidRPr="00A35784">
              <w:rPr>
                <w:rFonts w:ascii="Times New Roman" w:hAnsi="Times New Roman"/>
                <w:b/>
                <w:i/>
                <w:color w:val="000000"/>
                <w:sz w:val="22"/>
                <w:szCs w:val="22"/>
              </w:rPr>
              <w:t xml:space="preserve">2° Caso: </w:t>
            </w:r>
            <w:r w:rsidR="00FA1024" w:rsidRPr="00A35784">
              <w:rPr>
                <w:rFonts w:ascii="Times New Roman" w:hAnsi="Times New Roman"/>
                <w:b/>
                <w:i/>
                <w:color w:val="000000"/>
                <w:sz w:val="22"/>
                <w:szCs w:val="22"/>
              </w:rPr>
              <w:t>neolaureati/neofiti</w:t>
            </w:r>
          </w:p>
        </w:tc>
      </w:tr>
      <w:tr w:rsidR="00D07DAC" w:rsidRPr="00A35784" w14:paraId="41DB91F1" w14:textId="77777777" w:rsidTr="005941B9">
        <w:trPr>
          <w:trHeight w:hRule="exact" w:val="1080"/>
        </w:trPr>
        <w:tc>
          <w:tcPr>
            <w:tcW w:w="4476" w:type="dxa"/>
            <w:gridSpan w:val="2"/>
            <w:tcBorders>
              <w:left w:val="double" w:sz="4" w:space="0" w:color="9BBB59"/>
            </w:tcBorders>
          </w:tcPr>
          <w:p w14:paraId="75FE7CC2"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5</w:t>
            </w:r>
            <w:proofErr w:type="gramEnd"/>
            <w:r w:rsidRPr="00A35784">
              <w:rPr>
                <w:rFonts w:ascii="Times New Roman" w:hAnsi="Times New Roman"/>
                <w:color w:val="000000"/>
                <w:sz w:val="22"/>
                <w:szCs w:val="22"/>
              </w:rPr>
              <w:t xml:space="preserve"> anni nelle attività di campionamento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di ambiente di transizione</w:t>
            </w:r>
          </w:p>
        </w:tc>
        <w:tc>
          <w:tcPr>
            <w:tcW w:w="4477" w:type="dxa"/>
            <w:gridSpan w:val="2"/>
            <w:tcBorders>
              <w:right w:val="double" w:sz="4" w:space="0" w:color="9BBB59"/>
            </w:tcBorders>
          </w:tcPr>
          <w:p w14:paraId="3F051AA2" w14:textId="5F4DEE10" w:rsidR="00D07DAC" w:rsidRPr="00B01709" w:rsidRDefault="00B01709" w:rsidP="0094315F">
            <w:pPr>
              <w:spacing w:before="120" w:after="200" w:line="240" w:lineRule="exact"/>
              <w:jc w:val="both"/>
              <w:rPr>
                <w:rFonts w:ascii="Times New Roman" w:hAnsi="Times New Roman"/>
                <w:color w:val="000000"/>
                <w:sz w:val="22"/>
                <w:szCs w:val="22"/>
              </w:rPr>
            </w:pPr>
            <w:r w:rsidRPr="00B01709">
              <w:rPr>
                <w:rFonts w:ascii="Times New Roman" w:hAnsi="Times New Roman"/>
                <w:color w:val="000000"/>
                <w:sz w:val="22"/>
                <w:szCs w:val="22"/>
              </w:rPr>
              <w:t>Neolaureati/neofiti</w:t>
            </w:r>
          </w:p>
        </w:tc>
      </w:tr>
      <w:tr w:rsidR="00FA1024" w:rsidRPr="00A35784" w14:paraId="59CB7FED" w14:textId="77777777" w:rsidTr="005941B9">
        <w:trPr>
          <w:trHeight w:hRule="exact" w:val="840"/>
        </w:trPr>
        <w:tc>
          <w:tcPr>
            <w:tcW w:w="4476" w:type="dxa"/>
            <w:gridSpan w:val="2"/>
            <w:tcBorders>
              <w:left w:val="double" w:sz="4" w:space="0" w:color="9BBB59"/>
            </w:tcBorders>
          </w:tcPr>
          <w:p w14:paraId="7F52CBDC" w14:textId="77777777" w:rsidR="00FA1024" w:rsidRPr="00A35784" w:rsidRDefault="00FA1024" w:rsidP="00FA1024">
            <w:pPr>
              <w:spacing w:line="240" w:lineRule="exact"/>
              <w:jc w:val="both"/>
              <w:rPr>
                <w:rFonts w:ascii="Times New Roman" w:hAnsi="Times New Roman"/>
                <w:color w:val="000000"/>
              </w:rPr>
            </w:pPr>
          </w:p>
        </w:tc>
        <w:tc>
          <w:tcPr>
            <w:tcW w:w="4477" w:type="dxa"/>
            <w:gridSpan w:val="2"/>
            <w:tcBorders>
              <w:right w:val="double" w:sz="4" w:space="0" w:color="9BBB59"/>
            </w:tcBorders>
          </w:tcPr>
          <w:p w14:paraId="2663B2B5" w14:textId="5932530A" w:rsidR="00FA1024" w:rsidRPr="00A35784" w:rsidRDefault="00FA1024" w:rsidP="00FA1024">
            <w:pPr>
              <w:spacing w:before="120" w:after="200" w:line="240" w:lineRule="exact"/>
              <w:jc w:val="both"/>
              <w:rPr>
                <w:rFonts w:ascii="Times New Roman" w:hAnsi="Times New Roman"/>
                <w:color w:val="000000"/>
              </w:rPr>
            </w:pPr>
            <w:r w:rsidRPr="00A35784">
              <w:rPr>
                <w:rFonts w:ascii="Times New Roman" w:hAnsi="Times New Roman"/>
                <w:color w:val="000000"/>
                <w:sz w:val="22"/>
                <w:szCs w:val="22"/>
              </w:rPr>
              <w:t xml:space="preserve">Corso base di campionamento e determinazione tassonomica in campo di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di ambiente di transizione</w:t>
            </w:r>
          </w:p>
        </w:tc>
      </w:tr>
      <w:tr w:rsidR="00FA1024" w:rsidRPr="00A35784" w14:paraId="3BC47E2E" w14:textId="77777777" w:rsidTr="005941B9">
        <w:trPr>
          <w:trHeight w:hRule="exact" w:val="703"/>
        </w:trPr>
        <w:tc>
          <w:tcPr>
            <w:tcW w:w="4476" w:type="dxa"/>
            <w:gridSpan w:val="2"/>
            <w:tcBorders>
              <w:left w:val="double" w:sz="4" w:space="0" w:color="9BBB59"/>
            </w:tcBorders>
          </w:tcPr>
          <w:p w14:paraId="1C024870" w14:textId="77777777" w:rsidR="00FA1024" w:rsidRPr="00A35784" w:rsidRDefault="00FA1024" w:rsidP="00FA1024">
            <w:pPr>
              <w:spacing w:line="240" w:lineRule="exact"/>
              <w:jc w:val="both"/>
              <w:rPr>
                <w:rFonts w:ascii="Times New Roman" w:hAnsi="Times New Roman"/>
                <w:color w:val="000000"/>
              </w:rPr>
            </w:pPr>
          </w:p>
        </w:tc>
        <w:tc>
          <w:tcPr>
            <w:tcW w:w="4477" w:type="dxa"/>
            <w:gridSpan w:val="2"/>
            <w:tcBorders>
              <w:right w:val="double" w:sz="4" w:space="0" w:color="9BBB59"/>
            </w:tcBorders>
          </w:tcPr>
          <w:p w14:paraId="1EA1AF08" w14:textId="187D902B" w:rsidR="00FA1024" w:rsidRPr="00A35784" w:rsidRDefault="00FA1024" w:rsidP="00FA1024">
            <w:pPr>
              <w:spacing w:before="120" w:after="200" w:line="240" w:lineRule="exact"/>
              <w:jc w:val="both"/>
              <w:rPr>
                <w:rFonts w:ascii="Times New Roman" w:hAnsi="Times New Roman"/>
                <w:color w:val="000000"/>
              </w:rPr>
            </w:pPr>
            <w:r w:rsidRPr="00A35784">
              <w:rPr>
                <w:rFonts w:ascii="Times New Roman" w:hAnsi="Times New Roman"/>
                <w:color w:val="000000"/>
                <w:sz w:val="22"/>
                <w:szCs w:val="22"/>
              </w:rPr>
              <w:t>Esperienz</w:t>
            </w:r>
            <w:r w:rsidR="00B01709">
              <w:rPr>
                <w:rFonts w:ascii="Times New Roman" w:hAnsi="Times New Roman"/>
                <w:color w:val="000000"/>
                <w:sz w:val="22"/>
                <w:szCs w:val="22"/>
              </w:rPr>
              <w:t>a documentata di almeno 1</w:t>
            </w:r>
            <w:r w:rsidRPr="00A35784">
              <w:rPr>
                <w:rFonts w:ascii="Times New Roman" w:hAnsi="Times New Roman"/>
                <w:color w:val="000000"/>
                <w:sz w:val="22"/>
                <w:szCs w:val="22"/>
              </w:rPr>
              <w:t xml:space="preserve"> anni</w:t>
            </w:r>
            <w:r>
              <w:rPr>
                <w:rFonts w:ascii="Times New Roman" w:hAnsi="Times New Roman"/>
                <w:color w:val="000000"/>
                <w:sz w:val="22"/>
                <w:szCs w:val="22"/>
              </w:rPr>
              <w:t xml:space="preserve"> post</w:t>
            </w:r>
            <w:r w:rsidR="00562CE4">
              <w:rPr>
                <w:rFonts w:ascii="Times New Roman" w:hAnsi="Times New Roman"/>
                <w:color w:val="000000"/>
                <w:sz w:val="22"/>
                <w:szCs w:val="22"/>
              </w:rPr>
              <w:t>-</w:t>
            </w:r>
            <w:r>
              <w:rPr>
                <w:rFonts w:ascii="Times New Roman" w:hAnsi="Times New Roman"/>
                <w:color w:val="000000"/>
                <w:sz w:val="22"/>
                <w:szCs w:val="22"/>
              </w:rPr>
              <w:t xml:space="preserve"> </w:t>
            </w:r>
            <w:r w:rsidR="00B01709">
              <w:rPr>
                <w:rFonts w:ascii="Times New Roman" w:hAnsi="Times New Roman"/>
                <w:color w:val="000000"/>
                <w:sz w:val="22"/>
                <w:szCs w:val="22"/>
              </w:rPr>
              <w:t>f</w:t>
            </w:r>
            <w:r>
              <w:rPr>
                <w:rFonts w:ascii="Times New Roman" w:hAnsi="Times New Roman"/>
                <w:color w:val="000000"/>
                <w:sz w:val="22"/>
                <w:szCs w:val="22"/>
              </w:rPr>
              <w:t>ormazione</w:t>
            </w:r>
          </w:p>
        </w:tc>
      </w:tr>
      <w:tr w:rsidR="00D07DAC" w:rsidRPr="00A35784" w14:paraId="3CF93F08" w14:textId="77777777" w:rsidTr="005941B9">
        <w:trPr>
          <w:trHeight w:hRule="exact" w:val="1553"/>
        </w:trPr>
        <w:tc>
          <w:tcPr>
            <w:tcW w:w="4476" w:type="dxa"/>
            <w:gridSpan w:val="2"/>
            <w:tcBorders>
              <w:left w:val="double" w:sz="4" w:space="0" w:color="9BBB59"/>
            </w:tcBorders>
          </w:tcPr>
          <w:p w14:paraId="1F7AA345"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right w:val="double" w:sz="4" w:space="0" w:color="9BBB59"/>
            </w:tcBorders>
          </w:tcPr>
          <w:p w14:paraId="3ED643F1"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tassonomia di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di ambiente di transizione </w:t>
            </w:r>
            <w:r w:rsidRPr="00A35784">
              <w:rPr>
                <w:rFonts w:ascii="Times New Roman" w:eastAsia="Calibri" w:hAnsi="Times New Roman"/>
                <w:color w:val="000000"/>
                <w:sz w:val="22"/>
                <w:szCs w:val="22"/>
              </w:rPr>
              <w:t>(principali associazioni presenti negli ambienti di transizione italiani, liste tassonomiche con relativi punteggi di valore ecologico)</w:t>
            </w:r>
          </w:p>
        </w:tc>
      </w:tr>
      <w:tr w:rsidR="00D07DAC" w:rsidRPr="00A35784" w14:paraId="7499A9FC" w14:textId="77777777" w:rsidTr="005941B9">
        <w:trPr>
          <w:trHeight w:hRule="exact" w:val="721"/>
        </w:trPr>
        <w:tc>
          <w:tcPr>
            <w:tcW w:w="4476" w:type="dxa"/>
            <w:gridSpan w:val="2"/>
            <w:tcBorders>
              <w:left w:val="double" w:sz="4" w:space="0" w:color="9BBB59"/>
            </w:tcBorders>
          </w:tcPr>
          <w:p w14:paraId="40F3DE83"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right w:val="double" w:sz="4" w:space="0" w:color="9BBB59"/>
            </w:tcBorders>
          </w:tcPr>
          <w:p w14:paraId="66AC21CD" w14:textId="0643616A"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A1024">
              <w:rPr>
                <w:rFonts w:ascii="Times New Roman" w:hAnsi="Times New Roman"/>
                <w:color w:val="000000"/>
                <w:sz w:val="22"/>
                <w:szCs w:val="22"/>
              </w:rPr>
              <w:t xml:space="preserve"> post</w:t>
            </w:r>
            <w:r w:rsidR="00562CE4">
              <w:rPr>
                <w:rFonts w:ascii="Times New Roman" w:hAnsi="Times New Roman"/>
                <w:color w:val="000000"/>
                <w:sz w:val="22"/>
                <w:szCs w:val="22"/>
              </w:rPr>
              <w:t>-</w:t>
            </w:r>
            <w:r w:rsidR="00FA1024">
              <w:rPr>
                <w:rFonts w:ascii="Times New Roman" w:hAnsi="Times New Roman"/>
                <w:color w:val="000000"/>
                <w:sz w:val="22"/>
                <w:szCs w:val="22"/>
              </w:rPr>
              <w:t>formazione</w:t>
            </w:r>
          </w:p>
        </w:tc>
      </w:tr>
      <w:tr w:rsidR="00D07DAC" w:rsidRPr="00A35784" w14:paraId="0A38D018" w14:textId="77777777" w:rsidTr="005941B9">
        <w:trPr>
          <w:trHeight w:hRule="exact" w:val="928"/>
        </w:trPr>
        <w:tc>
          <w:tcPr>
            <w:tcW w:w="4476" w:type="dxa"/>
            <w:gridSpan w:val="2"/>
            <w:tcBorders>
              <w:left w:val="double" w:sz="4" w:space="0" w:color="9BBB59"/>
            </w:tcBorders>
          </w:tcPr>
          <w:p w14:paraId="461B13B2"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Corsi di aggiornamento di tassonomia su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di ambiente di transizione</w:t>
            </w:r>
          </w:p>
        </w:tc>
        <w:tc>
          <w:tcPr>
            <w:tcW w:w="4477" w:type="dxa"/>
            <w:gridSpan w:val="2"/>
            <w:tcBorders>
              <w:right w:val="double" w:sz="4" w:space="0" w:color="9BBB59"/>
            </w:tcBorders>
          </w:tcPr>
          <w:p w14:paraId="17CF63EA" w14:textId="77777777" w:rsidR="00D07DAC" w:rsidRPr="00A35784" w:rsidRDefault="00D07DAC" w:rsidP="0094315F">
            <w:pPr>
              <w:spacing w:line="240" w:lineRule="exact"/>
              <w:jc w:val="both"/>
              <w:rPr>
                <w:rFonts w:ascii="Times New Roman" w:hAnsi="Times New Roman"/>
                <w:color w:val="000000"/>
                <w:sz w:val="22"/>
                <w:szCs w:val="22"/>
              </w:rPr>
            </w:pPr>
          </w:p>
        </w:tc>
      </w:tr>
      <w:tr w:rsidR="00D07DAC" w:rsidRPr="00A35784" w14:paraId="01F20D2B" w14:textId="77777777" w:rsidTr="005941B9">
        <w:trPr>
          <w:trHeight w:val="321"/>
        </w:trPr>
        <w:tc>
          <w:tcPr>
            <w:tcW w:w="8953" w:type="dxa"/>
            <w:gridSpan w:val="4"/>
            <w:tcBorders>
              <w:left w:val="double" w:sz="4" w:space="0" w:color="9BBB59"/>
              <w:right w:val="double" w:sz="4" w:space="0" w:color="9BBB59"/>
            </w:tcBorders>
            <w:shd w:val="clear" w:color="auto" w:fill="EAF1DD"/>
            <w:hideMark/>
          </w:tcPr>
          <w:p w14:paraId="4093D228" w14:textId="77777777" w:rsidR="00D07DAC" w:rsidRPr="00A35784" w:rsidRDefault="00D07DAC" w:rsidP="0094315F">
            <w:pPr>
              <w:spacing w:before="120" w:after="200" w:line="240" w:lineRule="exact"/>
              <w:ind w:left="360"/>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B01709" w:rsidRPr="00A35784" w14:paraId="385B9D69" w14:textId="77777777" w:rsidTr="00B01709">
        <w:trPr>
          <w:trHeight w:val="360"/>
        </w:trPr>
        <w:tc>
          <w:tcPr>
            <w:tcW w:w="8953" w:type="dxa"/>
            <w:gridSpan w:val="4"/>
            <w:tcBorders>
              <w:left w:val="double" w:sz="4" w:space="0" w:color="9BBB59"/>
              <w:bottom w:val="double" w:sz="4" w:space="0" w:color="9BBB59"/>
              <w:right w:val="double" w:sz="4" w:space="0" w:color="9BBB59"/>
            </w:tcBorders>
            <w:hideMark/>
          </w:tcPr>
          <w:p w14:paraId="3DEFECC9" w14:textId="4A413333" w:rsidR="00B01709" w:rsidRPr="00A35784" w:rsidRDefault="00B01709" w:rsidP="00B01709">
            <w:pPr>
              <w:spacing w:before="12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campionamento </w:t>
            </w:r>
            <w:proofErr w:type="spellStart"/>
            <w:r w:rsidRPr="00A35784">
              <w:rPr>
                <w:rFonts w:ascii="Times New Roman" w:hAnsi="Times New Roman"/>
                <w:color w:val="000000"/>
                <w:sz w:val="22"/>
                <w:szCs w:val="22"/>
              </w:rPr>
              <w:t>macroalghe</w:t>
            </w:r>
            <w:proofErr w:type="spellEnd"/>
            <w:r w:rsidRPr="00A35784">
              <w:rPr>
                <w:rFonts w:ascii="Times New Roman" w:hAnsi="Times New Roman"/>
                <w:color w:val="000000"/>
                <w:sz w:val="22"/>
                <w:szCs w:val="22"/>
              </w:rPr>
              <w:t xml:space="preserve"> e fanerogame (es ad osservazione diretta)</w:t>
            </w:r>
          </w:p>
        </w:tc>
      </w:tr>
      <w:tr w:rsidR="00B01709" w:rsidRPr="00A35784" w14:paraId="5F237789" w14:textId="77777777" w:rsidTr="005941B9">
        <w:trPr>
          <w:trHeight w:val="360"/>
        </w:trPr>
        <w:tc>
          <w:tcPr>
            <w:tcW w:w="8953" w:type="dxa"/>
            <w:gridSpan w:val="4"/>
            <w:tcBorders>
              <w:left w:val="double" w:sz="4" w:space="0" w:color="9BBB59"/>
              <w:bottom w:val="double" w:sz="4" w:space="0" w:color="9BBB59"/>
              <w:right w:val="double" w:sz="4" w:space="0" w:color="9BBB59"/>
            </w:tcBorders>
          </w:tcPr>
          <w:p w14:paraId="3431374E" w14:textId="36FB9ED4" w:rsidR="00B01709" w:rsidRPr="00B01709" w:rsidRDefault="00B01709" w:rsidP="00B01709">
            <w:pPr>
              <w:spacing w:before="120" w:line="240" w:lineRule="exact"/>
              <w:jc w:val="both"/>
              <w:rPr>
                <w:rFonts w:ascii="Times New Roman" w:hAnsi="Times New Roman"/>
                <w:color w:val="000000"/>
                <w:sz w:val="22"/>
                <w:szCs w:val="22"/>
              </w:rPr>
            </w:pPr>
            <w:r w:rsidRPr="00B01709">
              <w:rPr>
                <w:rFonts w:ascii="Times New Roman" w:hAnsi="Times New Roman"/>
                <w:color w:val="000000"/>
                <w:sz w:val="22"/>
                <w:szCs w:val="22"/>
              </w:rPr>
              <w:t xml:space="preserve">Prova abilitativa determinazione tassonomica di </w:t>
            </w:r>
            <w:proofErr w:type="spellStart"/>
            <w:r w:rsidRPr="00B01709">
              <w:rPr>
                <w:rFonts w:ascii="Times New Roman" w:hAnsi="Times New Roman"/>
                <w:color w:val="000000"/>
                <w:sz w:val="22"/>
                <w:szCs w:val="22"/>
              </w:rPr>
              <w:t>macroalghe</w:t>
            </w:r>
            <w:proofErr w:type="spellEnd"/>
            <w:r w:rsidRPr="00B01709">
              <w:rPr>
                <w:rFonts w:ascii="Times New Roman" w:hAnsi="Times New Roman"/>
                <w:color w:val="000000"/>
                <w:sz w:val="22"/>
                <w:szCs w:val="22"/>
              </w:rPr>
              <w:t xml:space="preserve"> e fanerogame/</w:t>
            </w:r>
            <w:proofErr w:type="spellStart"/>
            <w:r w:rsidRPr="00B01709">
              <w:rPr>
                <w:rFonts w:ascii="Times New Roman" w:hAnsi="Times New Roman"/>
                <w:color w:val="000000"/>
                <w:sz w:val="22"/>
                <w:szCs w:val="22"/>
              </w:rPr>
              <w:t>interconfronto</w:t>
            </w:r>
            <w:proofErr w:type="spellEnd"/>
          </w:p>
        </w:tc>
      </w:tr>
      <w:tr w:rsidR="00D07DAC" w:rsidRPr="00A35784" w14:paraId="2CBA90DE" w14:textId="77777777" w:rsidTr="005941B9">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hideMark/>
          </w:tcPr>
          <w:p w14:paraId="7ADDC833" w14:textId="77777777" w:rsidR="00B01709" w:rsidRPr="00B01709" w:rsidRDefault="00B01709" w:rsidP="00B01709">
            <w:pPr>
              <w:spacing w:before="120"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 xml:space="preserve">Qualifica di esperto in Campionamento e Determinazione Tassonomica di </w:t>
            </w:r>
            <w:proofErr w:type="spellStart"/>
            <w:r w:rsidRPr="00B01709">
              <w:rPr>
                <w:rFonts w:ascii="Times New Roman" w:hAnsi="Times New Roman"/>
                <w:b/>
                <w:color w:val="000000"/>
                <w:sz w:val="22"/>
                <w:szCs w:val="22"/>
              </w:rPr>
              <w:t>Macroalghe</w:t>
            </w:r>
            <w:proofErr w:type="spellEnd"/>
            <w:r w:rsidRPr="00B01709">
              <w:rPr>
                <w:rFonts w:ascii="Times New Roman" w:hAnsi="Times New Roman"/>
                <w:b/>
                <w:color w:val="000000"/>
                <w:sz w:val="22"/>
                <w:szCs w:val="22"/>
              </w:rPr>
              <w:t xml:space="preserve"> e Fanerogame di ambienti di transizione</w:t>
            </w:r>
          </w:p>
          <w:p w14:paraId="35DAFA21" w14:textId="2956361A" w:rsidR="00D07DAC" w:rsidRPr="00A35784" w:rsidRDefault="00B01709" w:rsidP="00B01709">
            <w:pPr>
              <w:spacing w:line="240" w:lineRule="exact"/>
              <w:ind w:left="360"/>
              <w:jc w:val="center"/>
              <w:rPr>
                <w:rFonts w:ascii="Times New Roman" w:hAnsi="Times New Roman"/>
                <w:b/>
                <w:color w:val="000000"/>
                <w:sz w:val="22"/>
                <w:szCs w:val="22"/>
              </w:rPr>
            </w:pPr>
            <w:r w:rsidRPr="00B01709">
              <w:rPr>
                <w:rFonts w:ascii="Times New Roman" w:hAnsi="Times New Roman"/>
                <w:b/>
                <w:color w:val="000000"/>
                <w:sz w:val="22"/>
                <w:szCs w:val="22"/>
              </w:rPr>
              <w:t>(MF-AT-CD)</w:t>
            </w:r>
          </w:p>
        </w:tc>
      </w:tr>
      <w:tr w:rsidR="00D07DAC" w:rsidRPr="00A35784" w14:paraId="1A766D3F"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0C545610" w14:textId="77777777" w:rsidR="00D07DAC" w:rsidRPr="00A35784" w:rsidRDefault="00D07DAC" w:rsidP="00D07DAC">
            <w:pPr>
              <w:jc w:val="both"/>
              <w:rPr>
                <w:rFonts w:ascii="Times New Roman" w:hAnsi="Times New Roman"/>
                <w:b/>
                <w:color w:val="000000"/>
                <w:sz w:val="22"/>
                <w:szCs w:val="22"/>
              </w:rPr>
            </w:pPr>
          </w:p>
        </w:tc>
      </w:tr>
      <w:tr w:rsidR="00D07DAC" w:rsidRPr="00A35784" w14:paraId="7F048B74" w14:textId="77777777" w:rsidTr="005941B9">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C49BDA9" w14:textId="7A29D61F" w:rsidR="00D07DAC" w:rsidRPr="00A35784" w:rsidRDefault="00D07DAC" w:rsidP="0094315F">
            <w:pPr>
              <w:spacing w:line="240" w:lineRule="exact"/>
              <w:jc w:val="both"/>
              <w:rPr>
                <w:rFonts w:ascii="Times New Roman" w:eastAsia="Times New Roman" w:hAnsi="Times New Roman"/>
                <w:b/>
                <w:i/>
                <w:color w:val="000000"/>
                <w:sz w:val="22"/>
                <w:szCs w:val="22"/>
                <w:lang w:val="en-US"/>
              </w:rPr>
            </w:pPr>
            <w:r w:rsidRPr="00A35784">
              <w:rPr>
                <w:rFonts w:ascii="Times New Roman" w:hAnsi="Times New Roman"/>
                <w:b/>
                <w:color w:val="000000"/>
                <w:sz w:val="22"/>
                <w:szCs w:val="22"/>
              </w:rPr>
              <w:t xml:space="preserve">Schema </w:t>
            </w:r>
            <w:r w:rsidR="00FA1024">
              <w:rPr>
                <w:rFonts w:ascii="Times New Roman" w:hAnsi="Times New Roman"/>
                <w:b/>
                <w:color w:val="000000"/>
                <w:sz w:val="22"/>
                <w:szCs w:val="22"/>
              </w:rPr>
              <w:t>2</w:t>
            </w:r>
          </w:p>
          <w:p w14:paraId="43FDE9F1"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05BB01A" w14:textId="77777777" w:rsidTr="005941B9">
        <w:trPr>
          <w:trHeight w:val="355"/>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6C66D73A" w14:textId="77777777" w:rsidR="00D07DAC" w:rsidRPr="00A35784" w:rsidRDefault="00D07DAC" w:rsidP="0094315F">
            <w:pPr>
              <w:spacing w:before="120" w:after="20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288F6D0" w14:textId="77777777" w:rsidTr="005941B9">
        <w:trPr>
          <w:trHeight w:val="404"/>
        </w:trPr>
        <w:tc>
          <w:tcPr>
            <w:tcW w:w="8953" w:type="dxa"/>
            <w:gridSpan w:val="4"/>
            <w:tcBorders>
              <w:top w:val="double" w:sz="4" w:space="0" w:color="9BBB59"/>
              <w:left w:val="double" w:sz="4" w:space="0" w:color="9BBB59"/>
              <w:right w:val="double" w:sz="4" w:space="0" w:color="9BBB59"/>
            </w:tcBorders>
          </w:tcPr>
          <w:p w14:paraId="187F9BCE" w14:textId="77777777" w:rsidR="00D07DAC" w:rsidRPr="00A35784" w:rsidRDefault="00D07DAC" w:rsidP="0094315F">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1D463B62" w14:textId="77777777" w:rsidTr="005941B9">
        <w:trPr>
          <w:trHeight w:val="109"/>
        </w:trPr>
        <w:tc>
          <w:tcPr>
            <w:tcW w:w="8953" w:type="dxa"/>
            <w:gridSpan w:val="4"/>
            <w:tcBorders>
              <w:left w:val="double" w:sz="4" w:space="0" w:color="9BBB59"/>
              <w:right w:val="double" w:sz="4" w:space="0" w:color="9BBB59"/>
            </w:tcBorders>
          </w:tcPr>
          <w:p w14:paraId="0B71869F"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applicazione di indici macrofitici per la valutazione dello stato ecologico di ambienti di transizione</w:t>
            </w:r>
          </w:p>
        </w:tc>
      </w:tr>
      <w:tr w:rsidR="00D07DAC" w:rsidRPr="00A35784" w14:paraId="0DDC9E6C" w14:textId="77777777" w:rsidTr="005941B9">
        <w:trPr>
          <w:trHeight w:val="109"/>
        </w:trPr>
        <w:tc>
          <w:tcPr>
            <w:tcW w:w="4476" w:type="dxa"/>
            <w:gridSpan w:val="2"/>
            <w:tcBorders>
              <w:left w:val="double" w:sz="4" w:space="0" w:color="9BBB59"/>
              <w:bottom w:val="single" w:sz="4" w:space="0" w:color="D6E3BC"/>
            </w:tcBorders>
          </w:tcPr>
          <w:p w14:paraId="2A60EC3B" w14:textId="77777777" w:rsidR="00D07DAC" w:rsidRPr="00A35784" w:rsidRDefault="00D07DAC" w:rsidP="0094315F">
            <w:pPr>
              <w:spacing w:line="240" w:lineRule="exact"/>
              <w:ind w:left="360"/>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tcPr>
          <w:p w14:paraId="63534DCD" w14:textId="040408D7" w:rsidR="00D07DAC" w:rsidRPr="00A35784" w:rsidRDefault="00D07DAC" w:rsidP="0094315F">
            <w:pPr>
              <w:spacing w:line="240" w:lineRule="exact"/>
              <w:ind w:left="-299"/>
              <w:jc w:val="center"/>
              <w:rPr>
                <w:rFonts w:ascii="Times New Roman" w:hAnsi="Times New Roman"/>
                <w:b/>
                <w:i/>
                <w:color w:val="000000"/>
                <w:sz w:val="22"/>
                <w:szCs w:val="22"/>
              </w:rPr>
            </w:pPr>
            <w:r w:rsidRPr="00A35784">
              <w:rPr>
                <w:rFonts w:ascii="Times New Roman" w:hAnsi="Times New Roman"/>
                <w:b/>
                <w:i/>
                <w:color w:val="000000"/>
                <w:sz w:val="22"/>
                <w:szCs w:val="22"/>
              </w:rPr>
              <w:t>2° Caso: personale con qualifica MF-AT-</w:t>
            </w:r>
            <w:r w:rsidR="0025646E">
              <w:rPr>
                <w:rFonts w:ascii="Times New Roman" w:hAnsi="Times New Roman"/>
                <w:b/>
                <w:i/>
                <w:color w:val="000000"/>
                <w:sz w:val="22"/>
                <w:szCs w:val="22"/>
              </w:rPr>
              <w:t>C</w:t>
            </w:r>
            <w:r w:rsidRPr="00A35784">
              <w:rPr>
                <w:rFonts w:ascii="Times New Roman" w:hAnsi="Times New Roman"/>
                <w:b/>
                <w:i/>
                <w:color w:val="000000"/>
                <w:sz w:val="22"/>
                <w:szCs w:val="22"/>
              </w:rPr>
              <w:t>D</w:t>
            </w:r>
          </w:p>
        </w:tc>
      </w:tr>
      <w:tr w:rsidR="00D07DAC" w:rsidRPr="00A35784" w14:paraId="444657DE" w14:textId="77777777" w:rsidTr="005941B9">
        <w:trPr>
          <w:trHeight w:val="1078"/>
        </w:trPr>
        <w:tc>
          <w:tcPr>
            <w:tcW w:w="4476" w:type="dxa"/>
            <w:gridSpan w:val="2"/>
            <w:tcBorders>
              <w:left w:val="double" w:sz="4" w:space="0" w:color="9BBB59"/>
              <w:bottom w:val="single" w:sz="4" w:space="0" w:color="D6E3BC"/>
              <w:right w:val="single" w:sz="4" w:space="0" w:color="D6E3BC"/>
            </w:tcBorders>
          </w:tcPr>
          <w:p w14:paraId="63B64CC1"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7" w:type="dxa"/>
            <w:gridSpan w:val="2"/>
            <w:tcBorders>
              <w:left w:val="single" w:sz="4" w:space="0" w:color="D6E3BC"/>
              <w:bottom w:val="single" w:sz="4" w:space="0" w:color="D6E3BC"/>
              <w:right w:val="double" w:sz="4" w:space="0" w:color="9BBB59"/>
            </w:tcBorders>
          </w:tcPr>
          <w:p w14:paraId="63AB78CE"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71C90A71" w14:textId="77777777" w:rsidTr="005941B9">
        <w:trPr>
          <w:trHeight w:val="1018"/>
        </w:trPr>
        <w:tc>
          <w:tcPr>
            <w:tcW w:w="4476" w:type="dxa"/>
            <w:gridSpan w:val="2"/>
            <w:tcBorders>
              <w:left w:val="double" w:sz="4" w:space="0" w:color="9BBB59"/>
              <w:bottom w:val="single" w:sz="2" w:space="0" w:color="70AD47" w:themeColor="accent6"/>
              <w:right w:val="single" w:sz="4" w:space="0" w:color="D6E3BC"/>
            </w:tcBorders>
          </w:tcPr>
          <w:p w14:paraId="59A5C21A" w14:textId="30BFB211"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nell’applicazione di indici macrofitici per la valutazione dello stato ecologico di corpi idrici di transizione</w:t>
            </w:r>
          </w:p>
        </w:tc>
        <w:tc>
          <w:tcPr>
            <w:tcW w:w="4477" w:type="dxa"/>
            <w:gridSpan w:val="2"/>
            <w:tcBorders>
              <w:left w:val="single" w:sz="4" w:space="0" w:color="D6E3BC"/>
              <w:bottom w:val="single" w:sz="4" w:space="0" w:color="D6E3BC"/>
              <w:right w:val="double" w:sz="4" w:space="0" w:color="9BBB59"/>
            </w:tcBorders>
          </w:tcPr>
          <w:p w14:paraId="47145336" w14:textId="2B89E2B8" w:rsidR="00D07DAC" w:rsidRPr="00A35784" w:rsidRDefault="00B01709" w:rsidP="0094315F">
            <w:pPr>
              <w:spacing w:before="120" w:after="200" w:line="240" w:lineRule="exact"/>
              <w:jc w:val="both"/>
              <w:rPr>
                <w:rFonts w:ascii="Times New Roman" w:eastAsia="Times New Roman" w:hAnsi="Times New Roman"/>
                <w:color w:val="000000"/>
                <w:sz w:val="22"/>
                <w:szCs w:val="22"/>
              </w:rPr>
            </w:pPr>
            <w:r w:rsidRPr="00B01709">
              <w:rPr>
                <w:rFonts w:ascii="Times New Roman" w:hAnsi="Times New Roman"/>
                <w:color w:val="000000"/>
                <w:sz w:val="22"/>
                <w:szCs w:val="22"/>
              </w:rPr>
              <w:t xml:space="preserve">Qualifica esperto in Campionamento e Determinazione Tassonomica di </w:t>
            </w:r>
            <w:proofErr w:type="spellStart"/>
            <w:r w:rsidRPr="00B01709">
              <w:rPr>
                <w:rFonts w:ascii="Times New Roman" w:hAnsi="Times New Roman"/>
                <w:color w:val="000000"/>
                <w:sz w:val="22"/>
                <w:szCs w:val="22"/>
              </w:rPr>
              <w:t>Macroalghe</w:t>
            </w:r>
            <w:proofErr w:type="spellEnd"/>
            <w:r w:rsidRPr="00B01709">
              <w:rPr>
                <w:rFonts w:ascii="Times New Roman" w:hAnsi="Times New Roman"/>
                <w:color w:val="000000"/>
                <w:sz w:val="22"/>
                <w:szCs w:val="22"/>
              </w:rPr>
              <w:t xml:space="preserve"> e Fanerogame di ambienti di transizione (MF-AT-CD)</w:t>
            </w:r>
          </w:p>
        </w:tc>
      </w:tr>
      <w:tr w:rsidR="00D07DAC" w:rsidRPr="00A35784" w14:paraId="65E967D6" w14:textId="77777777" w:rsidTr="005941B9">
        <w:trPr>
          <w:trHeight w:val="448"/>
        </w:trPr>
        <w:tc>
          <w:tcPr>
            <w:tcW w:w="4476" w:type="dxa"/>
            <w:gridSpan w:val="2"/>
            <w:tcBorders>
              <w:top w:val="single" w:sz="2" w:space="0" w:color="70AD47" w:themeColor="accent6"/>
              <w:left w:val="double" w:sz="4" w:space="0" w:color="9BBB59"/>
              <w:bottom w:val="double" w:sz="4" w:space="0" w:color="9BBB59"/>
              <w:right w:val="single" w:sz="4" w:space="0" w:color="D6E3BC"/>
            </w:tcBorders>
          </w:tcPr>
          <w:p w14:paraId="48A28A5C" w14:textId="77777777" w:rsidR="00D07DAC" w:rsidRPr="00A35784" w:rsidRDefault="00D07DAC" w:rsidP="0094315F">
            <w:pPr>
              <w:spacing w:before="120" w:after="200" w:line="240" w:lineRule="exact"/>
              <w:jc w:val="both"/>
              <w:rPr>
                <w:rFonts w:ascii="Times New Roman" w:hAnsi="Times New Roman"/>
                <w:color w:val="000000"/>
                <w:sz w:val="22"/>
                <w:szCs w:val="22"/>
              </w:rPr>
            </w:pPr>
          </w:p>
        </w:tc>
        <w:tc>
          <w:tcPr>
            <w:tcW w:w="4477" w:type="dxa"/>
            <w:gridSpan w:val="2"/>
            <w:tcBorders>
              <w:left w:val="single" w:sz="4" w:space="0" w:color="D6E3BC"/>
              <w:bottom w:val="single" w:sz="4" w:space="0" w:color="D6E3BC"/>
              <w:right w:val="double" w:sz="4" w:space="0" w:color="9BBB59"/>
            </w:tcBorders>
          </w:tcPr>
          <w:p w14:paraId="1EA2C843"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eastAsia="Calibri" w:hAnsi="Times New Roman"/>
                <w:color w:val="000000"/>
                <w:sz w:val="22"/>
                <w:szCs w:val="22"/>
              </w:rPr>
              <w:t xml:space="preserve">Con esperienza documentata di almeno </w:t>
            </w:r>
            <w:proofErr w:type="gramStart"/>
            <w:r w:rsidRPr="00A35784">
              <w:rPr>
                <w:rFonts w:ascii="Times New Roman" w:eastAsia="Calibri" w:hAnsi="Times New Roman"/>
                <w:color w:val="000000"/>
                <w:sz w:val="22"/>
                <w:szCs w:val="22"/>
              </w:rPr>
              <w:t>2</w:t>
            </w:r>
            <w:proofErr w:type="gramEnd"/>
            <w:r w:rsidRPr="00A35784">
              <w:rPr>
                <w:rFonts w:ascii="Times New Roman" w:eastAsia="Calibri" w:hAnsi="Times New Roman"/>
                <w:color w:val="000000"/>
                <w:sz w:val="22"/>
                <w:szCs w:val="22"/>
              </w:rPr>
              <w:t xml:space="preserve"> anni nell’applicazione di indici macrofitici per la valutazione dello stato ecologico di ambienti di transizione</w:t>
            </w:r>
          </w:p>
        </w:tc>
      </w:tr>
      <w:tr w:rsidR="00D07DAC" w:rsidRPr="00A35784" w14:paraId="3B96F628" w14:textId="77777777" w:rsidTr="005941B9">
        <w:trPr>
          <w:trHeight w:hRule="exact" w:val="454"/>
        </w:trPr>
        <w:tc>
          <w:tcPr>
            <w:tcW w:w="8953" w:type="dxa"/>
            <w:gridSpan w:val="4"/>
            <w:tcBorders>
              <w:top w:val="double" w:sz="4" w:space="0" w:color="9BBB59"/>
              <w:left w:val="double" w:sz="4" w:space="0" w:color="9BBB59"/>
              <w:bottom w:val="double" w:sz="4" w:space="0" w:color="9BBB59"/>
              <w:right w:val="double" w:sz="4" w:space="0" w:color="9BBB59"/>
            </w:tcBorders>
            <w:vAlign w:val="center"/>
          </w:tcPr>
          <w:p w14:paraId="4641711B" w14:textId="77777777" w:rsidR="00D07DAC" w:rsidRPr="00A35784" w:rsidRDefault="00D07DAC" w:rsidP="0094315F">
            <w:pPr>
              <w:spacing w:before="120" w:after="20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p w14:paraId="579CF605" w14:textId="77777777" w:rsidR="00D07DAC" w:rsidRPr="00A35784" w:rsidRDefault="00D07DAC" w:rsidP="0094315F">
            <w:pPr>
              <w:spacing w:line="240" w:lineRule="exact"/>
              <w:jc w:val="center"/>
              <w:rPr>
                <w:rFonts w:ascii="Times New Roman" w:hAnsi="Times New Roman"/>
                <w:b/>
                <w:color w:val="000000"/>
                <w:sz w:val="22"/>
                <w:szCs w:val="22"/>
              </w:rPr>
            </w:pPr>
          </w:p>
        </w:tc>
      </w:tr>
      <w:tr w:rsidR="00D07DAC" w:rsidRPr="00A35784" w14:paraId="050BC1F9" w14:textId="77777777" w:rsidTr="005941B9">
        <w:trPr>
          <w:trHeight w:hRule="exact" w:val="323"/>
        </w:trPr>
        <w:tc>
          <w:tcPr>
            <w:tcW w:w="8953" w:type="dxa"/>
            <w:gridSpan w:val="4"/>
            <w:tcBorders>
              <w:top w:val="double" w:sz="4" w:space="0" w:color="9BBB59"/>
              <w:left w:val="double" w:sz="4" w:space="0" w:color="9BBB59"/>
              <w:right w:val="double" w:sz="4" w:space="0" w:color="9BBB59"/>
            </w:tcBorders>
            <w:hideMark/>
          </w:tcPr>
          <w:p w14:paraId="296E3C4B" w14:textId="77777777" w:rsidR="00D07DAC" w:rsidRPr="00A35784" w:rsidRDefault="00D07DAC" w:rsidP="0094315F">
            <w:pPr>
              <w:spacing w:line="240" w:lineRule="exact"/>
              <w:jc w:val="center"/>
              <w:rPr>
                <w:rFonts w:ascii="Times New Roman" w:eastAsia="Times New Roman" w:hAnsi="Times New Roman"/>
                <w:b/>
                <w:color w:val="000000"/>
                <w:sz w:val="22"/>
                <w:szCs w:val="22"/>
                <w:lang w:val="en-US"/>
              </w:rPr>
            </w:pPr>
            <w:r w:rsidRPr="00A35784">
              <w:rPr>
                <w:rFonts w:ascii="Times New Roman" w:hAnsi="Times New Roman"/>
                <w:b/>
                <w:color w:val="000000"/>
                <w:sz w:val="22"/>
                <w:szCs w:val="22"/>
              </w:rPr>
              <w:t>REQUISITI</w:t>
            </w:r>
          </w:p>
        </w:tc>
      </w:tr>
      <w:tr w:rsidR="00D07DAC" w:rsidRPr="00A35784" w14:paraId="08A8437A" w14:textId="77777777" w:rsidTr="005941B9">
        <w:trPr>
          <w:trHeight w:hRule="exact" w:val="680"/>
        </w:trPr>
        <w:tc>
          <w:tcPr>
            <w:tcW w:w="8953" w:type="dxa"/>
            <w:gridSpan w:val="4"/>
            <w:tcBorders>
              <w:left w:val="double" w:sz="4" w:space="0" w:color="9BBB59"/>
              <w:right w:val="double" w:sz="4" w:space="0" w:color="9BBB59"/>
            </w:tcBorders>
            <w:hideMark/>
          </w:tcPr>
          <w:p w14:paraId="2F1D0DD4"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applicazione di indici macrofitici per la valutazione dello stato ecologico di ambienti di transizione</w:t>
            </w:r>
          </w:p>
        </w:tc>
      </w:tr>
      <w:tr w:rsidR="00D07DAC" w:rsidRPr="00A35784" w14:paraId="3285D3BA" w14:textId="77777777" w:rsidTr="005941B9">
        <w:trPr>
          <w:trHeight w:val="109"/>
        </w:trPr>
        <w:tc>
          <w:tcPr>
            <w:tcW w:w="4476" w:type="dxa"/>
            <w:gridSpan w:val="2"/>
            <w:tcBorders>
              <w:left w:val="double" w:sz="4" w:space="0" w:color="9BBB59"/>
              <w:bottom w:val="single" w:sz="4" w:space="0" w:color="D6E3BC"/>
            </w:tcBorders>
          </w:tcPr>
          <w:p w14:paraId="3A316168" w14:textId="77777777" w:rsidR="00D07DAC" w:rsidRPr="00A35784" w:rsidRDefault="00D07DAC" w:rsidP="0094315F">
            <w:pPr>
              <w:spacing w:line="240" w:lineRule="exact"/>
              <w:ind w:left="360"/>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477" w:type="dxa"/>
            <w:gridSpan w:val="2"/>
            <w:tcBorders>
              <w:right w:val="double" w:sz="4" w:space="0" w:color="9BBB59"/>
            </w:tcBorders>
          </w:tcPr>
          <w:p w14:paraId="1372B491" w14:textId="6B06EECC" w:rsidR="00D07DAC" w:rsidRPr="0057039F" w:rsidRDefault="00D07DAC" w:rsidP="0094315F">
            <w:pPr>
              <w:spacing w:line="240" w:lineRule="exact"/>
              <w:ind w:left="360"/>
              <w:jc w:val="center"/>
              <w:rPr>
                <w:rFonts w:ascii="Times New Roman" w:eastAsia="Times New Roman" w:hAnsi="Times New Roman"/>
                <w:b/>
                <w:i/>
                <w:color w:val="000000"/>
                <w:sz w:val="22"/>
                <w:szCs w:val="22"/>
              </w:rPr>
            </w:pPr>
            <w:r w:rsidRPr="00A35784">
              <w:rPr>
                <w:rFonts w:ascii="Times New Roman" w:hAnsi="Times New Roman"/>
                <w:b/>
                <w:i/>
                <w:color w:val="000000"/>
                <w:sz w:val="22"/>
                <w:szCs w:val="22"/>
              </w:rPr>
              <w:t>2° Caso:</w:t>
            </w:r>
            <w:r w:rsidRPr="00A35784">
              <w:rPr>
                <w:rFonts w:ascii="Times New Roman" w:eastAsia="Calibri" w:hAnsi="Times New Roman"/>
                <w:b/>
                <w:i/>
                <w:color w:val="000000"/>
                <w:sz w:val="22"/>
                <w:szCs w:val="22"/>
              </w:rPr>
              <w:t xml:space="preserve"> personale con qualifica MF-AT-</w:t>
            </w:r>
            <w:r w:rsidR="0025646E">
              <w:rPr>
                <w:rFonts w:ascii="Times New Roman" w:eastAsia="Calibri" w:hAnsi="Times New Roman"/>
                <w:b/>
                <w:i/>
                <w:color w:val="000000"/>
                <w:sz w:val="22"/>
                <w:szCs w:val="22"/>
              </w:rPr>
              <w:t>C</w:t>
            </w:r>
            <w:r w:rsidRPr="00A35784">
              <w:rPr>
                <w:rFonts w:ascii="Times New Roman" w:eastAsia="Calibri" w:hAnsi="Times New Roman"/>
                <w:b/>
                <w:i/>
                <w:color w:val="000000"/>
                <w:sz w:val="22"/>
                <w:szCs w:val="22"/>
              </w:rPr>
              <w:t>D</w:t>
            </w:r>
          </w:p>
        </w:tc>
      </w:tr>
      <w:tr w:rsidR="00D07DAC" w:rsidRPr="00A35784" w14:paraId="2E60629F" w14:textId="77777777" w:rsidTr="005941B9">
        <w:trPr>
          <w:trHeight w:hRule="exact" w:val="1169"/>
        </w:trPr>
        <w:tc>
          <w:tcPr>
            <w:tcW w:w="4476" w:type="dxa"/>
            <w:gridSpan w:val="2"/>
            <w:tcBorders>
              <w:left w:val="double" w:sz="4" w:space="0" w:color="9BBB59"/>
              <w:right w:val="single" w:sz="4" w:space="0" w:color="D6E3BC"/>
            </w:tcBorders>
          </w:tcPr>
          <w:p w14:paraId="53185120" w14:textId="77777777" w:rsidR="00D07DAC" w:rsidRPr="00A35784" w:rsidRDefault="00D07DAC" w:rsidP="0094315F">
            <w:pPr>
              <w:spacing w:before="120" w:after="20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nell’applicazione di indici macrofitici per la valutazione dello stato ecologico di corpi idrici di transizione</w:t>
            </w:r>
          </w:p>
        </w:tc>
        <w:tc>
          <w:tcPr>
            <w:tcW w:w="4477" w:type="dxa"/>
            <w:gridSpan w:val="2"/>
            <w:tcBorders>
              <w:left w:val="single" w:sz="4" w:space="0" w:color="D6E3BC"/>
              <w:right w:val="double" w:sz="4" w:space="0" w:color="9BBB59"/>
            </w:tcBorders>
          </w:tcPr>
          <w:p w14:paraId="66ED0832" w14:textId="63CB858F" w:rsidR="00D07DAC" w:rsidRPr="00A35784" w:rsidRDefault="00B01709" w:rsidP="0094315F">
            <w:pPr>
              <w:spacing w:before="120" w:after="200" w:line="240" w:lineRule="exact"/>
              <w:jc w:val="both"/>
              <w:rPr>
                <w:rFonts w:ascii="Times New Roman" w:eastAsia="Times New Roman" w:hAnsi="Times New Roman"/>
                <w:color w:val="000000"/>
                <w:sz w:val="22"/>
                <w:szCs w:val="22"/>
              </w:rPr>
            </w:pPr>
            <w:r w:rsidRPr="00B01709">
              <w:rPr>
                <w:rFonts w:ascii="Times New Roman" w:hAnsi="Times New Roman"/>
                <w:color w:val="000000"/>
                <w:sz w:val="22"/>
                <w:szCs w:val="22"/>
              </w:rPr>
              <w:t xml:space="preserve">Con Qualifica esperto in Campionamento e Determinazione Tassonomica di </w:t>
            </w:r>
            <w:proofErr w:type="spellStart"/>
            <w:r w:rsidRPr="00B01709">
              <w:rPr>
                <w:rFonts w:ascii="Times New Roman" w:hAnsi="Times New Roman"/>
                <w:color w:val="000000"/>
                <w:sz w:val="22"/>
                <w:szCs w:val="22"/>
              </w:rPr>
              <w:t>Macroalghe</w:t>
            </w:r>
            <w:proofErr w:type="spellEnd"/>
            <w:r w:rsidRPr="00B01709">
              <w:rPr>
                <w:rFonts w:ascii="Times New Roman" w:hAnsi="Times New Roman"/>
                <w:color w:val="000000"/>
                <w:sz w:val="22"/>
                <w:szCs w:val="22"/>
              </w:rPr>
              <w:t xml:space="preserve"> e Fanerogame di ambienti di transizione (MF-AT-CD)</w:t>
            </w:r>
          </w:p>
        </w:tc>
      </w:tr>
      <w:tr w:rsidR="00D07DAC" w:rsidRPr="00A35784" w14:paraId="309B014D" w14:textId="77777777" w:rsidTr="005941B9">
        <w:trPr>
          <w:trHeight w:hRule="exact" w:val="1259"/>
        </w:trPr>
        <w:tc>
          <w:tcPr>
            <w:tcW w:w="4476" w:type="dxa"/>
            <w:gridSpan w:val="2"/>
            <w:tcBorders>
              <w:left w:val="double" w:sz="4" w:space="0" w:color="9BBB59"/>
              <w:right w:val="single" w:sz="4" w:space="0" w:color="D6E3BC"/>
            </w:tcBorders>
          </w:tcPr>
          <w:p w14:paraId="42B43C49" w14:textId="77777777" w:rsidR="00D07DAC" w:rsidRPr="00A35784" w:rsidRDefault="00D07DAC" w:rsidP="0094315F">
            <w:pPr>
              <w:spacing w:line="240" w:lineRule="exact"/>
              <w:jc w:val="both"/>
              <w:rPr>
                <w:rFonts w:ascii="Times New Roman" w:hAnsi="Times New Roman"/>
                <w:color w:val="000000"/>
                <w:sz w:val="22"/>
                <w:szCs w:val="22"/>
              </w:rPr>
            </w:pPr>
          </w:p>
        </w:tc>
        <w:tc>
          <w:tcPr>
            <w:tcW w:w="4477" w:type="dxa"/>
            <w:gridSpan w:val="2"/>
            <w:tcBorders>
              <w:left w:val="single" w:sz="4" w:space="0" w:color="D6E3BC"/>
              <w:right w:val="double" w:sz="4" w:space="0" w:color="9BBB59"/>
            </w:tcBorders>
          </w:tcPr>
          <w:p w14:paraId="1779A426" w14:textId="77777777" w:rsidR="00D07DAC" w:rsidRPr="00A35784" w:rsidRDefault="00D07DAC" w:rsidP="0094315F">
            <w:pPr>
              <w:spacing w:before="120" w:after="200" w:line="240" w:lineRule="exact"/>
              <w:jc w:val="both"/>
              <w:rPr>
                <w:rFonts w:ascii="Times New Roman" w:eastAsia="Times New Roman" w:hAnsi="Times New Roman"/>
                <w:color w:val="000000"/>
                <w:sz w:val="22"/>
                <w:szCs w:val="22"/>
              </w:rPr>
            </w:pPr>
            <w:r w:rsidRPr="00A35784">
              <w:rPr>
                <w:rFonts w:ascii="Times New Roman" w:eastAsia="Calibri" w:hAnsi="Times New Roman"/>
                <w:color w:val="000000"/>
                <w:sz w:val="22"/>
                <w:szCs w:val="22"/>
              </w:rPr>
              <w:t xml:space="preserve">Con esperienza documentata di almeno </w:t>
            </w:r>
            <w:proofErr w:type="gramStart"/>
            <w:r w:rsidRPr="00A35784">
              <w:rPr>
                <w:rFonts w:ascii="Times New Roman" w:eastAsia="Calibri" w:hAnsi="Times New Roman"/>
                <w:color w:val="000000"/>
                <w:sz w:val="22"/>
                <w:szCs w:val="22"/>
              </w:rPr>
              <w:t>2</w:t>
            </w:r>
            <w:proofErr w:type="gramEnd"/>
            <w:r w:rsidRPr="00A35784">
              <w:rPr>
                <w:rFonts w:ascii="Times New Roman" w:eastAsia="Calibri" w:hAnsi="Times New Roman"/>
                <w:color w:val="000000"/>
                <w:sz w:val="22"/>
                <w:szCs w:val="22"/>
              </w:rPr>
              <w:t xml:space="preserve"> anni nell’applicazione di indici macrofitici per la valutazione dello stato ecologico di ambienti di transizione</w:t>
            </w:r>
          </w:p>
        </w:tc>
      </w:tr>
      <w:tr w:rsidR="00D07DAC" w:rsidRPr="00A35784" w14:paraId="65B2B0B4" w14:textId="77777777" w:rsidTr="005941B9">
        <w:trPr>
          <w:trHeight w:val="377"/>
        </w:trPr>
        <w:tc>
          <w:tcPr>
            <w:tcW w:w="8953" w:type="dxa"/>
            <w:gridSpan w:val="4"/>
            <w:tcBorders>
              <w:left w:val="double" w:sz="4" w:space="0" w:color="9BBB59"/>
              <w:right w:val="double" w:sz="4" w:space="0" w:color="9BBB59"/>
            </w:tcBorders>
            <w:shd w:val="clear" w:color="auto" w:fill="EAF1DD"/>
            <w:hideMark/>
          </w:tcPr>
          <w:p w14:paraId="458DA2FD"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B5FCEF5" w14:textId="77777777" w:rsidTr="005941B9">
        <w:trPr>
          <w:trHeight w:val="573"/>
        </w:trPr>
        <w:tc>
          <w:tcPr>
            <w:tcW w:w="8953" w:type="dxa"/>
            <w:gridSpan w:val="4"/>
            <w:tcBorders>
              <w:left w:val="double" w:sz="4" w:space="0" w:color="9BBB59"/>
              <w:bottom w:val="double" w:sz="4" w:space="0" w:color="9BBB59"/>
              <w:right w:val="double" w:sz="4" w:space="0" w:color="9BBB59"/>
            </w:tcBorders>
            <w:hideMark/>
          </w:tcPr>
          <w:p w14:paraId="1331DFB5" w14:textId="77777777" w:rsidR="00D07DAC" w:rsidRPr="00A35784" w:rsidRDefault="00D07DAC" w:rsidP="0094315F">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pratica abilitativa del calcolo dell’indice e valutazione dello stato ecologico di un corpo idrico di transizione (esame pratico)</w:t>
            </w:r>
          </w:p>
        </w:tc>
      </w:tr>
      <w:tr w:rsidR="00D07DAC" w:rsidRPr="00A35784" w14:paraId="3523FEF5" w14:textId="77777777" w:rsidTr="005941B9">
        <w:trPr>
          <w:trHeight w:hRule="exact" w:val="940"/>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hideMark/>
          </w:tcPr>
          <w:p w14:paraId="259393A7" w14:textId="0103C880"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C322A1">
              <w:rPr>
                <w:rFonts w:ascii="Times New Roman" w:hAnsi="Times New Roman"/>
                <w:b/>
                <w:color w:val="000000"/>
                <w:sz w:val="22"/>
                <w:szCs w:val="22"/>
              </w:rPr>
              <w:t xml:space="preserve"> di esperto</w:t>
            </w:r>
            <w:r w:rsidRPr="00A35784">
              <w:rPr>
                <w:rFonts w:ascii="Times New Roman" w:hAnsi="Times New Roman"/>
                <w:b/>
                <w:color w:val="000000"/>
                <w:sz w:val="22"/>
                <w:szCs w:val="22"/>
              </w:rPr>
              <w:t xml:space="preserve"> in applicazione di indici macrofitici per la valutazione dello stato ecologico di ambienti di transizione in riferimento all’EQB </w:t>
            </w:r>
            <w:proofErr w:type="spellStart"/>
            <w:r w:rsidRPr="00A35784">
              <w:rPr>
                <w:rFonts w:ascii="Times New Roman" w:hAnsi="Times New Roman"/>
                <w:b/>
                <w:color w:val="000000"/>
                <w:sz w:val="22"/>
                <w:szCs w:val="22"/>
              </w:rPr>
              <w:t>macroalghe</w:t>
            </w:r>
            <w:proofErr w:type="spellEnd"/>
            <w:r w:rsidRPr="00A35784">
              <w:rPr>
                <w:rFonts w:ascii="Times New Roman" w:hAnsi="Times New Roman"/>
                <w:b/>
                <w:color w:val="000000"/>
                <w:sz w:val="22"/>
                <w:szCs w:val="22"/>
              </w:rPr>
              <w:t xml:space="preserve"> e fanerogame </w:t>
            </w:r>
          </w:p>
          <w:p w14:paraId="299430E1"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(MF-AT-IS)</w:t>
            </w:r>
          </w:p>
        </w:tc>
      </w:tr>
    </w:tbl>
    <w:p w14:paraId="40F8C0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20F93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AA9EC6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73DEB29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176F54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El-Pr-TW-Protocolli Monitoraggio-03.06 “Protocolli per il campionamento e la determinazione degli elementi di qualità biologia e fisico-chimica nell’ambito dei programmi di monitoraggio ex 2000/60/CE </w:t>
      </w:r>
      <w:proofErr w:type="spellStart"/>
      <w:r w:rsidRPr="00A35784">
        <w:rPr>
          <w:rFonts w:ascii="Times New Roman" w:eastAsia="Times" w:hAnsi="Times New Roman" w:cs="Times New Roman"/>
          <w:color w:val="000000"/>
          <w:lang w:eastAsia="it-IT"/>
        </w:rPr>
        <w:t>deller</w:t>
      </w:r>
      <w:proofErr w:type="spellEnd"/>
      <w:r w:rsidRPr="00A35784">
        <w:rPr>
          <w:rFonts w:ascii="Times New Roman" w:eastAsia="Times" w:hAnsi="Times New Roman" w:cs="Times New Roman"/>
          <w:color w:val="000000"/>
          <w:lang w:eastAsia="it-IT"/>
        </w:rPr>
        <w:t xml:space="preserve"> acque di transizione”. </w:t>
      </w:r>
      <w:proofErr w:type="spellStart"/>
      <w:r w:rsidRPr="00A35784">
        <w:rPr>
          <w:rFonts w:ascii="Times New Roman" w:eastAsia="Times" w:hAnsi="Times New Roman" w:cs="Times New Roman"/>
          <w:color w:val="000000"/>
          <w:lang w:eastAsia="it-IT"/>
        </w:rPr>
        <w:t>ISPRA_</w:t>
      </w:r>
      <w:proofErr w:type="gramStart"/>
      <w:r w:rsidRPr="00A35784">
        <w:rPr>
          <w:rFonts w:ascii="Times New Roman" w:eastAsia="Times" w:hAnsi="Times New Roman" w:cs="Times New Roman"/>
          <w:color w:val="000000"/>
          <w:lang w:eastAsia="it-IT"/>
        </w:rPr>
        <w:t>Luglio</w:t>
      </w:r>
      <w:proofErr w:type="spellEnd"/>
      <w:proofErr w:type="gramEnd"/>
      <w:r w:rsidRPr="00A35784">
        <w:rPr>
          <w:rFonts w:ascii="Times New Roman" w:eastAsia="Times" w:hAnsi="Times New Roman" w:cs="Times New Roman"/>
          <w:color w:val="000000"/>
          <w:lang w:eastAsia="it-IT"/>
        </w:rPr>
        <w:t xml:space="preserve"> 2011</w:t>
      </w:r>
    </w:p>
    <w:p w14:paraId="0BAD2A5F"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0D3F361D"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Linee guida per l’applicazione del </w:t>
      </w:r>
      <w:proofErr w:type="spellStart"/>
      <w:r w:rsidRPr="00A35784">
        <w:rPr>
          <w:rFonts w:ascii="Times New Roman" w:eastAsia="Times" w:hAnsi="Times New Roman" w:cs="Times New Roman"/>
          <w:color w:val="000000"/>
          <w:lang w:eastAsia="it-IT"/>
        </w:rPr>
        <w:t>Macrophyte</w:t>
      </w:r>
      <w:proofErr w:type="spellEnd"/>
      <w:r w:rsidRPr="00A35784">
        <w:rPr>
          <w:rFonts w:ascii="Times New Roman" w:eastAsia="Times" w:hAnsi="Times New Roman" w:cs="Times New Roman"/>
          <w:color w:val="000000"/>
          <w:lang w:eastAsia="it-IT"/>
        </w:rPr>
        <w:t xml:space="preserve"> Quality Index (</w:t>
      </w:r>
      <w:proofErr w:type="spellStart"/>
      <w:r w:rsidRPr="00A35784">
        <w:rPr>
          <w:rFonts w:ascii="Times New Roman" w:eastAsia="Times" w:hAnsi="Times New Roman" w:cs="Times New Roman"/>
          <w:color w:val="000000"/>
          <w:lang w:eastAsia="it-IT"/>
        </w:rPr>
        <w:t>MaQI</w:t>
      </w:r>
      <w:proofErr w:type="spellEnd"/>
      <w:r w:rsidRPr="00A35784">
        <w:rPr>
          <w:rFonts w:ascii="Times New Roman" w:eastAsia="Times" w:hAnsi="Times New Roman" w:cs="Times New Roman"/>
          <w:color w:val="000000"/>
          <w:lang w:eastAsia="it-IT"/>
        </w:rPr>
        <w:t>). Aprile, 2010</w:t>
      </w:r>
    </w:p>
    <w:p w14:paraId="4D0BA17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23E5581" w14:textId="77777777" w:rsidR="00D07DAC" w:rsidRPr="00A35784" w:rsidRDefault="00D07DAC" w:rsidP="0094315F">
      <w:pPr>
        <w:spacing w:after="0" w:line="240" w:lineRule="exact"/>
        <w:jc w:val="both"/>
        <w:rPr>
          <w:rFonts w:ascii="Times New Roman" w:eastAsia="Times" w:hAnsi="Times New Roman" w:cs="Times New Roman"/>
          <w:i/>
          <w:color w:val="000000"/>
          <w:lang w:eastAsia="it-IT"/>
        </w:rPr>
      </w:pPr>
      <w:r w:rsidRPr="00A35784">
        <w:rPr>
          <w:rFonts w:ascii="Times New Roman" w:eastAsia="Times" w:hAnsi="Times New Roman" w:cs="Times New Roman"/>
          <w:color w:val="000000"/>
          <w:lang w:eastAsia="it-IT"/>
        </w:rPr>
        <w:t xml:space="preserve">Elemento di Qualità Biologica </w:t>
      </w:r>
      <w:proofErr w:type="spellStart"/>
      <w:r w:rsidRPr="00A35784">
        <w:rPr>
          <w:rFonts w:ascii="Times New Roman" w:eastAsia="Times" w:hAnsi="Times New Roman" w:cs="Times New Roman"/>
          <w:color w:val="000000"/>
          <w:lang w:eastAsia="it-IT"/>
        </w:rPr>
        <w:t>Macrofite</w:t>
      </w:r>
      <w:proofErr w:type="spellEnd"/>
      <w:r w:rsidRPr="00A35784">
        <w:rPr>
          <w:rFonts w:ascii="Times New Roman" w:eastAsia="Times" w:hAnsi="Times New Roman" w:cs="Times New Roman"/>
          <w:color w:val="000000"/>
          <w:lang w:eastAsia="it-IT"/>
        </w:rPr>
        <w:t xml:space="preserve">. Report di validazione del metodo </w:t>
      </w:r>
      <w:proofErr w:type="spellStart"/>
      <w:r w:rsidRPr="00A35784">
        <w:rPr>
          <w:rFonts w:ascii="Times New Roman" w:eastAsia="Times" w:hAnsi="Times New Roman" w:cs="Times New Roman"/>
          <w:color w:val="000000"/>
          <w:lang w:eastAsia="it-IT"/>
        </w:rPr>
        <w:t>MaQI</w:t>
      </w:r>
      <w:proofErr w:type="spellEnd"/>
      <w:r w:rsidRPr="00A35784">
        <w:rPr>
          <w:rFonts w:ascii="Times New Roman" w:eastAsia="Times" w:hAnsi="Times New Roman" w:cs="Times New Roman"/>
          <w:color w:val="000000"/>
          <w:lang w:eastAsia="it-IT"/>
        </w:rPr>
        <w:t xml:space="preserve">. Allegato II del DM 260/2010. ISPRA, </w:t>
      </w:r>
      <w:proofErr w:type="gramStart"/>
      <w:r w:rsidRPr="00A35784">
        <w:rPr>
          <w:rFonts w:ascii="Times New Roman" w:eastAsia="Times" w:hAnsi="Times New Roman" w:cs="Times New Roman"/>
          <w:color w:val="000000"/>
          <w:lang w:eastAsia="it-IT"/>
        </w:rPr>
        <w:t>Marzo</w:t>
      </w:r>
      <w:proofErr w:type="gramEnd"/>
      <w:r w:rsidRPr="00A35784">
        <w:rPr>
          <w:rFonts w:ascii="Times New Roman" w:eastAsia="Times" w:hAnsi="Times New Roman" w:cs="Times New Roman"/>
          <w:color w:val="000000"/>
          <w:lang w:eastAsia="it-IT"/>
        </w:rPr>
        <w:t xml:space="preserve"> 2012. A cura di Andrea </w:t>
      </w:r>
      <w:proofErr w:type="spellStart"/>
      <w:r w:rsidRPr="00A35784">
        <w:rPr>
          <w:rFonts w:ascii="Times New Roman" w:eastAsia="Times" w:hAnsi="Times New Roman" w:cs="Times New Roman"/>
          <w:color w:val="000000"/>
          <w:lang w:eastAsia="it-IT"/>
        </w:rPr>
        <w:t>Bonometto</w:t>
      </w:r>
      <w:proofErr w:type="spellEnd"/>
      <w:r w:rsidRPr="00A35784">
        <w:rPr>
          <w:rFonts w:ascii="Times New Roman" w:eastAsia="Times" w:hAnsi="Times New Roman" w:cs="Times New Roman"/>
          <w:color w:val="000000"/>
          <w:lang w:eastAsia="it-IT"/>
        </w:rPr>
        <w:t xml:space="preserve">, Rossella Boscolo. </w:t>
      </w:r>
      <w:r w:rsidRPr="00A35784">
        <w:rPr>
          <w:rFonts w:ascii="Times New Roman" w:eastAsia="Times" w:hAnsi="Times New Roman" w:cs="Times New Roman"/>
          <w:i/>
          <w:color w:val="000000"/>
          <w:lang w:eastAsia="it-IT"/>
        </w:rPr>
        <w:t xml:space="preserve">Coordinamento II Fase dell’esercizio del gruppo di </w:t>
      </w:r>
      <w:proofErr w:type="spellStart"/>
      <w:r w:rsidRPr="00A35784">
        <w:rPr>
          <w:rFonts w:ascii="Times New Roman" w:eastAsia="Times" w:hAnsi="Times New Roman" w:cs="Times New Roman"/>
          <w:i/>
          <w:color w:val="000000"/>
          <w:lang w:eastAsia="it-IT"/>
        </w:rPr>
        <w:t>Intercalibrazione</w:t>
      </w:r>
      <w:proofErr w:type="spellEnd"/>
      <w:r w:rsidRPr="00A35784">
        <w:rPr>
          <w:rFonts w:ascii="Times New Roman" w:eastAsia="Times" w:hAnsi="Times New Roman" w:cs="Times New Roman"/>
          <w:i/>
          <w:color w:val="000000"/>
          <w:lang w:eastAsia="it-IT"/>
        </w:rPr>
        <w:t xml:space="preserve"> geografico Mediterraneo (MED GIG): Anna Maria Cicero e Franco Giovanardi.</w:t>
      </w:r>
    </w:p>
    <w:p w14:paraId="3C6318B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B72E8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816815"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5582C27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6A80EF" w14:textId="23AED13A"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 xml:space="preserve">PER EQB </w:t>
      </w:r>
      <w:proofErr w:type="spellStart"/>
      <w:r w:rsidRPr="00A35784">
        <w:rPr>
          <w:rFonts w:ascii="Times New Roman" w:eastAsia="Times" w:hAnsi="Times New Roman" w:cs="Times New Roman"/>
          <w:b/>
          <w:color w:val="000000"/>
          <w:lang w:eastAsia="it-IT"/>
        </w:rPr>
        <w:t>Macroalghe</w:t>
      </w:r>
      <w:proofErr w:type="spellEnd"/>
      <w:r w:rsidRPr="00A35784">
        <w:rPr>
          <w:rFonts w:ascii="Times New Roman" w:eastAsia="Times" w:hAnsi="Times New Roman" w:cs="Times New Roman"/>
          <w:b/>
          <w:color w:val="000000"/>
          <w:lang w:eastAsia="it-IT"/>
        </w:rPr>
        <w:t xml:space="preserve"> e Fanerogame in ambienti di transizione</w:t>
      </w:r>
    </w:p>
    <w:p w14:paraId="54E10B6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87FE35B" w14:textId="049D731E" w:rsidR="00D07DAC" w:rsidRPr="00A35784" w:rsidRDefault="00D07DAC" w:rsidP="008A786E">
      <w:pPr>
        <w:numPr>
          <w:ilvl w:val="3"/>
          <w:numId w:val="54"/>
        </w:num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Prova pratica di campionamento </w:t>
      </w:r>
    </w:p>
    <w:p w14:paraId="2AB73C5E"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Nelle schede valutative deve essere prevista la valutazione per ognuna delle seguenti fasi di attività di campo:</w:t>
      </w:r>
    </w:p>
    <w:p w14:paraId="5293B89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81E5068"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Prelievo dei campioni per la determinazione tassonomica in laboratorio </w:t>
      </w:r>
    </w:p>
    <w:p w14:paraId="0DFF527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della strumentazione </w:t>
      </w:r>
    </w:p>
    <w:p w14:paraId="170A766B"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076DB7A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172B077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dei DPI </w:t>
      </w:r>
    </w:p>
    <w:p w14:paraId="68C92D00"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8D046A0"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Esecuzione di saggi di Presenza/Assenza per le </w:t>
      </w:r>
      <w:proofErr w:type="spellStart"/>
      <w:r w:rsidRPr="00A35784">
        <w:rPr>
          <w:rFonts w:ascii="Times New Roman" w:eastAsia="Times" w:hAnsi="Times New Roman" w:cs="Times New Roman"/>
          <w:color w:val="000000"/>
          <w:lang w:eastAsia="it-IT"/>
        </w:rPr>
        <w:t>macroalghe</w:t>
      </w:r>
      <w:proofErr w:type="spellEnd"/>
    </w:p>
    <w:p w14:paraId="393211A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delimitazione dell’area da monitorare</w:t>
      </w:r>
    </w:p>
    <w:p w14:paraId="50DB65D1"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0BDDE755"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 numero minimo di saggi da eseguire</w:t>
      </w:r>
    </w:p>
    <w:p w14:paraId="5B006AA4"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Valutazione della presenza/assenza di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per ogni saggio</w:t>
      </w:r>
    </w:p>
    <w:p w14:paraId="3A07E959"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Valutazione attraverso visual census della copertura totale delle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nell’area (in alternativa all’esecuzione di saggi se il fondale è visibile)</w:t>
      </w:r>
    </w:p>
    <w:p w14:paraId="5C8FD804"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155F05BF"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Esecuzione di prelievi di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per il calcolo delle abbondanze relative </w:t>
      </w:r>
    </w:p>
    <w:p w14:paraId="796C204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Valutazione del numero e distribuzione spaziale dei campioni di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da prelevare</w:t>
      </w:r>
    </w:p>
    <w:p w14:paraId="441EAD2A"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67E603CA"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7E2C4CEC"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della tecnica di visual census per le fanerogame</w:t>
      </w:r>
    </w:p>
    <w:p w14:paraId="048FF33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delimitazione dell’area da monitorare</w:t>
      </w:r>
    </w:p>
    <w:p w14:paraId="21718993"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eventuale campionamento </w:t>
      </w:r>
    </w:p>
    <w:p w14:paraId="1BB7A00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attraverso visual census della copertura totale delle fanerogame nell’area e delle coperture percentuali relative in presenza di più specie di fanerogame</w:t>
      </w:r>
    </w:p>
    <w:p w14:paraId="6E82D4ED"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2C2F84A1" w14:textId="77777777"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Conservazione del campione</w:t>
      </w:r>
    </w:p>
    <w:p w14:paraId="35FFEA22"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35C5E56E"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separazione dei campioni per la determinazione tassonomica dai campioni per il calcolo delle abbondanze relative</w:t>
      </w:r>
    </w:p>
    <w:p w14:paraId="03FF86F4"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7CE8F7E2"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107A909E" w14:textId="570059B3" w:rsidR="00D07DAC" w:rsidRPr="00A35784" w:rsidRDefault="00D07DAC" w:rsidP="008A786E">
      <w:pPr>
        <w:numPr>
          <w:ilvl w:val="0"/>
          <w:numId w:val="55"/>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della scheda di campionamento</w:t>
      </w:r>
    </w:p>
    <w:p w14:paraId="490AA616"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Verifica della correttezza/completezza delle informazioni inserite per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e fanerogame</w:t>
      </w:r>
    </w:p>
    <w:p w14:paraId="389265AC" w14:textId="77777777" w:rsidR="00D07DAC" w:rsidRPr="00A35784" w:rsidRDefault="00D07DAC" w:rsidP="008A786E">
      <w:pPr>
        <w:numPr>
          <w:ilvl w:val="0"/>
          <w:numId w:val="5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compilazione dei dati ambientali e fisico-chimici dell’area monitorata attraverso il corretto utilizzo di idonei strumenti di campo</w:t>
      </w:r>
    </w:p>
    <w:p w14:paraId="63533C7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B948ADB" w14:textId="7627111F" w:rsidR="00D07DAC" w:rsidRPr="0098766B" w:rsidRDefault="00D07DAC" w:rsidP="00360859">
      <w:pPr>
        <w:spacing w:after="0" w:line="240" w:lineRule="auto"/>
        <w:rPr>
          <w:rFonts w:ascii="Times New Roman" w:eastAsia="Times" w:hAnsi="Times New Roman" w:cs="Times New Roman"/>
          <w:b/>
          <w:i/>
          <w:color w:val="000000"/>
          <w:sz w:val="24"/>
          <w:szCs w:val="24"/>
          <w:lang w:eastAsia="it-IT"/>
        </w:rPr>
      </w:pPr>
      <w:bookmarkStart w:id="339" w:name="_Toc63081358"/>
      <w:r w:rsidRPr="0098766B">
        <w:rPr>
          <w:rFonts w:ascii="Times New Roman" w:eastAsia="Times" w:hAnsi="Times New Roman" w:cs="Times New Roman"/>
          <w:b/>
          <w:i/>
          <w:color w:val="000000"/>
          <w:sz w:val="24"/>
          <w:szCs w:val="24"/>
          <w:lang w:eastAsia="it-IT"/>
        </w:rPr>
        <w:t>9.3 Schema di qualifica per il monitoraggio dell’EQB fitoplancton in ambienti di transizione</w:t>
      </w:r>
      <w:bookmarkEnd w:id="339"/>
    </w:p>
    <w:p w14:paraId="4C9FBE6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58AD9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00865D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37460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in ambienti di transizione</w:t>
      </w:r>
    </w:p>
    <w:p w14:paraId="3C86C72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1993BF2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18D85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582F682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907"/>
        <w:gridCol w:w="7163"/>
      </w:tblGrid>
      <w:tr w:rsidR="00D07DAC" w:rsidRPr="00A35784" w14:paraId="3898D272" w14:textId="77777777" w:rsidTr="00D07DAC">
        <w:trPr>
          <w:trHeight w:val="622"/>
        </w:trPr>
        <w:tc>
          <w:tcPr>
            <w:tcW w:w="1051" w:type="pct"/>
          </w:tcPr>
          <w:p w14:paraId="2DBB7A02" w14:textId="53C8C547"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3949" w:type="pct"/>
          </w:tcPr>
          <w:p w14:paraId="0C447067"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 del fitoplancton in ambienti di transizione e raccolta dati (Schema 1)</w:t>
            </w:r>
          </w:p>
        </w:tc>
      </w:tr>
      <w:tr w:rsidR="00D07DAC" w:rsidRPr="00A35784" w14:paraId="50E160DB" w14:textId="77777777" w:rsidTr="00D07DAC">
        <w:trPr>
          <w:trHeight w:val="702"/>
        </w:trPr>
        <w:tc>
          <w:tcPr>
            <w:tcW w:w="1051" w:type="pct"/>
          </w:tcPr>
          <w:p w14:paraId="59CE2DA3" w14:textId="584507BD"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3949" w:type="pct"/>
          </w:tcPr>
          <w:p w14:paraId="55B9B854"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del campione e determinazione tassonomica del fitoplancton in ambienti di transizione (Schema 2)</w:t>
            </w:r>
          </w:p>
        </w:tc>
      </w:tr>
      <w:tr w:rsidR="00D07DAC" w:rsidRPr="00A35784" w14:paraId="08962FB0" w14:textId="77777777" w:rsidTr="00D07DAC">
        <w:trPr>
          <w:trHeight w:val="21"/>
        </w:trPr>
        <w:tc>
          <w:tcPr>
            <w:tcW w:w="1051" w:type="pct"/>
          </w:tcPr>
          <w:p w14:paraId="714D9270" w14:textId="6B46BA6B"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3949" w:type="pct"/>
          </w:tcPr>
          <w:p w14:paraId="47F7CD9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dei dati e applicazione dell’indice in riferimento all’EQB fitoplancton in ambienti di transizione (Schema 3)</w:t>
            </w:r>
          </w:p>
        </w:tc>
      </w:tr>
    </w:tbl>
    <w:p w14:paraId="04B017A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067" w:type="dxa"/>
        <w:tblLayout w:type="fixed"/>
        <w:tblLook w:val="0400" w:firstRow="0" w:lastRow="0" w:firstColumn="0" w:lastColumn="0" w:noHBand="0" w:noVBand="1"/>
      </w:tblPr>
      <w:tblGrid>
        <w:gridCol w:w="2235"/>
        <w:gridCol w:w="4819"/>
        <w:gridCol w:w="2013"/>
      </w:tblGrid>
      <w:tr w:rsidR="00D07DAC" w:rsidRPr="00A35784" w14:paraId="6F657BA3" w14:textId="77777777" w:rsidTr="00D07DAC">
        <w:tc>
          <w:tcPr>
            <w:tcW w:w="9067" w:type="dxa"/>
            <w:gridSpan w:val="3"/>
            <w:shd w:val="clear" w:color="auto" w:fill="92D050"/>
          </w:tcPr>
          <w:p w14:paraId="72883BA7" w14:textId="022EA602" w:rsidR="00D07DAC" w:rsidRPr="00A35784" w:rsidRDefault="00D07DAC" w:rsidP="0094315F">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9.3</w:t>
            </w:r>
            <w:r w:rsidRPr="00A35784">
              <w:rPr>
                <w:rFonts w:ascii="Times New Roman" w:hAnsi="Times New Roman"/>
                <w:b/>
                <w:color w:val="000000"/>
                <w:sz w:val="22"/>
                <w:szCs w:val="22"/>
              </w:rPr>
              <w:t xml:space="preserve"> Compilazione codici categorie</w:t>
            </w:r>
          </w:p>
        </w:tc>
      </w:tr>
      <w:tr w:rsidR="00D07DAC" w:rsidRPr="00AF2701" w14:paraId="2C12959F" w14:textId="77777777" w:rsidTr="00D07DAC">
        <w:tc>
          <w:tcPr>
            <w:tcW w:w="9067" w:type="dxa"/>
            <w:gridSpan w:val="3"/>
            <w:shd w:val="clear" w:color="auto" w:fill="D6E3BC"/>
          </w:tcPr>
          <w:p w14:paraId="234513BA" w14:textId="77777777" w:rsidR="00D07DAC" w:rsidRPr="00A35784" w:rsidRDefault="00D07DAC" w:rsidP="0094315F">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lastRenderedPageBreak/>
              <w:t>Codice</w:t>
            </w:r>
            <w:proofErr w:type="spellEnd"/>
            <w:r w:rsidRPr="00A35784">
              <w:rPr>
                <w:rFonts w:ascii="Times New Roman" w:hAnsi="Times New Roman"/>
                <w:b/>
                <w:color w:val="000000"/>
                <w:sz w:val="22"/>
                <w:szCs w:val="22"/>
                <w:lang w:val="en-US"/>
              </w:rPr>
              <w:t xml:space="preserve"> F - AT – C, D, IS</w:t>
            </w:r>
          </w:p>
        </w:tc>
      </w:tr>
      <w:tr w:rsidR="00D07DAC" w:rsidRPr="00A35784" w14:paraId="793A5E48" w14:textId="77777777" w:rsidTr="00D07DAC">
        <w:tc>
          <w:tcPr>
            <w:tcW w:w="2235" w:type="dxa"/>
          </w:tcPr>
          <w:p w14:paraId="6002C070"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819" w:type="dxa"/>
          </w:tcPr>
          <w:p w14:paraId="649D740F"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2013" w:type="dxa"/>
          </w:tcPr>
          <w:p w14:paraId="077A487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00E6CF5C" w14:textId="77777777" w:rsidTr="00D07DAC">
        <w:tc>
          <w:tcPr>
            <w:tcW w:w="2235" w:type="dxa"/>
          </w:tcPr>
          <w:p w14:paraId="4F3FEFAF"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819" w:type="dxa"/>
          </w:tcPr>
          <w:p w14:paraId="62DAEC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Acque di transizione</w:t>
            </w:r>
          </w:p>
        </w:tc>
        <w:tc>
          <w:tcPr>
            <w:tcW w:w="2013" w:type="dxa"/>
          </w:tcPr>
          <w:p w14:paraId="03AC37D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53B0F124" w14:textId="77777777" w:rsidTr="00D07DAC">
        <w:tc>
          <w:tcPr>
            <w:tcW w:w="2235" w:type="dxa"/>
          </w:tcPr>
          <w:p w14:paraId="31AD9BE5"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4819" w:type="dxa"/>
          </w:tcPr>
          <w:p w14:paraId="6C425EC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013" w:type="dxa"/>
          </w:tcPr>
          <w:p w14:paraId="493A112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72BFC4A0" w14:textId="77777777" w:rsidTr="00D07DAC">
        <w:tc>
          <w:tcPr>
            <w:tcW w:w="2235" w:type="dxa"/>
          </w:tcPr>
          <w:p w14:paraId="461FC21A" w14:textId="77777777" w:rsidR="00D07DAC" w:rsidRPr="00A35784" w:rsidRDefault="00D07DAC" w:rsidP="0094315F">
            <w:pPr>
              <w:spacing w:line="240" w:lineRule="exact"/>
              <w:jc w:val="both"/>
              <w:rPr>
                <w:rFonts w:ascii="Times New Roman" w:hAnsi="Times New Roman"/>
                <w:color w:val="000000"/>
                <w:sz w:val="22"/>
                <w:szCs w:val="22"/>
              </w:rPr>
            </w:pPr>
          </w:p>
        </w:tc>
        <w:tc>
          <w:tcPr>
            <w:tcW w:w="4819" w:type="dxa"/>
          </w:tcPr>
          <w:p w14:paraId="4B6638FC"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Trattamento del campione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w:t>
            </w:r>
          </w:p>
        </w:tc>
        <w:tc>
          <w:tcPr>
            <w:tcW w:w="2013" w:type="dxa"/>
          </w:tcPr>
          <w:p w14:paraId="2BA4F7B6"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19F3EFC2" w14:textId="77777777" w:rsidTr="00D07DAC">
        <w:tc>
          <w:tcPr>
            <w:tcW w:w="2235" w:type="dxa"/>
          </w:tcPr>
          <w:p w14:paraId="41E72137" w14:textId="77777777" w:rsidR="00D07DAC" w:rsidRPr="00A35784" w:rsidRDefault="00D07DAC" w:rsidP="0094315F">
            <w:pPr>
              <w:spacing w:line="240" w:lineRule="exact"/>
              <w:jc w:val="both"/>
              <w:rPr>
                <w:rFonts w:ascii="Times New Roman" w:hAnsi="Times New Roman"/>
                <w:color w:val="000000"/>
                <w:sz w:val="22"/>
                <w:szCs w:val="22"/>
              </w:rPr>
            </w:pPr>
          </w:p>
        </w:tc>
        <w:tc>
          <w:tcPr>
            <w:tcW w:w="4819" w:type="dxa"/>
          </w:tcPr>
          <w:p w14:paraId="5AF214D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Trattamento dei dati, calcolo indice e valutazione stato ecologico</w:t>
            </w:r>
          </w:p>
        </w:tc>
        <w:tc>
          <w:tcPr>
            <w:tcW w:w="2013" w:type="dxa"/>
          </w:tcPr>
          <w:p w14:paraId="14158DF7"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3E41B3B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97CC2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7F736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77BB0E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1DCDCF9F" w14:textId="77777777" w:rsidTr="00D07DAC">
        <w:trPr>
          <w:trHeight w:val="584"/>
        </w:trPr>
        <w:tc>
          <w:tcPr>
            <w:tcW w:w="771" w:type="pct"/>
          </w:tcPr>
          <w:p w14:paraId="0F3E7061" w14:textId="136A9622"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4229" w:type="pct"/>
          </w:tcPr>
          <w:p w14:paraId="6969E046"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del fitoplancton in ambienti di transizione e raccolta dati.</w:t>
            </w:r>
          </w:p>
        </w:tc>
      </w:tr>
      <w:tr w:rsidR="00D07DAC" w:rsidRPr="00A35784" w14:paraId="1C208A00" w14:textId="77777777" w:rsidTr="00D07DAC">
        <w:trPr>
          <w:trHeight w:val="834"/>
        </w:trPr>
        <w:tc>
          <w:tcPr>
            <w:tcW w:w="771" w:type="pct"/>
          </w:tcPr>
          <w:p w14:paraId="7BA2D9B4" w14:textId="7B0E422E" w:rsidR="00D07DAC" w:rsidRPr="00A35784" w:rsidRDefault="00D07DAC" w:rsidP="0094315F">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4229" w:type="pct"/>
          </w:tcPr>
          <w:p w14:paraId="3186D184"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(omogeneizzazione e sedimentazione) e l’analisi (conteggio e determinazione tassonomica) dei campioni di fitoplancton in ambienti di transizione.</w:t>
            </w:r>
          </w:p>
        </w:tc>
      </w:tr>
      <w:tr w:rsidR="00D07DAC" w:rsidRPr="00A35784" w14:paraId="349B9097" w14:textId="77777777" w:rsidTr="00D07DAC">
        <w:trPr>
          <w:trHeight w:val="20"/>
        </w:trPr>
        <w:tc>
          <w:tcPr>
            <w:tcW w:w="771" w:type="pct"/>
          </w:tcPr>
          <w:p w14:paraId="275ADBB2" w14:textId="6D0DE8E0"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4229" w:type="pct"/>
          </w:tcPr>
          <w:p w14:paraId="63AB1042"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Applicazione di metodiche per il trattamento dei dati (calcolo delle densità cellulari, analisi </w:t>
            </w:r>
            <w:proofErr w:type="spellStart"/>
            <w:r w:rsidRPr="00A35784">
              <w:rPr>
                <w:rFonts w:ascii="Times New Roman" w:eastAsia="Times" w:hAnsi="Times New Roman" w:cs="Times New Roman"/>
                <w:color w:val="000000"/>
                <w:lang w:eastAsia="it-IT"/>
              </w:rPr>
              <w:t>biovolume</w:t>
            </w:r>
            <w:proofErr w:type="spellEnd"/>
            <w:r w:rsidRPr="00A35784">
              <w:rPr>
                <w:rFonts w:ascii="Times New Roman" w:eastAsia="Times" w:hAnsi="Times New Roman" w:cs="Times New Roman"/>
                <w:color w:val="000000"/>
                <w:lang w:eastAsia="it-IT"/>
              </w:rPr>
              <w:t xml:space="preserve"> ed analisi statistica) derivanti dalle analisi fitoplancton in ambienti di transizione e calcolo dell’indice per la valutazione dello stato di un corpo idrico.</w:t>
            </w:r>
          </w:p>
        </w:tc>
      </w:tr>
    </w:tbl>
    <w:p w14:paraId="4F06B7D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C680E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0D4CE030"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5D2775F" w14:textId="77777777" w:rsidTr="00D07DAC">
        <w:trPr>
          <w:trHeight w:val="680"/>
        </w:trPr>
        <w:tc>
          <w:tcPr>
            <w:tcW w:w="771" w:type="pct"/>
          </w:tcPr>
          <w:p w14:paraId="59414DFA" w14:textId="49ABD77B"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-C</w:t>
            </w:r>
          </w:p>
        </w:tc>
        <w:tc>
          <w:tcPr>
            <w:tcW w:w="4229" w:type="pct"/>
          </w:tcPr>
          <w:p w14:paraId="39596708"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del fitoplancton in ambienti di transizione e di raccolta dati di campo.</w:t>
            </w:r>
          </w:p>
        </w:tc>
      </w:tr>
      <w:tr w:rsidR="00D07DAC" w:rsidRPr="00A35784" w14:paraId="66C63951" w14:textId="77777777" w:rsidTr="00D07DAC">
        <w:trPr>
          <w:trHeight w:val="576"/>
        </w:trPr>
        <w:tc>
          <w:tcPr>
            <w:tcW w:w="771" w:type="pct"/>
          </w:tcPr>
          <w:p w14:paraId="663A4CB4" w14:textId="60765822"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-D</w:t>
            </w:r>
          </w:p>
        </w:tc>
        <w:tc>
          <w:tcPr>
            <w:tcW w:w="4229" w:type="pct"/>
          </w:tcPr>
          <w:p w14:paraId="659D8362" w14:textId="77777777" w:rsidR="00D07DAC" w:rsidRPr="00A35784" w:rsidRDefault="00D07DAC" w:rsidP="0094315F">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preparare e procedere alla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dei taxa presenti nel campione.</w:t>
            </w:r>
          </w:p>
        </w:tc>
      </w:tr>
      <w:tr w:rsidR="00D07DAC" w:rsidRPr="00A35784" w14:paraId="717F291F" w14:textId="77777777" w:rsidTr="00D07DAC">
        <w:trPr>
          <w:trHeight w:val="20"/>
        </w:trPr>
        <w:tc>
          <w:tcPr>
            <w:tcW w:w="771" w:type="pct"/>
          </w:tcPr>
          <w:p w14:paraId="5D91B5C9" w14:textId="371FF103"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w:t>
            </w:r>
            <w:r w:rsidR="00C504A1">
              <w:rPr>
                <w:rFonts w:ascii="Times New Roman" w:eastAsia="Times" w:hAnsi="Times New Roman" w:cs="Times New Roman"/>
                <w:color w:val="000000"/>
                <w:lang w:eastAsia="it-IT"/>
              </w:rPr>
              <w:t>T</w:t>
            </w:r>
            <w:r w:rsidRPr="00A35784">
              <w:rPr>
                <w:rFonts w:ascii="Times New Roman" w:eastAsia="Times" w:hAnsi="Times New Roman" w:cs="Times New Roman"/>
                <w:color w:val="000000"/>
                <w:lang w:eastAsia="it-IT"/>
              </w:rPr>
              <w:t>-IS</w:t>
            </w:r>
          </w:p>
        </w:tc>
        <w:tc>
          <w:tcPr>
            <w:tcW w:w="4229" w:type="pct"/>
          </w:tcPr>
          <w:p w14:paraId="39F7C64C"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procedere all’elaborazione dei risultati e all’ applicazione dell’indice per la valutazione dello stato di qualità del corpo idrico.</w:t>
            </w:r>
          </w:p>
        </w:tc>
      </w:tr>
    </w:tbl>
    <w:p w14:paraId="365990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44E620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13D89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A68490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C78D21"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710AA798"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6"/>
              <w:gridCol w:w="41"/>
              <w:gridCol w:w="30"/>
              <w:gridCol w:w="4476"/>
            </w:tblGrid>
            <w:tr w:rsidR="00D07DAC" w:rsidRPr="00A35784" w14:paraId="7A77649C"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B7E0C2C" w14:textId="77777777"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1DA5BE04"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439FE16"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515BA79C"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3BB023DE"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7FD579D7"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56E7348C" w14:textId="77777777" w:rsidTr="00D07DAC">
              <w:trPr>
                <w:trHeight w:val="109"/>
              </w:trPr>
              <w:tc>
                <w:tcPr>
                  <w:tcW w:w="8953" w:type="dxa"/>
                  <w:gridSpan w:val="4"/>
                  <w:tcBorders>
                    <w:left w:val="double" w:sz="4" w:space="0" w:color="9BBB59"/>
                    <w:right w:val="double" w:sz="4" w:space="0" w:color="9BBB59"/>
                  </w:tcBorders>
                </w:tcPr>
                <w:p w14:paraId="6F5CD1BD" w14:textId="77777777" w:rsidR="00D07DAC" w:rsidRPr="00A35784" w:rsidRDefault="00D07DAC" w:rsidP="0094315F">
                  <w:pPr>
                    <w:spacing w:line="240" w:lineRule="exact"/>
                    <w:jc w:val="center"/>
                    <w:rPr>
                      <w:rFonts w:ascii="Times New Roman" w:eastAsia="Times New Roman" w:hAnsi="Times New Roman"/>
                      <w:b/>
                      <w:color w:val="000000"/>
                      <w:sz w:val="22"/>
                      <w:szCs w:val="22"/>
                    </w:rPr>
                  </w:pPr>
                  <w:r w:rsidRPr="00A35784">
                    <w:rPr>
                      <w:rFonts w:ascii="Times New Roman" w:hAnsi="Times New Roman"/>
                      <w:b/>
                      <w:color w:val="000000"/>
                      <w:sz w:val="22"/>
                      <w:szCs w:val="22"/>
                    </w:rPr>
                    <w:t>Esperti in Campionamento del Fitoplancton in ambienti di transizione</w:t>
                  </w:r>
                </w:p>
              </w:tc>
            </w:tr>
            <w:tr w:rsidR="00D07DAC" w:rsidRPr="00A35784" w14:paraId="3FB9D473" w14:textId="77777777" w:rsidTr="00D07DAC">
              <w:trPr>
                <w:trHeight w:val="109"/>
              </w:trPr>
              <w:tc>
                <w:tcPr>
                  <w:tcW w:w="4406" w:type="dxa"/>
                  <w:tcBorders>
                    <w:left w:val="double" w:sz="4" w:space="0" w:color="9BBB59"/>
                  </w:tcBorders>
                </w:tcPr>
                <w:p w14:paraId="7ED7C67B" w14:textId="77777777" w:rsidR="00D07DAC" w:rsidRPr="00A35784" w:rsidRDefault="00D07DAC" w:rsidP="0094315F">
                  <w:pPr>
                    <w:spacing w:line="240" w:lineRule="exact"/>
                    <w:ind w:left="19"/>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47" w:type="dxa"/>
                  <w:gridSpan w:val="3"/>
                  <w:tcBorders>
                    <w:right w:val="double" w:sz="4" w:space="0" w:color="9BBB59"/>
                  </w:tcBorders>
                </w:tcPr>
                <w:p w14:paraId="36E664E7" w14:textId="77777777" w:rsidR="00D07DAC" w:rsidRPr="00A35784" w:rsidRDefault="00D07DAC" w:rsidP="0094315F">
                  <w:pPr>
                    <w:spacing w:line="240" w:lineRule="exact"/>
                    <w:ind w:left="7"/>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43781DE9" w14:textId="77777777" w:rsidTr="00D8723F">
              <w:trPr>
                <w:trHeight w:val="1502"/>
              </w:trPr>
              <w:tc>
                <w:tcPr>
                  <w:tcW w:w="4406" w:type="dxa"/>
                  <w:tcBorders>
                    <w:left w:val="double" w:sz="4" w:space="0" w:color="9BBB59"/>
                  </w:tcBorders>
                </w:tcPr>
                <w:p w14:paraId="57181425"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47" w:type="dxa"/>
                  <w:gridSpan w:val="3"/>
                  <w:tcBorders>
                    <w:right w:val="double" w:sz="4" w:space="0" w:color="9BBB59"/>
                  </w:tcBorders>
                </w:tcPr>
                <w:p w14:paraId="51C9BD8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3B6A043" w14:textId="77777777" w:rsidTr="00D07DAC">
              <w:trPr>
                <w:trHeight w:val="693"/>
              </w:trPr>
              <w:tc>
                <w:tcPr>
                  <w:tcW w:w="4406" w:type="dxa"/>
                  <w:tcBorders>
                    <w:left w:val="double" w:sz="4" w:space="0" w:color="9BBB59"/>
                    <w:bottom w:val="double" w:sz="4" w:space="0" w:color="9BBB59"/>
                  </w:tcBorders>
                </w:tcPr>
                <w:p w14:paraId="72204CE2" w14:textId="10603E66"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di fitoplancton in ambienti di transizione (</w:t>
                  </w:r>
                  <w:r w:rsidR="00FB4CB7" w:rsidRPr="00A35784">
                    <w:rPr>
                      <w:rFonts w:ascii="Times New Roman" w:hAnsi="Times New Roman"/>
                      <w:color w:val="000000"/>
                      <w:sz w:val="22"/>
                      <w:szCs w:val="22"/>
                    </w:rPr>
                    <w:t>El-Pr-TW-</w:t>
                  </w:r>
                  <w:r w:rsidR="00FB4CB7" w:rsidRPr="00A35784" w:rsidDel="00FB4CB7">
                    <w:rPr>
                      <w:rFonts w:ascii="Times New Roman" w:hAnsi="Times New Roman"/>
                      <w:color w:val="000000"/>
                      <w:sz w:val="22"/>
                      <w:szCs w:val="22"/>
                    </w:rPr>
                    <w:t xml:space="preserve"> </w:t>
                  </w:r>
                  <w:r w:rsidRPr="00A35784">
                    <w:rPr>
                      <w:rFonts w:ascii="Times New Roman" w:hAnsi="Times New Roman"/>
                      <w:color w:val="000000"/>
                      <w:sz w:val="22"/>
                      <w:szCs w:val="22"/>
                    </w:rPr>
                    <w:t>Protocolli Monitoraggio-03.05)</w:t>
                  </w:r>
                  <w:r w:rsidR="00FB4CB7">
                    <w:rPr>
                      <w:rFonts w:ascii="Times New Roman" w:hAnsi="Times New Roman"/>
                      <w:color w:val="000000"/>
                      <w:sz w:val="22"/>
                      <w:szCs w:val="22"/>
                    </w:rPr>
                    <w:t xml:space="preserve"> -</w:t>
                  </w:r>
                  <w:r w:rsidRPr="00A35784">
                    <w:rPr>
                      <w:rFonts w:ascii="Times New Roman" w:hAnsi="Times New Roman"/>
                      <w:color w:val="000000"/>
                      <w:sz w:val="22"/>
                      <w:szCs w:val="22"/>
                    </w:rPr>
                    <w:t xml:space="preserve"> </w:t>
                  </w:r>
                  <w:r w:rsidR="00FB4CB7" w:rsidRPr="00A35784">
                    <w:rPr>
                      <w:rFonts w:ascii="Times New Roman" w:hAnsi="Times New Roman"/>
                      <w:color w:val="000000"/>
                      <w:sz w:val="22"/>
                      <w:szCs w:val="22"/>
                    </w:rPr>
                    <w:t>ICRAM-MATT, (Cicero, Di Girolamo, 2001)</w:t>
                  </w:r>
                  <w:r w:rsidRPr="00A35784">
                    <w:rPr>
                      <w:rFonts w:ascii="Times New Roman" w:hAnsi="Times New Roman"/>
                      <w:color w:val="000000"/>
                      <w:sz w:val="22"/>
                      <w:szCs w:val="22"/>
                    </w:rPr>
                    <w:t xml:space="preserve"> </w:t>
                  </w:r>
                </w:p>
              </w:tc>
              <w:tc>
                <w:tcPr>
                  <w:tcW w:w="4547" w:type="dxa"/>
                  <w:gridSpan w:val="3"/>
                  <w:tcBorders>
                    <w:bottom w:val="double" w:sz="4" w:space="0" w:color="9BBB59"/>
                    <w:right w:val="double" w:sz="4" w:space="0" w:color="9BBB59"/>
                  </w:tcBorders>
                </w:tcPr>
                <w:p w14:paraId="5C3260C0"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0E68DC4"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602EDD24" w14:textId="5F6DBFB4"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w:t>
                  </w:r>
                  <w:r w:rsidR="00C504A1">
                    <w:rPr>
                      <w:rFonts w:ascii="Times New Roman" w:hAnsi="Times New Roman"/>
                      <w:b/>
                      <w:color w:val="000000"/>
                      <w:sz w:val="22"/>
                      <w:szCs w:val="22"/>
                    </w:rPr>
                    <w:t>2</w:t>
                  </w:r>
                  <w:r w:rsidRPr="00A35784">
                    <w:rPr>
                      <w:rFonts w:ascii="Times New Roman" w:hAnsi="Times New Roman"/>
                      <w:b/>
                      <w:color w:val="000000"/>
                      <w:sz w:val="22"/>
                      <w:szCs w:val="22"/>
                    </w:rPr>
                    <w:t xml:space="preserve"> - DEFINIZIONI DELLE COMPETENZE FINALI RICHIESTE</w:t>
                  </w:r>
                </w:p>
              </w:tc>
            </w:tr>
            <w:tr w:rsidR="00D07DAC" w:rsidRPr="00A35784" w14:paraId="55F706DC"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27D949F5"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ED3AD73" w14:textId="77777777" w:rsidTr="00D07DAC">
              <w:trPr>
                <w:trHeight w:val="341"/>
              </w:trPr>
              <w:tc>
                <w:tcPr>
                  <w:tcW w:w="8953" w:type="dxa"/>
                  <w:gridSpan w:val="4"/>
                  <w:tcBorders>
                    <w:left w:val="double" w:sz="4" w:space="0" w:color="9BBB59"/>
                    <w:right w:val="double" w:sz="4" w:space="0" w:color="9BBB59"/>
                  </w:tcBorders>
                </w:tcPr>
                <w:p w14:paraId="00CEF683"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in ambienti di transizione</w:t>
                  </w:r>
                </w:p>
              </w:tc>
            </w:tr>
            <w:tr w:rsidR="00D07DAC" w:rsidRPr="00A35784" w14:paraId="4195BFD6" w14:textId="77777777" w:rsidTr="00D07DAC">
              <w:trPr>
                <w:trHeight w:val="286"/>
              </w:trPr>
              <w:tc>
                <w:tcPr>
                  <w:tcW w:w="4447" w:type="dxa"/>
                  <w:gridSpan w:val="2"/>
                  <w:tcBorders>
                    <w:left w:val="double" w:sz="4" w:space="0" w:color="9BBB59"/>
                  </w:tcBorders>
                </w:tcPr>
                <w:p w14:paraId="39B1CE8D"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lastRenderedPageBreak/>
                    <w:t>1° Caso: personale con esperienza</w:t>
                  </w:r>
                </w:p>
              </w:tc>
              <w:tc>
                <w:tcPr>
                  <w:tcW w:w="4506" w:type="dxa"/>
                  <w:gridSpan w:val="2"/>
                  <w:tcBorders>
                    <w:right w:val="double" w:sz="4" w:space="0" w:color="9BBB59"/>
                  </w:tcBorders>
                </w:tcPr>
                <w:p w14:paraId="754DB7EC"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6C89045C" w14:textId="77777777" w:rsidTr="00D07DAC">
              <w:trPr>
                <w:trHeight w:val="572"/>
              </w:trPr>
              <w:tc>
                <w:tcPr>
                  <w:tcW w:w="4447" w:type="dxa"/>
                  <w:gridSpan w:val="2"/>
                  <w:tcBorders>
                    <w:left w:val="double" w:sz="4" w:space="0" w:color="9BBB59"/>
                  </w:tcBorders>
                </w:tcPr>
                <w:p w14:paraId="28ED4C2F" w14:textId="07A01530"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Con esperienza documentata di almeno 3 anni in campionamento di fitoplancton in ambienti di transizione (El-Pr-TW-Protocolli Monitoraggio-03.05 - ICRAM-MATT, (Cicero, Di Girolamo, 2001).</w:t>
                  </w:r>
                </w:p>
              </w:tc>
              <w:tc>
                <w:tcPr>
                  <w:tcW w:w="4506" w:type="dxa"/>
                  <w:gridSpan w:val="2"/>
                  <w:tcBorders>
                    <w:right w:val="double" w:sz="4" w:space="0" w:color="9BBB59"/>
                  </w:tcBorders>
                </w:tcPr>
                <w:p w14:paraId="32907FF1"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840C3F1" w14:textId="77777777" w:rsidTr="00D07DAC">
              <w:trPr>
                <w:trHeight w:val="750"/>
              </w:trPr>
              <w:tc>
                <w:tcPr>
                  <w:tcW w:w="4447" w:type="dxa"/>
                  <w:gridSpan w:val="2"/>
                  <w:tcBorders>
                    <w:left w:val="double" w:sz="4" w:space="0" w:color="9BBB59"/>
                  </w:tcBorders>
                </w:tcPr>
                <w:p w14:paraId="5F792605"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45B47D89" w14:textId="235980BF" w:rsidR="00D07DAC" w:rsidRPr="00A35784" w:rsidRDefault="00D07DAC" w:rsidP="0094315F">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Corso base di campionamento di fitoplancton in ambienti di transizione (El-Pr-TW-Protocolli Monitoraggio-03.05 - ICRAM-MATT, (Cicero, Di Girolamo, 2001)  </w:t>
                  </w:r>
                </w:p>
              </w:tc>
            </w:tr>
            <w:tr w:rsidR="00D07DAC" w:rsidRPr="00A35784" w14:paraId="36C72E9A" w14:textId="77777777" w:rsidTr="00D07DAC">
              <w:trPr>
                <w:trHeight w:val="459"/>
              </w:trPr>
              <w:tc>
                <w:tcPr>
                  <w:tcW w:w="4447" w:type="dxa"/>
                  <w:gridSpan w:val="2"/>
                  <w:tcBorders>
                    <w:left w:val="double" w:sz="4" w:space="0" w:color="9BBB59"/>
                  </w:tcBorders>
                </w:tcPr>
                <w:p w14:paraId="27A9BFDB" w14:textId="77777777" w:rsidR="00D07DAC" w:rsidRPr="00A35784" w:rsidRDefault="00D07DAC" w:rsidP="0094315F">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3631FD17" w14:textId="4F30BAD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2274DB">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2C9CD4C1"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8953" w:type="dxa"/>
                  <w:gridSpan w:val="4"/>
                  <w:tcBorders>
                    <w:left w:val="double" w:sz="4" w:space="0" w:color="9BBB59"/>
                    <w:right w:val="double" w:sz="4" w:space="0" w:color="9BBB59"/>
                  </w:tcBorders>
                  <w:shd w:val="clear" w:color="auto" w:fill="EAF1DD"/>
                </w:tcPr>
                <w:p w14:paraId="12539C3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753D20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179AC3BC" w14:textId="77777777" w:rsidR="00D07DAC" w:rsidRPr="00A35784" w:rsidRDefault="00D07DAC" w:rsidP="0094315F">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Prova abilitativa campionamento di fitoplancton in ambienti di transizione (ad osservazione diretta)</w:t>
                  </w:r>
                </w:p>
              </w:tc>
            </w:tr>
            <w:tr w:rsidR="00D07DAC" w:rsidRPr="00A35784" w14:paraId="1F4E8747" w14:textId="77777777" w:rsidTr="00D07DAC">
              <w:trPr>
                <w:trHeight w:val="695"/>
              </w:trPr>
              <w:tc>
                <w:tcPr>
                  <w:tcW w:w="8953" w:type="dxa"/>
                  <w:gridSpan w:val="4"/>
                  <w:tcBorders>
                    <w:top w:val="double" w:sz="4" w:space="0" w:color="9BBB59"/>
                    <w:left w:val="double" w:sz="4" w:space="0" w:color="9BBB59"/>
                    <w:right w:val="double" w:sz="4" w:space="0" w:color="9BBB59"/>
                  </w:tcBorders>
                  <w:shd w:val="clear" w:color="auto" w:fill="D6E3BC"/>
                </w:tcPr>
                <w:p w14:paraId="55ADEC87" w14:textId="156D4583"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C322A1">
                    <w:rPr>
                      <w:rFonts w:ascii="Times New Roman" w:hAnsi="Times New Roman"/>
                      <w:b/>
                      <w:color w:val="000000"/>
                      <w:sz w:val="22"/>
                      <w:szCs w:val="22"/>
                    </w:rPr>
                    <w:t>di esperto in</w:t>
                  </w:r>
                  <w:r w:rsidRPr="00A35784">
                    <w:rPr>
                      <w:rFonts w:ascii="Times New Roman" w:hAnsi="Times New Roman"/>
                      <w:b/>
                      <w:color w:val="000000"/>
                      <w:sz w:val="22"/>
                      <w:szCs w:val="22"/>
                    </w:rPr>
                    <w:t xml:space="preserve"> Campionamento di fitoplancton in ambienti di transizione</w:t>
                  </w:r>
                </w:p>
                <w:p w14:paraId="0C57CC8A"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(F-AT-C)</w:t>
                  </w:r>
                </w:p>
              </w:tc>
            </w:tr>
            <w:tr w:rsidR="00D07DAC" w:rsidRPr="00A35784" w14:paraId="3210B441" w14:textId="77777777" w:rsidTr="00D07DAC">
              <w:trPr>
                <w:trHeight w:val="109"/>
              </w:trPr>
              <w:tc>
                <w:tcPr>
                  <w:tcW w:w="8953" w:type="dxa"/>
                  <w:gridSpan w:val="4"/>
                  <w:tcBorders>
                    <w:top w:val="double" w:sz="4" w:space="0" w:color="9BBB59"/>
                    <w:bottom w:val="double" w:sz="4" w:space="0" w:color="9BBB59"/>
                  </w:tcBorders>
                </w:tcPr>
                <w:p w14:paraId="22A86AAA" w14:textId="77777777" w:rsidR="00D07DAC" w:rsidRPr="00A35784" w:rsidRDefault="00D07DAC" w:rsidP="00D07DAC">
                  <w:pPr>
                    <w:jc w:val="both"/>
                    <w:rPr>
                      <w:rFonts w:ascii="Times New Roman" w:hAnsi="Times New Roman"/>
                      <w:b/>
                      <w:color w:val="000000"/>
                      <w:sz w:val="22"/>
                      <w:szCs w:val="22"/>
                    </w:rPr>
                  </w:pPr>
                </w:p>
              </w:tc>
            </w:tr>
            <w:tr w:rsidR="00D07DAC" w:rsidRPr="00A35784" w14:paraId="74D4855B"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45DFF9CE" w14:textId="77777777" w:rsidR="00D07DAC" w:rsidRPr="00A35784" w:rsidRDefault="00D07DAC" w:rsidP="0094315F">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3C7F25A8" w14:textId="77777777" w:rsidR="00D07DAC" w:rsidRPr="00A35784" w:rsidRDefault="00D07DAC" w:rsidP="0094315F">
                  <w:pPr>
                    <w:spacing w:line="240" w:lineRule="exact"/>
                    <w:jc w:val="both"/>
                    <w:rPr>
                      <w:rFonts w:ascii="Times New Roman" w:hAnsi="Times New Roman"/>
                      <w:b/>
                      <w:color w:val="000000"/>
                      <w:sz w:val="22"/>
                      <w:szCs w:val="22"/>
                    </w:rPr>
                  </w:pPr>
                </w:p>
              </w:tc>
            </w:tr>
            <w:tr w:rsidR="00D07DAC" w:rsidRPr="00A35784" w14:paraId="4109C26F" w14:textId="77777777" w:rsidTr="00D07DAC">
              <w:trPr>
                <w:trHeight w:val="225"/>
              </w:trPr>
              <w:tc>
                <w:tcPr>
                  <w:tcW w:w="8953" w:type="dxa"/>
                  <w:gridSpan w:val="4"/>
                  <w:tcBorders>
                    <w:top w:val="double" w:sz="4" w:space="0" w:color="9BBB59"/>
                    <w:left w:val="double" w:sz="4" w:space="0" w:color="9BBB59"/>
                    <w:bottom w:val="double" w:sz="4" w:space="0" w:color="9BBB59"/>
                    <w:right w:val="double" w:sz="4" w:space="0" w:color="9BBB59"/>
                  </w:tcBorders>
                </w:tcPr>
                <w:p w14:paraId="180CE068"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70926F5"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2E74EF32"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8ABB790" w14:textId="77777777" w:rsidTr="00D07DAC">
              <w:trPr>
                <w:trHeight w:val="109"/>
              </w:trPr>
              <w:tc>
                <w:tcPr>
                  <w:tcW w:w="8953" w:type="dxa"/>
                  <w:gridSpan w:val="4"/>
                  <w:tcBorders>
                    <w:left w:val="double" w:sz="4" w:space="0" w:color="9BBB59"/>
                    <w:right w:val="double" w:sz="4" w:space="0" w:color="9BBB59"/>
                  </w:tcBorders>
                </w:tcPr>
                <w:p w14:paraId="15285E06" w14:textId="77777777" w:rsidR="00D07DAC" w:rsidRPr="00A35784" w:rsidRDefault="00D07DAC" w:rsidP="0094315F">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di fitoplancton in ambienti di transizione</w:t>
                  </w:r>
                </w:p>
              </w:tc>
            </w:tr>
            <w:tr w:rsidR="00D07DAC" w:rsidRPr="00A35784" w14:paraId="6289640E" w14:textId="77777777" w:rsidTr="00D07DAC">
              <w:trPr>
                <w:trHeight w:val="109"/>
              </w:trPr>
              <w:tc>
                <w:tcPr>
                  <w:tcW w:w="4477" w:type="dxa"/>
                  <w:gridSpan w:val="3"/>
                  <w:tcBorders>
                    <w:left w:val="double" w:sz="4" w:space="0" w:color="9BBB59"/>
                  </w:tcBorders>
                </w:tcPr>
                <w:p w14:paraId="7EADEFAB"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6" w:type="dxa"/>
                  <w:tcBorders>
                    <w:right w:val="double" w:sz="4" w:space="0" w:color="9BBB59"/>
                  </w:tcBorders>
                </w:tcPr>
                <w:p w14:paraId="71D06396" w14:textId="77777777" w:rsidR="00D07DAC" w:rsidRPr="00A35784" w:rsidRDefault="00D07DAC" w:rsidP="0094315F">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476AE910" w14:textId="77777777" w:rsidTr="00D07DAC">
              <w:trPr>
                <w:trHeight w:val="1608"/>
              </w:trPr>
              <w:tc>
                <w:tcPr>
                  <w:tcW w:w="4477" w:type="dxa"/>
                  <w:gridSpan w:val="3"/>
                  <w:tcBorders>
                    <w:left w:val="double" w:sz="4" w:space="0" w:color="9BBB59"/>
                  </w:tcBorders>
                </w:tcPr>
                <w:p w14:paraId="4BD062F3"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6" w:type="dxa"/>
                  <w:tcBorders>
                    <w:right w:val="double" w:sz="4" w:space="0" w:color="9BBB59"/>
                  </w:tcBorders>
                </w:tcPr>
                <w:p w14:paraId="1470D368" w14:textId="77777777" w:rsidR="00D07DAC" w:rsidRPr="00A35784" w:rsidRDefault="00D07DAC" w:rsidP="0094315F">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260103" w:rsidRPr="00A35784" w14:paraId="28BF6980" w14:textId="77777777" w:rsidTr="00D07DAC">
              <w:trPr>
                <w:trHeight w:val="409"/>
              </w:trPr>
              <w:tc>
                <w:tcPr>
                  <w:tcW w:w="4477" w:type="dxa"/>
                  <w:gridSpan w:val="3"/>
                  <w:tcBorders>
                    <w:left w:val="double" w:sz="4" w:space="0" w:color="9BBB59"/>
                    <w:bottom w:val="double" w:sz="4" w:space="0" w:color="9BBB59"/>
                  </w:tcBorders>
                </w:tcPr>
                <w:p w14:paraId="6B7BF210" w14:textId="3BACDC9B"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sz w:val="22"/>
                      <w:szCs w:val="22"/>
                    </w:rPr>
                    <w:t>Esperienza documentata di 3 anni (UNI EN 15204:2006 – El-Pr-TW-Protocolli Monitoraggio-03.05 - ICRAM-</w:t>
                  </w:r>
                  <w:r w:rsidRPr="00A35784">
                    <w:rPr>
                      <w:rFonts w:ascii="Times New Roman" w:hAnsi="Times New Roman"/>
                      <w:color w:val="000000"/>
                      <w:sz w:val="22"/>
                      <w:szCs w:val="22"/>
                    </w:rPr>
                    <w:t>MATT, (Cicero, Di Girolamo, 2001)</w:t>
                  </w:r>
                </w:p>
              </w:tc>
              <w:tc>
                <w:tcPr>
                  <w:tcW w:w="4476" w:type="dxa"/>
                  <w:tcBorders>
                    <w:bottom w:val="double" w:sz="4" w:space="0" w:color="9BBB59"/>
                    <w:right w:val="double" w:sz="4" w:space="0" w:color="9BBB59"/>
                  </w:tcBorders>
                </w:tcPr>
                <w:p w14:paraId="0D023532" w14:textId="7197E924"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5A962CFA"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523F1F07" w14:textId="6BD80B2D"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BOX </w:t>
                  </w:r>
                  <w:r>
                    <w:rPr>
                      <w:rFonts w:ascii="Times New Roman" w:hAnsi="Times New Roman"/>
                      <w:b/>
                      <w:color w:val="000000"/>
                      <w:sz w:val="22"/>
                      <w:szCs w:val="22"/>
                    </w:rPr>
                    <w:t>2</w:t>
                  </w:r>
                  <w:r w:rsidRPr="00A35784">
                    <w:rPr>
                      <w:rFonts w:ascii="Times New Roman" w:hAnsi="Times New Roman"/>
                      <w:b/>
                      <w:color w:val="000000"/>
                      <w:sz w:val="22"/>
                      <w:szCs w:val="22"/>
                    </w:rPr>
                    <w:t xml:space="preserve"> - DEFINIZIONI DELLE COMPETENZE FINALI RICHIESTE</w:t>
                  </w:r>
                </w:p>
              </w:tc>
            </w:tr>
            <w:tr w:rsidR="00260103" w:rsidRPr="00A35784" w14:paraId="499A3F92"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4E486011"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260103" w:rsidRPr="00A35784" w14:paraId="4AFAE76B" w14:textId="77777777" w:rsidTr="00D07DAC">
              <w:trPr>
                <w:trHeight w:val="341"/>
              </w:trPr>
              <w:tc>
                <w:tcPr>
                  <w:tcW w:w="8953" w:type="dxa"/>
                  <w:gridSpan w:val="4"/>
                  <w:tcBorders>
                    <w:left w:val="double" w:sz="4" w:space="0" w:color="9BBB59"/>
                    <w:right w:val="double" w:sz="4" w:space="0" w:color="9BBB59"/>
                  </w:tcBorders>
                </w:tcPr>
                <w:p w14:paraId="3D85A43F" w14:textId="5A31BC5A"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di fitoplancton in ambienti di transizione</w:t>
                  </w:r>
                </w:p>
              </w:tc>
            </w:tr>
            <w:tr w:rsidR="00260103" w:rsidRPr="00A35784" w14:paraId="14F73CC2" w14:textId="77777777" w:rsidTr="00D07DAC">
              <w:trPr>
                <w:trHeight w:val="389"/>
              </w:trPr>
              <w:tc>
                <w:tcPr>
                  <w:tcW w:w="4447" w:type="dxa"/>
                  <w:gridSpan w:val="2"/>
                  <w:tcBorders>
                    <w:left w:val="double" w:sz="4" w:space="0" w:color="9BBB59"/>
                  </w:tcBorders>
                </w:tcPr>
                <w:p w14:paraId="168CC83E" w14:textId="41139E0A" w:rsidR="00260103" w:rsidRPr="00A35784" w:rsidRDefault="00260103" w:rsidP="00260103">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r>
                    <w:rPr>
                      <w:rFonts w:ascii="Times New Roman" w:hAnsi="Times New Roman"/>
                      <w:color w:val="000000"/>
                      <w:sz w:val="22"/>
                      <w:szCs w:val="22"/>
                    </w:rPr>
                    <w:t>e</w:t>
                  </w:r>
                  <w:r w:rsidRPr="00A35784">
                    <w:rPr>
                      <w:rFonts w:ascii="Times New Roman" w:hAnsi="Times New Roman"/>
                      <w:sz w:val="22"/>
                      <w:szCs w:val="22"/>
                    </w:rPr>
                    <w:t>sperienza documentata di 3 anni (UNI EN 15204:2006 – El-Pr-TW-Protocolli Monitoraggio-03.05 - ICRAM-</w:t>
                  </w:r>
                  <w:r w:rsidRPr="00A35784">
                    <w:rPr>
                      <w:rFonts w:ascii="Times New Roman" w:hAnsi="Times New Roman"/>
                      <w:color w:val="000000"/>
                      <w:sz w:val="22"/>
                      <w:szCs w:val="22"/>
                    </w:rPr>
                    <w:t>MATT, (Cicero, Di Girolamo, 2001)</w:t>
                  </w:r>
                </w:p>
              </w:tc>
              <w:tc>
                <w:tcPr>
                  <w:tcW w:w="4506" w:type="dxa"/>
                  <w:gridSpan w:val="2"/>
                  <w:tcBorders>
                    <w:right w:val="double" w:sz="4" w:space="0" w:color="9BBB59"/>
                  </w:tcBorders>
                </w:tcPr>
                <w:p w14:paraId="31EABA3B"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0752FA7B" w14:textId="77777777" w:rsidTr="00D07DAC">
              <w:trPr>
                <w:trHeight w:val="750"/>
              </w:trPr>
              <w:tc>
                <w:tcPr>
                  <w:tcW w:w="4447" w:type="dxa"/>
                  <w:gridSpan w:val="2"/>
                  <w:tcBorders>
                    <w:left w:val="double" w:sz="4" w:space="0" w:color="9BBB59"/>
                  </w:tcBorders>
                </w:tcPr>
                <w:p w14:paraId="6BE2915A" w14:textId="77777777" w:rsidR="00260103" w:rsidRPr="00A35784" w:rsidRDefault="00260103" w:rsidP="00260103">
                  <w:pPr>
                    <w:spacing w:line="240" w:lineRule="exact"/>
                    <w:ind w:left="-89"/>
                    <w:jc w:val="both"/>
                    <w:rPr>
                      <w:rFonts w:ascii="Times New Roman" w:hAnsi="Times New Roman"/>
                      <w:color w:val="000000"/>
                      <w:sz w:val="22"/>
                      <w:szCs w:val="22"/>
                    </w:rPr>
                  </w:pPr>
                </w:p>
              </w:tc>
              <w:tc>
                <w:tcPr>
                  <w:tcW w:w="4506" w:type="dxa"/>
                  <w:gridSpan w:val="2"/>
                  <w:tcBorders>
                    <w:right w:val="double" w:sz="4" w:space="0" w:color="9BBB59"/>
                  </w:tcBorders>
                </w:tcPr>
                <w:p w14:paraId="6DEF1058" w14:textId="28A2BB34"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sz w:val="22"/>
                      <w:szCs w:val="22"/>
                    </w:rPr>
                    <w:t>Corso base di formazione sul trattamento e la tassonomia di fitoplancton in ambienti di transizione (UNI EN 15204:2006 – El-Pr-TW-Protocolli Monitoraggio</w:t>
                  </w:r>
                  <w:r w:rsidRPr="00A35784">
                    <w:rPr>
                      <w:rFonts w:ascii="Times New Roman" w:hAnsi="Times New Roman"/>
                      <w:color w:val="000000"/>
                      <w:sz w:val="22"/>
                      <w:szCs w:val="22"/>
                    </w:rPr>
                    <w:t>-03.05 - ICRAM-MATT, (Cicero, Di Girolamo, 2001)</w:t>
                  </w:r>
                </w:p>
              </w:tc>
            </w:tr>
            <w:tr w:rsidR="00260103" w:rsidRPr="00A35784" w14:paraId="7AD136F0" w14:textId="77777777" w:rsidTr="00D07DAC">
              <w:trPr>
                <w:trHeight w:val="459"/>
              </w:trPr>
              <w:tc>
                <w:tcPr>
                  <w:tcW w:w="4447" w:type="dxa"/>
                  <w:gridSpan w:val="2"/>
                  <w:tcBorders>
                    <w:left w:val="double" w:sz="4" w:space="0" w:color="9BBB59"/>
                  </w:tcBorders>
                </w:tcPr>
                <w:p w14:paraId="155FF390" w14:textId="77777777" w:rsidR="00260103" w:rsidRPr="00A35784" w:rsidRDefault="00260103" w:rsidP="00260103">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1D0F9B9A" w14:textId="19C3D468" w:rsidR="00260103" w:rsidRPr="00A35784" w:rsidRDefault="00260103" w:rsidP="00260103">
                  <w:pPr>
                    <w:spacing w:line="240" w:lineRule="exact"/>
                    <w:jc w:val="both"/>
                    <w:rPr>
                      <w:rFonts w:ascii="Times New Roman" w:eastAsia="Times New Roman" w:hAnsi="Times New Roman"/>
                      <w:color w:val="000000"/>
                      <w:sz w:val="22"/>
                      <w:szCs w:val="22"/>
                    </w:rPr>
                  </w:pPr>
                  <w:r w:rsidRPr="00A35784">
                    <w:rPr>
                      <w:rFonts w:ascii="Times New Roman" w:hAnsi="Times New Roman"/>
                      <w:color w:val="000000"/>
                      <w:sz w:val="22"/>
                      <w:szCs w:val="22"/>
                    </w:rPr>
                    <w:t>Esperienza documentata post</w:t>
                  </w:r>
                  <w:r w:rsidR="002274DB">
                    <w:rPr>
                      <w:rFonts w:ascii="Times New Roman" w:hAnsi="Times New Roman"/>
                      <w:color w:val="000000"/>
                      <w:sz w:val="22"/>
                      <w:szCs w:val="22"/>
                    </w:rPr>
                    <w:t>-</w:t>
                  </w:r>
                  <w:r w:rsidRPr="00A35784">
                    <w:rPr>
                      <w:rFonts w:ascii="Times New Roman" w:hAnsi="Times New Roman"/>
                      <w:color w:val="000000"/>
                      <w:sz w:val="22"/>
                      <w:szCs w:val="22"/>
                    </w:rPr>
                    <w:t xml:space="preserve">formazione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260103" w:rsidRPr="00A35784" w14:paraId="6B806837"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8953" w:type="dxa"/>
                  <w:gridSpan w:val="4"/>
                  <w:tcBorders>
                    <w:left w:val="double" w:sz="4" w:space="0" w:color="9BBB59"/>
                    <w:right w:val="double" w:sz="4" w:space="0" w:color="9BBB59"/>
                  </w:tcBorders>
                  <w:shd w:val="clear" w:color="auto" w:fill="EAF1DD"/>
                </w:tcPr>
                <w:p w14:paraId="473586C7"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260103" w:rsidRPr="00A35784" w14:paraId="653A2F29" w14:textId="77777777" w:rsidTr="00D07DAC">
              <w:trPr>
                <w:trHeight w:val="573"/>
              </w:trPr>
              <w:tc>
                <w:tcPr>
                  <w:tcW w:w="8953" w:type="dxa"/>
                  <w:gridSpan w:val="4"/>
                  <w:tcBorders>
                    <w:left w:val="double" w:sz="4" w:space="0" w:color="9BBB59"/>
                    <w:right w:val="double" w:sz="4" w:space="0" w:color="9BBB59"/>
                  </w:tcBorders>
                </w:tcPr>
                <w:p w14:paraId="382B03B6" w14:textId="07AEA569" w:rsidR="00260103" w:rsidRPr="00A35784" w:rsidRDefault="00260103" w:rsidP="00260103">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Prova abilitativa sul trattamento dei campioni es prova pratica </w:t>
                  </w:r>
                </w:p>
              </w:tc>
            </w:tr>
            <w:tr w:rsidR="00260103" w:rsidRPr="00A35784" w14:paraId="484C8F9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04303421"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sulla determinazione tassonomica di fitoplancton in ambienti di transizione</w:t>
                  </w:r>
                </w:p>
              </w:tc>
            </w:tr>
            <w:tr w:rsidR="00260103" w:rsidRPr="00A35784" w14:paraId="7A97938C"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3C2E214C" w14:textId="1C1063E5"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Pr>
                      <w:rFonts w:ascii="Times New Roman" w:hAnsi="Times New Roman"/>
                      <w:b/>
                      <w:color w:val="000000"/>
                      <w:sz w:val="22"/>
                      <w:szCs w:val="22"/>
                    </w:rPr>
                    <w:t>di esperto</w:t>
                  </w:r>
                  <w:r w:rsidRPr="00A35784">
                    <w:rPr>
                      <w:rFonts w:ascii="Times New Roman" w:hAnsi="Times New Roman"/>
                      <w:b/>
                      <w:color w:val="000000"/>
                      <w:sz w:val="22"/>
                      <w:szCs w:val="22"/>
                    </w:rPr>
                    <w:t xml:space="preserve"> in trattamento del campione e determinazione tassonomica di fitoplancton in ambienti di transizione</w:t>
                  </w:r>
                </w:p>
                <w:p w14:paraId="50C04157"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 (F-AT-D)</w:t>
                  </w:r>
                </w:p>
              </w:tc>
            </w:tr>
            <w:tr w:rsidR="00260103" w:rsidRPr="00A35784" w14:paraId="57CE0A9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tcBorders>
                </w:tcPr>
                <w:p w14:paraId="2404661C" w14:textId="77777777" w:rsidR="00260103" w:rsidRPr="00A35784" w:rsidRDefault="00260103" w:rsidP="00260103">
                  <w:pPr>
                    <w:jc w:val="both"/>
                    <w:rPr>
                      <w:rFonts w:ascii="Times New Roman" w:hAnsi="Times New Roman"/>
                      <w:color w:val="000000"/>
                      <w:sz w:val="22"/>
                      <w:szCs w:val="22"/>
                    </w:rPr>
                  </w:pPr>
                </w:p>
              </w:tc>
            </w:tr>
            <w:tr w:rsidR="00260103" w:rsidRPr="00A35784" w14:paraId="7E968BE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16789168" w14:textId="77777777" w:rsidR="00260103" w:rsidRPr="00A35784" w:rsidRDefault="00260103" w:rsidP="00260103">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3</w:t>
                  </w:r>
                </w:p>
                <w:p w14:paraId="2A6EFAC1" w14:textId="77777777" w:rsidR="00260103" w:rsidRPr="00A35784" w:rsidRDefault="00260103" w:rsidP="00260103">
                  <w:pPr>
                    <w:spacing w:line="240" w:lineRule="exact"/>
                    <w:jc w:val="both"/>
                    <w:rPr>
                      <w:rFonts w:ascii="Times New Roman" w:hAnsi="Times New Roman"/>
                      <w:color w:val="000000"/>
                      <w:sz w:val="22"/>
                      <w:szCs w:val="22"/>
                    </w:rPr>
                  </w:pPr>
                </w:p>
              </w:tc>
            </w:tr>
            <w:tr w:rsidR="00260103" w:rsidRPr="00A35784" w14:paraId="31046722"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tcPr>
                <w:p w14:paraId="70817222" w14:textId="77777777" w:rsidR="00260103" w:rsidRPr="00A35784" w:rsidRDefault="00260103" w:rsidP="00260103">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BOX 1 - DEFINIZIONI DELLE COMPETENZE INIZIALI RICHIESTE</w:t>
                  </w:r>
                </w:p>
              </w:tc>
            </w:tr>
            <w:tr w:rsidR="00260103" w:rsidRPr="00A35784" w14:paraId="2C0B60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single" w:sz="4" w:space="0" w:color="D6E3BC"/>
                    <w:right w:val="double" w:sz="4" w:space="0" w:color="9BBB59"/>
                  </w:tcBorders>
                </w:tcPr>
                <w:p w14:paraId="10F542AB"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260103" w:rsidRPr="00A35784" w14:paraId="67A26DC7"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4B78780D"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Esperto nel trattamento dei dati in riferimento all’EQB fitoplancton in ambienti di transizione</w:t>
                  </w:r>
                </w:p>
              </w:tc>
            </w:tr>
            <w:tr w:rsidR="00260103" w:rsidRPr="00A35784" w14:paraId="73443B5A"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77" w:type="dxa"/>
                  <w:gridSpan w:val="3"/>
                  <w:tcBorders>
                    <w:left w:val="double" w:sz="4" w:space="0" w:color="9BBB59"/>
                  </w:tcBorders>
                </w:tcPr>
                <w:p w14:paraId="5D5A4A13" w14:textId="77777777" w:rsidR="00260103" w:rsidRPr="00A35784" w:rsidRDefault="00260103" w:rsidP="00260103">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76" w:type="dxa"/>
                  <w:tcBorders>
                    <w:right w:val="double" w:sz="4" w:space="0" w:color="9BBB59"/>
                  </w:tcBorders>
                </w:tcPr>
                <w:p w14:paraId="6BD8B27C" w14:textId="77777777" w:rsidR="00260103" w:rsidRPr="00A35784" w:rsidRDefault="00260103" w:rsidP="00260103">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260103" w:rsidRPr="00A35784" w14:paraId="5165ACDA"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0"/>
              </w:trPr>
              <w:tc>
                <w:tcPr>
                  <w:tcW w:w="4477" w:type="dxa"/>
                  <w:gridSpan w:val="3"/>
                  <w:tcBorders>
                    <w:left w:val="double" w:sz="4" w:space="0" w:color="9BBB59"/>
                    <w:right w:val="single" w:sz="4" w:space="0" w:color="9BBB59"/>
                  </w:tcBorders>
                </w:tcPr>
                <w:p w14:paraId="1BA5D2B9"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p w14:paraId="4391D3C1" w14:textId="77777777" w:rsidR="00260103" w:rsidRPr="00A35784" w:rsidRDefault="00260103" w:rsidP="00260103">
                  <w:pPr>
                    <w:spacing w:line="240" w:lineRule="exact"/>
                    <w:jc w:val="both"/>
                    <w:rPr>
                      <w:rFonts w:ascii="Times New Roman" w:hAnsi="Times New Roman"/>
                      <w:b/>
                      <w:bCs/>
                      <w:i/>
                      <w:color w:val="000000"/>
                      <w:sz w:val="22"/>
                      <w:szCs w:val="22"/>
                    </w:rPr>
                  </w:pPr>
                </w:p>
              </w:tc>
              <w:tc>
                <w:tcPr>
                  <w:tcW w:w="4476" w:type="dxa"/>
                  <w:tcBorders>
                    <w:left w:val="single" w:sz="4" w:space="0" w:color="9BBB59"/>
                    <w:right w:val="double" w:sz="4" w:space="0" w:color="9BBB59"/>
                  </w:tcBorders>
                </w:tcPr>
                <w:p w14:paraId="4C757711" w14:textId="77777777" w:rsidR="00260103" w:rsidRPr="00A35784" w:rsidRDefault="00260103" w:rsidP="00260103">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260103" w:rsidRPr="00A35784" w14:paraId="425A00B7"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9"/>
              </w:trPr>
              <w:tc>
                <w:tcPr>
                  <w:tcW w:w="4477" w:type="dxa"/>
                  <w:gridSpan w:val="3"/>
                  <w:tcBorders>
                    <w:left w:val="double" w:sz="4" w:space="0" w:color="9BBB59"/>
                    <w:bottom w:val="double" w:sz="4" w:space="0" w:color="9BBB59"/>
                    <w:right w:val="single" w:sz="4" w:space="0" w:color="9BBB59"/>
                  </w:tcBorders>
                </w:tcPr>
                <w:p w14:paraId="44A513B1" w14:textId="77777777" w:rsidR="00260103" w:rsidRPr="00A35784" w:rsidRDefault="00260103" w:rsidP="00260103">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 trattamento dati e </w:t>
                  </w:r>
                  <w:r w:rsidRPr="00A35784">
                    <w:rPr>
                      <w:rFonts w:ascii="Times New Roman" w:eastAsia="Times New Roman" w:hAnsi="Times New Roman"/>
                      <w:color w:val="000000"/>
                      <w:sz w:val="22"/>
                      <w:szCs w:val="22"/>
                    </w:rPr>
                    <w:t>calcolo dell’indice per la valutazione dello stato ecologico del corpo idrico secondo l’EQB fitoplancton.</w:t>
                  </w:r>
                </w:p>
              </w:tc>
              <w:tc>
                <w:tcPr>
                  <w:tcW w:w="4476" w:type="dxa"/>
                  <w:tcBorders>
                    <w:left w:val="single" w:sz="4" w:space="0" w:color="9BBB59"/>
                    <w:bottom w:val="double" w:sz="4" w:space="0" w:color="9BBB59"/>
                    <w:right w:val="double" w:sz="4" w:space="0" w:color="9BBB59"/>
                  </w:tcBorders>
                </w:tcPr>
                <w:p w14:paraId="0BF147BE"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7E8640EC" w14:textId="77777777" w:rsidTr="00D07DAC">
              <w:trPr>
                <w:trHeight w:val="286"/>
              </w:trPr>
              <w:tc>
                <w:tcPr>
                  <w:tcW w:w="8953" w:type="dxa"/>
                  <w:gridSpan w:val="4"/>
                  <w:tcBorders>
                    <w:top w:val="double" w:sz="4" w:space="0" w:color="9BBB59"/>
                    <w:left w:val="double" w:sz="4" w:space="0" w:color="9BBB59"/>
                    <w:bottom w:val="double" w:sz="4" w:space="0" w:color="9BBB59"/>
                    <w:right w:val="double" w:sz="4" w:space="0" w:color="9BBB59"/>
                  </w:tcBorders>
                </w:tcPr>
                <w:p w14:paraId="11DA4B45"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260103" w:rsidRPr="00A35784" w14:paraId="5DA358A8"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7F759A09"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260103" w:rsidRPr="00A35784" w14:paraId="6675D081" w14:textId="77777777" w:rsidTr="00D07DAC">
              <w:trPr>
                <w:trHeight w:val="341"/>
              </w:trPr>
              <w:tc>
                <w:tcPr>
                  <w:tcW w:w="8953" w:type="dxa"/>
                  <w:gridSpan w:val="4"/>
                  <w:tcBorders>
                    <w:left w:val="double" w:sz="4" w:space="0" w:color="9BBB59"/>
                    <w:right w:val="double" w:sz="4" w:space="0" w:color="9BBB59"/>
                  </w:tcBorders>
                </w:tcPr>
                <w:p w14:paraId="5E8D1BF1"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nel trattamento dei dati in riferimento all’EQB fitoplancton in ambienti di transizione</w:t>
                  </w:r>
                </w:p>
              </w:tc>
            </w:tr>
            <w:tr w:rsidR="00260103" w:rsidRPr="00A35784" w14:paraId="4B2286ED"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left w:val="double" w:sz="4" w:space="0" w:color="9BBB59"/>
                    <w:bottom w:val="single" w:sz="4" w:space="0" w:color="D6E3BC"/>
                    <w:right w:val="single" w:sz="4" w:space="0" w:color="D6E3BC"/>
                  </w:tcBorders>
                </w:tcPr>
                <w:p w14:paraId="50CCCA8A" w14:textId="520C5B73" w:rsidR="00260103" w:rsidRPr="00A35784" w:rsidRDefault="00750378" w:rsidP="00260103">
                  <w:pPr>
                    <w:spacing w:line="240" w:lineRule="exact"/>
                    <w:ind w:left="22"/>
                    <w:jc w:val="both"/>
                    <w:rPr>
                      <w:rFonts w:ascii="Times New Roman" w:hAnsi="Times New Roman"/>
                      <w:color w:val="000000"/>
                      <w:sz w:val="22"/>
                      <w:szCs w:val="22"/>
                    </w:rPr>
                  </w:pPr>
                  <w:r>
                    <w:rPr>
                      <w:rFonts w:ascii="Times New Roman" w:hAnsi="Times New Roman"/>
                      <w:color w:val="000000"/>
                      <w:sz w:val="22"/>
                      <w:szCs w:val="22"/>
                    </w:rPr>
                    <w:t>Con e</w:t>
                  </w:r>
                  <w:r w:rsidR="00260103" w:rsidRPr="00A35784">
                    <w:rPr>
                      <w:rFonts w:ascii="Times New Roman" w:hAnsi="Times New Roman"/>
                      <w:color w:val="000000"/>
                      <w:sz w:val="22"/>
                      <w:szCs w:val="22"/>
                    </w:rPr>
                    <w:t xml:space="preserve">sperienza documentata di almeno </w:t>
                  </w:r>
                  <w:proofErr w:type="gramStart"/>
                  <w:r w:rsidR="00260103" w:rsidRPr="00A35784">
                    <w:rPr>
                      <w:rFonts w:ascii="Times New Roman" w:hAnsi="Times New Roman"/>
                      <w:color w:val="000000"/>
                      <w:sz w:val="22"/>
                      <w:szCs w:val="22"/>
                    </w:rPr>
                    <w:t>3</w:t>
                  </w:r>
                  <w:proofErr w:type="gramEnd"/>
                  <w:r w:rsidR="00260103" w:rsidRPr="00A35784">
                    <w:rPr>
                      <w:rFonts w:ascii="Times New Roman" w:hAnsi="Times New Roman"/>
                      <w:color w:val="000000"/>
                      <w:sz w:val="22"/>
                      <w:szCs w:val="22"/>
                    </w:rPr>
                    <w:t xml:space="preserve"> anni nel trattamento dati e </w:t>
                  </w:r>
                  <w:r w:rsidR="00260103" w:rsidRPr="00A35784">
                    <w:rPr>
                      <w:rFonts w:ascii="Times New Roman" w:eastAsia="Times New Roman" w:hAnsi="Times New Roman"/>
                      <w:color w:val="000000"/>
                      <w:sz w:val="22"/>
                      <w:szCs w:val="22"/>
                    </w:rPr>
                    <w:t>calcolo dell’indice per la valutazione dello stato ecologico del corpo idrico secondo l’EQB Fitoplancton</w:t>
                  </w:r>
                </w:p>
              </w:tc>
              <w:tc>
                <w:tcPr>
                  <w:tcW w:w="4476" w:type="dxa"/>
                  <w:tcBorders>
                    <w:left w:val="single" w:sz="4" w:space="0" w:color="D6E3BC"/>
                    <w:bottom w:val="single" w:sz="4" w:space="0" w:color="D6E3BC"/>
                    <w:right w:val="double" w:sz="4" w:space="0" w:color="9BBB59"/>
                  </w:tcBorders>
                </w:tcPr>
                <w:p w14:paraId="5B82FCA1" w14:textId="77777777"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260103" w:rsidRPr="00A35784" w14:paraId="0869FCDE"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top w:val="single" w:sz="4" w:space="0" w:color="D6E3BC"/>
                    <w:left w:val="double" w:sz="4" w:space="0" w:color="9BBB59"/>
                    <w:right w:val="single" w:sz="4" w:space="0" w:color="D6E3BC"/>
                  </w:tcBorders>
                </w:tcPr>
                <w:p w14:paraId="069F1528" w14:textId="77777777" w:rsidR="00260103" w:rsidRPr="00A35784" w:rsidRDefault="00260103" w:rsidP="00260103">
                  <w:pPr>
                    <w:spacing w:line="240" w:lineRule="exact"/>
                    <w:ind w:left="22"/>
                    <w:jc w:val="both"/>
                    <w:rPr>
                      <w:rFonts w:ascii="Times New Roman" w:hAnsi="Times New Roman"/>
                      <w:color w:val="000000"/>
                      <w:sz w:val="22"/>
                      <w:szCs w:val="22"/>
                    </w:rPr>
                  </w:pPr>
                </w:p>
              </w:tc>
              <w:tc>
                <w:tcPr>
                  <w:tcW w:w="4476" w:type="dxa"/>
                  <w:tcBorders>
                    <w:top w:val="single" w:sz="4" w:space="0" w:color="D6E3BC"/>
                    <w:left w:val="single" w:sz="4" w:space="0" w:color="D6E3BC"/>
                    <w:right w:val="double" w:sz="4" w:space="0" w:color="9BBB59"/>
                  </w:tcBorders>
                </w:tcPr>
                <w:p w14:paraId="1FFB57F4" w14:textId="08B84970"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base/approfondimento di </w:t>
                  </w:r>
                  <w:r w:rsidRPr="00A35784">
                    <w:rPr>
                      <w:rFonts w:ascii="Times New Roman" w:eastAsia="Times New Roman" w:hAnsi="Times New Roman"/>
                      <w:color w:val="000000"/>
                      <w:sz w:val="22"/>
                      <w:szCs w:val="22"/>
                    </w:rPr>
                    <w:t>calcolo dell’indice per la valutazione dello stato ecologico del corpo idrico secondo l’EQB fitoplancton</w:t>
                  </w:r>
                </w:p>
              </w:tc>
            </w:tr>
            <w:tr w:rsidR="00260103" w:rsidRPr="00A35784" w14:paraId="21A067B0"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4477" w:type="dxa"/>
                  <w:gridSpan w:val="3"/>
                  <w:tcBorders>
                    <w:left w:val="double" w:sz="4" w:space="0" w:color="9BBB59"/>
                    <w:right w:val="single" w:sz="4" w:space="0" w:color="D6E3BC"/>
                  </w:tcBorders>
                </w:tcPr>
                <w:p w14:paraId="6516803A" w14:textId="77777777" w:rsidR="00260103" w:rsidRPr="00A35784" w:rsidRDefault="00260103" w:rsidP="00260103">
                  <w:pPr>
                    <w:ind w:left="22"/>
                    <w:jc w:val="both"/>
                    <w:rPr>
                      <w:rFonts w:ascii="Times New Roman" w:hAnsi="Times New Roman"/>
                      <w:color w:val="000000"/>
                      <w:sz w:val="22"/>
                      <w:szCs w:val="22"/>
                    </w:rPr>
                  </w:pPr>
                </w:p>
              </w:tc>
              <w:tc>
                <w:tcPr>
                  <w:tcW w:w="4476" w:type="dxa"/>
                  <w:tcBorders>
                    <w:left w:val="single" w:sz="4" w:space="0" w:color="D6E3BC"/>
                    <w:right w:val="double" w:sz="4" w:space="0" w:color="9BBB59"/>
                  </w:tcBorders>
                </w:tcPr>
                <w:p w14:paraId="2B421806" w14:textId="3F1D2E5C" w:rsidR="00260103" w:rsidRPr="00A35784" w:rsidRDefault="00260103" w:rsidP="00260103">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w:t>
                  </w:r>
                  <w:proofErr w:type="gramStart"/>
                  <w:r w:rsidR="00750378">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anno nel trattamento dati e c</w:t>
                  </w:r>
                  <w:r w:rsidRPr="00A35784">
                    <w:rPr>
                      <w:rFonts w:ascii="Times New Roman" w:eastAsia="Times New Roman" w:hAnsi="Times New Roman"/>
                      <w:color w:val="000000"/>
                      <w:sz w:val="22"/>
                      <w:szCs w:val="22"/>
                    </w:rPr>
                    <w:t>alcolo indice per la valutazione dello stato ecologico del corpo idrico secondo l’EQB fitoplancton.</w:t>
                  </w:r>
                </w:p>
              </w:tc>
            </w:tr>
            <w:tr w:rsidR="00260103" w:rsidRPr="00A35784" w14:paraId="72334DA2" w14:textId="77777777" w:rsidTr="00D0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8953" w:type="dxa"/>
                  <w:gridSpan w:val="4"/>
                  <w:tcBorders>
                    <w:left w:val="double" w:sz="4" w:space="0" w:color="9BBB59"/>
                    <w:right w:val="double" w:sz="4" w:space="0" w:color="9BBB59"/>
                  </w:tcBorders>
                  <w:shd w:val="clear" w:color="auto" w:fill="EAF1DD"/>
                </w:tcPr>
                <w:p w14:paraId="21B685AF"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260103" w:rsidRPr="00A35784" w14:paraId="7AC8E77C" w14:textId="77777777" w:rsidTr="00D477C3">
              <w:trPr>
                <w:trHeight w:val="698"/>
              </w:trPr>
              <w:tc>
                <w:tcPr>
                  <w:tcW w:w="8953" w:type="dxa"/>
                  <w:gridSpan w:val="4"/>
                  <w:tcBorders>
                    <w:left w:val="double" w:sz="4" w:space="0" w:color="9BBB59"/>
                    <w:bottom w:val="double" w:sz="4" w:space="0" w:color="9BBB59"/>
                    <w:right w:val="double" w:sz="4" w:space="0" w:color="9BBB59"/>
                  </w:tcBorders>
                </w:tcPr>
                <w:p w14:paraId="35362F7F" w14:textId="77777777" w:rsidR="00260103" w:rsidRPr="00A35784" w:rsidRDefault="00260103" w:rsidP="00260103">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pratica abilitativa per il calcolo dell’indice e valutazione dello stato ecologico del corpo idrico secondo l’EQB fitoplancton.</w:t>
                  </w:r>
                </w:p>
              </w:tc>
            </w:tr>
            <w:tr w:rsidR="00260103" w:rsidRPr="00A35784" w14:paraId="0BE8AFBB"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086583C6" w14:textId="3E9A6C0D"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Pr>
                      <w:rFonts w:ascii="Times New Roman" w:hAnsi="Times New Roman"/>
                      <w:b/>
                      <w:color w:val="000000"/>
                      <w:sz w:val="22"/>
                      <w:szCs w:val="22"/>
                    </w:rPr>
                    <w:t>di esperto</w:t>
                  </w:r>
                  <w:r w:rsidRPr="00A35784">
                    <w:rPr>
                      <w:rFonts w:ascii="Times New Roman" w:hAnsi="Times New Roman"/>
                      <w:b/>
                      <w:color w:val="000000"/>
                      <w:sz w:val="22"/>
                      <w:szCs w:val="22"/>
                    </w:rPr>
                    <w:t xml:space="preserve"> nel trattamento dei dati in riferimento all’EQB fitoplancton in ambienti di transizione </w:t>
                  </w:r>
                </w:p>
                <w:p w14:paraId="397D02FE" w14:textId="77777777" w:rsidR="00260103" w:rsidRPr="00A35784" w:rsidRDefault="00260103" w:rsidP="00260103">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(F-AT-IS)</w:t>
                  </w:r>
                </w:p>
              </w:tc>
            </w:tr>
          </w:tbl>
          <w:p w14:paraId="78AA4A2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EBEDB2"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bl>
    <w:p w14:paraId="7AE1B27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Bibliografia</w:t>
      </w:r>
    </w:p>
    <w:p w14:paraId="3F89B6C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51DCD" w14:textId="77777777" w:rsidR="00D07DAC" w:rsidRPr="00A35784" w:rsidRDefault="00D07DAC" w:rsidP="0094315F">
      <w:pPr>
        <w:spacing w:after="0" w:line="240" w:lineRule="exact"/>
        <w:ind w:left="35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El-Pr-TW-Protocolli Monitoraggio-03.05. Protocolli per il campionamento e la determinazione degli elementi di qualità biologica e fisico-chimica nell’ambito dei programmi di monitoraggio ex 2000/60/CE delle acque di transizione. </w:t>
      </w:r>
    </w:p>
    <w:p w14:paraId="0DC4F57A"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809FF0B" w14:textId="20E6153F" w:rsidR="00D07DAC" w:rsidRPr="00A35784" w:rsidRDefault="00D07DAC" w:rsidP="0094315F">
      <w:pPr>
        <w:spacing w:after="0" w:line="240" w:lineRule="exact"/>
        <w:ind w:left="35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Cicero A.M. &amp; Di Girolamo I., 2001. “Metodologie Analitiche di Riferimento. Programma </w:t>
      </w:r>
      <w:proofErr w:type="spellStart"/>
      <w:r w:rsidRPr="00A35784">
        <w:rPr>
          <w:rFonts w:ascii="Times New Roman" w:eastAsia="Times" w:hAnsi="Times New Roman" w:cs="Times New Roman"/>
          <w:color w:val="000000"/>
          <w:lang w:eastAsia="it-IT"/>
        </w:rPr>
        <w:t>dI</w:t>
      </w:r>
      <w:proofErr w:type="spellEnd"/>
      <w:r w:rsidRPr="00A35784">
        <w:rPr>
          <w:rFonts w:ascii="Times New Roman" w:eastAsia="Times" w:hAnsi="Times New Roman" w:cs="Times New Roman"/>
          <w:color w:val="000000"/>
          <w:lang w:eastAsia="it-IT"/>
        </w:rPr>
        <w:t xml:space="preserve"> Monitoraggio per il controllo dell'Ambiente marino costiero (Triennio 2001-2003)”. Ministero </w:t>
      </w:r>
      <w:r w:rsidRPr="00A35784">
        <w:rPr>
          <w:rFonts w:ascii="Times New Roman" w:eastAsia="Times" w:hAnsi="Times New Roman" w:cs="Times New Roman"/>
          <w:color w:val="000000"/>
          <w:lang w:eastAsia="it-IT"/>
        </w:rPr>
        <w:lastRenderedPageBreak/>
        <w:t xml:space="preserve">dell'Ambiente e della Tutela del Territorio, ICRAM©ICRAM, Roma 2001 (disponibile online: </w:t>
      </w:r>
      <w:hyperlink r:id="rId26" w:history="1">
        <w:r w:rsidRPr="00A35784">
          <w:rPr>
            <w:rFonts w:ascii="Times New Roman" w:eastAsia="Times" w:hAnsi="Times New Roman" w:cs="Times New Roman"/>
            <w:color w:val="000000"/>
            <w:lang w:eastAsia="it-IT"/>
          </w:rPr>
          <w:t>www.icram.org</w:t>
        </w:r>
      </w:hyperlink>
      <w:r w:rsidRPr="00A35784">
        <w:rPr>
          <w:rFonts w:ascii="Times New Roman" w:eastAsia="Times" w:hAnsi="Times New Roman" w:cs="Times New Roman"/>
          <w:color w:val="000000"/>
          <w:lang w:eastAsia="it-IT"/>
        </w:rPr>
        <w:t>)</w:t>
      </w:r>
    </w:p>
    <w:p w14:paraId="128A2BE8" w14:textId="77777777" w:rsidR="00D07DAC" w:rsidRPr="00A35784" w:rsidRDefault="00D07DAC" w:rsidP="0094315F">
      <w:pPr>
        <w:spacing w:after="0" w:line="240" w:lineRule="exact"/>
        <w:jc w:val="both"/>
        <w:rPr>
          <w:rFonts w:ascii="Times New Roman" w:eastAsia="Times" w:hAnsi="Times New Roman" w:cs="Times New Roman"/>
          <w:color w:val="000000"/>
          <w:lang w:eastAsia="it-IT"/>
        </w:rPr>
      </w:pPr>
    </w:p>
    <w:p w14:paraId="59C30DC4" w14:textId="77777777" w:rsidR="00D07DAC" w:rsidRPr="00A35784" w:rsidRDefault="00D07DAC" w:rsidP="0094315F">
      <w:pPr>
        <w:spacing w:line="240" w:lineRule="exact"/>
        <w:ind w:left="357"/>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UNI EN 15204:2006. Qualità dell'acqua - Norma guida per la conta di fitoplancton utilizzando la microscopia inversa (Tecnica di </w:t>
      </w:r>
      <w:proofErr w:type="spellStart"/>
      <w:r w:rsidRPr="00A35784">
        <w:rPr>
          <w:rFonts w:ascii="Times New Roman" w:eastAsia="Times" w:hAnsi="Times New Roman" w:cs="Times New Roman"/>
          <w:color w:val="000000"/>
          <w:lang w:eastAsia="it-IT"/>
        </w:rPr>
        <w:t>Utermöhl</w:t>
      </w:r>
      <w:proofErr w:type="spellEnd"/>
      <w:r w:rsidRPr="00A35784">
        <w:rPr>
          <w:rFonts w:ascii="Times New Roman" w:eastAsia="Times" w:hAnsi="Times New Roman" w:cs="Times New Roman"/>
          <w:color w:val="000000"/>
          <w:lang w:eastAsia="it-IT"/>
        </w:rPr>
        <w:t>).</w:t>
      </w:r>
    </w:p>
    <w:p w14:paraId="2AF3F1AB" w14:textId="77777777" w:rsidR="00D07DAC" w:rsidRPr="00A35784" w:rsidRDefault="00D07DAC" w:rsidP="00D07DAC">
      <w:pPr>
        <w:spacing w:after="200" w:line="360" w:lineRule="auto"/>
        <w:ind w:left="360"/>
        <w:contextualSpacing/>
        <w:jc w:val="both"/>
        <w:rPr>
          <w:rFonts w:ascii="Times New Roman" w:eastAsia="Times New Roman" w:hAnsi="Times New Roman" w:cs="Times New Roman"/>
          <w:color w:val="000000"/>
        </w:rPr>
      </w:pPr>
    </w:p>
    <w:p w14:paraId="6B8B025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E4A50F" w14:textId="77777777" w:rsidR="00D07DAC" w:rsidRPr="00A35784" w:rsidRDefault="00D07DAC" w:rsidP="00D07DAC">
      <w:pPr>
        <w:spacing w:after="0" w:line="240" w:lineRule="auto"/>
        <w:jc w:val="center"/>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ALLEGATO </w:t>
      </w:r>
    </w:p>
    <w:p w14:paraId="349CFCCD" w14:textId="77777777" w:rsidR="00D07DAC" w:rsidRPr="00A35784" w:rsidRDefault="00D07DAC" w:rsidP="00D07DAC">
      <w:pPr>
        <w:spacing w:after="0" w:line="240" w:lineRule="auto"/>
        <w:jc w:val="both"/>
        <w:rPr>
          <w:rFonts w:ascii="Times New Roman" w:eastAsia="Times" w:hAnsi="Times New Roman" w:cs="Times New Roman"/>
          <w:b/>
          <w:lang w:eastAsia="it-IT"/>
        </w:rPr>
      </w:pPr>
    </w:p>
    <w:p w14:paraId="2B6DCE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9DDA8D"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fitoplancton di acque di transizione</w:t>
      </w:r>
    </w:p>
    <w:p w14:paraId="78D60CB1"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46B1C85A"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pratica di campionamento ad osservazione diretta</w:t>
      </w:r>
    </w:p>
    <w:p w14:paraId="58FF050F"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4A71ED23"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FA325A5"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fitoplancton </w:t>
      </w:r>
    </w:p>
    <w:p w14:paraId="00E7DAD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59C286C0"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16B85323"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385A2D6C"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delle strumentazioni per la determinazione dei parametri di campo </w:t>
      </w:r>
    </w:p>
    <w:p w14:paraId="768D5B8D"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27FE2FD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5D7D9861"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del campione</w:t>
      </w:r>
    </w:p>
    <w:p w14:paraId="364B9C3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0DB43E00"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56BB47F0" w14:textId="77777777" w:rsidR="00D07DAC" w:rsidRPr="00A35784" w:rsidRDefault="00D07DAC" w:rsidP="008A786E">
      <w:pPr>
        <w:numPr>
          <w:ilvl w:val="0"/>
          <w:numId w:val="3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 e completezza delle informazioni inserite</w:t>
      </w:r>
    </w:p>
    <w:p w14:paraId="69C39608" w14:textId="77777777" w:rsidR="00D07DAC" w:rsidRPr="00A35784" w:rsidRDefault="00D07DAC" w:rsidP="0094315F">
      <w:pPr>
        <w:spacing w:after="0" w:line="240" w:lineRule="exact"/>
        <w:rPr>
          <w:rFonts w:ascii="Times New Roman" w:eastAsia="Times" w:hAnsi="Times New Roman" w:cs="Times New Roman"/>
          <w:b/>
          <w:color w:val="000000"/>
          <w:lang w:eastAsia="it-IT"/>
        </w:rPr>
      </w:pPr>
    </w:p>
    <w:p w14:paraId="0F5F9490" w14:textId="77777777" w:rsidR="00D07DAC" w:rsidRPr="00A35784" w:rsidRDefault="00D07DAC" w:rsidP="0094315F">
      <w:pPr>
        <w:spacing w:after="0" w:line="240" w:lineRule="exact"/>
        <w:rPr>
          <w:rFonts w:ascii="Times New Roman" w:eastAsia="Times" w:hAnsi="Times New Roman" w:cs="Times New Roman"/>
          <w:color w:val="000000"/>
          <w:lang w:eastAsia="it-IT"/>
        </w:rPr>
      </w:pPr>
    </w:p>
    <w:p w14:paraId="0B22C611" w14:textId="7A6303F1" w:rsidR="00D07DAC" w:rsidRDefault="00D07DAC" w:rsidP="00D07DAC">
      <w:pPr>
        <w:spacing w:after="0" w:line="240" w:lineRule="auto"/>
        <w:rPr>
          <w:rFonts w:ascii="Times New Roman" w:eastAsia="Times" w:hAnsi="Times New Roman" w:cs="Times New Roman"/>
          <w:color w:val="000000"/>
          <w:lang w:eastAsia="it-IT"/>
        </w:rPr>
      </w:pPr>
    </w:p>
    <w:p w14:paraId="439B3D98" w14:textId="475A98E9" w:rsidR="0094315F" w:rsidRDefault="0094315F" w:rsidP="00D07DAC">
      <w:pPr>
        <w:spacing w:after="0" w:line="240" w:lineRule="auto"/>
        <w:rPr>
          <w:rFonts w:ascii="Times New Roman" w:eastAsia="Times" w:hAnsi="Times New Roman" w:cs="Times New Roman"/>
          <w:color w:val="000000"/>
          <w:lang w:eastAsia="it-IT"/>
        </w:rPr>
      </w:pPr>
    </w:p>
    <w:p w14:paraId="79A902B3" w14:textId="0E9ED140" w:rsidR="00F5791B" w:rsidRDefault="00F5791B" w:rsidP="00D07DAC">
      <w:pPr>
        <w:spacing w:after="0" w:line="240" w:lineRule="auto"/>
        <w:rPr>
          <w:rFonts w:ascii="Times New Roman" w:eastAsia="Times" w:hAnsi="Times New Roman" w:cs="Times New Roman"/>
          <w:color w:val="000000"/>
          <w:lang w:eastAsia="it-IT"/>
        </w:rPr>
      </w:pPr>
    </w:p>
    <w:p w14:paraId="7DCE3AA5" w14:textId="35C9D745" w:rsidR="00F5791B" w:rsidRDefault="00F5791B" w:rsidP="00D07DAC">
      <w:pPr>
        <w:spacing w:after="0" w:line="240" w:lineRule="auto"/>
        <w:rPr>
          <w:rFonts w:ascii="Times New Roman" w:eastAsia="Times" w:hAnsi="Times New Roman" w:cs="Times New Roman"/>
          <w:color w:val="000000"/>
          <w:lang w:eastAsia="it-IT"/>
        </w:rPr>
      </w:pPr>
    </w:p>
    <w:p w14:paraId="1B54538D" w14:textId="0D1607C4" w:rsidR="002274DB" w:rsidRDefault="002274DB" w:rsidP="00D07DAC">
      <w:pPr>
        <w:spacing w:after="0" w:line="240" w:lineRule="auto"/>
        <w:rPr>
          <w:rFonts w:ascii="Times New Roman" w:eastAsia="Times" w:hAnsi="Times New Roman" w:cs="Times New Roman"/>
          <w:color w:val="000000"/>
          <w:lang w:eastAsia="it-IT"/>
        </w:rPr>
      </w:pPr>
    </w:p>
    <w:p w14:paraId="21349EE1" w14:textId="7ABFEBCF" w:rsidR="002274DB" w:rsidRDefault="002274DB" w:rsidP="00D07DAC">
      <w:pPr>
        <w:spacing w:after="0" w:line="240" w:lineRule="auto"/>
        <w:rPr>
          <w:rFonts w:ascii="Times New Roman" w:eastAsia="Times" w:hAnsi="Times New Roman" w:cs="Times New Roman"/>
          <w:color w:val="000000"/>
          <w:lang w:eastAsia="it-IT"/>
        </w:rPr>
      </w:pPr>
    </w:p>
    <w:p w14:paraId="2FC66EBE" w14:textId="6A934351" w:rsidR="002274DB" w:rsidRDefault="002274DB" w:rsidP="00D07DAC">
      <w:pPr>
        <w:spacing w:after="0" w:line="240" w:lineRule="auto"/>
        <w:rPr>
          <w:rFonts w:ascii="Times New Roman" w:eastAsia="Times" w:hAnsi="Times New Roman" w:cs="Times New Roman"/>
          <w:color w:val="000000"/>
          <w:lang w:eastAsia="it-IT"/>
        </w:rPr>
      </w:pPr>
    </w:p>
    <w:p w14:paraId="2E8A6187" w14:textId="77777777" w:rsidR="002274DB" w:rsidRDefault="002274DB" w:rsidP="00D07DAC">
      <w:pPr>
        <w:spacing w:after="0" w:line="240" w:lineRule="auto"/>
        <w:rPr>
          <w:rFonts w:ascii="Times New Roman" w:eastAsia="Times" w:hAnsi="Times New Roman" w:cs="Times New Roman"/>
          <w:color w:val="000000"/>
          <w:lang w:eastAsia="it-IT"/>
        </w:rPr>
      </w:pPr>
    </w:p>
    <w:p w14:paraId="593C63DD" w14:textId="77777777" w:rsidR="00F5791B" w:rsidRDefault="00F5791B" w:rsidP="00D07DAC">
      <w:pPr>
        <w:spacing w:after="0" w:line="240" w:lineRule="auto"/>
        <w:rPr>
          <w:rFonts w:ascii="Times New Roman" w:eastAsia="Times" w:hAnsi="Times New Roman" w:cs="Times New Roman"/>
          <w:color w:val="000000"/>
          <w:lang w:eastAsia="it-IT"/>
        </w:rPr>
      </w:pPr>
    </w:p>
    <w:p w14:paraId="0CBA4A02" w14:textId="77777777" w:rsidR="0094315F" w:rsidRPr="00A35784" w:rsidRDefault="0094315F" w:rsidP="00D07DAC">
      <w:pPr>
        <w:spacing w:after="0" w:line="240" w:lineRule="auto"/>
        <w:rPr>
          <w:rFonts w:ascii="Times New Roman" w:eastAsia="Times" w:hAnsi="Times New Roman" w:cs="Times New Roman"/>
          <w:color w:val="000000"/>
          <w:lang w:eastAsia="it-IT"/>
        </w:rPr>
      </w:pPr>
    </w:p>
    <w:p w14:paraId="50151E5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40" w:name="_Toc63081359"/>
      <w:bookmarkStart w:id="341" w:name="_Toc71880575"/>
      <w:r w:rsidRPr="0098766B">
        <w:rPr>
          <w:rFonts w:ascii="Times New Roman" w:eastAsia="Times" w:hAnsi="Times New Roman" w:cs="Times New Roman"/>
          <w:b/>
          <w:i/>
          <w:color w:val="000000"/>
          <w:sz w:val="24"/>
          <w:szCs w:val="24"/>
          <w:lang w:eastAsia="it-IT"/>
        </w:rPr>
        <w:t>9.4 Schema di qualifica per il monitoraggio dell’EQB Fauna ittica</w:t>
      </w:r>
      <w:bookmarkEnd w:id="340"/>
      <w:r w:rsidRPr="0098766B">
        <w:rPr>
          <w:rFonts w:ascii="Times New Roman" w:eastAsia="Times" w:hAnsi="Times New Roman" w:cs="Times New Roman"/>
          <w:b/>
          <w:i/>
          <w:color w:val="000000"/>
          <w:sz w:val="24"/>
          <w:szCs w:val="24"/>
          <w:lang w:eastAsia="it-IT"/>
        </w:rPr>
        <w:t xml:space="preserve"> in ambienti acquatici di transizione</w:t>
      </w:r>
      <w:bookmarkEnd w:id="341"/>
    </w:p>
    <w:p w14:paraId="553ACB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A64E4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4616AE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F3125C3"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Fauna Ittica delle acque di transizione.</w:t>
      </w:r>
    </w:p>
    <w:p w14:paraId="4B828BB2" w14:textId="77777777" w:rsidR="00D07DAC" w:rsidRPr="00A35784" w:rsidRDefault="00D07DAC" w:rsidP="0094315F">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A360E3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CB688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476177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2044"/>
        <w:gridCol w:w="7026"/>
      </w:tblGrid>
      <w:tr w:rsidR="00D07DAC" w:rsidRPr="00A35784" w14:paraId="2A6E1A94" w14:textId="77777777" w:rsidTr="00D07DAC">
        <w:trPr>
          <w:trHeight w:val="20"/>
        </w:trPr>
        <w:tc>
          <w:tcPr>
            <w:tcW w:w="1127" w:type="pct"/>
          </w:tcPr>
          <w:p w14:paraId="316F76A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3873" w:type="pct"/>
          </w:tcPr>
          <w:p w14:paraId="1C274AD2" w14:textId="77777777" w:rsidR="00D07DAC" w:rsidRPr="00A35784" w:rsidRDefault="00D07DAC" w:rsidP="00A861D6">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Esperto in Campionamento di Fauna Ittica in ambienti acquatici di transizione (Schema 1)</w:t>
            </w:r>
          </w:p>
        </w:tc>
      </w:tr>
      <w:tr w:rsidR="00D07DAC" w:rsidRPr="00A35784" w14:paraId="619A3319" w14:textId="77777777" w:rsidTr="00D07DAC">
        <w:trPr>
          <w:trHeight w:val="20"/>
        </w:trPr>
        <w:tc>
          <w:tcPr>
            <w:tcW w:w="1127" w:type="pct"/>
            <w:vAlign w:val="center"/>
          </w:tcPr>
          <w:p w14:paraId="5CFE73C2"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3873" w:type="pct"/>
            <w:vAlign w:val="center"/>
          </w:tcPr>
          <w:p w14:paraId="28ABCB12"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Esperto in Campionamento e Determinazione tassonomica di Fauna Ittica in ambienti acquatici di transizione Ittiologo livello 1 (Schema 2)</w:t>
            </w:r>
          </w:p>
        </w:tc>
      </w:tr>
      <w:tr w:rsidR="00D07DAC" w:rsidRPr="00A35784" w14:paraId="4971FADF" w14:textId="77777777" w:rsidTr="00D07DAC">
        <w:trPr>
          <w:trHeight w:val="20"/>
        </w:trPr>
        <w:tc>
          <w:tcPr>
            <w:tcW w:w="1127" w:type="pct"/>
            <w:vAlign w:val="center"/>
          </w:tcPr>
          <w:p w14:paraId="73A743CF" w14:textId="2D7A3F86"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3873" w:type="pct"/>
            <w:vAlign w:val="center"/>
          </w:tcPr>
          <w:p w14:paraId="72E15475"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Esperto in Campionamento, Determinazione tassonomica e tecniche Eutanasiche di Fauna Ittica in ambienti acquatici di transizione Ittiologo livello 2</w:t>
            </w:r>
            <w:r w:rsidRPr="00A35784">
              <w:rPr>
                <w:rFonts w:ascii="Times New Roman" w:eastAsia="Times" w:hAnsi="Times New Roman" w:cs="Times New Roman"/>
                <w:b/>
                <w:color w:val="000000"/>
                <w:lang w:eastAsia="it-IT"/>
              </w:rPr>
              <w:t xml:space="preserve"> </w:t>
            </w:r>
            <w:r w:rsidRPr="00A35784">
              <w:rPr>
                <w:rFonts w:ascii="Times New Roman" w:eastAsia="Times" w:hAnsi="Times New Roman" w:cs="Times New Roman"/>
                <w:color w:val="000000"/>
                <w:lang w:eastAsia="it-IT"/>
              </w:rPr>
              <w:t>(Schema 3)</w:t>
            </w:r>
          </w:p>
        </w:tc>
      </w:tr>
      <w:tr w:rsidR="00D07DAC" w:rsidRPr="00A35784" w14:paraId="31D7BCC5" w14:textId="77777777" w:rsidTr="00D07DAC">
        <w:trPr>
          <w:trHeight w:val="20"/>
        </w:trPr>
        <w:tc>
          <w:tcPr>
            <w:tcW w:w="1127" w:type="pct"/>
            <w:vAlign w:val="center"/>
          </w:tcPr>
          <w:p w14:paraId="34B22C48"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FI-AT-IS</w:t>
            </w:r>
          </w:p>
        </w:tc>
        <w:tc>
          <w:tcPr>
            <w:tcW w:w="3873" w:type="pct"/>
            <w:vAlign w:val="center"/>
          </w:tcPr>
          <w:p w14:paraId="325995E2"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Esperto in calcolo Indice Habitat Fish </w:t>
            </w:r>
            <w:proofErr w:type="spellStart"/>
            <w:r w:rsidRPr="00A35784">
              <w:rPr>
                <w:rFonts w:ascii="Times New Roman" w:eastAsia="Times" w:hAnsi="Times New Roman" w:cs="Times New Roman"/>
                <w:color w:val="000000"/>
                <w:lang w:eastAsia="it-IT"/>
              </w:rPr>
              <w:t>Bio-Indicator</w:t>
            </w:r>
            <w:proofErr w:type="spellEnd"/>
            <w:r w:rsidRPr="00A35784">
              <w:rPr>
                <w:rFonts w:ascii="Times New Roman" w:eastAsia="Times" w:hAnsi="Times New Roman" w:cs="Times New Roman"/>
                <w:color w:val="000000"/>
                <w:lang w:eastAsia="it-IT"/>
              </w:rPr>
              <w:t xml:space="preserve"> (HFBI) e valutazione dello Stato in ambienti</w:t>
            </w:r>
            <w:r w:rsidRPr="00A35784" w:rsidDel="00EC3B4D">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acquatici di transizione in riferimento all’EQB Fauna Ittica (Schema 4)</w:t>
            </w:r>
          </w:p>
        </w:tc>
      </w:tr>
    </w:tbl>
    <w:p w14:paraId="3C7197D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2042"/>
        <w:gridCol w:w="4978"/>
        <w:gridCol w:w="2040"/>
      </w:tblGrid>
      <w:tr w:rsidR="00D07DAC" w:rsidRPr="00A35784" w14:paraId="336DF411" w14:textId="77777777" w:rsidTr="00D07DAC">
        <w:tc>
          <w:tcPr>
            <w:tcW w:w="5000" w:type="pct"/>
            <w:gridSpan w:val="3"/>
            <w:tcBorders>
              <w:bottom w:val="single" w:sz="4" w:space="0" w:color="9BBB59"/>
            </w:tcBorders>
            <w:shd w:val="clear" w:color="auto" w:fill="92D050"/>
          </w:tcPr>
          <w:p w14:paraId="6CDB4834" w14:textId="52A3595E" w:rsidR="00D07DAC" w:rsidRPr="00A35784" w:rsidRDefault="00D07DAC" w:rsidP="00A861D6">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9.4</w:t>
            </w:r>
            <w:r w:rsidRPr="00A35784">
              <w:rPr>
                <w:rFonts w:ascii="Times New Roman" w:hAnsi="Times New Roman"/>
                <w:b/>
                <w:color w:val="000000"/>
                <w:sz w:val="22"/>
                <w:szCs w:val="22"/>
              </w:rPr>
              <w:t xml:space="preserve"> Compilazione codici categorie</w:t>
            </w:r>
          </w:p>
        </w:tc>
      </w:tr>
      <w:tr w:rsidR="00D07DAC" w:rsidRPr="00A35784" w14:paraId="541C834C" w14:textId="77777777" w:rsidTr="00D07DAC">
        <w:tc>
          <w:tcPr>
            <w:tcW w:w="5000" w:type="pct"/>
            <w:gridSpan w:val="3"/>
            <w:tcBorders>
              <w:top w:val="single" w:sz="4" w:space="0" w:color="9BBB59"/>
            </w:tcBorders>
            <w:shd w:val="clear" w:color="auto" w:fill="C2D69B"/>
          </w:tcPr>
          <w:p w14:paraId="1C390FB6"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Codice FI-AT-C, CD_1L, CDE_2L</w:t>
            </w:r>
          </w:p>
        </w:tc>
      </w:tr>
      <w:tr w:rsidR="00D07DAC" w:rsidRPr="00A35784" w14:paraId="32990799" w14:textId="77777777" w:rsidTr="00D07DAC">
        <w:tc>
          <w:tcPr>
            <w:tcW w:w="1127" w:type="pct"/>
          </w:tcPr>
          <w:p w14:paraId="64E5CDB4"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747" w:type="pct"/>
          </w:tcPr>
          <w:p w14:paraId="5F115D16"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Fauna Ittica</w:t>
            </w:r>
          </w:p>
        </w:tc>
        <w:tc>
          <w:tcPr>
            <w:tcW w:w="1126" w:type="pct"/>
          </w:tcPr>
          <w:p w14:paraId="382D0802"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FI</w:t>
            </w:r>
          </w:p>
        </w:tc>
      </w:tr>
      <w:tr w:rsidR="00D07DAC" w:rsidRPr="00A35784" w14:paraId="4E574CC2" w14:textId="77777777" w:rsidTr="00D07DAC">
        <w:tc>
          <w:tcPr>
            <w:tcW w:w="1127" w:type="pct"/>
          </w:tcPr>
          <w:p w14:paraId="33C54E60"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747" w:type="pct"/>
          </w:tcPr>
          <w:p w14:paraId="335C91E4"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Transizione</w:t>
            </w:r>
          </w:p>
        </w:tc>
        <w:tc>
          <w:tcPr>
            <w:tcW w:w="1126" w:type="pct"/>
          </w:tcPr>
          <w:p w14:paraId="0155A994"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AT</w:t>
            </w:r>
          </w:p>
        </w:tc>
      </w:tr>
      <w:tr w:rsidR="00D07DAC" w:rsidRPr="00A35784" w14:paraId="125613B1" w14:textId="77777777" w:rsidTr="00D07DAC">
        <w:tc>
          <w:tcPr>
            <w:tcW w:w="1127" w:type="pct"/>
          </w:tcPr>
          <w:p w14:paraId="06289EF3"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2747" w:type="pct"/>
          </w:tcPr>
          <w:p w14:paraId="5F668181"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126" w:type="pct"/>
          </w:tcPr>
          <w:p w14:paraId="7A8318A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1E0581BD" w14:textId="77777777" w:rsidTr="00D07DAC">
        <w:tc>
          <w:tcPr>
            <w:tcW w:w="1127" w:type="pct"/>
          </w:tcPr>
          <w:p w14:paraId="0B3E305D" w14:textId="77777777" w:rsidR="00D07DAC" w:rsidRPr="00A35784" w:rsidRDefault="00D07DAC" w:rsidP="00A861D6">
            <w:pPr>
              <w:spacing w:line="240" w:lineRule="exact"/>
              <w:jc w:val="both"/>
              <w:rPr>
                <w:rFonts w:ascii="Times New Roman" w:hAnsi="Times New Roman"/>
                <w:b/>
                <w:color w:val="000000"/>
                <w:sz w:val="22"/>
                <w:szCs w:val="22"/>
              </w:rPr>
            </w:pPr>
          </w:p>
        </w:tc>
        <w:tc>
          <w:tcPr>
            <w:tcW w:w="2747" w:type="pct"/>
          </w:tcPr>
          <w:p w14:paraId="6BD2291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 e determinazione</w:t>
            </w:r>
          </w:p>
        </w:tc>
        <w:tc>
          <w:tcPr>
            <w:tcW w:w="1126" w:type="pct"/>
          </w:tcPr>
          <w:p w14:paraId="787E3D6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CD_1L</w:t>
            </w:r>
          </w:p>
        </w:tc>
      </w:tr>
      <w:tr w:rsidR="00D07DAC" w:rsidRPr="00A35784" w14:paraId="3B4FEE62" w14:textId="77777777" w:rsidTr="00D07DAC">
        <w:trPr>
          <w:trHeight w:val="317"/>
        </w:trPr>
        <w:tc>
          <w:tcPr>
            <w:tcW w:w="1127" w:type="pct"/>
          </w:tcPr>
          <w:p w14:paraId="544EFEDC" w14:textId="77777777" w:rsidR="00D07DAC" w:rsidRPr="00A35784" w:rsidRDefault="00D07DAC" w:rsidP="00A861D6">
            <w:pPr>
              <w:spacing w:line="240" w:lineRule="exact"/>
              <w:jc w:val="both"/>
              <w:rPr>
                <w:rFonts w:ascii="Times New Roman" w:hAnsi="Times New Roman"/>
                <w:color w:val="000000"/>
                <w:sz w:val="22"/>
                <w:szCs w:val="22"/>
              </w:rPr>
            </w:pPr>
          </w:p>
        </w:tc>
        <w:tc>
          <w:tcPr>
            <w:tcW w:w="2747" w:type="pct"/>
          </w:tcPr>
          <w:p w14:paraId="75941788"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Campionamento, determinazione </w:t>
            </w:r>
            <w:proofErr w:type="gramStart"/>
            <w:r w:rsidRPr="00A35784">
              <w:rPr>
                <w:rFonts w:ascii="Times New Roman" w:hAnsi="Times New Roman"/>
                <w:color w:val="000000"/>
                <w:sz w:val="22"/>
                <w:szCs w:val="22"/>
              </w:rPr>
              <w:t>e</w:t>
            </w:r>
            <w:proofErr w:type="gramEnd"/>
            <w:r w:rsidRPr="00A35784">
              <w:rPr>
                <w:rFonts w:ascii="Times New Roman" w:hAnsi="Times New Roman"/>
                <w:color w:val="000000"/>
                <w:sz w:val="22"/>
                <w:szCs w:val="22"/>
              </w:rPr>
              <w:t xml:space="preserve"> eutanasia</w:t>
            </w:r>
          </w:p>
        </w:tc>
        <w:tc>
          <w:tcPr>
            <w:tcW w:w="1126" w:type="pct"/>
          </w:tcPr>
          <w:p w14:paraId="4D57C5E6"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CDE_2L</w:t>
            </w:r>
          </w:p>
        </w:tc>
      </w:tr>
    </w:tbl>
    <w:p w14:paraId="0478F9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0F0DA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4C8CB004"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702"/>
        <w:gridCol w:w="7368"/>
      </w:tblGrid>
      <w:tr w:rsidR="00D07DAC" w:rsidRPr="00A35784" w14:paraId="66034CD2" w14:textId="77777777" w:rsidTr="00D07DAC">
        <w:trPr>
          <w:trHeight w:val="20"/>
        </w:trPr>
        <w:tc>
          <w:tcPr>
            <w:tcW w:w="938" w:type="pct"/>
          </w:tcPr>
          <w:p w14:paraId="4C496132"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4062" w:type="pct"/>
          </w:tcPr>
          <w:p w14:paraId="3622898A" w14:textId="77777777" w:rsidR="00D07DAC" w:rsidRPr="00A35784" w:rsidRDefault="00D07DAC" w:rsidP="00A861D6">
            <w:pPr>
              <w:spacing w:after="0" w:line="240" w:lineRule="exact"/>
              <w:ind w:left="312"/>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di campionamento di fauna ittica in ecosistemi acquatici di transizione.</w:t>
            </w:r>
          </w:p>
        </w:tc>
      </w:tr>
      <w:tr w:rsidR="00D07DAC" w:rsidRPr="00A35784" w14:paraId="7F02A40E" w14:textId="77777777" w:rsidTr="00D07DAC">
        <w:trPr>
          <w:trHeight w:val="20"/>
        </w:trPr>
        <w:tc>
          <w:tcPr>
            <w:tcW w:w="938" w:type="pct"/>
            <w:vAlign w:val="center"/>
          </w:tcPr>
          <w:p w14:paraId="27A6FE6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4062" w:type="pct"/>
            <w:vAlign w:val="center"/>
          </w:tcPr>
          <w:p w14:paraId="4C79FD99"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Applicazione di metodiche di campionamento di fauna ittica in ecosistemi acquatici di transizione con relativa determinazione tassonomica dei taxa raccolti.</w:t>
            </w:r>
          </w:p>
        </w:tc>
      </w:tr>
      <w:tr w:rsidR="00D07DAC" w:rsidRPr="00A35784" w14:paraId="43E63C20" w14:textId="77777777" w:rsidTr="00D07DAC">
        <w:trPr>
          <w:trHeight w:val="20"/>
        </w:trPr>
        <w:tc>
          <w:tcPr>
            <w:tcW w:w="938" w:type="pct"/>
            <w:vAlign w:val="center"/>
          </w:tcPr>
          <w:p w14:paraId="235CA63F" w14:textId="2F49637B"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4062" w:type="pct"/>
            <w:vAlign w:val="center"/>
          </w:tcPr>
          <w:p w14:paraId="34628DCA"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Applicazione di metodiche di campionamento di fauna ittica in ecosistemi acquatici di transizione con relativa determinazione tassonomica dei taxa raccolti. Conoscenza delle principali tecniche eutanasiche per la sedazione dei campioni ittici.</w:t>
            </w:r>
          </w:p>
        </w:tc>
      </w:tr>
      <w:tr w:rsidR="00D07DAC" w:rsidRPr="00A35784" w14:paraId="2CCB00D4" w14:textId="77777777" w:rsidTr="00D07DAC">
        <w:trPr>
          <w:trHeight w:val="20"/>
        </w:trPr>
        <w:tc>
          <w:tcPr>
            <w:tcW w:w="938" w:type="pct"/>
            <w:vAlign w:val="center"/>
          </w:tcPr>
          <w:p w14:paraId="729D64E0"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FI-AT-IS</w:t>
            </w:r>
          </w:p>
        </w:tc>
        <w:tc>
          <w:tcPr>
            <w:tcW w:w="4062" w:type="pct"/>
            <w:vAlign w:val="center"/>
          </w:tcPr>
          <w:p w14:paraId="1B33C9A2" w14:textId="77777777" w:rsidR="00D07DAC" w:rsidRPr="00A35784" w:rsidRDefault="00D07DAC" w:rsidP="00A861D6">
            <w:pPr>
              <w:spacing w:after="0" w:line="240" w:lineRule="exact"/>
              <w:ind w:left="312"/>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Calcolo indice Habitat Fish </w:t>
            </w:r>
            <w:proofErr w:type="spellStart"/>
            <w:r w:rsidRPr="00A35784">
              <w:rPr>
                <w:rFonts w:ascii="Times New Roman" w:eastAsia="Times" w:hAnsi="Times New Roman" w:cs="Times New Roman"/>
                <w:color w:val="000000"/>
                <w:lang w:eastAsia="it-IT"/>
              </w:rPr>
              <w:t>Bio-Indicator</w:t>
            </w:r>
            <w:proofErr w:type="spellEnd"/>
            <w:r w:rsidRPr="00A35784">
              <w:rPr>
                <w:rFonts w:ascii="Times New Roman" w:eastAsia="Times" w:hAnsi="Times New Roman" w:cs="Times New Roman"/>
                <w:color w:val="000000"/>
                <w:lang w:eastAsia="it-IT"/>
              </w:rPr>
              <w:t xml:space="preserve"> (HFBI) e Valutazione dello stato di un ecosistema acquatico in riferimento all’EQB Fauna Ittica funzionale alla definizione dello stato del corso corpo idrico lacustre oggetto di monitoraggio.</w:t>
            </w:r>
          </w:p>
        </w:tc>
      </w:tr>
    </w:tbl>
    <w:p w14:paraId="02EB88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44FA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71D01C4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547"/>
        <w:gridCol w:w="7523"/>
      </w:tblGrid>
      <w:tr w:rsidR="00D07DAC" w:rsidRPr="00A35784" w14:paraId="6DD3F6B6" w14:textId="77777777" w:rsidTr="00D07DAC">
        <w:trPr>
          <w:trHeight w:val="20"/>
        </w:trPr>
        <w:tc>
          <w:tcPr>
            <w:tcW w:w="853" w:type="pct"/>
          </w:tcPr>
          <w:p w14:paraId="57DA78A8"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w:t>
            </w:r>
          </w:p>
        </w:tc>
        <w:tc>
          <w:tcPr>
            <w:tcW w:w="4147" w:type="pct"/>
          </w:tcPr>
          <w:p w14:paraId="7353B858" w14:textId="77777777" w:rsidR="00D07DAC" w:rsidRPr="00A35784" w:rsidRDefault="00D07DAC" w:rsidP="00A861D6">
            <w:pPr>
              <w:spacing w:after="0" w:line="240" w:lineRule="exact"/>
              <w:ind w:left="477"/>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di campionamento per applicare indici basati sulla fauna ittica</w:t>
            </w:r>
          </w:p>
        </w:tc>
      </w:tr>
      <w:tr w:rsidR="00D07DAC" w:rsidRPr="00A35784" w14:paraId="4A1278F1" w14:textId="77777777" w:rsidTr="00D07DAC">
        <w:trPr>
          <w:trHeight w:val="608"/>
        </w:trPr>
        <w:tc>
          <w:tcPr>
            <w:tcW w:w="853" w:type="pct"/>
          </w:tcPr>
          <w:p w14:paraId="77AC8FF0"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FI-AT-CD_1L</w:t>
            </w:r>
          </w:p>
        </w:tc>
        <w:tc>
          <w:tcPr>
            <w:tcW w:w="4147" w:type="pct"/>
          </w:tcPr>
          <w:p w14:paraId="321AD2B7" w14:textId="77777777" w:rsidR="00D07DAC" w:rsidRPr="00A35784" w:rsidRDefault="00D07DAC" w:rsidP="00A861D6">
            <w:pPr>
              <w:spacing w:after="0" w:line="240" w:lineRule="exact"/>
              <w:ind w:left="477"/>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Operatore che ha le competenze sistematiche e di campionamento per applicare indici basati sulla fauna ittica e partecipare a </w:t>
            </w:r>
            <w:proofErr w:type="spellStart"/>
            <w:r w:rsidRPr="00A35784">
              <w:rPr>
                <w:rFonts w:ascii="Times New Roman" w:eastAsia="Times" w:hAnsi="Times New Roman" w:cs="Times New Roman"/>
                <w:color w:val="000000"/>
                <w:lang w:eastAsia="it-IT"/>
              </w:rPr>
              <w:t>interconfronti</w:t>
            </w:r>
            <w:proofErr w:type="spellEnd"/>
            <w:r w:rsidRPr="00A35784">
              <w:rPr>
                <w:rFonts w:ascii="Times New Roman" w:eastAsia="Times" w:hAnsi="Times New Roman" w:cs="Times New Roman"/>
                <w:color w:val="000000"/>
                <w:lang w:eastAsia="it-IT"/>
              </w:rPr>
              <w:t xml:space="preserve"> tra operatori</w:t>
            </w:r>
          </w:p>
        </w:tc>
      </w:tr>
      <w:tr w:rsidR="00D07DAC" w:rsidRPr="00A35784" w14:paraId="0FDE5DF1" w14:textId="77777777" w:rsidTr="00D07DAC">
        <w:trPr>
          <w:trHeight w:val="972"/>
        </w:trPr>
        <w:tc>
          <w:tcPr>
            <w:tcW w:w="853" w:type="pct"/>
          </w:tcPr>
          <w:p w14:paraId="41B693D0" w14:textId="45E3C95A" w:rsidR="00D07DAC" w:rsidRPr="00A35784" w:rsidRDefault="00D07DAC" w:rsidP="007B1BAE">
            <w:pPr>
              <w:spacing w:after="0" w:line="240" w:lineRule="exact"/>
              <w:ind w:right="-120"/>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FI-AT-CD</w:t>
            </w:r>
            <w:r w:rsidR="00750378">
              <w:rPr>
                <w:rFonts w:ascii="Times New Roman" w:eastAsia="Times" w:hAnsi="Times New Roman" w:cs="Times New Roman"/>
                <w:color w:val="000000"/>
                <w:lang w:eastAsia="it-IT"/>
              </w:rPr>
              <w:t>E</w:t>
            </w:r>
            <w:r w:rsidRPr="00A35784">
              <w:rPr>
                <w:rFonts w:ascii="Times New Roman" w:eastAsia="Times" w:hAnsi="Times New Roman" w:cs="Times New Roman"/>
                <w:color w:val="000000"/>
                <w:lang w:eastAsia="it-IT"/>
              </w:rPr>
              <w:t>_2L</w:t>
            </w:r>
          </w:p>
        </w:tc>
        <w:tc>
          <w:tcPr>
            <w:tcW w:w="4147" w:type="pct"/>
          </w:tcPr>
          <w:p w14:paraId="1451595F" w14:textId="77777777" w:rsidR="00D07DAC" w:rsidRPr="00A35784" w:rsidRDefault="00D07DAC" w:rsidP="00A861D6">
            <w:pPr>
              <w:spacing w:after="0" w:line="240" w:lineRule="exact"/>
              <w:ind w:left="477"/>
              <w:jc w:val="both"/>
              <w:rPr>
                <w:rFonts w:ascii="Times New Roman" w:eastAsia="Times New Roman" w:hAnsi="Times New Roman" w:cs="Times New Roman"/>
                <w:b/>
                <w:color w:val="000000"/>
              </w:rPr>
            </w:pPr>
            <w:r w:rsidRPr="00A35784">
              <w:rPr>
                <w:rFonts w:ascii="Times New Roman" w:eastAsia="Times" w:hAnsi="Times New Roman" w:cs="Times New Roman"/>
                <w:color w:val="000000"/>
                <w:lang w:eastAsia="it-IT"/>
              </w:rPr>
              <w:t xml:space="preserve">Operatore abilitata ad applicare tecniche eutanasiche ai fini del prelievo di fauna ittica, che ha le competenze sistematiche per partecipare come esperto tassonomo a </w:t>
            </w:r>
            <w:proofErr w:type="spellStart"/>
            <w:r w:rsidRPr="00A35784">
              <w:rPr>
                <w:rFonts w:ascii="Times New Roman" w:eastAsia="Times" w:hAnsi="Times New Roman" w:cs="Times New Roman"/>
                <w:color w:val="000000"/>
                <w:lang w:eastAsia="it-IT"/>
              </w:rPr>
              <w:t>interconfronti</w:t>
            </w:r>
            <w:proofErr w:type="spellEnd"/>
            <w:r w:rsidRPr="00A35784">
              <w:rPr>
                <w:rFonts w:ascii="Times New Roman" w:eastAsia="Times" w:hAnsi="Times New Roman" w:cs="Times New Roman"/>
                <w:color w:val="000000"/>
                <w:lang w:eastAsia="it-IT"/>
              </w:rPr>
              <w:t xml:space="preserve"> tra operatori come Esperto per la redazione di liste di riferimento utilizzate nelle valutazioni di prestazione dei partecipanti</w:t>
            </w:r>
          </w:p>
        </w:tc>
      </w:tr>
      <w:tr w:rsidR="00D07DAC" w:rsidRPr="00A35784" w14:paraId="4E359010" w14:textId="77777777" w:rsidTr="00D07DAC">
        <w:trPr>
          <w:trHeight w:val="20"/>
        </w:trPr>
        <w:tc>
          <w:tcPr>
            <w:tcW w:w="853" w:type="pct"/>
          </w:tcPr>
          <w:p w14:paraId="60C6A48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FI-AT-IS</w:t>
            </w:r>
          </w:p>
        </w:tc>
        <w:tc>
          <w:tcPr>
            <w:tcW w:w="4147" w:type="pct"/>
            <w:vAlign w:val="center"/>
          </w:tcPr>
          <w:p w14:paraId="3FA23E1C" w14:textId="77777777" w:rsidR="00D07DAC" w:rsidRPr="00A35784" w:rsidRDefault="00D07DAC" w:rsidP="00A861D6">
            <w:pPr>
              <w:spacing w:after="0" w:line="240" w:lineRule="exact"/>
              <w:ind w:left="477"/>
              <w:jc w:val="both"/>
              <w:rPr>
                <w:rFonts w:ascii="Times New Roman" w:eastAsia="Times New Roman" w:hAnsi="Times New Roman" w:cs="Times New Roman"/>
                <w:color w:val="000000"/>
              </w:rPr>
            </w:pPr>
            <w:r w:rsidRPr="00A35784">
              <w:rPr>
                <w:rFonts w:ascii="Times New Roman" w:eastAsia="Times" w:hAnsi="Times New Roman" w:cs="Times New Roman"/>
                <w:color w:val="000000"/>
                <w:lang w:eastAsia="it-IT"/>
              </w:rPr>
              <w:t xml:space="preserve">Operatore che ha le competenze per procedere al calcolo indice Habitat Fish </w:t>
            </w:r>
            <w:proofErr w:type="spellStart"/>
            <w:r w:rsidRPr="00A35784">
              <w:rPr>
                <w:rFonts w:ascii="Times New Roman" w:eastAsia="Times" w:hAnsi="Times New Roman" w:cs="Times New Roman"/>
                <w:color w:val="000000"/>
                <w:lang w:eastAsia="it-IT"/>
              </w:rPr>
              <w:t>Bio-Indicator</w:t>
            </w:r>
            <w:proofErr w:type="spellEnd"/>
            <w:r w:rsidRPr="00A35784">
              <w:rPr>
                <w:rFonts w:ascii="Times New Roman" w:eastAsia="Times" w:hAnsi="Times New Roman" w:cs="Times New Roman"/>
                <w:color w:val="000000"/>
                <w:lang w:eastAsia="it-IT"/>
              </w:rPr>
              <w:t xml:space="preserve"> (HFBI) e valutare lo stato di un ecosistema acquatico in riferimento all’EQB Fauna Ittica per le acque di transizione, funzionale alla definizione dello stato del corpo idrico oggetto di monitoraggio.</w:t>
            </w:r>
          </w:p>
        </w:tc>
      </w:tr>
    </w:tbl>
    <w:p w14:paraId="77E4921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C6A71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5E0448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5CB86C"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Style w:val="Tabellagriglia1chiara-colore31"/>
        <w:tblW w:w="8953" w:type="dxa"/>
        <w:tblInd w:w="108" w:type="dxa"/>
        <w:tblLayout w:type="fixed"/>
        <w:tblLook w:val="0400" w:firstRow="0" w:lastRow="0" w:firstColumn="0" w:lastColumn="0" w:noHBand="0" w:noVBand="1"/>
      </w:tblPr>
      <w:tblGrid>
        <w:gridCol w:w="4394"/>
        <w:gridCol w:w="4546"/>
        <w:gridCol w:w="13"/>
      </w:tblGrid>
      <w:tr w:rsidR="00D07DAC" w:rsidRPr="00A35784" w14:paraId="2FED5C06" w14:textId="77777777" w:rsidTr="00D07DAC">
        <w:trPr>
          <w:trHeight w:val="109"/>
        </w:trPr>
        <w:tc>
          <w:tcPr>
            <w:tcW w:w="5000" w:type="pct"/>
            <w:gridSpan w:val="3"/>
            <w:tcBorders>
              <w:top w:val="double" w:sz="4" w:space="0" w:color="9BBB59"/>
              <w:left w:val="double" w:sz="4" w:space="0" w:color="9BBB59"/>
              <w:bottom w:val="double" w:sz="4" w:space="0" w:color="9BBB59"/>
              <w:right w:val="double" w:sz="4" w:space="0" w:color="9BBB59"/>
            </w:tcBorders>
            <w:shd w:val="clear" w:color="auto" w:fill="92D050"/>
          </w:tcPr>
          <w:p w14:paraId="311BF41B"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187086BA"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771B63EE" w14:textId="77777777" w:rsidTr="00D07DAC">
        <w:trPr>
          <w:trHeight w:val="109"/>
        </w:trPr>
        <w:tc>
          <w:tcPr>
            <w:tcW w:w="5000" w:type="pct"/>
            <w:gridSpan w:val="3"/>
            <w:tcBorders>
              <w:top w:val="double" w:sz="4" w:space="0" w:color="9BBB59"/>
              <w:left w:val="double" w:sz="4" w:space="0" w:color="9BBB59"/>
              <w:right w:val="double" w:sz="4" w:space="0" w:color="9BBB59"/>
            </w:tcBorders>
          </w:tcPr>
          <w:p w14:paraId="3FF00C7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4FE11A55" w14:textId="77777777" w:rsidTr="00D07DAC">
        <w:trPr>
          <w:trHeight w:val="109"/>
        </w:trPr>
        <w:tc>
          <w:tcPr>
            <w:tcW w:w="5000" w:type="pct"/>
            <w:gridSpan w:val="3"/>
            <w:tcBorders>
              <w:left w:val="double" w:sz="4" w:space="0" w:color="9BBB59"/>
              <w:right w:val="double" w:sz="4" w:space="0" w:color="9BBB59"/>
            </w:tcBorders>
          </w:tcPr>
          <w:p w14:paraId="70D5A9D4"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0F4539E5" w14:textId="77777777" w:rsidTr="00D07DAC">
        <w:trPr>
          <w:trHeight w:val="109"/>
        </w:trPr>
        <w:tc>
          <w:tcPr>
            <w:tcW w:w="5000" w:type="pct"/>
            <w:gridSpan w:val="3"/>
            <w:tcBorders>
              <w:left w:val="double" w:sz="4" w:space="0" w:color="9BBB59"/>
              <w:right w:val="double" w:sz="4" w:space="0" w:color="9BBB59"/>
            </w:tcBorders>
          </w:tcPr>
          <w:p w14:paraId="09BC1383"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ambienti acquatici di transizione </w:t>
            </w:r>
          </w:p>
        </w:tc>
      </w:tr>
      <w:tr w:rsidR="00D07DAC" w:rsidRPr="00A35784" w14:paraId="27D29A0E" w14:textId="77777777" w:rsidTr="00D07DAC">
        <w:trPr>
          <w:gridAfter w:val="1"/>
          <w:wAfter w:w="7" w:type="pct"/>
          <w:trHeight w:val="109"/>
        </w:trPr>
        <w:tc>
          <w:tcPr>
            <w:tcW w:w="2454" w:type="pct"/>
            <w:tcBorders>
              <w:left w:val="double" w:sz="4" w:space="0" w:color="9BBB59"/>
            </w:tcBorders>
          </w:tcPr>
          <w:p w14:paraId="6DCACD98" w14:textId="77777777" w:rsidR="00D07DAC" w:rsidRPr="00A35784" w:rsidRDefault="00D07DAC" w:rsidP="00A861D6">
            <w:pPr>
              <w:spacing w:line="240" w:lineRule="exact"/>
              <w:ind w:left="360"/>
              <w:jc w:val="center"/>
              <w:rPr>
                <w:rFonts w:ascii="Times New Roman" w:eastAsia="Times New Roman" w:hAnsi="Times New Roman"/>
                <w:b/>
                <w:i/>
                <w:color w:val="000000"/>
                <w:sz w:val="22"/>
                <w:szCs w:val="22"/>
                <w:u w:val="single"/>
                <w:lang w:val="en-US"/>
              </w:rPr>
            </w:pPr>
            <w:r w:rsidRPr="00A35784">
              <w:rPr>
                <w:rFonts w:ascii="Times New Roman" w:hAnsi="Times New Roman"/>
                <w:b/>
                <w:i/>
                <w:color w:val="000000"/>
                <w:sz w:val="22"/>
                <w:szCs w:val="22"/>
              </w:rPr>
              <w:t>1° Caso: personale con esperienza</w:t>
            </w:r>
          </w:p>
        </w:tc>
        <w:tc>
          <w:tcPr>
            <w:tcW w:w="2539" w:type="pct"/>
            <w:tcBorders>
              <w:right w:val="double" w:sz="4" w:space="0" w:color="9BBB59"/>
            </w:tcBorders>
          </w:tcPr>
          <w:p w14:paraId="183E4465" w14:textId="77777777" w:rsidR="00D07DAC" w:rsidRPr="00A35784" w:rsidRDefault="00D07DAC" w:rsidP="00A861D6">
            <w:pPr>
              <w:spacing w:line="240" w:lineRule="exact"/>
              <w:ind w:left="36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9DEF16D" w14:textId="77777777" w:rsidTr="00D07DAC">
        <w:trPr>
          <w:gridAfter w:val="1"/>
          <w:wAfter w:w="7" w:type="pct"/>
          <w:trHeight w:val="693"/>
        </w:trPr>
        <w:tc>
          <w:tcPr>
            <w:tcW w:w="2454" w:type="pct"/>
            <w:tcBorders>
              <w:left w:val="double" w:sz="4" w:space="0" w:color="9BBB59"/>
            </w:tcBorders>
          </w:tcPr>
          <w:p w14:paraId="556CC9E0"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specialistica/magistrale o vecchio ordinamento in Scienze Biologiche e Scienze Naturali o equipollenti; (Equipollenze ed equiparazioni tra titoli italiani, fonte MIUR) Laurea triennale, </w:t>
            </w:r>
            <w:r w:rsidRPr="00A35784">
              <w:rPr>
                <w:rFonts w:ascii="Times New Roman" w:hAnsi="Times New Roman"/>
                <w:color w:val="000000"/>
                <w:sz w:val="22"/>
                <w:szCs w:val="22"/>
              </w:rPr>
              <w:lastRenderedPageBreak/>
              <w:t>specialistica/magistrale o vecchio ordinamento in Scienze mediche veterinarie (con specializzazioni su specie ittiche)</w:t>
            </w:r>
          </w:p>
        </w:tc>
        <w:tc>
          <w:tcPr>
            <w:tcW w:w="2539" w:type="pct"/>
            <w:tcBorders>
              <w:right w:val="double" w:sz="4" w:space="0" w:color="9BBB59"/>
            </w:tcBorders>
          </w:tcPr>
          <w:p w14:paraId="49897875"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Titolo di Studio: Diploma di Laurea triennale, specialistica/magistrale o vecchio ordinamento in Scienze Biologiche e Scienze Naturali o equipollenti; (Equipollenze ed equiparazioni tra titoli italiani, fonte MIUR) Laurea triennale, </w:t>
            </w:r>
            <w:r w:rsidRPr="00A35784">
              <w:rPr>
                <w:rFonts w:ascii="Times New Roman" w:hAnsi="Times New Roman"/>
                <w:color w:val="000000"/>
                <w:sz w:val="22"/>
                <w:szCs w:val="22"/>
              </w:rPr>
              <w:lastRenderedPageBreak/>
              <w:t>specialistica/magistrale o vecchio ordinamento in Scienze mediche veterinarie (con specializzazioni su specie ittiche)</w:t>
            </w:r>
          </w:p>
        </w:tc>
      </w:tr>
      <w:tr w:rsidR="00D07DAC" w:rsidRPr="00A35784" w14:paraId="192B9731" w14:textId="77777777" w:rsidTr="00D07DAC">
        <w:trPr>
          <w:gridAfter w:val="1"/>
          <w:wAfter w:w="7" w:type="pct"/>
          <w:trHeight w:val="1008"/>
        </w:trPr>
        <w:tc>
          <w:tcPr>
            <w:tcW w:w="2454" w:type="pct"/>
            <w:tcBorders>
              <w:left w:val="double" w:sz="4" w:space="0" w:color="9BBB59"/>
              <w:bottom w:val="double" w:sz="4" w:space="0" w:color="9BBB59"/>
            </w:tcBorders>
          </w:tcPr>
          <w:p w14:paraId="38E0C308" w14:textId="57469902"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tc>
        <w:tc>
          <w:tcPr>
            <w:tcW w:w="2539" w:type="pct"/>
            <w:tcBorders>
              <w:bottom w:val="double" w:sz="4" w:space="0" w:color="9BBB59"/>
              <w:right w:val="double" w:sz="4" w:space="0" w:color="9BBB59"/>
            </w:tcBorders>
          </w:tcPr>
          <w:p w14:paraId="21A6DAFB"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08E93E9C" w14:textId="77777777" w:rsidTr="00D07DAC">
        <w:trPr>
          <w:trHeight w:val="286"/>
        </w:trPr>
        <w:tc>
          <w:tcPr>
            <w:tcW w:w="5000" w:type="pct"/>
            <w:gridSpan w:val="3"/>
            <w:tcBorders>
              <w:left w:val="double" w:sz="4" w:space="0" w:color="9BBB59"/>
              <w:bottom w:val="double" w:sz="4" w:space="0" w:color="9BBB59"/>
              <w:right w:val="double" w:sz="4" w:space="0" w:color="9BBB59"/>
            </w:tcBorders>
          </w:tcPr>
          <w:p w14:paraId="3853FBA2"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8327CC6" w14:textId="77777777" w:rsidTr="00D07DAC">
        <w:trPr>
          <w:trHeight w:val="286"/>
        </w:trPr>
        <w:tc>
          <w:tcPr>
            <w:tcW w:w="5000" w:type="pct"/>
            <w:gridSpan w:val="3"/>
            <w:tcBorders>
              <w:top w:val="double" w:sz="4" w:space="0" w:color="9BBB59"/>
              <w:left w:val="double" w:sz="4" w:space="0" w:color="9BBB59"/>
              <w:bottom w:val="single" w:sz="4" w:space="0" w:color="D6E3BC"/>
              <w:right w:val="double" w:sz="4" w:space="0" w:color="9BBB59"/>
            </w:tcBorders>
          </w:tcPr>
          <w:p w14:paraId="7713A875"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541A4F1" w14:textId="77777777" w:rsidTr="00D07DAC">
        <w:trPr>
          <w:trHeight w:val="341"/>
        </w:trPr>
        <w:tc>
          <w:tcPr>
            <w:tcW w:w="5000" w:type="pct"/>
            <w:gridSpan w:val="3"/>
            <w:tcBorders>
              <w:left w:val="double" w:sz="4" w:space="0" w:color="9BBB59"/>
              <w:right w:val="double" w:sz="4" w:space="0" w:color="9BBB59"/>
            </w:tcBorders>
          </w:tcPr>
          <w:p w14:paraId="53E9A3E7"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Esperto in Campionamento di EQB Fauna Ittica in ambienti acquatici di transizione </w:t>
            </w:r>
          </w:p>
        </w:tc>
      </w:tr>
      <w:tr w:rsidR="00D07DAC" w:rsidRPr="00A35784" w14:paraId="72D62AD4" w14:textId="77777777" w:rsidTr="00D07DAC">
        <w:trPr>
          <w:trHeight w:val="286"/>
        </w:trPr>
        <w:tc>
          <w:tcPr>
            <w:tcW w:w="2454" w:type="pct"/>
            <w:tcBorders>
              <w:left w:val="double" w:sz="4" w:space="0" w:color="9BBB59"/>
            </w:tcBorders>
          </w:tcPr>
          <w:p w14:paraId="02618B18" w14:textId="77777777" w:rsidR="00D07DAC" w:rsidRPr="00A35784" w:rsidRDefault="00D07DAC" w:rsidP="00A861D6">
            <w:pPr>
              <w:spacing w:line="240" w:lineRule="exact"/>
              <w:ind w:left="720"/>
              <w:jc w:val="both"/>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2546" w:type="pct"/>
            <w:gridSpan w:val="2"/>
            <w:tcBorders>
              <w:right w:val="double" w:sz="4" w:space="0" w:color="9BBB59"/>
            </w:tcBorders>
          </w:tcPr>
          <w:p w14:paraId="7321CD84" w14:textId="77777777" w:rsidR="00D07DAC" w:rsidRPr="00A35784" w:rsidRDefault="00D07DAC" w:rsidP="00A861D6">
            <w:pPr>
              <w:spacing w:line="240" w:lineRule="exact"/>
              <w:ind w:left="720"/>
              <w:jc w:val="both"/>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A067C89" w14:textId="77777777" w:rsidTr="00D07DAC">
        <w:trPr>
          <w:trHeight w:val="1219"/>
        </w:trPr>
        <w:tc>
          <w:tcPr>
            <w:tcW w:w="2454" w:type="pct"/>
            <w:tcBorders>
              <w:left w:val="double" w:sz="4" w:space="0" w:color="9BBB59"/>
            </w:tcBorders>
          </w:tcPr>
          <w:p w14:paraId="1D35EABF" w14:textId="4A68C648" w:rsidR="00D07DAC" w:rsidRPr="00A35784" w:rsidRDefault="00D07DAC" w:rsidP="00A861D6">
            <w:pPr>
              <w:spacing w:line="240" w:lineRule="exact"/>
              <w:ind w:left="34"/>
              <w:jc w:val="both"/>
              <w:rPr>
                <w:rFonts w:ascii="Times New Roman" w:hAnsi="Times New Roman"/>
                <w:color w:val="000000"/>
                <w:sz w:val="22"/>
                <w:szCs w:val="22"/>
              </w:rPr>
            </w:pPr>
            <w:r w:rsidRPr="00A35784">
              <w:rPr>
                <w:rFonts w:ascii="Times New Roman" w:hAnsi="Times New Roman"/>
                <w:color w:val="000000"/>
                <w:sz w:val="22"/>
                <w:szCs w:val="22"/>
              </w:rPr>
              <w:t>Con 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p w14:paraId="387B723C" w14:textId="77777777" w:rsidR="00D07DAC" w:rsidRPr="00A35784" w:rsidRDefault="00D07DAC" w:rsidP="00A861D6">
            <w:pPr>
              <w:spacing w:line="240" w:lineRule="exact"/>
              <w:ind w:left="360"/>
              <w:jc w:val="both"/>
              <w:rPr>
                <w:rFonts w:ascii="Times New Roman" w:hAnsi="Times New Roman"/>
                <w:color w:val="000000"/>
                <w:sz w:val="22"/>
                <w:szCs w:val="22"/>
              </w:rPr>
            </w:pPr>
          </w:p>
        </w:tc>
        <w:tc>
          <w:tcPr>
            <w:tcW w:w="2546" w:type="pct"/>
            <w:gridSpan w:val="2"/>
            <w:tcBorders>
              <w:right w:val="double" w:sz="4" w:space="0" w:color="9BBB59"/>
            </w:tcBorders>
          </w:tcPr>
          <w:p w14:paraId="72DA4142"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FEEAED1" w14:textId="77777777" w:rsidTr="00D07DAC">
        <w:trPr>
          <w:trHeight w:val="876"/>
        </w:trPr>
        <w:tc>
          <w:tcPr>
            <w:tcW w:w="2454" w:type="pct"/>
            <w:tcBorders>
              <w:left w:val="double" w:sz="4" w:space="0" w:color="9BBB59"/>
            </w:tcBorders>
          </w:tcPr>
          <w:p w14:paraId="25E45B7A" w14:textId="77777777" w:rsidR="00D07DAC" w:rsidRPr="00A35784" w:rsidRDefault="00D07DAC" w:rsidP="00A861D6">
            <w:pPr>
              <w:spacing w:line="240" w:lineRule="exact"/>
              <w:ind w:left="720"/>
              <w:jc w:val="both"/>
              <w:rPr>
                <w:rFonts w:ascii="Times New Roman" w:hAnsi="Times New Roman"/>
                <w:color w:val="000000"/>
                <w:sz w:val="22"/>
                <w:szCs w:val="22"/>
              </w:rPr>
            </w:pPr>
          </w:p>
        </w:tc>
        <w:tc>
          <w:tcPr>
            <w:tcW w:w="2546" w:type="pct"/>
            <w:gridSpan w:val="2"/>
            <w:tcBorders>
              <w:right w:val="double" w:sz="4" w:space="0" w:color="9BBB59"/>
            </w:tcBorders>
          </w:tcPr>
          <w:p w14:paraId="44962AA4" w14:textId="308B88DB"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Teorico-pratico Base di campionamento Fauna Ittica delle acque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w:t>
            </w:r>
          </w:p>
        </w:tc>
      </w:tr>
      <w:tr w:rsidR="00D07DAC" w:rsidRPr="00A35784" w14:paraId="5DB0BF11" w14:textId="77777777" w:rsidTr="00D07DAC">
        <w:trPr>
          <w:trHeight w:val="844"/>
        </w:trPr>
        <w:tc>
          <w:tcPr>
            <w:tcW w:w="2454" w:type="pct"/>
            <w:tcBorders>
              <w:left w:val="double" w:sz="4" w:space="0" w:color="9BBB59"/>
            </w:tcBorders>
          </w:tcPr>
          <w:p w14:paraId="12B56E95" w14:textId="77777777" w:rsidR="00D07DAC" w:rsidRPr="00A35784" w:rsidRDefault="00D07DAC" w:rsidP="00A861D6">
            <w:pPr>
              <w:spacing w:line="240" w:lineRule="exact"/>
              <w:ind w:left="720"/>
              <w:jc w:val="both"/>
              <w:rPr>
                <w:rFonts w:ascii="Times New Roman" w:hAnsi="Times New Roman"/>
                <w:color w:val="000000"/>
                <w:sz w:val="22"/>
                <w:szCs w:val="22"/>
              </w:rPr>
            </w:pPr>
          </w:p>
        </w:tc>
        <w:tc>
          <w:tcPr>
            <w:tcW w:w="2546" w:type="pct"/>
            <w:gridSpan w:val="2"/>
            <w:tcBorders>
              <w:right w:val="double" w:sz="4" w:space="0" w:color="9BBB59"/>
            </w:tcBorders>
          </w:tcPr>
          <w:p w14:paraId="555FF7C2" w14:textId="740E0515"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minima e documentata di 2 anni post</w:t>
            </w:r>
            <w:r w:rsidR="002274DB">
              <w:rPr>
                <w:rFonts w:ascii="Times New Roman" w:hAnsi="Times New Roman"/>
                <w:color w:val="000000"/>
                <w:sz w:val="22"/>
                <w:szCs w:val="22"/>
              </w:rPr>
              <w:t>-</w:t>
            </w:r>
            <w:r w:rsidRPr="00A35784">
              <w:rPr>
                <w:rFonts w:ascii="Times New Roman" w:hAnsi="Times New Roman"/>
                <w:color w:val="000000"/>
                <w:sz w:val="22"/>
                <w:szCs w:val="22"/>
              </w:rPr>
              <w:t>formazione in campionamento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w:t>
            </w:r>
          </w:p>
        </w:tc>
      </w:tr>
      <w:tr w:rsidR="00C504A1" w:rsidRPr="00A35784" w14:paraId="769A1875" w14:textId="77777777" w:rsidTr="00C504A1">
        <w:trPr>
          <w:trHeight w:val="333"/>
        </w:trPr>
        <w:tc>
          <w:tcPr>
            <w:tcW w:w="5000" w:type="pct"/>
            <w:gridSpan w:val="3"/>
            <w:tcBorders>
              <w:left w:val="double" w:sz="4" w:space="0" w:color="9BBB59"/>
              <w:right w:val="double" w:sz="4" w:space="0" w:color="9BBB59"/>
            </w:tcBorders>
          </w:tcPr>
          <w:p w14:paraId="48AED7D0" w14:textId="77777777" w:rsidR="00C504A1" w:rsidRPr="00A35784" w:rsidRDefault="00C504A1" w:rsidP="007B1BAE">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di Approfondimento</w:t>
            </w:r>
          </w:p>
        </w:tc>
      </w:tr>
      <w:tr w:rsidR="00D07DAC" w:rsidRPr="00A35784" w14:paraId="45753056" w14:textId="77777777" w:rsidTr="00D07DAC">
        <w:trPr>
          <w:trHeight w:val="412"/>
        </w:trPr>
        <w:tc>
          <w:tcPr>
            <w:tcW w:w="5000" w:type="pct"/>
            <w:gridSpan w:val="3"/>
            <w:tcBorders>
              <w:left w:val="double" w:sz="4" w:space="0" w:color="9BBB59"/>
              <w:right w:val="double" w:sz="4" w:space="0" w:color="9BBB59"/>
            </w:tcBorders>
            <w:shd w:val="clear" w:color="auto" w:fill="EAF1DD"/>
          </w:tcPr>
          <w:p w14:paraId="10A92ECD"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0F906AD" w14:textId="77777777" w:rsidTr="00D07DAC">
        <w:trPr>
          <w:trHeight w:val="425"/>
        </w:trPr>
        <w:tc>
          <w:tcPr>
            <w:tcW w:w="5000" w:type="pct"/>
            <w:gridSpan w:val="3"/>
            <w:tcBorders>
              <w:left w:val="double" w:sz="4" w:space="0" w:color="9BBB59"/>
              <w:right w:val="double" w:sz="4" w:space="0" w:color="9BBB59"/>
            </w:tcBorders>
          </w:tcPr>
          <w:p w14:paraId="3BCC201F"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(es ad osservazione diretta)</w:t>
            </w:r>
          </w:p>
        </w:tc>
      </w:tr>
      <w:tr w:rsidR="00D07DAC" w:rsidRPr="00A35784" w14:paraId="42970502" w14:textId="77777777" w:rsidTr="00D07DAC">
        <w:trPr>
          <w:trHeight w:val="484"/>
        </w:trPr>
        <w:tc>
          <w:tcPr>
            <w:tcW w:w="5000" w:type="pct"/>
            <w:gridSpan w:val="3"/>
            <w:tcBorders>
              <w:top w:val="double" w:sz="4" w:space="0" w:color="9BBB59"/>
              <w:left w:val="double" w:sz="4" w:space="0" w:color="9BBB59"/>
              <w:bottom w:val="double" w:sz="4" w:space="0" w:color="9BBB59"/>
              <w:right w:val="double" w:sz="4" w:space="0" w:color="9BBB59"/>
            </w:tcBorders>
            <w:shd w:val="clear" w:color="auto" w:fill="D6E3BC"/>
          </w:tcPr>
          <w:p w14:paraId="0C81E448" w14:textId="2FD92F09"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in </w:t>
            </w:r>
            <w:r w:rsidRPr="00A35784">
              <w:rPr>
                <w:rFonts w:ascii="Times New Roman" w:hAnsi="Times New Roman"/>
                <w:b/>
                <w:color w:val="000000"/>
                <w:sz w:val="22"/>
                <w:szCs w:val="22"/>
              </w:rPr>
              <w:t xml:space="preserve">Campionamento di EQB Fauna Ittica in ambienti acquatici di transizione </w:t>
            </w:r>
          </w:p>
          <w:p w14:paraId="6E1F51EE" w14:textId="4EB05B16"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w:t>
            </w:r>
            <w:r w:rsidR="00750378">
              <w:rPr>
                <w:rFonts w:ascii="Times New Roman" w:hAnsi="Times New Roman"/>
                <w:b/>
                <w:color w:val="000000"/>
                <w:sz w:val="22"/>
                <w:szCs w:val="22"/>
              </w:rPr>
              <w:t>A</w:t>
            </w:r>
            <w:r w:rsidRPr="00A35784">
              <w:rPr>
                <w:rFonts w:ascii="Times New Roman" w:hAnsi="Times New Roman"/>
                <w:b/>
                <w:color w:val="000000"/>
                <w:sz w:val="22"/>
                <w:szCs w:val="22"/>
              </w:rPr>
              <w:t>T-C)</w:t>
            </w:r>
          </w:p>
        </w:tc>
      </w:tr>
    </w:tbl>
    <w:p w14:paraId="36A7E6C8" w14:textId="77777777" w:rsidR="00D07DAC" w:rsidRPr="00A35784" w:rsidRDefault="00D07DAC" w:rsidP="00D07DAC">
      <w:pPr>
        <w:spacing w:after="120" w:line="240" w:lineRule="auto"/>
        <w:jc w:val="center"/>
        <w:rPr>
          <w:rFonts w:ascii="Times New Roman" w:eastAsia="Times" w:hAnsi="Times New Roman" w:cs="Times New Roman"/>
          <w:color w:val="000000"/>
          <w:lang w:eastAsia="it-IT"/>
        </w:rPr>
      </w:pP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ayout w:type="fixed"/>
        <w:tblLook w:val="0400" w:firstRow="0" w:lastRow="0" w:firstColumn="0" w:lastColumn="0" w:noHBand="0" w:noVBand="1"/>
      </w:tblPr>
      <w:tblGrid>
        <w:gridCol w:w="9854"/>
      </w:tblGrid>
      <w:tr w:rsidR="00D07DAC" w:rsidRPr="00A35784" w14:paraId="1D8650AF" w14:textId="77777777" w:rsidTr="00D07DAC">
        <w:trPr>
          <w:trHeight w:val="141"/>
        </w:trPr>
        <w:tc>
          <w:tcPr>
            <w:tcW w:w="9854" w:type="dxa"/>
            <w:tcBorders>
              <w:top w:val="nil"/>
              <w:left w:val="nil"/>
              <w:bottom w:val="nil"/>
              <w:right w:val="nil"/>
            </w:tcBorders>
          </w:tcPr>
          <w:tbl>
            <w:tblPr>
              <w:tblStyle w:val="Tabellagriglia1chiara-colore31"/>
              <w:tblW w:w="8953" w:type="dxa"/>
              <w:tblLayout w:type="fixed"/>
              <w:tblLook w:val="0400" w:firstRow="0" w:lastRow="0" w:firstColumn="0" w:lastColumn="0" w:noHBand="0" w:noVBand="1"/>
            </w:tblPr>
            <w:tblGrid>
              <w:gridCol w:w="4521"/>
              <w:gridCol w:w="4432"/>
            </w:tblGrid>
            <w:tr w:rsidR="00D07DAC" w:rsidRPr="00A861D6" w14:paraId="169B2C04"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624D6451" w14:textId="77777777" w:rsidR="00D07DAC" w:rsidRPr="00A861D6" w:rsidRDefault="00D07DAC" w:rsidP="00A861D6">
                  <w:pPr>
                    <w:spacing w:line="240" w:lineRule="exact"/>
                    <w:jc w:val="both"/>
                    <w:rPr>
                      <w:rFonts w:ascii="Times New Roman" w:hAnsi="Times New Roman"/>
                      <w:b/>
                      <w:color w:val="000000"/>
                      <w:sz w:val="22"/>
                      <w:szCs w:val="22"/>
                    </w:rPr>
                  </w:pPr>
                  <w:r w:rsidRPr="00A861D6">
                    <w:rPr>
                      <w:rFonts w:ascii="Times New Roman" w:hAnsi="Times New Roman"/>
                      <w:b/>
                      <w:color w:val="000000"/>
                      <w:sz w:val="22"/>
                      <w:szCs w:val="22"/>
                    </w:rPr>
                    <w:t>Schema 2</w:t>
                  </w:r>
                </w:p>
                <w:p w14:paraId="4E0E5336" w14:textId="77777777" w:rsidR="00D07DAC" w:rsidRPr="00A861D6" w:rsidRDefault="00D07DAC" w:rsidP="00A861D6">
                  <w:pPr>
                    <w:spacing w:line="240" w:lineRule="exact"/>
                    <w:jc w:val="center"/>
                    <w:rPr>
                      <w:rFonts w:ascii="Times New Roman" w:hAnsi="Times New Roman"/>
                      <w:b/>
                      <w:color w:val="000000"/>
                      <w:sz w:val="22"/>
                      <w:szCs w:val="22"/>
                    </w:rPr>
                  </w:pPr>
                </w:p>
              </w:tc>
            </w:tr>
            <w:tr w:rsidR="00D07DAC" w:rsidRPr="00A861D6" w14:paraId="0CBE1734"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59F4506C"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BOX 1 - DEFINIZIONI DELLE COMPETENZE INIZIALI RICHIESTE</w:t>
                  </w:r>
                </w:p>
              </w:tc>
            </w:tr>
            <w:tr w:rsidR="00D07DAC" w:rsidRPr="00A861D6" w14:paraId="7EE5EC86" w14:textId="77777777" w:rsidTr="00D07DAC">
              <w:trPr>
                <w:trHeight w:val="109"/>
              </w:trPr>
              <w:tc>
                <w:tcPr>
                  <w:tcW w:w="8953" w:type="dxa"/>
                  <w:gridSpan w:val="2"/>
                  <w:tcBorders>
                    <w:left w:val="double" w:sz="4" w:space="0" w:color="9BBB59"/>
                    <w:right w:val="double" w:sz="4" w:space="0" w:color="9BBB59"/>
                  </w:tcBorders>
                </w:tcPr>
                <w:p w14:paraId="738CE2CE"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REQUISITI</w:t>
                  </w:r>
                </w:p>
              </w:tc>
            </w:tr>
            <w:tr w:rsidR="00D07DAC" w:rsidRPr="00A861D6" w14:paraId="51C8640F" w14:textId="77777777" w:rsidTr="00D07DAC">
              <w:trPr>
                <w:trHeight w:val="109"/>
              </w:trPr>
              <w:tc>
                <w:tcPr>
                  <w:tcW w:w="8953" w:type="dxa"/>
                  <w:gridSpan w:val="2"/>
                  <w:tcBorders>
                    <w:left w:val="double" w:sz="4" w:space="0" w:color="9BBB59"/>
                    <w:right w:val="double" w:sz="4" w:space="0" w:color="9BBB59"/>
                  </w:tcBorders>
                </w:tcPr>
                <w:p w14:paraId="55AFBBE7"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Esperto in Campionamento e Determinazione di EQB Fauna Ittica in ambienti acquatici di transizione Ittiologo livello 1</w:t>
                  </w:r>
                </w:p>
              </w:tc>
            </w:tr>
            <w:tr w:rsidR="00D07DAC" w:rsidRPr="00A861D6" w14:paraId="52898617" w14:textId="77777777" w:rsidTr="00D07DAC">
              <w:trPr>
                <w:trHeight w:val="109"/>
              </w:trPr>
              <w:tc>
                <w:tcPr>
                  <w:tcW w:w="4521" w:type="dxa"/>
                  <w:tcBorders>
                    <w:left w:val="double" w:sz="4" w:space="0" w:color="9BBB59"/>
                  </w:tcBorders>
                </w:tcPr>
                <w:p w14:paraId="0FB376CF" w14:textId="77777777" w:rsidR="00D07DAC" w:rsidRPr="00A861D6" w:rsidRDefault="00D07DAC" w:rsidP="00A861D6">
                  <w:pPr>
                    <w:spacing w:line="240" w:lineRule="exact"/>
                    <w:ind w:left="720"/>
                    <w:jc w:val="center"/>
                    <w:rPr>
                      <w:rFonts w:ascii="Times New Roman" w:eastAsia="Times New Roman" w:hAnsi="Times New Roman"/>
                      <w:b/>
                      <w:i/>
                      <w:color w:val="000000"/>
                      <w:sz w:val="22"/>
                      <w:szCs w:val="22"/>
                      <w:u w:val="single"/>
                      <w:lang w:val="en-US"/>
                    </w:rPr>
                  </w:pPr>
                  <w:r w:rsidRPr="00A861D6">
                    <w:rPr>
                      <w:rFonts w:ascii="Times New Roman" w:hAnsi="Times New Roman"/>
                      <w:b/>
                      <w:i/>
                      <w:color w:val="000000"/>
                      <w:sz w:val="22"/>
                      <w:szCs w:val="22"/>
                    </w:rPr>
                    <w:t>1° Caso: personale con esperienza</w:t>
                  </w:r>
                </w:p>
              </w:tc>
              <w:tc>
                <w:tcPr>
                  <w:tcW w:w="4432" w:type="dxa"/>
                  <w:tcBorders>
                    <w:right w:val="double" w:sz="4" w:space="0" w:color="9BBB59"/>
                  </w:tcBorders>
                </w:tcPr>
                <w:p w14:paraId="72E19121" w14:textId="77777777" w:rsidR="00D07DAC" w:rsidRPr="00A861D6" w:rsidRDefault="00D07DAC" w:rsidP="00A861D6">
                  <w:pPr>
                    <w:spacing w:line="240" w:lineRule="exact"/>
                    <w:ind w:left="720"/>
                    <w:jc w:val="center"/>
                    <w:rPr>
                      <w:rFonts w:ascii="Times New Roman" w:hAnsi="Times New Roman"/>
                      <w:b/>
                      <w:i/>
                      <w:color w:val="000000"/>
                      <w:sz w:val="22"/>
                      <w:szCs w:val="22"/>
                    </w:rPr>
                  </w:pPr>
                  <w:r w:rsidRPr="00A861D6">
                    <w:rPr>
                      <w:rFonts w:ascii="Times New Roman" w:hAnsi="Times New Roman"/>
                      <w:b/>
                      <w:i/>
                      <w:color w:val="000000"/>
                      <w:sz w:val="22"/>
                      <w:szCs w:val="22"/>
                    </w:rPr>
                    <w:t>2° Caso: neolaureati/neofiti</w:t>
                  </w:r>
                </w:p>
              </w:tc>
            </w:tr>
            <w:tr w:rsidR="00D07DAC" w:rsidRPr="00A861D6" w14:paraId="27C1ABA2" w14:textId="77777777" w:rsidTr="00D07DAC">
              <w:trPr>
                <w:trHeight w:val="693"/>
              </w:trPr>
              <w:tc>
                <w:tcPr>
                  <w:tcW w:w="4521" w:type="dxa"/>
                  <w:tcBorders>
                    <w:left w:val="double" w:sz="4" w:space="0" w:color="9BBB59"/>
                  </w:tcBorders>
                </w:tcPr>
                <w:p w14:paraId="00E9F7CD"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432" w:type="dxa"/>
                  <w:tcBorders>
                    <w:right w:val="double" w:sz="4" w:space="0" w:color="9BBB59"/>
                  </w:tcBorders>
                </w:tcPr>
                <w:p w14:paraId="2AD425FA"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861D6" w14:paraId="099A9940" w14:textId="77777777" w:rsidTr="00D07DAC">
              <w:trPr>
                <w:trHeight w:val="1305"/>
              </w:trPr>
              <w:tc>
                <w:tcPr>
                  <w:tcW w:w="4521" w:type="dxa"/>
                  <w:tcBorders>
                    <w:left w:val="double" w:sz="4" w:space="0" w:color="9BBB59"/>
                    <w:bottom w:val="double" w:sz="4" w:space="0" w:color="9BBB59"/>
                  </w:tcBorders>
                </w:tcPr>
                <w:p w14:paraId="4BE23397" w14:textId="58E5FA6D"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di almeno 3 anni</w:t>
                  </w:r>
                </w:p>
                <w:p w14:paraId="3FE1FFDC"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in determinazione tassonomica sulla fauna ittica delle acque interne italiane di almeno </w:t>
                  </w:r>
                  <w:proofErr w:type="gramStart"/>
                  <w:r w:rsidRPr="00A861D6">
                    <w:rPr>
                      <w:rFonts w:ascii="Times New Roman" w:hAnsi="Times New Roman"/>
                      <w:color w:val="000000"/>
                      <w:sz w:val="22"/>
                      <w:szCs w:val="22"/>
                    </w:rPr>
                    <w:t>6</w:t>
                  </w:r>
                  <w:proofErr w:type="gramEnd"/>
                  <w:r w:rsidRPr="00A861D6">
                    <w:rPr>
                      <w:rFonts w:ascii="Times New Roman" w:hAnsi="Times New Roman"/>
                      <w:color w:val="000000"/>
                      <w:sz w:val="22"/>
                      <w:szCs w:val="22"/>
                    </w:rPr>
                    <w:t xml:space="preserve"> anni</w:t>
                  </w:r>
                </w:p>
              </w:tc>
              <w:tc>
                <w:tcPr>
                  <w:tcW w:w="4432" w:type="dxa"/>
                  <w:tcBorders>
                    <w:bottom w:val="double" w:sz="4" w:space="0" w:color="9BBB59"/>
                    <w:right w:val="double" w:sz="4" w:space="0" w:color="9BBB59"/>
                  </w:tcBorders>
                </w:tcPr>
                <w:p w14:paraId="5C216E8A"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Neolaureati o neofiti</w:t>
                  </w:r>
                </w:p>
              </w:tc>
            </w:tr>
            <w:tr w:rsidR="00D07DAC" w:rsidRPr="00A861D6" w14:paraId="1507DA95" w14:textId="77777777" w:rsidTr="00D07DAC">
              <w:trPr>
                <w:trHeight w:val="286"/>
              </w:trPr>
              <w:tc>
                <w:tcPr>
                  <w:tcW w:w="8953" w:type="dxa"/>
                  <w:gridSpan w:val="2"/>
                  <w:tcBorders>
                    <w:left w:val="double" w:sz="4" w:space="0" w:color="9BBB59"/>
                    <w:bottom w:val="double" w:sz="4" w:space="0" w:color="9BBB59"/>
                    <w:right w:val="double" w:sz="4" w:space="0" w:color="9BBB59"/>
                  </w:tcBorders>
                </w:tcPr>
                <w:p w14:paraId="0AF5DC0F"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BOX 2 - DEFINIZIONI DELLE COMPETENZE FINALI RICHIESTE</w:t>
                  </w:r>
                </w:p>
              </w:tc>
            </w:tr>
            <w:tr w:rsidR="00D07DAC" w:rsidRPr="00A861D6" w14:paraId="2076904D" w14:textId="77777777" w:rsidTr="00D07DAC">
              <w:trPr>
                <w:trHeight w:val="286"/>
              </w:trPr>
              <w:tc>
                <w:tcPr>
                  <w:tcW w:w="8953" w:type="dxa"/>
                  <w:gridSpan w:val="2"/>
                  <w:tcBorders>
                    <w:top w:val="double" w:sz="4" w:space="0" w:color="9BBB59"/>
                    <w:left w:val="double" w:sz="4" w:space="0" w:color="9BBB59"/>
                    <w:bottom w:val="single" w:sz="4" w:space="0" w:color="D6E3BC"/>
                    <w:right w:val="double" w:sz="4" w:space="0" w:color="9BBB59"/>
                  </w:tcBorders>
                </w:tcPr>
                <w:p w14:paraId="69594345"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REQUISITI</w:t>
                  </w:r>
                </w:p>
              </w:tc>
            </w:tr>
            <w:tr w:rsidR="00D07DAC" w:rsidRPr="00A861D6" w14:paraId="0221DDCA" w14:textId="77777777" w:rsidTr="00D07DAC">
              <w:trPr>
                <w:trHeight w:val="341"/>
              </w:trPr>
              <w:tc>
                <w:tcPr>
                  <w:tcW w:w="8953" w:type="dxa"/>
                  <w:gridSpan w:val="2"/>
                  <w:tcBorders>
                    <w:left w:val="double" w:sz="4" w:space="0" w:color="9BBB59"/>
                    <w:right w:val="double" w:sz="4" w:space="0" w:color="9BBB59"/>
                  </w:tcBorders>
                </w:tcPr>
                <w:p w14:paraId="7F8A9277"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Esperto in Campionamento e Determinazione di EQB Fauna Ittica in ambienti acquatici di transizione Ittiologo livello 1</w:t>
                  </w:r>
                </w:p>
              </w:tc>
            </w:tr>
            <w:tr w:rsidR="00D07DAC" w:rsidRPr="00A861D6" w14:paraId="5999ED33" w14:textId="77777777" w:rsidTr="00D07DAC">
              <w:trPr>
                <w:trHeight w:val="286"/>
              </w:trPr>
              <w:tc>
                <w:tcPr>
                  <w:tcW w:w="4521" w:type="dxa"/>
                  <w:tcBorders>
                    <w:left w:val="double" w:sz="4" w:space="0" w:color="9BBB59"/>
                  </w:tcBorders>
                </w:tcPr>
                <w:p w14:paraId="684639EA" w14:textId="77777777" w:rsidR="00D07DAC" w:rsidRPr="00A861D6" w:rsidRDefault="00D07DAC" w:rsidP="00A861D6">
                  <w:pPr>
                    <w:spacing w:line="240" w:lineRule="exact"/>
                    <w:ind w:left="720"/>
                    <w:jc w:val="both"/>
                    <w:rPr>
                      <w:rFonts w:ascii="Times New Roman" w:hAnsi="Times New Roman"/>
                      <w:b/>
                      <w:i/>
                      <w:color w:val="000000"/>
                      <w:sz w:val="22"/>
                      <w:szCs w:val="22"/>
                    </w:rPr>
                  </w:pPr>
                  <w:r w:rsidRPr="00A861D6">
                    <w:rPr>
                      <w:rFonts w:ascii="Times New Roman" w:hAnsi="Times New Roman"/>
                      <w:b/>
                      <w:i/>
                      <w:color w:val="000000"/>
                      <w:sz w:val="22"/>
                      <w:szCs w:val="22"/>
                    </w:rPr>
                    <w:lastRenderedPageBreak/>
                    <w:t>1° Caso: personale con esperienza</w:t>
                  </w:r>
                </w:p>
              </w:tc>
              <w:tc>
                <w:tcPr>
                  <w:tcW w:w="4432" w:type="dxa"/>
                  <w:tcBorders>
                    <w:right w:val="double" w:sz="4" w:space="0" w:color="9BBB59"/>
                  </w:tcBorders>
                </w:tcPr>
                <w:p w14:paraId="6928B44D" w14:textId="77777777" w:rsidR="00D07DAC" w:rsidRPr="00A861D6" w:rsidRDefault="00D07DAC" w:rsidP="00A861D6">
                  <w:pPr>
                    <w:spacing w:line="240" w:lineRule="exact"/>
                    <w:ind w:left="720"/>
                    <w:jc w:val="both"/>
                    <w:rPr>
                      <w:rFonts w:ascii="Times New Roman" w:hAnsi="Times New Roman"/>
                      <w:b/>
                      <w:i/>
                      <w:color w:val="000000"/>
                      <w:sz w:val="22"/>
                      <w:szCs w:val="22"/>
                    </w:rPr>
                  </w:pPr>
                  <w:r w:rsidRPr="00A861D6">
                    <w:rPr>
                      <w:rFonts w:ascii="Times New Roman" w:hAnsi="Times New Roman"/>
                      <w:b/>
                      <w:i/>
                      <w:color w:val="000000"/>
                      <w:sz w:val="22"/>
                      <w:szCs w:val="22"/>
                    </w:rPr>
                    <w:t>2° Caso: neolaureati/neofiti</w:t>
                  </w:r>
                </w:p>
              </w:tc>
            </w:tr>
            <w:tr w:rsidR="00D07DAC" w:rsidRPr="00A861D6" w14:paraId="3EC8620E" w14:textId="77777777" w:rsidTr="00D07DAC">
              <w:trPr>
                <w:trHeight w:val="1615"/>
              </w:trPr>
              <w:tc>
                <w:tcPr>
                  <w:tcW w:w="4521" w:type="dxa"/>
                  <w:tcBorders>
                    <w:left w:val="double" w:sz="4" w:space="0" w:color="9BBB59"/>
                  </w:tcBorders>
                </w:tcPr>
                <w:p w14:paraId="012DA7B4"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Con</w:t>
                  </w:r>
                </w:p>
                <w:p w14:paraId="4F8766A0" w14:textId="09C514EC"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di almeno 3 anni</w:t>
                  </w:r>
                </w:p>
                <w:p w14:paraId="1878F7D9" w14:textId="77777777" w:rsidR="00D07DAC" w:rsidRPr="00A861D6" w:rsidRDefault="00D07DAC" w:rsidP="00A861D6">
                  <w:pPr>
                    <w:spacing w:line="240" w:lineRule="exact"/>
                    <w:ind w:left="360"/>
                    <w:jc w:val="both"/>
                    <w:rPr>
                      <w:rFonts w:ascii="Times New Roman" w:hAnsi="Times New Roman"/>
                      <w:color w:val="000000"/>
                      <w:sz w:val="22"/>
                      <w:szCs w:val="22"/>
                    </w:rPr>
                  </w:pPr>
                </w:p>
                <w:p w14:paraId="73C8F81A" w14:textId="77777777"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in determinazione tassonomica sulla fauna ittica delle acque interne italiane e di transizione di almeno </w:t>
                  </w:r>
                  <w:proofErr w:type="gramStart"/>
                  <w:r w:rsidRPr="00A861D6">
                    <w:rPr>
                      <w:rFonts w:ascii="Times New Roman" w:hAnsi="Times New Roman"/>
                      <w:color w:val="000000"/>
                      <w:sz w:val="22"/>
                      <w:szCs w:val="22"/>
                    </w:rPr>
                    <w:t>6</w:t>
                  </w:r>
                  <w:proofErr w:type="gramEnd"/>
                  <w:r w:rsidRPr="00A861D6">
                    <w:rPr>
                      <w:rFonts w:ascii="Times New Roman" w:hAnsi="Times New Roman"/>
                      <w:color w:val="000000"/>
                      <w:sz w:val="22"/>
                      <w:szCs w:val="22"/>
                    </w:rPr>
                    <w:t xml:space="preserve"> anni</w:t>
                  </w:r>
                </w:p>
              </w:tc>
              <w:tc>
                <w:tcPr>
                  <w:tcW w:w="4432" w:type="dxa"/>
                  <w:tcBorders>
                    <w:right w:val="double" w:sz="4" w:space="0" w:color="9BBB59"/>
                  </w:tcBorders>
                </w:tcPr>
                <w:p w14:paraId="7FE2E717"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Neolaureati o neofiti</w:t>
                  </w:r>
                </w:p>
              </w:tc>
            </w:tr>
            <w:tr w:rsidR="00D07DAC" w:rsidRPr="00A861D6" w14:paraId="71EC03DC" w14:textId="77777777" w:rsidTr="00D07DAC">
              <w:trPr>
                <w:trHeight w:val="1269"/>
              </w:trPr>
              <w:tc>
                <w:tcPr>
                  <w:tcW w:w="4521" w:type="dxa"/>
                  <w:tcBorders>
                    <w:left w:val="double" w:sz="4" w:space="0" w:color="9BBB59"/>
                  </w:tcBorders>
                </w:tcPr>
                <w:p w14:paraId="286680F0" w14:textId="77777777" w:rsidR="00D07DAC" w:rsidRPr="00A861D6" w:rsidRDefault="00D07DAC" w:rsidP="00A861D6">
                  <w:pPr>
                    <w:spacing w:line="240" w:lineRule="exact"/>
                    <w:ind w:left="720"/>
                    <w:jc w:val="both"/>
                    <w:rPr>
                      <w:rFonts w:ascii="Times New Roman" w:hAnsi="Times New Roman"/>
                      <w:color w:val="000000"/>
                      <w:sz w:val="22"/>
                      <w:szCs w:val="22"/>
                    </w:rPr>
                  </w:pPr>
                </w:p>
              </w:tc>
              <w:tc>
                <w:tcPr>
                  <w:tcW w:w="4432" w:type="dxa"/>
                  <w:tcBorders>
                    <w:right w:val="double" w:sz="4" w:space="0" w:color="9BBB59"/>
                  </w:tcBorders>
                </w:tcPr>
                <w:p w14:paraId="7F6D4675" w14:textId="77777777"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Corso Base di Tassonomia delle specie ittiche delle acque di transizione.</w:t>
                  </w:r>
                </w:p>
                <w:p w14:paraId="1E34FD74" w14:textId="68C055BC"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Corso Teorico-pratico Base di campionamento Fauna Ittica delle acque di transizione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w:t>
                  </w:r>
                </w:p>
              </w:tc>
            </w:tr>
            <w:tr w:rsidR="00D07DAC" w:rsidRPr="00A861D6" w14:paraId="582BA385" w14:textId="77777777" w:rsidTr="00D07DAC">
              <w:trPr>
                <w:trHeight w:val="961"/>
              </w:trPr>
              <w:tc>
                <w:tcPr>
                  <w:tcW w:w="4521" w:type="dxa"/>
                  <w:tcBorders>
                    <w:left w:val="double" w:sz="4" w:space="0" w:color="9BBB59"/>
                  </w:tcBorders>
                </w:tcPr>
                <w:p w14:paraId="065CFC05" w14:textId="77777777" w:rsidR="00D07DAC" w:rsidRPr="00A861D6" w:rsidRDefault="00D07DAC" w:rsidP="00A861D6">
                  <w:pPr>
                    <w:spacing w:line="240" w:lineRule="exact"/>
                    <w:ind w:left="720"/>
                    <w:jc w:val="both"/>
                    <w:rPr>
                      <w:rFonts w:ascii="Times New Roman" w:hAnsi="Times New Roman"/>
                      <w:color w:val="000000"/>
                      <w:sz w:val="22"/>
                      <w:szCs w:val="22"/>
                    </w:rPr>
                  </w:pPr>
                </w:p>
              </w:tc>
              <w:tc>
                <w:tcPr>
                  <w:tcW w:w="4432" w:type="dxa"/>
                  <w:tcBorders>
                    <w:right w:val="double" w:sz="4" w:space="0" w:color="9BBB59"/>
                  </w:tcBorders>
                </w:tcPr>
                <w:p w14:paraId="383D1147"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Esperienza minima e documentata di: </w:t>
                  </w:r>
                </w:p>
                <w:p w14:paraId="19CC92E2" w14:textId="38F73782" w:rsidR="00D07DAC" w:rsidRPr="00A861D6" w:rsidRDefault="00D07DAC" w:rsidP="008A786E">
                  <w:pPr>
                    <w:numPr>
                      <w:ilvl w:val="0"/>
                      <w:numId w:val="48"/>
                    </w:num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2 anni post</w:t>
                  </w:r>
                  <w:r w:rsidR="002274DB">
                    <w:rPr>
                      <w:rFonts w:ascii="Times New Roman" w:hAnsi="Times New Roman"/>
                      <w:color w:val="000000"/>
                      <w:sz w:val="22"/>
                      <w:szCs w:val="22"/>
                    </w:rPr>
                    <w:t>-</w:t>
                  </w:r>
                  <w:r w:rsidRPr="00A861D6">
                    <w:rPr>
                      <w:rFonts w:ascii="Times New Roman" w:hAnsi="Times New Roman"/>
                      <w:color w:val="000000"/>
                      <w:sz w:val="22"/>
                      <w:szCs w:val="22"/>
                    </w:rPr>
                    <w:t>formazione in campionamento (</w:t>
                  </w:r>
                  <w:r w:rsidR="008F6FAE">
                    <w:rPr>
                      <w:rFonts w:ascii="Times New Roman" w:hAnsi="Times New Roman"/>
                      <w:color w:val="000000"/>
                      <w:sz w:val="22"/>
                      <w:szCs w:val="22"/>
                    </w:rPr>
                    <w:t>MLG</w:t>
                  </w:r>
                  <w:r w:rsidRPr="00A861D6">
                    <w:rPr>
                      <w:rFonts w:ascii="Times New Roman" w:hAnsi="Times New Roman"/>
                      <w:color w:val="000000"/>
                      <w:sz w:val="22"/>
                      <w:szCs w:val="22"/>
                    </w:rPr>
                    <w:t xml:space="preserve"> ISPRA 168/2017) e 5 anni per l</w:t>
                  </w:r>
                  <w:r w:rsidR="00C504A1">
                    <w:rPr>
                      <w:rFonts w:ascii="Times New Roman" w:hAnsi="Times New Roman"/>
                      <w:color w:val="000000"/>
                      <w:sz w:val="22"/>
                      <w:szCs w:val="22"/>
                    </w:rPr>
                    <w:t>a</w:t>
                  </w:r>
                  <w:r w:rsidRPr="00A861D6">
                    <w:rPr>
                      <w:rFonts w:ascii="Times New Roman" w:hAnsi="Times New Roman"/>
                      <w:color w:val="000000"/>
                      <w:sz w:val="22"/>
                      <w:szCs w:val="22"/>
                    </w:rPr>
                    <w:t xml:space="preserve"> determinazione tassonomica sulla fauna ittica delle acque di transizione.</w:t>
                  </w:r>
                </w:p>
              </w:tc>
            </w:tr>
            <w:tr w:rsidR="00750378" w:rsidRPr="00A861D6" w14:paraId="29281AFC" w14:textId="77777777" w:rsidTr="00E16C75">
              <w:trPr>
                <w:trHeight w:val="622"/>
              </w:trPr>
              <w:tc>
                <w:tcPr>
                  <w:tcW w:w="8953" w:type="dxa"/>
                  <w:gridSpan w:val="2"/>
                  <w:tcBorders>
                    <w:left w:val="double" w:sz="4" w:space="0" w:color="9BBB59"/>
                    <w:right w:val="double" w:sz="4" w:space="0" w:color="9BBB59"/>
                  </w:tcBorders>
                </w:tcPr>
                <w:p w14:paraId="6281D07C" w14:textId="77777777" w:rsidR="00750378" w:rsidRPr="00A861D6" w:rsidRDefault="00750378" w:rsidP="007B1BAE">
                  <w:pPr>
                    <w:spacing w:line="240" w:lineRule="exact"/>
                    <w:jc w:val="center"/>
                    <w:rPr>
                      <w:rFonts w:ascii="Times New Roman" w:hAnsi="Times New Roman"/>
                      <w:color w:val="000000"/>
                      <w:sz w:val="22"/>
                      <w:szCs w:val="22"/>
                    </w:rPr>
                  </w:pPr>
                  <w:r w:rsidRPr="00A861D6">
                    <w:rPr>
                      <w:rFonts w:ascii="Times New Roman" w:hAnsi="Times New Roman"/>
                      <w:color w:val="000000"/>
                      <w:sz w:val="22"/>
                      <w:szCs w:val="22"/>
                    </w:rPr>
                    <w:t>Eventuali Corsi di Approfondimento tassonomico sulle specie ittiche di transizione.</w:t>
                  </w:r>
                </w:p>
              </w:tc>
            </w:tr>
            <w:tr w:rsidR="00D07DAC" w:rsidRPr="00A861D6" w14:paraId="50EB611A" w14:textId="77777777" w:rsidTr="00D07DAC">
              <w:trPr>
                <w:trHeight w:val="412"/>
              </w:trPr>
              <w:tc>
                <w:tcPr>
                  <w:tcW w:w="8953" w:type="dxa"/>
                  <w:gridSpan w:val="2"/>
                  <w:tcBorders>
                    <w:left w:val="double" w:sz="4" w:space="0" w:color="9BBB59"/>
                    <w:right w:val="double" w:sz="4" w:space="0" w:color="9BBB59"/>
                  </w:tcBorders>
                  <w:shd w:val="clear" w:color="auto" w:fill="EAF1DD"/>
                </w:tcPr>
                <w:p w14:paraId="02A00BA5" w14:textId="7777777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Metodo per la valutazione della qualifica</w:t>
                  </w:r>
                </w:p>
              </w:tc>
            </w:tr>
            <w:tr w:rsidR="00D07DAC" w:rsidRPr="00A861D6" w14:paraId="1D044D67" w14:textId="77777777" w:rsidTr="00D07DAC">
              <w:trPr>
                <w:trHeight w:val="425"/>
              </w:trPr>
              <w:tc>
                <w:tcPr>
                  <w:tcW w:w="8953" w:type="dxa"/>
                  <w:gridSpan w:val="2"/>
                  <w:tcBorders>
                    <w:left w:val="double" w:sz="4" w:space="0" w:color="9BBB59"/>
                    <w:right w:val="double" w:sz="4" w:space="0" w:color="9BBB59"/>
                  </w:tcBorders>
                </w:tcPr>
                <w:p w14:paraId="70F90A12"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Prova abilitativa campionamento (es ad osservazione diretta)</w:t>
                  </w:r>
                </w:p>
              </w:tc>
            </w:tr>
            <w:tr w:rsidR="00D07DAC" w:rsidRPr="00A861D6" w14:paraId="099BB2A5" w14:textId="77777777" w:rsidTr="00D07DAC">
              <w:trPr>
                <w:trHeight w:val="417"/>
              </w:trPr>
              <w:tc>
                <w:tcPr>
                  <w:tcW w:w="8953" w:type="dxa"/>
                  <w:gridSpan w:val="2"/>
                  <w:tcBorders>
                    <w:left w:val="double" w:sz="4" w:space="0" w:color="9BBB59"/>
                    <w:bottom w:val="double" w:sz="4" w:space="0" w:color="9BBB59"/>
                    <w:right w:val="double" w:sz="4" w:space="0" w:color="9BBB59"/>
                  </w:tcBorders>
                </w:tcPr>
                <w:p w14:paraId="491A1B72" w14:textId="77777777" w:rsidR="00D07DAC" w:rsidRPr="00A861D6" w:rsidRDefault="00D07DAC" w:rsidP="00A861D6">
                  <w:pPr>
                    <w:spacing w:line="240" w:lineRule="exact"/>
                    <w:jc w:val="both"/>
                    <w:rPr>
                      <w:rFonts w:ascii="Times New Roman" w:hAnsi="Times New Roman"/>
                      <w:color w:val="000000"/>
                      <w:sz w:val="22"/>
                      <w:szCs w:val="22"/>
                    </w:rPr>
                  </w:pPr>
                  <w:r w:rsidRPr="00A861D6">
                    <w:rPr>
                      <w:rFonts w:ascii="Times New Roman" w:hAnsi="Times New Roman"/>
                      <w:color w:val="000000"/>
                      <w:sz w:val="22"/>
                      <w:szCs w:val="22"/>
                    </w:rPr>
                    <w:t xml:space="preserve">Prova abilitativa: partecipazione a confronti </w:t>
                  </w:r>
                  <w:proofErr w:type="spellStart"/>
                  <w:r w:rsidRPr="00A861D6">
                    <w:rPr>
                      <w:rFonts w:ascii="Times New Roman" w:hAnsi="Times New Roman"/>
                      <w:color w:val="000000"/>
                      <w:sz w:val="22"/>
                      <w:szCs w:val="22"/>
                    </w:rPr>
                    <w:t>interlaboratorio</w:t>
                  </w:r>
                  <w:proofErr w:type="spellEnd"/>
                  <w:r w:rsidRPr="00A861D6">
                    <w:rPr>
                      <w:rFonts w:ascii="Times New Roman" w:hAnsi="Times New Roman"/>
                      <w:color w:val="000000"/>
                      <w:sz w:val="22"/>
                      <w:szCs w:val="22"/>
                    </w:rPr>
                    <w:t xml:space="preserve"> EQB Fauna Ittica</w:t>
                  </w:r>
                </w:p>
              </w:tc>
            </w:tr>
            <w:tr w:rsidR="00D07DAC" w:rsidRPr="00A861D6" w14:paraId="0F392B72" w14:textId="77777777" w:rsidTr="00D07DAC">
              <w:trPr>
                <w:trHeight w:val="894"/>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35210955" w14:textId="26436C17" w:rsidR="00D07DAC" w:rsidRPr="00A861D6" w:rsidRDefault="00D07DAC" w:rsidP="00A861D6">
                  <w:pPr>
                    <w:spacing w:line="240" w:lineRule="exact"/>
                    <w:jc w:val="center"/>
                    <w:rPr>
                      <w:rFonts w:ascii="Times New Roman" w:hAnsi="Times New Roman"/>
                      <w:b/>
                      <w:color w:val="000000"/>
                      <w:sz w:val="22"/>
                      <w:szCs w:val="22"/>
                    </w:rPr>
                  </w:pPr>
                  <w:r w:rsidRPr="00A861D6">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w:t>
                  </w:r>
                  <w:r w:rsidRPr="00A861D6">
                    <w:rPr>
                      <w:rFonts w:ascii="Times New Roman" w:hAnsi="Times New Roman"/>
                      <w:b/>
                      <w:color w:val="000000"/>
                      <w:sz w:val="22"/>
                      <w:szCs w:val="22"/>
                    </w:rPr>
                    <w:t xml:space="preserve">in Campionamento e Determinazione di EQB Fauna Ittica in ambienti acquatici di transizione Ittiologo livello 1 </w:t>
                  </w:r>
                </w:p>
                <w:p w14:paraId="4F6FCDDB" w14:textId="5EA32937" w:rsidR="00D07DAC" w:rsidRPr="00A861D6" w:rsidRDefault="00D07DAC" w:rsidP="00A861D6">
                  <w:pPr>
                    <w:spacing w:line="240" w:lineRule="exact"/>
                    <w:jc w:val="center"/>
                    <w:rPr>
                      <w:rFonts w:ascii="Times New Roman" w:hAnsi="Times New Roman"/>
                      <w:color w:val="000000"/>
                      <w:sz w:val="22"/>
                      <w:szCs w:val="22"/>
                    </w:rPr>
                  </w:pPr>
                  <w:r w:rsidRPr="00A861D6">
                    <w:rPr>
                      <w:rFonts w:ascii="Times New Roman" w:hAnsi="Times New Roman"/>
                      <w:b/>
                      <w:color w:val="000000"/>
                      <w:sz w:val="22"/>
                      <w:szCs w:val="22"/>
                    </w:rPr>
                    <w:t>(FI-</w:t>
                  </w:r>
                  <w:r w:rsidR="00750378">
                    <w:rPr>
                      <w:rFonts w:ascii="Times New Roman" w:hAnsi="Times New Roman"/>
                      <w:b/>
                      <w:color w:val="000000"/>
                      <w:sz w:val="22"/>
                      <w:szCs w:val="22"/>
                    </w:rPr>
                    <w:t>A</w:t>
                  </w:r>
                  <w:r w:rsidRPr="00A861D6">
                    <w:rPr>
                      <w:rFonts w:ascii="Times New Roman" w:hAnsi="Times New Roman"/>
                      <w:b/>
                      <w:color w:val="000000"/>
                      <w:sz w:val="22"/>
                      <w:szCs w:val="22"/>
                    </w:rPr>
                    <w:t>T-CD_1L)</w:t>
                  </w:r>
                </w:p>
              </w:tc>
            </w:tr>
          </w:tbl>
          <w:p w14:paraId="1F446292" w14:textId="77777777" w:rsidR="00D07DAC" w:rsidRPr="00A861D6" w:rsidRDefault="00D07DAC" w:rsidP="00A861D6">
            <w:pPr>
              <w:spacing w:after="0" w:line="240" w:lineRule="exact"/>
              <w:jc w:val="both"/>
              <w:rPr>
                <w:rFonts w:ascii="Times New Roman" w:eastAsia="Times" w:hAnsi="Times New Roman" w:cs="Times New Roman"/>
                <w:b/>
                <w:color w:val="000000"/>
                <w:lang w:eastAsia="it-IT"/>
              </w:rPr>
            </w:pPr>
          </w:p>
        </w:tc>
      </w:tr>
      <w:tr w:rsidR="00D07DAC" w:rsidRPr="00A35784" w14:paraId="793A79AF" w14:textId="77777777" w:rsidTr="00D07DAC">
        <w:tc>
          <w:tcPr>
            <w:tcW w:w="9854" w:type="dxa"/>
            <w:tcBorders>
              <w:top w:val="nil"/>
              <w:left w:val="nil"/>
              <w:bottom w:val="nil"/>
              <w:right w:val="nil"/>
            </w:tcBorders>
          </w:tcPr>
          <w:p w14:paraId="44D214A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53" w:type="dxa"/>
              <w:tblLayout w:type="fixed"/>
              <w:tblLook w:val="0400" w:firstRow="0" w:lastRow="0" w:firstColumn="0" w:lastColumn="0" w:noHBand="0" w:noVBand="1"/>
            </w:tblPr>
            <w:tblGrid>
              <w:gridCol w:w="4476"/>
              <w:gridCol w:w="4477"/>
            </w:tblGrid>
            <w:tr w:rsidR="00D07DAC" w:rsidRPr="00A35784" w14:paraId="789704B9"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92D050"/>
                </w:tcPr>
                <w:p w14:paraId="4A6F24A8"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3</w:t>
                  </w:r>
                </w:p>
                <w:p w14:paraId="24DE20A4"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2B4319B8" w14:textId="77777777" w:rsidTr="00D07DAC">
              <w:trPr>
                <w:trHeight w:val="109"/>
              </w:trPr>
              <w:tc>
                <w:tcPr>
                  <w:tcW w:w="8953" w:type="dxa"/>
                  <w:gridSpan w:val="2"/>
                  <w:tcBorders>
                    <w:top w:val="double" w:sz="4" w:space="0" w:color="9BBB59"/>
                    <w:left w:val="double" w:sz="4" w:space="0" w:color="9BBB59"/>
                    <w:bottom w:val="double" w:sz="4" w:space="0" w:color="9BBB59"/>
                    <w:right w:val="double" w:sz="4" w:space="0" w:color="9BBB59"/>
                  </w:tcBorders>
                </w:tcPr>
                <w:p w14:paraId="549D228B" w14:textId="36A2EAFF"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20978D09" w14:textId="77777777" w:rsidTr="00D07DAC">
              <w:trPr>
                <w:trHeight w:val="109"/>
              </w:trPr>
              <w:tc>
                <w:tcPr>
                  <w:tcW w:w="8953" w:type="dxa"/>
                  <w:gridSpan w:val="2"/>
                  <w:tcBorders>
                    <w:top w:val="double" w:sz="4" w:space="0" w:color="9BBB59"/>
                    <w:left w:val="double" w:sz="4" w:space="0" w:color="9BBB59"/>
                    <w:right w:val="double" w:sz="4" w:space="0" w:color="9BBB59"/>
                  </w:tcBorders>
                </w:tcPr>
                <w:p w14:paraId="483E7EE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1EBE484" w14:textId="77777777" w:rsidTr="00D07DAC">
              <w:trPr>
                <w:trHeight w:val="109"/>
              </w:trPr>
              <w:tc>
                <w:tcPr>
                  <w:tcW w:w="8953" w:type="dxa"/>
                  <w:gridSpan w:val="2"/>
                  <w:tcBorders>
                    <w:left w:val="double" w:sz="4" w:space="0" w:color="9BBB59"/>
                    <w:right w:val="double" w:sz="4" w:space="0" w:color="9BBB59"/>
                  </w:tcBorders>
                </w:tcPr>
                <w:p w14:paraId="710A4452" w14:textId="77777777" w:rsidR="00D07DAC" w:rsidRPr="00A35784" w:rsidRDefault="00D07DAC" w:rsidP="00A861D6">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Esperto in Determinazione, Campionamento e tecniche Eutanasiche di Fauna Ittica in ambienti acquatici di transizione Ittiologo livello 2</w:t>
                  </w:r>
                </w:p>
              </w:tc>
            </w:tr>
            <w:tr w:rsidR="00D07DAC" w:rsidRPr="00A35784" w14:paraId="7B7D8682" w14:textId="77777777" w:rsidTr="00750378">
              <w:trPr>
                <w:trHeight w:val="317"/>
              </w:trPr>
              <w:tc>
                <w:tcPr>
                  <w:tcW w:w="4476" w:type="dxa"/>
                  <w:tcBorders>
                    <w:left w:val="double" w:sz="4" w:space="0" w:color="9BBB59"/>
                    <w:bottom w:val="single" w:sz="4" w:space="0" w:color="D6E3BC"/>
                    <w:right w:val="nil"/>
                  </w:tcBorders>
                </w:tcPr>
                <w:p w14:paraId="41AA76FE" w14:textId="77777777" w:rsidR="00D07DAC" w:rsidRPr="00A35784" w:rsidRDefault="00D07DAC" w:rsidP="00A861D6">
                  <w:pPr>
                    <w:spacing w:line="240" w:lineRule="exact"/>
                    <w:jc w:val="center"/>
                    <w:rPr>
                      <w:rFonts w:ascii="Times New Roman" w:eastAsia="Times New Roman" w:hAnsi="Times New Roman"/>
                      <w:color w:val="000000"/>
                      <w:sz w:val="22"/>
                      <w:szCs w:val="22"/>
                      <w:lang w:val="en-US"/>
                    </w:rPr>
                  </w:pPr>
                  <w:r w:rsidRPr="00A35784">
                    <w:rPr>
                      <w:rFonts w:ascii="Times New Roman" w:hAnsi="Times New Roman"/>
                      <w:b/>
                      <w:i/>
                      <w:color w:val="000000"/>
                      <w:sz w:val="22"/>
                      <w:szCs w:val="22"/>
                    </w:rPr>
                    <w:t>1° Caso: personale con esperienza</w:t>
                  </w:r>
                </w:p>
              </w:tc>
              <w:tc>
                <w:tcPr>
                  <w:tcW w:w="4477" w:type="dxa"/>
                  <w:tcBorders>
                    <w:left w:val="nil"/>
                    <w:right w:val="double" w:sz="4" w:space="0" w:color="9BBB59"/>
                  </w:tcBorders>
                </w:tcPr>
                <w:p w14:paraId="43A3BC59" w14:textId="231E0BF6"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FI-T-CD</w:t>
                  </w:r>
                  <w:r w:rsidR="0095709E">
                    <w:rPr>
                      <w:rFonts w:ascii="Times New Roman" w:hAnsi="Times New Roman"/>
                      <w:b/>
                      <w:color w:val="000000"/>
                      <w:sz w:val="22"/>
                      <w:szCs w:val="22"/>
                    </w:rPr>
                    <w:t>_</w:t>
                  </w:r>
                  <w:r w:rsidRPr="00A35784">
                    <w:rPr>
                      <w:rFonts w:ascii="Times New Roman" w:hAnsi="Times New Roman"/>
                      <w:b/>
                      <w:color w:val="000000"/>
                      <w:sz w:val="22"/>
                      <w:szCs w:val="22"/>
                    </w:rPr>
                    <w:t>1L</w:t>
                  </w:r>
                </w:p>
              </w:tc>
            </w:tr>
            <w:tr w:rsidR="00D07DAC" w:rsidRPr="00A35784" w14:paraId="780A4470" w14:textId="77777777" w:rsidTr="00D07DAC">
              <w:trPr>
                <w:trHeight w:val="480"/>
              </w:trPr>
              <w:tc>
                <w:tcPr>
                  <w:tcW w:w="4476" w:type="dxa"/>
                  <w:tcBorders>
                    <w:left w:val="double" w:sz="4" w:space="0" w:color="9BBB59"/>
                    <w:right w:val="single" w:sz="4" w:space="0" w:color="D6E3BC"/>
                  </w:tcBorders>
                </w:tcPr>
                <w:p w14:paraId="199E23D0"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c>
                <w:tcPr>
                  <w:tcW w:w="4477" w:type="dxa"/>
                  <w:tcBorders>
                    <w:left w:val="single" w:sz="4" w:space="0" w:color="D6E3BC"/>
                    <w:right w:val="double" w:sz="4" w:space="0" w:color="9BBB59"/>
                  </w:tcBorders>
                </w:tcPr>
                <w:p w14:paraId="62D09C55"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 xml:space="preserve">Titolo di Studio: Diploma di Laurea specialistica/magistrale o vecchio ordinamento in Scienze Biologiche e Scienze Naturali o equipollenti; (Equipollenze ed equiparazioni tra titoli italiani, fonte MIUR); </w:t>
                  </w:r>
                </w:p>
              </w:tc>
            </w:tr>
            <w:tr w:rsidR="00D07DAC" w:rsidRPr="00A35784" w14:paraId="1C065DBB" w14:textId="77777777" w:rsidTr="00D07DAC">
              <w:trPr>
                <w:trHeight w:val="480"/>
              </w:trPr>
              <w:tc>
                <w:tcPr>
                  <w:tcW w:w="4476" w:type="dxa"/>
                  <w:tcBorders>
                    <w:left w:val="double" w:sz="4" w:space="0" w:color="9BBB59"/>
                    <w:right w:val="single" w:sz="4" w:space="0" w:color="D6E3BC"/>
                  </w:tcBorders>
                </w:tcPr>
                <w:p w14:paraId="3CF07B8B" w14:textId="77777777" w:rsidR="00D07DAC" w:rsidRPr="00A35784" w:rsidRDefault="00D07DAC" w:rsidP="00A861D6">
                  <w:pPr>
                    <w:spacing w:line="240" w:lineRule="exact"/>
                    <w:jc w:val="center"/>
                    <w:rPr>
                      <w:rFonts w:ascii="Times New Roman" w:hAnsi="Times New Roman"/>
                      <w:b/>
                      <w:i/>
                      <w:color w:val="000000"/>
                      <w:sz w:val="22"/>
                      <w:szCs w:val="22"/>
                    </w:rPr>
                  </w:pPr>
                </w:p>
              </w:tc>
              <w:tc>
                <w:tcPr>
                  <w:tcW w:w="4477" w:type="dxa"/>
                  <w:tcBorders>
                    <w:left w:val="single" w:sz="4" w:space="0" w:color="D6E3BC"/>
                    <w:right w:val="double" w:sz="4" w:space="0" w:color="9BBB59"/>
                  </w:tcBorders>
                </w:tcPr>
                <w:p w14:paraId="70C04AE6" w14:textId="52BD8F3E" w:rsidR="00D07DAC" w:rsidRPr="00A35784" w:rsidRDefault="00D07DAC" w:rsidP="00A861D6">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Qualifica in Campionamento e Determinazione e di EQB Fauna Ittica acque di transizione Ittiologo livello 1 (FI-T-CD</w:t>
                  </w:r>
                  <w:r w:rsidR="0095709E">
                    <w:rPr>
                      <w:rFonts w:ascii="Times New Roman" w:hAnsi="Times New Roman"/>
                      <w:color w:val="000000"/>
                      <w:sz w:val="22"/>
                      <w:szCs w:val="22"/>
                    </w:rPr>
                    <w:t>_</w:t>
                  </w:r>
                  <w:r w:rsidRPr="00A35784">
                    <w:rPr>
                      <w:rFonts w:ascii="Times New Roman" w:hAnsi="Times New Roman"/>
                      <w:color w:val="000000"/>
                      <w:sz w:val="22"/>
                      <w:szCs w:val="22"/>
                    </w:rPr>
                    <w:t>1L)</w:t>
                  </w:r>
                </w:p>
              </w:tc>
            </w:tr>
            <w:tr w:rsidR="00D07DAC" w:rsidRPr="00A35784" w14:paraId="1A1F2723" w14:textId="77777777" w:rsidTr="00D07DAC">
              <w:trPr>
                <w:trHeight w:val="480"/>
              </w:trPr>
              <w:tc>
                <w:tcPr>
                  <w:tcW w:w="4476" w:type="dxa"/>
                  <w:tcBorders>
                    <w:left w:val="double" w:sz="4" w:space="0" w:color="9BBB59"/>
                    <w:right w:val="single" w:sz="4" w:space="0" w:color="D6E3BC"/>
                  </w:tcBorders>
                </w:tcPr>
                <w:p w14:paraId="3B46924B" w14:textId="7F194712"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tc>
              <w:tc>
                <w:tcPr>
                  <w:tcW w:w="4477" w:type="dxa"/>
                  <w:tcBorders>
                    <w:left w:val="single" w:sz="4" w:space="0" w:color="D6E3BC"/>
                    <w:right w:val="double" w:sz="4" w:space="0" w:color="9BBB59"/>
                  </w:tcBorders>
                </w:tcPr>
                <w:p w14:paraId="1D672C67"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46753461" w14:textId="77777777" w:rsidTr="00D07DAC">
              <w:trPr>
                <w:trHeight w:val="480"/>
              </w:trPr>
              <w:tc>
                <w:tcPr>
                  <w:tcW w:w="4476" w:type="dxa"/>
                  <w:tcBorders>
                    <w:left w:val="double" w:sz="4" w:space="0" w:color="9BBB59"/>
                    <w:right w:val="single" w:sz="4" w:space="0" w:color="D6E3BC"/>
                  </w:tcBorders>
                </w:tcPr>
                <w:p w14:paraId="382D3AA3" w14:textId="77777777" w:rsidR="00D07DAC" w:rsidRPr="00A35784" w:rsidRDefault="00D07DAC" w:rsidP="00A861D6">
                  <w:pPr>
                    <w:spacing w:line="240" w:lineRule="exact"/>
                    <w:jc w:val="both"/>
                    <w:rPr>
                      <w:rFonts w:ascii="Times New Roman" w:hAnsi="Times New Roman"/>
                      <w:b/>
                      <w:i/>
                      <w:color w:val="000000"/>
                      <w:sz w:val="22"/>
                      <w:szCs w:val="22"/>
                    </w:rPr>
                  </w:pPr>
                  <w:r w:rsidRPr="00A35784">
                    <w:rPr>
                      <w:rFonts w:ascii="Times New Roman" w:hAnsi="Times New Roman"/>
                      <w:color w:val="000000"/>
                      <w:sz w:val="22"/>
                      <w:szCs w:val="22"/>
                    </w:rPr>
                    <w:t xml:space="preserve">Esperienza in determinazione tassonomica sulla fauna ittica delle acque interne italiane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477" w:type="dxa"/>
                  <w:tcBorders>
                    <w:left w:val="single" w:sz="4" w:space="0" w:color="D6E3BC"/>
                    <w:right w:val="double" w:sz="4" w:space="0" w:color="9BBB59"/>
                  </w:tcBorders>
                </w:tcPr>
                <w:p w14:paraId="3A2F5FA6"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27727AB8" w14:textId="77777777" w:rsidTr="00D07DAC">
              <w:trPr>
                <w:trHeight w:val="286"/>
              </w:trPr>
              <w:tc>
                <w:tcPr>
                  <w:tcW w:w="8953" w:type="dxa"/>
                  <w:gridSpan w:val="2"/>
                  <w:tcBorders>
                    <w:top w:val="double" w:sz="4" w:space="0" w:color="9BBB59"/>
                    <w:left w:val="double" w:sz="4" w:space="0" w:color="9BBB59"/>
                    <w:bottom w:val="double" w:sz="4" w:space="0" w:color="9BBB59"/>
                    <w:right w:val="double" w:sz="4" w:space="0" w:color="9BBB59"/>
                  </w:tcBorders>
                </w:tcPr>
                <w:p w14:paraId="1967353F"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7942AEBB" w14:textId="77777777" w:rsidTr="00D07DAC">
              <w:trPr>
                <w:trHeight w:val="286"/>
              </w:trPr>
              <w:tc>
                <w:tcPr>
                  <w:tcW w:w="8953" w:type="dxa"/>
                  <w:gridSpan w:val="2"/>
                  <w:tcBorders>
                    <w:top w:val="double" w:sz="4" w:space="0" w:color="9BBB59"/>
                    <w:left w:val="double" w:sz="4" w:space="0" w:color="9BBB59"/>
                    <w:right w:val="double" w:sz="4" w:space="0" w:color="9BBB59"/>
                  </w:tcBorders>
                </w:tcPr>
                <w:p w14:paraId="6DDAAD99"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EB6FE9A" w14:textId="77777777" w:rsidTr="00D07DAC">
              <w:trPr>
                <w:trHeight w:val="341"/>
              </w:trPr>
              <w:tc>
                <w:tcPr>
                  <w:tcW w:w="8953" w:type="dxa"/>
                  <w:gridSpan w:val="2"/>
                  <w:tcBorders>
                    <w:left w:val="double" w:sz="4" w:space="0" w:color="9BBB59"/>
                    <w:right w:val="double" w:sz="4" w:space="0" w:color="9BBB59"/>
                  </w:tcBorders>
                </w:tcPr>
                <w:p w14:paraId="0E36285C" w14:textId="77777777" w:rsidR="00D07DAC" w:rsidRPr="00A35784" w:rsidRDefault="00D07DAC" w:rsidP="00A861D6">
                  <w:pPr>
                    <w:spacing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lastRenderedPageBreak/>
                    <w:t>Esperto in Determinazione, Campionamento e tecniche Eutanasiche di Fauna Ittica in ambienti acquatici di transizione Ittiologo livello 2</w:t>
                  </w:r>
                </w:p>
              </w:tc>
            </w:tr>
            <w:tr w:rsidR="00D07DAC" w:rsidRPr="00A35784" w14:paraId="181BB310" w14:textId="77777777" w:rsidTr="00D07DAC">
              <w:trPr>
                <w:trHeight w:val="286"/>
              </w:trPr>
              <w:tc>
                <w:tcPr>
                  <w:tcW w:w="4476" w:type="dxa"/>
                  <w:tcBorders>
                    <w:left w:val="double" w:sz="4" w:space="0" w:color="9BBB59"/>
                    <w:right w:val="single" w:sz="4" w:space="0" w:color="D6E3BC"/>
                  </w:tcBorders>
                </w:tcPr>
                <w:p w14:paraId="5D524817"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7" w:type="dxa"/>
                  <w:tcBorders>
                    <w:left w:val="single" w:sz="4" w:space="0" w:color="D6E3BC"/>
                    <w:right w:val="double" w:sz="4" w:space="0" w:color="9BBB59"/>
                  </w:tcBorders>
                </w:tcPr>
                <w:p w14:paraId="38A474A5" w14:textId="4D2D242D"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 xml:space="preserve">2° Caso: personale con qualifica </w:t>
                  </w:r>
                  <w:r w:rsidRPr="00A35784">
                    <w:rPr>
                      <w:rFonts w:ascii="Times New Roman" w:hAnsi="Times New Roman"/>
                      <w:b/>
                      <w:color w:val="000000"/>
                      <w:sz w:val="22"/>
                      <w:szCs w:val="22"/>
                    </w:rPr>
                    <w:t>FI-T-CD</w:t>
                  </w:r>
                  <w:r w:rsidR="0095709E">
                    <w:rPr>
                      <w:rFonts w:ascii="Times New Roman" w:hAnsi="Times New Roman"/>
                      <w:b/>
                      <w:color w:val="000000"/>
                      <w:sz w:val="22"/>
                      <w:szCs w:val="22"/>
                    </w:rPr>
                    <w:t>_</w:t>
                  </w:r>
                  <w:r w:rsidRPr="00A35784">
                    <w:rPr>
                      <w:rFonts w:ascii="Times New Roman" w:hAnsi="Times New Roman"/>
                      <w:b/>
                      <w:color w:val="000000"/>
                      <w:sz w:val="22"/>
                      <w:szCs w:val="22"/>
                    </w:rPr>
                    <w:t>1L</w:t>
                  </w:r>
                </w:p>
              </w:tc>
            </w:tr>
            <w:tr w:rsidR="00D07DAC" w:rsidRPr="00A35784" w14:paraId="233FDFEA" w14:textId="77777777" w:rsidTr="00D07DAC">
              <w:trPr>
                <w:trHeight w:val="716"/>
              </w:trPr>
              <w:tc>
                <w:tcPr>
                  <w:tcW w:w="4476" w:type="dxa"/>
                  <w:tcBorders>
                    <w:left w:val="double" w:sz="4" w:space="0" w:color="9BBB59"/>
                    <w:right w:val="single" w:sz="4" w:space="0" w:color="D6E3BC"/>
                  </w:tcBorders>
                </w:tcPr>
                <w:p w14:paraId="79B12D7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Con</w:t>
                  </w:r>
                </w:p>
                <w:p w14:paraId="1D2A71CC" w14:textId="07C87D5F"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in tecniche di campionamento di fauna ittica in ambienti di transizione (</w:t>
                  </w:r>
                  <w:r w:rsidR="008F6FAE">
                    <w:rPr>
                      <w:rFonts w:ascii="Times New Roman" w:hAnsi="Times New Roman"/>
                      <w:color w:val="000000"/>
                      <w:sz w:val="22"/>
                      <w:szCs w:val="22"/>
                    </w:rPr>
                    <w:t>MLG</w:t>
                  </w:r>
                  <w:r w:rsidRPr="00A35784">
                    <w:rPr>
                      <w:rFonts w:ascii="Times New Roman" w:hAnsi="Times New Roman"/>
                      <w:color w:val="000000"/>
                      <w:sz w:val="22"/>
                      <w:szCs w:val="22"/>
                    </w:rPr>
                    <w:t xml:space="preserve"> ISPRA 168/2017) di almeno 3 anni</w:t>
                  </w:r>
                </w:p>
                <w:p w14:paraId="005C55E3" w14:textId="77777777"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in determinazione tassonomica sulla fauna ittica delle acque interne italiane e di transizione di almeno </w:t>
                  </w:r>
                  <w:proofErr w:type="gramStart"/>
                  <w:r w:rsidRPr="00A35784">
                    <w:rPr>
                      <w:rFonts w:ascii="Times New Roman" w:hAnsi="Times New Roman"/>
                      <w:color w:val="000000"/>
                      <w:sz w:val="22"/>
                      <w:szCs w:val="22"/>
                    </w:rPr>
                    <w:t>6</w:t>
                  </w:r>
                  <w:proofErr w:type="gramEnd"/>
                  <w:r w:rsidRPr="00A35784">
                    <w:rPr>
                      <w:rFonts w:ascii="Times New Roman" w:hAnsi="Times New Roman"/>
                      <w:color w:val="000000"/>
                      <w:sz w:val="22"/>
                      <w:szCs w:val="22"/>
                    </w:rPr>
                    <w:t xml:space="preserve"> anni</w:t>
                  </w:r>
                </w:p>
              </w:tc>
              <w:tc>
                <w:tcPr>
                  <w:tcW w:w="4477" w:type="dxa"/>
                  <w:tcBorders>
                    <w:left w:val="single" w:sz="4" w:space="0" w:color="D6E3BC"/>
                    <w:right w:val="double" w:sz="4" w:space="0" w:color="9BBB59"/>
                  </w:tcBorders>
                </w:tcPr>
                <w:p w14:paraId="7157907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w:t>
                  </w:r>
                </w:p>
                <w:p w14:paraId="474E55D6" w14:textId="77777777" w:rsidR="00D07DAC" w:rsidRPr="00A35784" w:rsidRDefault="00D07DAC" w:rsidP="008A786E">
                  <w:pPr>
                    <w:numPr>
                      <w:ilvl w:val="0"/>
                      <w:numId w:val="48"/>
                    </w:num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tc>
            </w:tr>
            <w:tr w:rsidR="00750378" w:rsidRPr="00A35784" w14:paraId="4BF876D3" w14:textId="77777777" w:rsidTr="00E16C75">
              <w:trPr>
                <w:trHeight w:val="406"/>
              </w:trPr>
              <w:tc>
                <w:tcPr>
                  <w:tcW w:w="8953" w:type="dxa"/>
                  <w:gridSpan w:val="2"/>
                  <w:tcBorders>
                    <w:left w:val="double" w:sz="4" w:space="0" w:color="9BBB59"/>
                    <w:right w:val="double" w:sz="4" w:space="0" w:color="9BBB59"/>
                  </w:tcBorders>
                </w:tcPr>
                <w:p w14:paraId="79CC90B0" w14:textId="77777777" w:rsidR="00750378" w:rsidRPr="00A35784" w:rsidRDefault="00750378"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Corsi di approfondimento sulle metodologie eutanasiche e di soppressione</w:t>
                  </w:r>
                </w:p>
                <w:p w14:paraId="4C17E6A7" w14:textId="57D1A657" w:rsidR="00750378" w:rsidRPr="00A35784" w:rsidRDefault="00750378" w:rsidP="00A861D6">
                  <w:pPr>
                    <w:spacing w:line="240" w:lineRule="exact"/>
                    <w:jc w:val="both"/>
                    <w:rPr>
                      <w:rFonts w:ascii="Times New Roman" w:hAnsi="Times New Roman"/>
                      <w:color w:val="000000"/>
                      <w:sz w:val="22"/>
                      <w:szCs w:val="22"/>
                    </w:rPr>
                  </w:pPr>
                </w:p>
              </w:tc>
            </w:tr>
            <w:tr w:rsidR="00750378" w:rsidRPr="00A35784" w14:paraId="0399BAA6" w14:textId="77777777" w:rsidTr="00E16C75">
              <w:trPr>
                <w:trHeight w:val="325"/>
              </w:trPr>
              <w:tc>
                <w:tcPr>
                  <w:tcW w:w="8953" w:type="dxa"/>
                  <w:gridSpan w:val="2"/>
                  <w:tcBorders>
                    <w:left w:val="double" w:sz="4" w:space="0" w:color="9BBB59"/>
                    <w:right w:val="double" w:sz="4" w:space="0" w:color="9BBB59"/>
                  </w:tcBorders>
                </w:tcPr>
                <w:p w14:paraId="13F310A4" w14:textId="1ABFC81E" w:rsidR="00750378" w:rsidRPr="00A35784" w:rsidRDefault="00750378"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minima e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2274DB">
                    <w:rPr>
                      <w:rFonts w:ascii="Times New Roman" w:hAnsi="Times New Roman"/>
                      <w:color w:val="000000"/>
                      <w:sz w:val="22"/>
                      <w:szCs w:val="22"/>
                    </w:rPr>
                    <w:t>-</w:t>
                  </w:r>
                  <w:r w:rsidRPr="00A35784">
                    <w:rPr>
                      <w:rFonts w:ascii="Times New Roman" w:hAnsi="Times New Roman"/>
                      <w:color w:val="000000"/>
                      <w:sz w:val="22"/>
                      <w:szCs w:val="22"/>
                    </w:rPr>
                    <w:t xml:space="preserve">formazione </w:t>
                  </w:r>
                </w:p>
                <w:p w14:paraId="32FF34CF" w14:textId="63EFEB16" w:rsidR="00750378" w:rsidRPr="00A35784" w:rsidRDefault="00750378" w:rsidP="00A861D6">
                  <w:pPr>
                    <w:spacing w:line="240" w:lineRule="exact"/>
                    <w:jc w:val="both"/>
                    <w:rPr>
                      <w:rFonts w:ascii="Times New Roman" w:hAnsi="Times New Roman"/>
                      <w:color w:val="000000"/>
                      <w:sz w:val="22"/>
                      <w:szCs w:val="22"/>
                    </w:rPr>
                  </w:pPr>
                </w:p>
              </w:tc>
            </w:tr>
            <w:tr w:rsidR="00D07DAC" w:rsidRPr="00A35784" w14:paraId="2634BDF9" w14:textId="77777777" w:rsidTr="00750378">
              <w:trPr>
                <w:trHeight w:val="325"/>
              </w:trPr>
              <w:tc>
                <w:tcPr>
                  <w:tcW w:w="8953" w:type="dxa"/>
                  <w:gridSpan w:val="2"/>
                  <w:tcBorders>
                    <w:left w:val="double" w:sz="4" w:space="0" w:color="9BBB59"/>
                    <w:right w:val="double" w:sz="4" w:space="0" w:color="9BBB59"/>
                  </w:tcBorders>
                  <w:shd w:val="clear" w:color="auto" w:fill="EAF1DD"/>
                </w:tcPr>
                <w:p w14:paraId="3B9A36CA"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BFF97BF" w14:textId="77777777" w:rsidTr="00D07DAC">
              <w:trPr>
                <w:trHeight w:val="257"/>
              </w:trPr>
              <w:tc>
                <w:tcPr>
                  <w:tcW w:w="4476" w:type="dxa"/>
                  <w:tcBorders>
                    <w:left w:val="double" w:sz="4" w:space="0" w:color="9BBB59"/>
                    <w:right w:val="single" w:sz="4" w:space="0" w:color="D6E3BC"/>
                  </w:tcBorders>
                </w:tcPr>
                <w:p w14:paraId="5068C416"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Prova abilitativa campionamento (es ad osservazione diretta)</w:t>
                  </w:r>
                </w:p>
              </w:tc>
              <w:tc>
                <w:tcPr>
                  <w:tcW w:w="4477" w:type="dxa"/>
                  <w:tcBorders>
                    <w:left w:val="single" w:sz="4" w:space="0" w:color="D6E3BC"/>
                    <w:right w:val="double" w:sz="4" w:space="0" w:color="9BBB59"/>
                  </w:tcBorders>
                </w:tcPr>
                <w:p w14:paraId="5E375688" w14:textId="77777777" w:rsidR="00D07DAC" w:rsidRPr="00A35784" w:rsidRDefault="00D07DAC" w:rsidP="00A861D6">
                  <w:pPr>
                    <w:spacing w:line="240" w:lineRule="exact"/>
                    <w:jc w:val="both"/>
                    <w:rPr>
                      <w:rFonts w:ascii="Times New Roman" w:hAnsi="Times New Roman"/>
                      <w:b/>
                      <w:color w:val="000000"/>
                      <w:sz w:val="22"/>
                      <w:szCs w:val="22"/>
                    </w:rPr>
                  </w:pPr>
                </w:p>
              </w:tc>
            </w:tr>
            <w:tr w:rsidR="00D07DAC" w:rsidRPr="00A35784" w14:paraId="4A24545B" w14:textId="77777777" w:rsidTr="00D07DAC">
              <w:trPr>
                <w:trHeight w:val="256"/>
              </w:trPr>
              <w:tc>
                <w:tcPr>
                  <w:tcW w:w="4476" w:type="dxa"/>
                  <w:tcBorders>
                    <w:left w:val="double" w:sz="4" w:space="0" w:color="9BBB59"/>
                    <w:right w:val="single" w:sz="4" w:space="0" w:color="D6E3BC"/>
                  </w:tcBorders>
                </w:tcPr>
                <w:p w14:paraId="676D22EC"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EQB Fauna Ittica</w:t>
                  </w:r>
                </w:p>
              </w:tc>
              <w:tc>
                <w:tcPr>
                  <w:tcW w:w="4477" w:type="dxa"/>
                  <w:tcBorders>
                    <w:left w:val="single" w:sz="4" w:space="0" w:color="D6E3BC"/>
                    <w:right w:val="double" w:sz="4" w:space="0" w:color="9BBB59"/>
                  </w:tcBorders>
                </w:tcPr>
                <w:p w14:paraId="60E19BD6" w14:textId="77777777" w:rsidR="00D07DAC" w:rsidRPr="00A35784" w:rsidRDefault="00D07DAC" w:rsidP="00A861D6">
                  <w:pPr>
                    <w:spacing w:line="240" w:lineRule="exact"/>
                    <w:jc w:val="both"/>
                    <w:rPr>
                      <w:rFonts w:ascii="Times New Roman" w:hAnsi="Times New Roman"/>
                      <w:color w:val="000000"/>
                      <w:sz w:val="22"/>
                      <w:szCs w:val="22"/>
                    </w:rPr>
                  </w:pPr>
                </w:p>
              </w:tc>
            </w:tr>
            <w:tr w:rsidR="00D07DAC" w:rsidRPr="00A35784" w14:paraId="184FD741" w14:textId="77777777" w:rsidTr="00D07DAC">
              <w:trPr>
                <w:trHeight w:val="287"/>
              </w:trPr>
              <w:tc>
                <w:tcPr>
                  <w:tcW w:w="8953" w:type="dxa"/>
                  <w:gridSpan w:val="2"/>
                  <w:tcBorders>
                    <w:top w:val="single" w:sz="4" w:space="0" w:color="9BBB59"/>
                    <w:left w:val="double" w:sz="4" w:space="0" w:color="9BBB59"/>
                    <w:bottom w:val="double" w:sz="4" w:space="0" w:color="9BBB59"/>
                    <w:right w:val="double" w:sz="4" w:space="0" w:color="9BBB59"/>
                  </w:tcBorders>
                </w:tcPr>
                <w:p w14:paraId="6EC50B4F" w14:textId="77777777"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Valutazione esperienza documentata e corsi di approfondimento</w:t>
                  </w:r>
                </w:p>
              </w:tc>
            </w:tr>
            <w:tr w:rsidR="00D07DAC" w:rsidRPr="00A35784" w14:paraId="79E1EEA6" w14:textId="77777777" w:rsidTr="00D07DAC">
              <w:trPr>
                <w:trHeight w:val="810"/>
              </w:trPr>
              <w:tc>
                <w:tcPr>
                  <w:tcW w:w="8953" w:type="dxa"/>
                  <w:gridSpan w:val="2"/>
                  <w:tcBorders>
                    <w:top w:val="double" w:sz="4" w:space="0" w:color="9BBB59"/>
                    <w:left w:val="double" w:sz="4" w:space="0" w:color="9BBB59"/>
                    <w:bottom w:val="double" w:sz="4" w:space="0" w:color="9BBB59"/>
                    <w:right w:val="double" w:sz="4" w:space="0" w:color="9BBB59"/>
                  </w:tcBorders>
                  <w:shd w:val="clear" w:color="auto" w:fill="D6E3BC"/>
                </w:tcPr>
                <w:p w14:paraId="4A018E56" w14:textId="453013F3"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Pr="00A35784">
                    <w:rPr>
                      <w:rFonts w:ascii="Times New Roman" w:hAnsi="Times New Roman"/>
                      <w:b/>
                      <w:color w:val="000000"/>
                      <w:sz w:val="22"/>
                      <w:szCs w:val="22"/>
                    </w:rPr>
                    <w:t xml:space="preserve"> Campionamento e Determinazione e tecniche Eutanasiche di Fauna Ittica di ambienti acquatici di transizione Ittiologo livello 2 </w:t>
                  </w:r>
                </w:p>
                <w:p w14:paraId="38BE5C26" w14:textId="47C7931A"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(FI-</w:t>
                  </w:r>
                  <w:r w:rsidR="00750378">
                    <w:rPr>
                      <w:rFonts w:ascii="Times New Roman" w:hAnsi="Times New Roman"/>
                      <w:b/>
                      <w:color w:val="000000"/>
                      <w:sz w:val="22"/>
                      <w:szCs w:val="22"/>
                    </w:rPr>
                    <w:t>A</w:t>
                  </w:r>
                  <w:r w:rsidRPr="00A35784">
                    <w:rPr>
                      <w:rFonts w:ascii="Times New Roman" w:hAnsi="Times New Roman"/>
                      <w:b/>
                      <w:color w:val="000000"/>
                      <w:sz w:val="22"/>
                      <w:szCs w:val="22"/>
                    </w:rPr>
                    <w:t>T-</w:t>
                  </w:r>
                  <w:r w:rsidR="00750378">
                    <w:rPr>
                      <w:rFonts w:ascii="Times New Roman" w:hAnsi="Times New Roman"/>
                      <w:b/>
                      <w:color w:val="000000"/>
                      <w:sz w:val="22"/>
                      <w:szCs w:val="22"/>
                    </w:rPr>
                    <w:t>CDE_</w:t>
                  </w:r>
                  <w:r w:rsidRPr="00A35784">
                    <w:rPr>
                      <w:rFonts w:ascii="Times New Roman" w:hAnsi="Times New Roman"/>
                      <w:b/>
                      <w:color w:val="000000"/>
                      <w:sz w:val="22"/>
                      <w:szCs w:val="22"/>
                    </w:rPr>
                    <w:t>2L)</w:t>
                  </w:r>
                </w:p>
              </w:tc>
            </w:tr>
          </w:tbl>
          <w:p w14:paraId="6B8D5621"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48" w:type="dxa"/>
              <w:tblLayout w:type="fixed"/>
              <w:tblLook w:val="0400" w:firstRow="0" w:lastRow="0" w:firstColumn="0" w:lastColumn="0" w:noHBand="0" w:noVBand="1"/>
            </w:tblPr>
            <w:tblGrid>
              <w:gridCol w:w="8948"/>
            </w:tblGrid>
            <w:tr w:rsidR="00D07DAC" w:rsidRPr="00A35784" w14:paraId="0E4F214F"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tcPr>
                <w:p w14:paraId="282E2BB2" w14:textId="77777777" w:rsidR="00D07DAC" w:rsidRPr="00A35784" w:rsidRDefault="00D07DAC" w:rsidP="00D07DAC">
                  <w:pPr>
                    <w:jc w:val="both"/>
                    <w:rPr>
                      <w:rFonts w:ascii="Times New Roman" w:hAnsi="Times New Roman"/>
                      <w:b/>
                      <w:color w:val="000000"/>
                      <w:sz w:val="22"/>
                      <w:szCs w:val="22"/>
                    </w:rPr>
                  </w:pPr>
                </w:p>
              </w:tc>
            </w:tr>
            <w:tr w:rsidR="00D07DAC" w:rsidRPr="00A35784" w14:paraId="2FA733C4"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shd w:val="clear" w:color="auto" w:fill="92D050"/>
                </w:tcPr>
                <w:p w14:paraId="0CBD9EC8" w14:textId="77777777" w:rsidR="00D07DAC" w:rsidRPr="00A35784" w:rsidRDefault="00D07DAC" w:rsidP="00A861D6">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4</w:t>
                  </w:r>
                </w:p>
                <w:p w14:paraId="61811248" w14:textId="77777777" w:rsidR="00D07DAC" w:rsidRPr="00A35784" w:rsidRDefault="00D07DAC" w:rsidP="00A861D6">
                  <w:pPr>
                    <w:spacing w:line="240" w:lineRule="exact"/>
                    <w:jc w:val="center"/>
                    <w:rPr>
                      <w:rFonts w:ascii="Times New Roman" w:hAnsi="Times New Roman"/>
                      <w:b/>
                      <w:color w:val="000000"/>
                      <w:sz w:val="22"/>
                      <w:szCs w:val="22"/>
                    </w:rPr>
                  </w:pPr>
                </w:p>
              </w:tc>
            </w:tr>
            <w:tr w:rsidR="00D07DAC" w:rsidRPr="00A35784" w14:paraId="247BC6AC" w14:textId="77777777" w:rsidTr="00D07DAC">
              <w:trPr>
                <w:trHeight w:val="289"/>
              </w:trPr>
              <w:tc>
                <w:tcPr>
                  <w:tcW w:w="0" w:type="dxa"/>
                  <w:tcBorders>
                    <w:top w:val="double" w:sz="4" w:space="0" w:color="9BBB59"/>
                    <w:left w:val="double" w:sz="4" w:space="0" w:color="9BBB59"/>
                    <w:bottom w:val="double" w:sz="4" w:space="0" w:color="9BBB59"/>
                    <w:right w:val="double" w:sz="4" w:space="0" w:color="9BBB59"/>
                  </w:tcBorders>
                </w:tcPr>
                <w:p w14:paraId="3C79B75A"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71133C4B" w14:textId="77777777" w:rsidTr="00D07DAC">
              <w:trPr>
                <w:trHeight w:val="289"/>
              </w:trPr>
              <w:tc>
                <w:tcPr>
                  <w:tcW w:w="0" w:type="dxa"/>
                  <w:tcBorders>
                    <w:top w:val="double" w:sz="4" w:space="0" w:color="9BBB59"/>
                    <w:left w:val="double" w:sz="4" w:space="0" w:color="9BBB59"/>
                    <w:right w:val="double" w:sz="4" w:space="0" w:color="9BBB59"/>
                  </w:tcBorders>
                </w:tcPr>
                <w:p w14:paraId="3B817932"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73E821E" w14:textId="77777777" w:rsidTr="00D07DAC">
              <w:trPr>
                <w:trHeight w:val="289"/>
              </w:trPr>
              <w:tc>
                <w:tcPr>
                  <w:tcW w:w="0" w:type="dxa"/>
                  <w:tcBorders>
                    <w:left w:val="double" w:sz="4" w:space="0" w:color="9BBB59"/>
                    <w:right w:val="double" w:sz="4" w:space="0" w:color="9BBB59"/>
                  </w:tcBorders>
                </w:tcPr>
                <w:p w14:paraId="09FCEDE1"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calcolo dell’indice Habitat Fish </w:t>
                  </w:r>
                  <w:proofErr w:type="spellStart"/>
                  <w:r w:rsidRPr="00A35784">
                    <w:rPr>
                      <w:rFonts w:ascii="Times New Roman" w:hAnsi="Times New Roman"/>
                      <w:b/>
                      <w:color w:val="000000"/>
                      <w:sz w:val="22"/>
                      <w:szCs w:val="22"/>
                    </w:rPr>
                    <w:t>Bio-Indicator</w:t>
                  </w:r>
                  <w:proofErr w:type="spellEnd"/>
                  <w:r w:rsidRPr="00A35784">
                    <w:rPr>
                      <w:rFonts w:ascii="Times New Roman" w:hAnsi="Times New Roman"/>
                      <w:b/>
                      <w:color w:val="000000"/>
                      <w:sz w:val="22"/>
                      <w:szCs w:val="22"/>
                    </w:rPr>
                    <w:t xml:space="preserve"> (HFBI) e Valutazione dello stato di un ecosistema acquatico in riferimento all’EQB Fauna Ittica in ambiente acquatico di transizione</w:t>
                  </w:r>
                </w:p>
              </w:tc>
            </w:tr>
            <w:tr w:rsidR="00D07DAC" w:rsidRPr="00A35784" w14:paraId="15DC621F" w14:textId="77777777" w:rsidTr="00D07DAC">
              <w:trPr>
                <w:trHeight w:val="305"/>
              </w:trPr>
              <w:tc>
                <w:tcPr>
                  <w:tcW w:w="0" w:type="dxa"/>
                  <w:tcBorders>
                    <w:left w:val="double" w:sz="4" w:space="0" w:color="9BBB59"/>
                    <w:right w:val="double" w:sz="4" w:space="0" w:color="9BBB59"/>
                  </w:tcBorders>
                </w:tcPr>
                <w:p w14:paraId="44128746"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Unico caso</w:t>
                  </w:r>
                </w:p>
              </w:tc>
            </w:tr>
            <w:tr w:rsidR="00D07DAC" w:rsidRPr="00A35784" w14:paraId="0258D246" w14:textId="77777777" w:rsidTr="00D07DAC">
              <w:trPr>
                <w:trHeight w:val="253"/>
              </w:trPr>
              <w:tc>
                <w:tcPr>
                  <w:tcW w:w="0" w:type="dxa"/>
                  <w:tcBorders>
                    <w:left w:val="double" w:sz="4" w:space="0" w:color="9BBB59"/>
                    <w:right w:val="double" w:sz="4" w:space="0" w:color="9BBB59"/>
                  </w:tcBorders>
                </w:tcPr>
                <w:p w14:paraId="42AD02FF"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specialistica/magistrale o vecchio ordinamento in Scienze Biologiche e Scienze Naturali o equipollenti; (Equipollenze ed equiparazioni tra titoli italiani, fonte MIUR)</w:t>
                  </w:r>
                </w:p>
              </w:tc>
            </w:tr>
            <w:tr w:rsidR="00D07DAC" w:rsidRPr="00A35784" w14:paraId="7552A90B" w14:textId="77777777" w:rsidTr="00D07DAC">
              <w:trPr>
                <w:trHeight w:val="253"/>
              </w:trPr>
              <w:tc>
                <w:tcPr>
                  <w:tcW w:w="8948" w:type="dxa"/>
                  <w:tcBorders>
                    <w:left w:val="double" w:sz="4" w:space="0" w:color="9BBB59"/>
                    <w:right w:val="double" w:sz="4" w:space="0" w:color="9BBB59"/>
                  </w:tcBorders>
                </w:tcPr>
                <w:p w14:paraId="24876E8B"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p w14:paraId="7AA89D4A" w14:textId="77777777" w:rsidR="00D07DAC" w:rsidRPr="00A35784" w:rsidRDefault="00D07DAC" w:rsidP="00A861D6">
                  <w:pPr>
                    <w:spacing w:line="240" w:lineRule="exact"/>
                    <w:ind w:left="720"/>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Oppure</w:t>
                  </w:r>
                </w:p>
                <w:p w14:paraId="31A72C13" w14:textId="4E633ABD"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Qualifica in Campionamento e Determinazione e tecniche Eutanasiche di Fauna Ittica acque di transizione Ittiologo livello 2 (FI-</w:t>
                  </w:r>
                  <w:r w:rsidR="0095709E">
                    <w:rPr>
                      <w:rFonts w:ascii="Times New Roman" w:hAnsi="Times New Roman"/>
                      <w:color w:val="000000"/>
                      <w:sz w:val="22"/>
                      <w:szCs w:val="22"/>
                    </w:rPr>
                    <w:t>A</w:t>
                  </w:r>
                  <w:r w:rsidRPr="00A35784">
                    <w:rPr>
                      <w:rFonts w:ascii="Times New Roman" w:hAnsi="Times New Roman"/>
                      <w:color w:val="000000"/>
                      <w:sz w:val="22"/>
                      <w:szCs w:val="22"/>
                    </w:rPr>
                    <w:t>T-</w:t>
                  </w:r>
                  <w:r w:rsidR="0095709E">
                    <w:rPr>
                      <w:rFonts w:ascii="Times New Roman" w:hAnsi="Times New Roman"/>
                      <w:color w:val="000000"/>
                      <w:sz w:val="22"/>
                      <w:szCs w:val="22"/>
                    </w:rPr>
                    <w:t>CDE_</w:t>
                  </w:r>
                  <w:r w:rsidRPr="00A35784">
                    <w:rPr>
                      <w:rFonts w:ascii="Times New Roman" w:hAnsi="Times New Roman"/>
                      <w:color w:val="000000"/>
                      <w:sz w:val="22"/>
                      <w:szCs w:val="22"/>
                    </w:rPr>
                    <w:t>2L)</w:t>
                  </w:r>
                </w:p>
              </w:tc>
            </w:tr>
            <w:tr w:rsidR="00D07DAC" w:rsidRPr="00A35784" w14:paraId="579C9683" w14:textId="77777777" w:rsidTr="00D07DAC">
              <w:trPr>
                <w:trHeight w:val="413"/>
              </w:trPr>
              <w:tc>
                <w:tcPr>
                  <w:tcW w:w="0" w:type="dxa"/>
                  <w:tcBorders>
                    <w:left w:val="double" w:sz="4" w:space="0" w:color="9BBB59"/>
                    <w:bottom w:val="double" w:sz="4" w:space="0" w:color="9BBB59"/>
                    <w:right w:val="double" w:sz="4" w:space="0" w:color="9BBB59"/>
                  </w:tcBorders>
                </w:tcPr>
                <w:p w14:paraId="7F2C0A85"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w:t>
                  </w:r>
                </w:p>
              </w:tc>
            </w:tr>
            <w:tr w:rsidR="00D07DAC" w:rsidRPr="00A35784" w14:paraId="18B32D6D" w14:textId="77777777" w:rsidTr="00D07DAC">
              <w:trPr>
                <w:trHeight w:val="274"/>
              </w:trPr>
              <w:tc>
                <w:tcPr>
                  <w:tcW w:w="0" w:type="dxa"/>
                  <w:tcBorders>
                    <w:top w:val="double" w:sz="4" w:space="0" w:color="9BBB59"/>
                    <w:left w:val="double" w:sz="4" w:space="0" w:color="9BBB59"/>
                    <w:bottom w:val="double" w:sz="4" w:space="0" w:color="9BBB59"/>
                    <w:right w:val="double" w:sz="4" w:space="0" w:color="9BBB59"/>
                  </w:tcBorders>
                </w:tcPr>
                <w:p w14:paraId="2D4705B8"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5FB6C02" w14:textId="77777777" w:rsidTr="00D07DAC">
              <w:trPr>
                <w:trHeight w:val="274"/>
              </w:trPr>
              <w:tc>
                <w:tcPr>
                  <w:tcW w:w="0" w:type="dxa"/>
                  <w:tcBorders>
                    <w:top w:val="double" w:sz="4" w:space="0" w:color="9BBB59"/>
                    <w:left w:val="double" w:sz="4" w:space="0" w:color="9BBB59"/>
                    <w:right w:val="double" w:sz="4" w:space="0" w:color="9BBB59"/>
                  </w:tcBorders>
                </w:tcPr>
                <w:p w14:paraId="2CE27050"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3F84847F" w14:textId="77777777" w:rsidTr="00D07DAC">
              <w:trPr>
                <w:trHeight w:val="660"/>
              </w:trPr>
              <w:tc>
                <w:tcPr>
                  <w:tcW w:w="0" w:type="dxa"/>
                  <w:tcBorders>
                    <w:left w:val="double" w:sz="4" w:space="0" w:color="9BBB59"/>
                    <w:right w:val="double" w:sz="4" w:space="0" w:color="9BBB59"/>
                  </w:tcBorders>
                </w:tcPr>
                <w:p w14:paraId="196B2C05"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calcolo dell’indice Habitat Fish </w:t>
                  </w:r>
                  <w:proofErr w:type="spellStart"/>
                  <w:r w:rsidRPr="00A35784">
                    <w:rPr>
                      <w:rFonts w:ascii="Times New Roman" w:hAnsi="Times New Roman"/>
                      <w:b/>
                      <w:color w:val="000000"/>
                      <w:sz w:val="22"/>
                      <w:szCs w:val="22"/>
                    </w:rPr>
                    <w:t>Bio-Indicator</w:t>
                  </w:r>
                  <w:proofErr w:type="spellEnd"/>
                  <w:r w:rsidRPr="00A35784">
                    <w:rPr>
                      <w:rFonts w:ascii="Times New Roman" w:hAnsi="Times New Roman"/>
                      <w:b/>
                      <w:color w:val="000000"/>
                      <w:sz w:val="22"/>
                      <w:szCs w:val="22"/>
                    </w:rPr>
                    <w:t xml:space="preserve"> (HFBI) e Valutazione dello stato di un ecosistema acquatico in riferimento all’EQB Fauna Ittica in ambiente acquatico di transizione</w:t>
                  </w:r>
                </w:p>
              </w:tc>
            </w:tr>
            <w:tr w:rsidR="00D07DAC" w:rsidRPr="00A35784" w14:paraId="62C65CD1" w14:textId="77777777" w:rsidTr="00D07DAC">
              <w:trPr>
                <w:trHeight w:val="274"/>
              </w:trPr>
              <w:tc>
                <w:tcPr>
                  <w:tcW w:w="0" w:type="dxa"/>
                  <w:tcBorders>
                    <w:left w:val="double" w:sz="4" w:space="0" w:color="9BBB59"/>
                    <w:right w:val="double" w:sz="4" w:space="0" w:color="9BBB59"/>
                  </w:tcBorders>
                </w:tcPr>
                <w:p w14:paraId="59DBDD51" w14:textId="77777777" w:rsidR="00D07DAC" w:rsidRPr="00A35784" w:rsidRDefault="00D07DAC" w:rsidP="00A861D6">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Unico caso</w:t>
                  </w:r>
                </w:p>
              </w:tc>
            </w:tr>
            <w:tr w:rsidR="00D07DAC" w:rsidRPr="00A35784" w14:paraId="6D867093" w14:textId="77777777" w:rsidTr="00D07DAC">
              <w:trPr>
                <w:trHeight w:val="321"/>
              </w:trPr>
              <w:tc>
                <w:tcPr>
                  <w:tcW w:w="0" w:type="dxa"/>
                  <w:tcBorders>
                    <w:left w:val="double" w:sz="4" w:space="0" w:color="9BBB59"/>
                    <w:right w:val="double" w:sz="4" w:space="0" w:color="9BBB59"/>
                  </w:tcBorders>
                </w:tcPr>
                <w:p w14:paraId="6EE3A972" w14:textId="77777777" w:rsidR="00D07DAC" w:rsidRPr="00A35784" w:rsidRDefault="00D07DAC" w:rsidP="00A861D6">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p>
                <w:p w14:paraId="2EE86D5B" w14:textId="77777777" w:rsidR="00D07DAC" w:rsidRPr="00A35784" w:rsidRDefault="00D07DAC" w:rsidP="00A861D6">
                  <w:pPr>
                    <w:spacing w:line="240" w:lineRule="exact"/>
                    <w:ind w:left="19"/>
                    <w:jc w:val="both"/>
                    <w:rPr>
                      <w:rFonts w:ascii="Times New Roman" w:hAnsi="Times New Roman"/>
                      <w:color w:val="000000"/>
                      <w:sz w:val="22"/>
                      <w:szCs w:val="22"/>
                    </w:rPr>
                  </w:pPr>
                  <w:r w:rsidRPr="00A35784">
                    <w:rPr>
                      <w:rFonts w:ascii="Times New Roman" w:hAnsi="Times New Roman"/>
                      <w:color w:val="000000"/>
                      <w:sz w:val="22"/>
                      <w:szCs w:val="22"/>
                    </w:rPr>
                    <w:t>Qualifica Esperto in determinazione e Campionamento di EQB Fauna Ittica acque di transizione Ittiologo livello 1 (FI-AT-CD_1L)</w:t>
                  </w:r>
                </w:p>
                <w:p w14:paraId="25B8081D" w14:textId="77777777" w:rsidR="00D07DAC" w:rsidRPr="00A35784" w:rsidRDefault="00D07DAC" w:rsidP="00A861D6">
                  <w:pPr>
                    <w:spacing w:before="120" w:after="200" w:line="240" w:lineRule="exact"/>
                    <w:ind w:left="19"/>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t>Oppure</w:t>
                  </w:r>
                </w:p>
                <w:p w14:paraId="201C0206" w14:textId="4FD14CE3" w:rsidR="00D07DAC" w:rsidRPr="00A35784" w:rsidRDefault="00D07DAC" w:rsidP="00A861D6">
                  <w:pPr>
                    <w:spacing w:after="200" w:line="240" w:lineRule="exact"/>
                    <w:ind w:left="19"/>
                    <w:contextualSpacing/>
                    <w:jc w:val="both"/>
                    <w:rPr>
                      <w:rFonts w:ascii="Times New Roman" w:eastAsia="Times New Roman" w:hAnsi="Times New Roman"/>
                      <w:sz w:val="22"/>
                      <w:szCs w:val="22"/>
                    </w:rPr>
                  </w:pPr>
                  <w:r w:rsidRPr="00A35784">
                    <w:rPr>
                      <w:rFonts w:ascii="Times New Roman" w:eastAsia="Times New Roman" w:hAnsi="Times New Roman"/>
                      <w:sz w:val="22"/>
                      <w:szCs w:val="22"/>
                    </w:rPr>
                    <w:lastRenderedPageBreak/>
                    <w:t>Qualifica in Campionamento e Determinazione e tecniche Eutanasiche di Fauna Ittica acque di transizione Ittiologo livello 2 (</w:t>
                  </w:r>
                  <w:r w:rsidR="0095709E" w:rsidRPr="00A35784">
                    <w:rPr>
                      <w:rFonts w:ascii="Times New Roman" w:hAnsi="Times New Roman"/>
                      <w:color w:val="000000"/>
                      <w:sz w:val="22"/>
                      <w:szCs w:val="22"/>
                    </w:rPr>
                    <w:t>FI-</w:t>
                  </w:r>
                  <w:r w:rsidR="0095709E">
                    <w:rPr>
                      <w:rFonts w:ascii="Times New Roman" w:hAnsi="Times New Roman"/>
                      <w:color w:val="000000"/>
                      <w:sz w:val="22"/>
                      <w:szCs w:val="22"/>
                    </w:rPr>
                    <w:t>A</w:t>
                  </w:r>
                  <w:r w:rsidR="0095709E" w:rsidRPr="00A35784">
                    <w:rPr>
                      <w:rFonts w:ascii="Times New Roman" w:hAnsi="Times New Roman"/>
                      <w:color w:val="000000"/>
                      <w:sz w:val="22"/>
                      <w:szCs w:val="22"/>
                    </w:rPr>
                    <w:t>T-</w:t>
                  </w:r>
                  <w:r w:rsidR="0095709E">
                    <w:rPr>
                      <w:rFonts w:ascii="Times New Roman" w:hAnsi="Times New Roman"/>
                      <w:color w:val="000000"/>
                      <w:sz w:val="22"/>
                      <w:szCs w:val="22"/>
                    </w:rPr>
                    <w:t>CDE_</w:t>
                  </w:r>
                  <w:r w:rsidR="0095709E" w:rsidRPr="00A35784">
                    <w:rPr>
                      <w:rFonts w:ascii="Times New Roman" w:hAnsi="Times New Roman"/>
                      <w:color w:val="000000"/>
                      <w:sz w:val="22"/>
                      <w:szCs w:val="22"/>
                    </w:rPr>
                    <w:t>2L</w:t>
                  </w:r>
                  <w:r w:rsidRPr="00A35784">
                    <w:rPr>
                      <w:rFonts w:ascii="Times New Roman" w:eastAsia="Times New Roman" w:hAnsi="Times New Roman"/>
                      <w:sz w:val="22"/>
                      <w:szCs w:val="22"/>
                    </w:rPr>
                    <w:t>)</w:t>
                  </w:r>
                </w:p>
              </w:tc>
            </w:tr>
            <w:tr w:rsidR="00D07DAC" w:rsidRPr="00A35784" w14:paraId="7892ED93" w14:textId="77777777" w:rsidTr="00D07DAC">
              <w:trPr>
                <w:trHeight w:val="411"/>
              </w:trPr>
              <w:tc>
                <w:tcPr>
                  <w:tcW w:w="8948" w:type="dxa"/>
                  <w:tcBorders>
                    <w:left w:val="double" w:sz="4" w:space="0" w:color="9BBB59"/>
                    <w:right w:val="double" w:sz="4" w:space="0" w:color="9BBB59"/>
                  </w:tcBorders>
                </w:tcPr>
                <w:p w14:paraId="5999B3C8" w14:textId="77777777" w:rsidR="00D07DAC" w:rsidRPr="00A35784" w:rsidRDefault="00D07DAC" w:rsidP="00A861D6">
                  <w:pPr>
                    <w:spacing w:line="240" w:lineRule="exact"/>
                    <w:rPr>
                      <w:rFonts w:ascii="Times New Roman" w:hAnsi="Times New Roman"/>
                      <w:color w:val="000000"/>
                      <w:sz w:val="22"/>
                      <w:szCs w:val="22"/>
                    </w:rPr>
                  </w:pPr>
                  <w:r w:rsidRPr="00A35784">
                    <w:rPr>
                      <w:rFonts w:ascii="Times New Roman" w:hAnsi="Times New Roman"/>
                      <w:color w:val="000000"/>
                      <w:sz w:val="22"/>
                      <w:szCs w:val="22"/>
                    </w:rPr>
                    <w:lastRenderedPageBreak/>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in Calcolo indice EQB Fauna ittica</w:t>
                  </w:r>
                </w:p>
              </w:tc>
            </w:tr>
            <w:tr w:rsidR="00D07DAC" w:rsidRPr="00A35784" w14:paraId="1E2BEF70" w14:textId="77777777" w:rsidTr="00D07DAC">
              <w:trPr>
                <w:trHeight w:val="411"/>
              </w:trPr>
              <w:tc>
                <w:tcPr>
                  <w:tcW w:w="0" w:type="dxa"/>
                  <w:tcBorders>
                    <w:left w:val="double" w:sz="4" w:space="0" w:color="9BBB59"/>
                    <w:right w:val="double" w:sz="4" w:space="0" w:color="9BBB59"/>
                  </w:tcBorders>
                </w:tcPr>
                <w:p w14:paraId="37B10C26" w14:textId="77777777"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Eventuali corsi avanzati di approfondimento</w:t>
                  </w:r>
                </w:p>
              </w:tc>
            </w:tr>
            <w:tr w:rsidR="00D07DAC" w:rsidRPr="00A35784" w14:paraId="4A08430E" w14:textId="77777777" w:rsidTr="00D07DAC">
              <w:trPr>
                <w:trHeight w:val="387"/>
              </w:trPr>
              <w:tc>
                <w:tcPr>
                  <w:tcW w:w="0" w:type="dxa"/>
                  <w:tcBorders>
                    <w:left w:val="double" w:sz="4" w:space="0" w:color="9BBB59"/>
                    <w:right w:val="double" w:sz="4" w:space="0" w:color="9BBB59"/>
                  </w:tcBorders>
                  <w:shd w:val="clear" w:color="auto" w:fill="EAF1DD"/>
                </w:tcPr>
                <w:p w14:paraId="168D692B"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5CD74DC7" w14:textId="77777777" w:rsidTr="00D07DAC">
              <w:trPr>
                <w:trHeight w:val="381"/>
              </w:trPr>
              <w:tc>
                <w:tcPr>
                  <w:tcW w:w="0" w:type="dxa"/>
                  <w:tcBorders>
                    <w:left w:val="double" w:sz="4" w:space="0" w:color="9BBB59"/>
                    <w:bottom w:val="double" w:sz="4" w:space="0" w:color="9BBB59"/>
                    <w:right w:val="double" w:sz="4" w:space="0" w:color="9BBB59"/>
                  </w:tcBorders>
                </w:tcPr>
                <w:p w14:paraId="3A013EE9" w14:textId="77777777" w:rsidR="00D07DAC" w:rsidRPr="00A35784" w:rsidRDefault="00D07DAC" w:rsidP="00A861D6">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calcolo indice e valutazione dello stato di un ecosistema acquatico</w:t>
                  </w:r>
                </w:p>
              </w:tc>
            </w:tr>
            <w:tr w:rsidR="00D07DAC" w:rsidRPr="00A35784" w14:paraId="1DE458F2" w14:textId="77777777" w:rsidTr="00D07DAC">
              <w:trPr>
                <w:trHeight w:val="780"/>
              </w:trPr>
              <w:tc>
                <w:tcPr>
                  <w:tcW w:w="0" w:type="dxa"/>
                  <w:tcBorders>
                    <w:top w:val="double" w:sz="4" w:space="0" w:color="9BBB59"/>
                    <w:left w:val="double" w:sz="4" w:space="0" w:color="9BBB59"/>
                    <w:bottom w:val="double" w:sz="4" w:space="0" w:color="9BBB59"/>
                    <w:right w:val="double" w:sz="4" w:space="0" w:color="9BBB59"/>
                  </w:tcBorders>
                  <w:shd w:val="clear" w:color="auto" w:fill="D6E3BC"/>
                </w:tcPr>
                <w:p w14:paraId="4ACFC307" w14:textId="607A3A53" w:rsidR="00D07DAC" w:rsidRPr="00A35784" w:rsidRDefault="00D07DAC" w:rsidP="00A861D6">
                  <w:pPr>
                    <w:spacing w:line="240" w:lineRule="exact"/>
                    <w:jc w:val="center"/>
                    <w:rPr>
                      <w:rFonts w:ascii="Times New Roman" w:hAnsi="Times New Roman"/>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w:t>
                  </w:r>
                  <w:r w:rsidRPr="00A35784">
                    <w:rPr>
                      <w:rFonts w:ascii="Times New Roman" w:hAnsi="Times New Roman"/>
                      <w:b/>
                      <w:color w:val="000000"/>
                      <w:sz w:val="22"/>
                      <w:szCs w:val="22"/>
                    </w:rPr>
                    <w:t>in calcolo indice e valutazione dello stato di ambiente acquatico in riferimento all’EQB Fauna Ittica</w:t>
                  </w:r>
                  <w:r w:rsidRPr="00A35784">
                    <w:rPr>
                      <w:rFonts w:ascii="Times New Roman" w:hAnsi="Times New Roman"/>
                      <w:color w:val="000000"/>
                      <w:sz w:val="22"/>
                      <w:szCs w:val="22"/>
                    </w:rPr>
                    <w:t xml:space="preserve"> </w:t>
                  </w:r>
                  <w:r w:rsidRPr="00A35784">
                    <w:rPr>
                      <w:rFonts w:ascii="Times New Roman" w:hAnsi="Times New Roman"/>
                      <w:b/>
                      <w:color w:val="000000"/>
                      <w:sz w:val="22"/>
                      <w:szCs w:val="22"/>
                    </w:rPr>
                    <w:t>in ambiente acquatico di transizione</w:t>
                  </w:r>
                </w:p>
                <w:p w14:paraId="1F79C76D" w14:textId="77777777" w:rsidR="00D07DAC" w:rsidRPr="00A35784" w:rsidRDefault="00D07DAC" w:rsidP="00A861D6">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(FI-AT-IS)</w:t>
                  </w:r>
                </w:p>
              </w:tc>
            </w:tr>
          </w:tbl>
          <w:p w14:paraId="5C35062B"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tc>
      </w:tr>
    </w:tbl>
    <w:p w14:paraId="535B1526" w14:textId="77777777" w:rsidR="00D07DAC" w:rsidRPr="00A35784" w:rsidRDefault="00D07DAC" w:rsidP="00D07DAC">
      <w:pPr>
        <w:spacing w:after="0" w:line="240" w:lineRule="auto"/>
        <w:rPr>
          <w:rFonts w:ascii="Times New Roman" w:eastAsia="Times" w:hAnsi="Times New Roman" w:cs="Times New Roman"/>
          <w:color w:val="000000"/>
          <w:lang w:eastAsia="it-IT"/>
        </w:rPr>
      </w:pPr>
      <w:bookmarkStart w:id="342" w:name="_heading=h.7m2w4jzaqhs8" w:colFirst="0" w:colLast="0"/>
      <w:bookmarkEnd w:id="342"/>
    </w:p>
    <w:p w14:paraId="6847464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5F9B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D8E20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A64282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65DC9B" w14:textId="77777777" w:rsidR="00D07DAC" w:rsidRPr="00A35784" w:rsidRDefault="00D07DAC" w:rsidP="00A861D6">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MLG 168/2017 Manuale per la classificazione dell’Elemento di Qualità Biologica “Fauna Ittica” nelle lagune costiere italiane</w:t>
      </w:r>
    </w:p>
    <w:p w14:paraId="21CCD7C3" w14:textId="77777777" w:rsidR="00D07DAC" w:rsidRPr="00A35784" w:rsidRDefault="00D07DAC" w:rsidP="00A861D6">
      <w:pPr>
        <w:spacing w:after="0" w:line="240" w:lineRule="exact"/>
        <w:jc w:val="both"/>
        <w:outlineLvl w:val="0"/>
        <w:rPr>
          <w:rFonts w:ascii="Times New Roman" w:eastAsia="Times" w:hAnsi="Times New Roman" w:cs="Times New Roman"/>
          <w:i/>
          <w:color w:val="000000"/>
          <w:lang w:eastAsia="it-IT"/>
        </w:rPr>
      </w:pPr>
    </w:p>
    <w:p w14:paraId="4A7E292F" w14:textId="77777777" w:rsidR="00D07DAC" w:rsidRPr="00A35784" w:rsidRDefault="00F830A0" w:rsidP="00A861D6">
      <w:pPr>
        <w:spacing w:after="0" w:line="240" w:lineRule="exact"/>
        <w:jc w:val="both"/>
        <w:rPr>
          <w:rFonts w:ascii="Times New Roman" w:eastAsia="Times" w:hAnsi="Times New Roman" w:cs="Times New Roman"/>
          <w:color w:val="000000"/>
          <w:lang w:eastAsia="it-IT"/>
        </w:rPr>
      </w:pPr>
      <w:hyperlink r:id="rId27">
        <w:r w:rsidR="00D07DAC" w:rsidRPr="00A35784">
          <w:rPr>
            <w:rFonts w:ascii="Times New Roman" w:eastAsia="Times" w:hAnsi="Times New Roman" w:cs="Times New Roman"/>
            <w:color w:val="000000"/>
            <w:lang w:eastAsia="it-IT"/>
          </w:rPr>
          <w:t>Video Campionamento della fauna ittica con rete a tratta manuale</w:t>
        </w:r>
      </w:hyperlink>
    </w:p>
    <w:p w14:paraId="64FEC5A4" w14:textId="77777777" w:rsidR="00D07DAC" w:rsidRPr="00A35784" w:rsidRDefault="00D07DAC" w:rsidP="00A861D6">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https://www.youtube.com/watch?v=rEEESChAUDc&amp;feature=youtu.be</w:t>
      </w:r>
    </w:p>
    <w:p w14:paraId="1CF10F0E"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66DB43D5"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04C6219E" w14:textId="77777777" w:rsidR="00D07DAC" w:rsidRPr="00A35784" w:rsidRDefault="00D07DAC" w:rsidP="00D07DAC">
      <w:pPr>
        <w:spacing w:after="0" w:line="240" w:lineRule="auto"/>
        <w:ind w:left="720"/>
        <w:jc w:val="both"/>
        <w:rPr>
          <w:rFonts w:ascii="Times New Roman" w:eastAsia="Times" w:hAnsi="Times New Roman" w:cs="Times New Roman"/>
          <w:color w:val="000000"/>
          <w:lang w:eastAsia="it-IT"/>
        </w:rPr>
      </w:pPr>
    </w:p>
    <w:p w14:paraId="400458B4"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01CBD4F9"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3B6174C" w14:textId="74DC93DA"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AD</w:t>
      </w:r>
      <w:r w:rsidRPr="00A35784">
        <w:rPr>
          <w:rFonts w:ascii="Times New Roman" w:eastAsia="Times" w:hAnsi="Times New Roman" w:cs="Times New Roman"/>
          <w:b/>
          <w:color w:val="000000"/>
          <w:lang w:eastAsia="it-IT"/>
        </w:rPr>
        <w:t xml:space="preserve"> OSSERVAZIONE DIRETTA </w:t>
      </w:r>
      <w:r w:rsidR="00BE29C9">
        <w:rPr>
          <w:rFonts w:ascii="Times New Roman" w:eastAsia="Times" w:hAnsi="Times New Roman" w:cs="Times New Roman"/>
          <w:b/>
          <w:color w:val="000000"/>
          <w:lang w:eastAsia="it-IT"/>
        </w:rPr>
        <w:t xml:space="preserve">PER </w:t>
      </w:r>
      <w:r w:rsidRPr="00A35784">
        <w:rPr>
          <w:rFonts w:ascii="Times New Roman" w:eastAsia="Times" w:hAnsi="Times New Roman" w:cs="Times New Roman"/>
          <w:b/>
          <w:color w:val="000000"/>
          <w:lang w:eastAsia="it-IT"/>
        </w:rPr>
        <w:t>EQB FAUNA ITTICA DI AMBIENTE ACQUATICO DI TRANSIZIONE</w:t>
      </w:r>
    </w:p>
    <w:p w14:paraId="7BA872FC"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8501D1C" w14:textId="317E547E" w:rsidR="00D07DAC" w:rsidRPr="0057039F" w:rsidRDefault="00D07DAC" w:rsidP="00BE29C9">
      <w:pPr>
        <w:pStyle w:val="Paragrafoelenco"/>
        <w:numPr>
          <w:ilvl w:val="0"/>
          <w:numId w:val="51"/>
        </w:numPr>
        <w:spacing w:after="0" w:line="240" w:lineRule="exact"/>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di campionamento fauna ittica di ambienti acquatico di transizione (</w:t>
      </w:r>
      <w:r w:rsidR="008F6FAE">
        <w:rPr>
          <w:rFonts w:ascii="Times New Roman" w:eastAsia="Times" w:hAnsi="Times New Roman"/>
          <w:b/>
          <w:color w:val="000000"/>
          <w:lang w:val="it-IT" w:eastAsia="it-IT"/>
        </w:rPr>
        <w:t>MLG</w:t>
      </w:r>
      <w:r w:rsidRPr="0057039F">
        <w:rPr>
          <w:rFonts w:ascii="Times New Roman" w:eastAsia="Times" w:hAnsi="Times New Roman"/>
          <w:b/>
          <w:color w:val="000000"/>
          <w:lang w:val="it-IT" w:eastAsia="it-IT"/>
        </w:rPr>
        <w:t xml:space="preserve"> ISPRA 168/2017)</w:t>
      </w:r>
    </w:p>
    <w:p w14:paraId="41F86394" w14:textId="77777777" w:rsidR="00D07DAC" w:rsidRPr="00A35784" w:rsidRDefault="00D07DAC" w:rsidP="00A861D6">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71110B7D"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35F2BBBD" w14:textId="77777777" w:rsidR="00D07DAC" w:rsidRPr="00A35784" w:rsidRDefault="00D07DAC" w:rsidP="008A786E">
      <w:pPr>
        <w:numPr>
          <w:ilvl w:val="0"/>
          <w:numId w:val="4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Compilazione scheda anagrafica di campo (format SINTAI) con:</w:t>
      </w:r>
    </w:p>
    <w:p w14:paraId="3C1908EB"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Riconoscimento aree di campionamento </w:t>
      </w:r>
    </w:p>
    <w:p w14:paraId="2777EF3F"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Riconoscimento zone rifugio</w:t>
      </w:r>
    </w:p>
    <w:p w14:paraId="3F220F7D" w14:textId="77777777" w:rsidR="00D07DAC" w:rsidRPr="00A35784" w:rsidRDefault="00D07DAC" w:rsidP="00A861D6">
      <w:pPr>
        <w:spacing w:after="0" w:line="240" w:lineRule="exact"/>
        <w:ind w:left="1440"/>
        <w:rPr>
          <w:rFonts w:ascii="Times New Roman" w:eastAsia="Times" w:hAnsi="Times New Roman" w:cs="Times New Roman"/>
          <w:color w:val="000000"/>
          <w:lang w:eastAsia="it-IT"/>
        </w:rPr>
      </w:pPr>
    </w:p>
    <w:p w14:paraId="18B912D1"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pratica del metodo:</w:t>
      </w:r>
    </w:p>
    <w:p w14:paraId="0F139EB1"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Allestimento campo</w:t>
      </w:r>
    </w:p>
    <w:p w14:paraId="7EBB99B4"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Corrette procedure di campionamento </w:t>
      </w:r>
    </w:p>
    <w:p w14:paraId="7E049170"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gestione e coordinamento della squadra</w:t>
      </w:r>
    </w:p>
    <w:p w14:paraId="104C6A0E"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individuazione e gestione dei tratti</w:t>
      </w:r>
    </w:p>
    <w:p w14:paraId="5E8D5202"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eutanasiche (solo per L2)</w:t>
      </w:r>
    </w:p>
    <w:p w14:paraId="6E8FF608"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Completa padronanza delle procedure di fissazione dei campioni (solo per L2)</w:t>
      </w:r>
    </w:p>
    <w:p w14:paraId="23DE92E9"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2CB6ADD1" w14:textId="77777777" w:rsidR="00D07DAC" w:rsidRPr="00A35784" w:rsidRDefault="00D07DAC" w:rsidP="00A861D6">
      <w:pPr>
        <w:spacing w:after="0" w:line="240" w:lineRule="exact"/>
        <w:ind w:left="1440"/>
        <w:rPr>
          <w:rFonts w:ascii="Times New Roman" w:eastAsia="Times" w:hAnsi="Times New Roman" w:cs="Times New Roman"/>
          <w:color w:val="000000"/>
          <w:lang w:eastAsia="it-IT"/>
        </w:rPr>
      </w:pPr>
    </w:p>
    <w:p w14:paraId="7736F51A"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Abilità nel movimento in acqua durante il campionamento </w:t>
      </w:r>
    </w:p>
    <w:p w14:paraId="1265DFE8" w14:textId="77777777" w:rsidR="00D07DAC" w:rsidRPr="00A35784" w:rsidRDefault="00D07DAC" w:rsidP="008A786E">
      <w:pPr>
        <w:numPr>
          <w:ilvl w:val="1"/>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Agilità e acquaticità</w:t>
      </w:r>
    </w:p>
    <w:p w14:paraId="694B8BB0"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123AD8ED"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di campionamento (rete a tratta manuale)</w:t>
      </w:r>
    </w:p>
    <w:p w14:paraId="76A0A47B" w14:textId="77777777" w:rsidR="00D07DAC" w:rsidRPr="00A35784" w:rsidRDefault="00D07DAC" w:rsidP="00A861D6">
      <w:pPr>
        <w:spacing w:after="0" w:line="240" w:lineRule="exact"/>
        <w:rPr>
          <w:rFonts w:ascii="Times New Roman" w:eastAsia="Times" w:hAnsi="Times New Roman" w:cs="Times New Roman"/>
          <w:color w:val="000000"/>
          <w:lang w:eastAsia="it-IT"/>
        </w:rPr>
      </w:pPr>
    </w:p>
    <w:p w14:paraId="0BD2FF38" w14:textId="77777777" w:rsidR="00D07DAC" w:rsidRPr="00A35784" w:rsidRDefault="00D07DAC" w:rsidP="008A786E">
      <w:pPr>
        <w:numPr>
          <w:ilvl w:val="0"/>
          <w:numId w:val="4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Periodo di campionamento, condizioni ambientali ed ecologia della stazione </w:t>
      </w:r>
    </w:p>
    <w:p w14:paraId="3895B6A0" w14:textId="77777777" w:rsidR="00D07DAC" w:rsidRPr="00A35784" w:rsidRDefault="00D07DAC" w:rsidP="00D07DAC">
      <w:pPr>
        <w:pBdr>
          <w:top w:val="nil"/>
          <w:left w:val="nil"/>
          <w:bottom w:val="nil"/>
          <w:right w:val="nil"/>
          <w:between w:val="nil"/>
        </w:pBdr>
        <w:spacing w:after="0" w:line="240" w:lineRule="auto"/>
        <w:ind w:left="720"/>
        <w:jc w:val="both"/>
        <w:rPr>
          <w:rFonts w:ascii="Times New Roman" w:eastAsia="Times" w:hAnsi="Times New Roman" w:cs="Times New Roman"/>
          <w:b/>
          <w:color w:val="000000"/>
          <w:lang w:eastAsia="it-IT"/>
        </w:rPr>
      </w:pPr>
    </w:p>
    <w:p w14:paraId="628BE33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981B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572665A"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0CD357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B897EA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4CCDE1A"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2717AF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6862DD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4988298"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D6C8A1"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DB7FF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2C7DD8D"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88B2904"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DB13A2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3117AE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0A4F6B7"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3999B8E"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6F1759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8392E5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4B3D5E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22233B9"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526FF26"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4171E77"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05F85D8D"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429A50B"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CAD6106"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2700EB3"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F0DC0B"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63664DE"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FC86E7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3741BE1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02563EC"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5773517"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3CA3F9"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66B6186"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308911E5"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5804B38"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5D272B1" w14:textId="77777777" w:rsidR="00E27705" w:rsidRPr="00A35784"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586D7DB" w14:textId="7C3F20A7" w:rsidR="00E27705" w:rsidRDefault="00E27705"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CD4B15D" w14:textId="497D3AAA" w:rsidR="00A861D6"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44077A7" w14:textId="165A3EFD" w:rsidR="00A861D6"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1F2F3C90" w14:textId="77777777" w:rsidR="00A861D6" w:rsidRPr="00A35784" w:rsidRDefault="00A861D6"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4113A13C"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291D48E0"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3817730" w14:textId="3FEBE1F0" w:rsidR="00D07DAC"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57478F4D" w14:textId="77777777" w:rsidR="00BE29C9" w:rsidRPr="00A35784" w:rsidRDefault="00BE29C9"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78C66704" w14:textId="77777777" w:rsidR="00D07DAC" w:rsidRPr="00A35784" w:rsidRDefault="00D07DAC" w:rsidP="00D07DAC">
      <w:pPr>
        <w:autoSpaceDE w:val="0"/>
        <w:autoSpaceDN w:val="0"/>
        <w:adjustRightInd w:val="0"/>
        <w:spacing w:after="0" w:line="240" w:lineRule="auto"/>
        <w:jc w:val="both"/>
        <w:rPr>
          <w:rFonts w:ascii="Times New Roman" w:eastAsia="Times" w:hAnsi="Times New Roman" w:cs="Times New Roman"/>
          <w:color w:val="000000"/>
          <w:lang w:eastAsia="it-IT"/>
        </w:rPr>
      </w:pPr>
    </w:p>
    <w:p w14:paraId="6E6B0AF2" w14:textId="704E0E55" w:rsidR="00D07DAC" w:rsidRPr="000D02C7" w:rsidRDefault="00D07DAC" w:rsidP="008A786E">
      <w:pPr>
        <w:pStyle w:val="Paragrafoelenco"/>
        <w:keepNext/>
        <w:numPr>
          <w:ilvl w:val="0"/>
          <w:numId w:val="83"/>
        </w:numPr>
        <w:spacing w:after="0" w:line="280" w:lineRule="exact"/>
        <w:ind w:left="0" w:firstLine="0"/>
        <w:jc w:val="both"/>
        <w:outlineLvl w:val="0"/>
        <w:rPr>
          <w:rFonts w:ascii="Times New Roman" w:eastAsia="Times" w:hAnsi="Times New Roman"/>
          <w:b/>
          <w:color w:val="000000"/>
          <w:sz w:val="28"/>
          <w:szCs w:val="28"/>
          <w:lang w:eastAsia="it-IT"/>
        </w:rPr>
      </w:pPr>
      <w:bookmarkStart w:id="343" w:name="_Toc63081360"/>
      <w:bookmarkStart w:id="344" w:name="_Toc71880576"/>
      <w:r w:rsidRPr="000D02C7">
        <w:rPr>
          <w:rFonts w:ascii="Times New Roman" w:eastAsia="Times" w:hAnsi="Times New Roman"/>
          <w:b/>
          <w:color w:val="000000"/>
          <w:sz w:val="28"/>
          <w:szCs w:val="28"/>
          <w:lang w:eastAsia="it-IT"/>
        </w:rPr>
        <w:t>ACQUE MARINO COSTIERE</w:t>
      </w:r>
      <w:bookmarkEnd w:id="343"/>
      <w:bookmarkEnd w:id="344"/>
    </w:p>
    <w:p w14:paraId="1B8FE7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AC0DB8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3B32DA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EC191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B8B7F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1B9F7A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5FC83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8FF4E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B38B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6EF12F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CB865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917E78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1B0E1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9F7C06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9DE1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3CF86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5BD0C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6641D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F9524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CD6B1B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6D2C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4FFA3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3E1AA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290F48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0279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FEB9C0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CCE89D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A8C001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ED12A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CF2754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C89028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31B1B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7B31F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1398A7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8172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0A34C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98C9D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834C9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61D10E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41E0033" w14:textId="148D062B" w:rsidR="00E27705" w:rsidRDefault="00E27705" w:rsidP="00D07DAC">
      <w:pPr>
        <w:spacing w:after="0" w:line="240" w:lineRule="auto"/>
        <w:rPr>
          <w:rFonts w:ascii="Times New Roman" w:eastAsia="Times" w:hAnsi="Times New Roman" w:cs="Times New Roman"/>
          <w:color w:val="000000"/>
          <w:lang w:eastAsia="it-IT"/>
        </w:rPr>
      </w:pPr>
    </w:p>
    <w:p w14:paraId="01324D8E" w14:textId="4440DF30" w:rsidR="00A861D6" w:rsidRDefault="00A861D6" w:rsidP="00D07DAC">
      <w:pPr>
        <w:spacing w:after="0" w:line="240" w:lineRule="auto"/>
        <w:rPr>
          <w:rFonts w:ascii="Times New Roman" w:eastAsia="Times" w:hAnsi="Times New Roman" w:cs="Times New Roman"/>
          <w:color w:val="000000"/>
          <w:lang w:eastAsia="it-IT"/>
        </w:rPr>
      </w:pPr>
    </w:p>
    <w:p w14:paraId="07BEFFBF" w14:textId="093CC791" w:rsidR="00A861D6" w:rsidRDefault="00A861D6" w:rsidP="00D07DAC">
      <w:pPr>
        <w:spacing w:after="0" w:line="240" w:lineRule="auto"/>
        <w:rPr>
          <w:rFonts w:ascii="Times New Roman" w:eastAsia="Times" w:hAnsi="Times New Roman" w:cs="Times New Roman"/>
          <w:color w:val="000000"/>
          <w:lang w:eastAsia="it-IT"/>
        </w:rPr>
      </w:pPr>
    </w:p>
    <w:p w14:paraId="7BC0AD16" w14:textId="68CD8268" w:rsidR="00A861D6" w:rsidRDefault="00A861D6" w:rsidP="00D07DAC">
      <w:pPr>
        <w:spacing w:after="0" w:line="240" w:lineRule="auto"/>
        <w:rPr>
          <w:rFonts w:ascii="Times New Roman" w:eastAsia="Times" w:hAnsi="Times New Roman" w:cs="Times New Roman"/>
          <w:color w:val="000000"/>
          <w:lang w:eastAsia="it-IT"/>
        </w:rPr>
      </w:pPr>
    </w:p>
    <w:p w14:paraId="2F10C57F" w14:textId="5907472A" w:rsidR="00A861D6" w:rsidRDefault="00A861D6" w:rsidP="00D07DAC">
      <w:pPr>
        <w:spacing w:after="0" w:line="240" w:lineRule="auto"/>
        <w:rPr>
          <w:rFonts w:ascii="Times New Roman" w:eastAsia="Times" w:hAnsi="Times New Roman" w:cs="Times New Roman"/>
          <w:color w:val="000000"/>
          <w:lang w:eastAsia="it-IT"/>
        </w:rPr>
      </w:pPr>
    </w:p>
    <w:p w14:paraId="0741EC21" w14:textId="6ED03217" w:rsidR="00A861D6" w:rsidRDefault="00A861D6" w:rsidP="00D07DAC">
      <w:pPr>
        <w:spacing w:after="0" w:line="240" w:lineRule="auto"/>
        <w:rPr>
          <w:rFonts w:ascii="Times New Roman" w:eastAsia="Times" w:hAnsi="Times New Roman" w:cs="Times New Roman"/>
          <w:color w:val="000000"/>
          <w:lang w:eastAsia="it-IT"/>
        </w:rPr>
      </w:pPr>
    </w:p>
    <w:p w14:paraId="441E7EE3" w14:textId="67A25267" w:rsidR="00A861D6" w:rsidRDefault="00A861D6" w:rsidP="00D07DAC">
      <w:pPr>
        <w:spacing w:after="0" w:line="240" w:lineRule="auto"/>
        <w:rPr>
          <w:rFonts w:ascii="Times New Roman" w:eastAsia="Times" w:hAnsi="Times New Roman" w:cs="Times New Roman"/>
          <w:color w:val="000000"/>
          <w:lang w:eastAsia="it-IT"/>
        </w:rPr>
      </w:pPr>
    </w:p>
    <w:p w14:paraId="59402D7B" w14:textId="77777777" w:rsidR="00A861D6" w:rsidRPr="00A35784" w:rsidRDefault="00A861D6" w:rsidP="00D07DAC">
      <w:pPr>
        <w:spacing w:after="0" w:line="240" w:lineRule="auto"/>
        <w:rPr>
          <w:rFonts w:ascii="Times New Roman" w:eastAsia="Times" w:hAnsi="Times New Roman" w:cs="Times New Roman"/>
          <w:color w:val="000000"/>
          <w:lang w:eastAsia="it-IT"/>
        </w:rPr>
      </w:pPr>
    </w:p>
    <w:p w14:paraId="6DFA8AA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3FA6189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20B00E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2E446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0F7717" w14:textId="168DF3C5"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45" w:name="_Toc63081361"/>
      <w:bookmarkStart w:id="346" w:name="_Toc71880577"/>
      <w:r w:rsidRPr="0098766B">
        <w:rPr>
          <w:rFonts w:ascii="Times New Roman" w:eastAsia="Times" w:hAnsi="Times New Roman" w:cs="Times New Roman"/>
          <w:b/>
          <w:i/>
          <w:color w:val="000000"/>
          <w:sz w:val="24"/>
          <w:szCs w:val="24"/>
          <w:lang w:eastAsia="it-IT"/>
        </w:rPr>
        <w:t xml:space="preserve">10.1 Schema di qualifica per il monitoraggio dell’EQB </w:t>
      </w:r>
      <w:proofErr w:type="spellStart"/>
      <w:r w:rsidRPr="0098766B">
        <w:rPr>
          <w:rFonts w:ascii="Times New Roman" w:eastAsia="Times" w:hAnsi="Times New Roman" w:cs="Times New Roman"/>
          <w:b/>
          <w:i/>
          <w:color w:val="000000"/>
          <w:sz w:val="24"/>
          <w:szCs w:val="24"/>
          <w:lang w:eastAsia="it-IT"/>
        </w:rPr>
        <w:t>Macroinvertebrati</w:t>
      </w:r>
      <w:proofErr w:type="spellEnd"/>
      <w:r w:rsidR="00F5791B">
        <w:rPr>
          <w:rFonts w:ascii="Times New Roman" w:eastAsia="Times" w:hAnsi="Times New Roman" w:cs="Times New Roman"/>
          <w:b/>
          <w:i/>
          <w:color w:val="000000"/>
          <w:sz w:val="24"/>
          <w:szCs w:val="24"/>
          <w:lang w:eastAsia="it-IT"/>
        </w:rPr>
        <w:t xml:space="preserve"> bentonici</w:t>
      </w:r>
      <w:r w:rsidRPr="0098766B">
        <w:rPr>
          <w:rFonts w:ascii="Times New Roman" w:eastAsia="Times" w:hAnsi="Times New Roman" w:cs="Times New Roman"/>
          <w:b/>
          <w:i/>
          <w:color w:val="000000"/>
          <w:sz w:val="24"/>
          <w:szCs w:val="24"/>
          <w:lang w:eastAsia="it-IT"/>
        </w:rPr>
        <w:t xml:space="preserve"> di fondi mobili in ambienti marino-costieri</w:t>
      </w:r>
      <w:bookmarkEnd w:id="345"/>
      <w:bookmarkEnd w:id="346"/>
    </w:p>
    <w:p w14:paraId="6558877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052DA52"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558E44B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EE306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 xml:space="preserve">in ambienti marino-costieri </w:t>
      </w:r>
    </w:p>
    <w:p w14:paraId="45C329F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B2EE1EB" w14:textId="77777777" w:rsidR="00D07DAC" w:rsidRPr="00A35784" w:rsidRDefault="00D07DAC" w:rsidP="00D07DAC">
      <w:pPr>
        <w:spacing w:after="0" w:line="240" w:lineRule="auto"/>
        <w:jc w:val="both"/>
        <w:rPr>
          <w:rFonts w:ascii="Times New Roman" w:eastAsia="Times" w:hAnsi="Times New Roman" w:cs="Times New Roman"/>
          <w:color w:val="000000"/>
          <w:lang w:eastAsia="it-IT"/>
        </w:rPr>
      </w:pPr>
    </w:p>
    <w:p w14:paraId="009DDCC0"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432A664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629"/>
        <w:gridCol w:w="7441"/>
      </w:tblGrid>
      <w:tr w:rsidR="00D07DAC" w:rsidRPr="00A35784" w14:paraId="1BC8B4CA" w14:textId="77777777" w:rsidTr="00D07DAC">
        <w:trPr>
          <w:trHeight w:val="20"/>
        </w:trPr>
        <w:tc>
          <w:tcPr>
            <w:tcW w:w="898" w:type="pct"/>
          </w:tcPr>
          <w:p w14:paraId="4CA271EF"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MB-AC-C</w:t>
            </w:r>
          </w:p>
        </w:tc>
        <w:tc>
          <w:tcPr>
            <w:tcW w:w="4102" w:type="pct"/>
          </w:tcPr>
          <w:p w14:paraId="0EF9AF59" w14:textId="279CA2E4"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Campionamento di </w:t>
            </w:r>
            <w:proofErr w:type="spellStart"/>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Pr="00A35784">
              <w:rPr>
                <w:rFonts w:ascii="Times New Roman" w:eastAsia="Times" w:hAnsi="Times New Roman" w:cs="Times New Roman"/>
                <w:color w:val="000000"/>
                <w:lang w:eastAsia="it-IT"/>
              </w:rPr>
              <w:t>entonici di fondi mobili in ambienti marino-costieri (Schema 1)</w:t>
            </w:r>
          </w:p>
        </w:tc>
      </w:tr>
      <w:tr w:rsidR="00D07DAC" w:rsidRPr="00A35784" w14:paraId="2D9B449B" w14:textId="77777777" w:rsidTr="00D07DAC">
        <w:trPr>
          <w:trHeight w:val="20"/>
        </w:trPr>
        <w:tc>
          <w:tcPr>
            <w:tcW w:w="898" w:type="pct"/>
          </w:tcPr>
          <w:p w14:paraId="7DCC597C"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MB-AC-S</w:t>
            </w:r>
          </w:p>
        </w:tc>
        <w:tc>
          <w:tcPr>
            <w:tcW w:w="4102" w:type="pct"/>
          </w:tcPr>
          <w:p w14:paraId="2391DB6A" w14:textId="1059E3F4"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Smistamento di </w:t>
            </w:r>
            <w:proofErr w:type="spellStart"/>
            <w:r w:rsidR="00F5791B">
              <w:rPr>
                <w:rFonts w:ascii="Times New Roman" w:eastAsia="Times" w:hAnsi="Times New Roman" w:cs="Times New Roman"/>
                <w:color w:val="000000"/>
                <w:lang w:eastAsia="it-IT"/>
              </w:rPr>
              <w:t>M</w:t>
            </w:r>
            <w:r w:rsidRPr="00A35784">
              <w:rPr>
                <w:rFonts w:ascii="Times New Roman" w:eastAsia="Times" w:hAnsi="Times New Roman" w:cs="Times New Roman"/>
                <w:color w:val="000000"/>
                <w:lang w:eastAsia="it-IT"/>
              </w:rPr>
              <w:t>acroinvertebrati</w:t>
            </w:r>
            <w:proofErr w:type="spellEnd"/>
            <w:r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2)</w:t>
            </w:r>
          </w:p>
        </w:tc>
      </w:tr>
      <w:tr w:rsidR="00D07DAC" w:rsidRPr="00A35784" w14:paraId="2A9A0A17" w14:textId="77777777" w:rsidTr="00D07DAC">
        <w:trPr>
          <w:trHeight w:val="526"/>
        </w:trPr>
        <w:tc>
          <w:tcPr>
            <w:tcW w:w="898" w:type="pct"/>
          </w:tcPr>
          <w:p w14:paraId="38A3B2A5" w14:textId="77777777" w:rsidR="00D07DAC" w:rsidRPr="00A35784" w:rsidRDefault="00D07DAC" w:rsidP="001B7B01">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MB-AC-D</w:t>
            </w:r>
          </w:p>
        </w:tc>
        <w:tc>
          <w:tcPr>
            <w:tcW w:w="4102" w:type="pct"/>
          </w:tcPr>
          <w:p w14:paraId="7B093097" w14:textId="5CB7B9E1"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Determinazione tassonomica di </w:t>
            </w:r>
            <w:proofErr w:type="spellStart"/>
            <w:r w:rsidR="00F5791B">
              <w:rPr>
                <w:rFonts w:ascii="Times New Roman" w:eastAsia="Times" w:hAnsi="Times New Roman" w:cs="Times New Roman"/>
                <w:color w:val="000000"/>
                <w:lang w:eastAsia="it-IT"/>
              </w:rPr>
              <w:t>M</w:t>
            </w:r>
            <w:r w:rsidR="00F5791B" w:rsidRPr="00A35784">
              <w:rPr>
                <w:rFonts w:ascii="Times New Roman" w:eastAsia="Times" w:hAnsi="Times New Roman" w:cs="Times New Roman"/>
                <w:color w:val="000000"/>
                <w:lang w:eastAsia="it-IT"/>
              </w:rPr>
              <w:t>acroinvertebrati</w:t>
            </w:r>
            <w:proofErr w:type="spellEnd"/>
            <w:r w:rsidR="00F5791B"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3)</w:t>
            </w:r>
          </w:p>
        </w:tc>
      </w:tr>
      <w:tr w:rsidR="00D07DAC" w:rsidRPr="00A35784" w14:paraId="75B3F9F7" w14:textId="77777777" w:rsidTr="00D07DAC">
        <w:trPr>
          <w:trHeight w:val="20"/>
        </w:trPr>
        <w:tc>
          <w:tcPr>
            <w:tcW w:w="898" w:type="pct"/>
          </w:tcPr>
          <w:p w14:paraId="7281EA4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MB-AC-IS</w:t>
            </w:r>
          </w:p>
        </w:tc>
        <w:tc>
          <w:tcPr>
            <w:tcW w:w="4102" w:type="pct"/>
          </w:tcPr>
          <w:p w14:paraId="7D064C8F" w14:textId="5CEA1C1B"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in Calcolo dell’M-AMBI e Valutazione dello Stato di qualità ecologica in riferimento all’EQB </w:t>
            </w:r>
            <w:proofErr w:type="spellStart"/>
            <w:r w:rsidR="00F5791B">
              <w:rPr>
                <w:rFonts w:ascii="Times New Roman" w:eastAsia="Times" w:hAnsi="Times New Roman" w:cs="Times New Roman"/>
                <w:color w:val="000000"/>
                <w:lang w:eastAsia="it-IT"/>
              </w:rPr>
              <w:t>M</w:t>
            </w:r>
            <w:r w:rsidR="00F5791B" w:rsidRPr="00A35784">
              <w:rPr>
                <w:rFonts w:ascii="Times New Roman" w:eastAsia="Times" w:hAnsi="Times New Roman" w:cs="Times New Roman"/>
                <w:color w:val="000000"/>
                <w:lang w:eastAsia="it-IT"/>
              </w:rPr>
              <w:t>acroinvertebrati</w:t>
            </w:r>
            <w:proofErr w:type="spellEnd"/>
            <w:r w:rsidR="00F5791B" w:rsidRPr="00A35784">
              <w:rPr>
                <w:rFonts w:ascii="Times New Roman" w:eastAsia="Times" w:hAnsi="Times New Roman" w:cs="Times New Roman"/>
                <w:color w:val="000000"/>
                <w:lang w:eastAsia="it-IT"/>
              </w:rPr>
              <w:t xml:space="preserve"> </w:t>
            </w:r>
            <w:r w:rsidR="00F5791B">
              <w:rPr>
                <w:rFonts w:ascii="Times New Roman" w:eastAsia="Times" w:hAnsi="Times New Roman" w:cs="Times New Roman"/>
                <w:color w:val="000000"/>
                <w:lang w:eastAsia="it-IT"/>
              </w:rPr>
              <w:t>B</w:t>
            </w:r>
            <w:r w:rsidR="00F5791B" w:rsidRPr="00A35784">
              <w:rPr>
                <w:rFonts w:ascii="Times New Roman" w:eastAsia="Times" w:hAnsi="Times New Roman" w:cs="Times New Roman"/>
                <w:color w:val="000000"/>
                <w:lang w:eastAsia="it-IT"/>
              </w:rPr>
              <w:t xml:space="preserve">entonici </w:t>
            </w:r>
            <w:r w:rsidRPr="00A35784">
              <w:rPr>
                <w:rFonts w:ascii="Times New Roman" w:eastAsia="Times" w:hAnsi="Times New Roman" w:cs="Times New Roman"/>
                <w:color w:val="000000"/>
                <w:lang w:eastAsia="it-IT"/>
              </w:rPr>
              <w:t>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4)</w:t>
            </w:r>
          </w:p>
        </w:tc>
      </w:tr>
    </w:tbl>
    <w:p w14:paraId="148967DA"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5000" w:type="pct"/>
        <w:tblLayout w:type="fixed"/>
        <w:tblLook w:val="0400" w:firstRow="0" w:lastRow="0" w:firstColumn="0" w:lastColumn="0" w:noHBand="0" w:noVBand="1"/>
      </w:tblPr>
      <w:tblGrid>
        <w:gridCol w:w="1696"/>
        <w:gridCol w:w="4677"/>
        <w:gridCol w:w="2687"/>
      </w:tblGrid>
      <w:tr w:rsidR="00D07DAC" w:rsidRPr="00A35784" w14:paraId="22AA8454" w14:textId="77777777" w:rsidTr="00D07DAC">
        <w:tc>
          <w:tcPr>
            <w:tcW w:w="5000" w:type="pct"/>
            <w:gridSpan w:val="3"/>
            <w:shd w:val="clear" w:color="auto" w:fill="92D050"/>
          </w:tcPr>
          <w:p w14:paraId="7661D80E" w14:textId="5FA83F4B" w:rsidR="00D07DAC" w:rsidRPr="00A35784" w:rsidRDefault="00D07DAC" w:rsidP="001B7B01">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10.1</w:t>
            </w:r>
            <w:r w:rsidRPr="00A35784">
              <w:rPr>
                <w:rFonts w:ascii="Times New Roman" w:hAnsi="Times New Roman"/>
                <w:b/>
                <w:color w:val="000000"/>
                <w:sz w:val="22"/>
                <w:szCs w:val="22"/>
              </w:rPr>
              <w:t xml:space="preserve"> Compilazione codici categorie</w:t>
            </w:r>
          </w:p>
        </w:tc>
      </w:tr>
      <w:tr w:rsidR="00D07DAC" w:rsidRPr="00AF2701" w14:paraId="4DAA72A2" w14:textId="77777777" w:rsidTr="00D07DAC">
        <w:tc>
          <w:tcPr>
            <w:tcW w:w="5000" w:type="pct"/>
            <w:gridSpan w:val="3"/>
            <w:shd w:val="clear" w:color="auto" w:fill="D6E3BC"/>
          </w:tcPr>
          <w:p w14:paraId="02A34C15" w14:textId="77777777" w:rsidR="00D07DAC" w:rsidRPr="00A35784" w:rsidRDefault="00D07DAC" w:rsidP="001B7B01">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t>Codice</w:t>
            </w:r>
            <w:proofErr w:type="spellEnd"/>
            <w:r w:rsidRPr="00A35784">
              <w:rPr>
                <w:rFonts w:ascii="Times New Roman" w:hAnsi="Times New Roman"/>
                <w:b/>
                <w:color w:val="000000"/>
                <w:sz w:val="22"/>
                <w:szCs w:val="22"/>
                <w:lang w:val="en-US"/>
              </w:rPr>
              <w:t xml:space="preserve"> MB - AC- C, S, D, IS</w:t>
            </w:r>
          </w:p>
        </w:tc>
      </w:tr>
      <w:tr w:rsidR="00D07DAC" w:rsidRPr="00A35784" w14:paraId="3A310000" w14:textId="77777777" w:rsidTr="00D07DAC">
        <w:tc>
          <w:tcPr>
            <w:tcW w:w="936" w:type="pct"/>
          </w:tcPr>
          <w:p w14:paraId="1EFC82C1"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2581" w:type="pct"/>
          </w:tcPr>
          <w:p w14:paraId="5830DEAF" w14:textId="77777777" w:rsidR="00D07DAC" w:rsidRPr="00A35784" w:rsidRDefault="00D07DAC" w:rsidP="001B7B01">
            <w:pPr>
              <w:spacing w:line="240" w:lineRule="exact"/>
              <w:jc w:val="both"/>
              <w:rPr>
                <w:rFonts w:ascii="Times New Roman" w:hAnsi="Times New Roman"/>
                <w:color w:val="000000"/>
                <w:sz w:val="22"/>
                <w:szCs w:val="22"/>
              </w:rPr>
            </w:pPr>
            <w:proofErr w:type="spellStart"/>
            <w:r w:rsidRPr="00A35784">
              <w:rPr>
                <w:rFonts w:ascii="Times New Roman" w:hAnsi="Times New Roman"/>
                <w:color w:val="000000"/>
                <w:sz w:val="22"/>
                <w:szCs w:val="22"/>
              </w:rPr>
              <w:t>Macrozoobenthos</w:t>
            </w:r>
            <w:proofErr w:type="spellEnd"/>
          </w:p>
        </w:tc>
        <w:tc>
          <w:tcPr>
            <w:tcW w:w="1483" w:type="pct"/>
          </w:tcPr>
          <w:p w14:paraId="65DBBE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MB</w:t>
            </w:r>
          </w:p>
        </w:tc>
      </w:tr>
      <w:tr w:rsidR="00D07DAC" w:rsidRPr="00A35784" w14:paraId="0A590280" w14:textId="77777777" w:rsidTr="00D07DAC">
        <w:tc>
          <w:tcPr>
            <w:tcW w:w="936" w:type="pct"/>
          </w:tcPr>
          <w:p w14:paraId="04D9C157"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2581" w:type="pct"/>
          </w:tcPr>
          <w:p w14:paraId="30DAE91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marino-costiere </w:t>
            </w:r>
          </w:p>
        </w:tc>
        <w:tc>
          <w:tcPr>
            <w:tcW w:w="1483" w:type="pct"/>
          </w:tcPr>
          <w:p w14:paraId="592C0F6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w:t>
            </w:r>
          </w:p>
        </w:tc>
      </w:tr>
      <w:tr w:rsidR="00D07DAC" w:rsidRPr="00A35784" w14:paraId="7382832F" w14:textId="77777777" w:rsidTr="00D07DAC">
        <w:tc>
          <w:tcPr>
            <w:tcW w:w="936" w:type="pct"/>
            <w:vMerge w:val="restart"/>
          </w:tcPr>
          <w:p w14:paraId="13C18E91"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w:t>
            </w:r>
          </w:p>
        </w:tc>
        <w:tc>
          <w:tcPr>
            <w:tcW w:w="2581" w:type="pct"/>
          </w:tcPr>
          <w:p w14:paraId="03870EA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1483" w:type="pct"/>
          </w:tcPr>
          <w:p w14:paraId="6F498B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3493CFA5" w14:textId="77777777" w:rsidTr="00D07DAC">
        <w:tc>
          <w:tcPr>
            <w:tcW w:w="936" w:type="pct"/>
            <w:vMerge/>
          </w:tcPr>
          <w:p w14:paraId="70EFA4D2"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34930B2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Smistamento</w:t>
            </w:r>
          </w:p>
        </w:tc>
        <w:tc>
          <w:tcPr>
            <w:tcW w:w="1483" w:type="pct"/>
          </w:tcPr>
          <w:p w14:paraId="081F51D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w:t>
            </w:r>
          </w:p>
        </w:tc>
      </w:tr>
      <w:tr w:rsidR="00D07DAC" w:rsidRPr="00A35784" w14:paraId="4EBC60AD" w14:textId="77777777" w:rsidTr="00D07DAC">
        <w:tc>
          <w:tcPr>
            <w:tcW w:w="936" w:type="pct"/>
            <w:vMerge/>
          </w:tcPr>
          <w:p w14:paraId="2591B04E"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61255F2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bCs/>
                <w:color w:val="000000"/>
                <w:sz w:val="22"/>
                <w:szCs w:val="22"/>
              </w:rPr>
              <w:t>Determinazione tassonomica</w:t>
            </w:r>
          </w:p>
        </w:tc>
        <w:tc>
          <w:tcPr>
            <w:tcW w:w="1483" w:type="pct"/>
          </w:tcPr>
          <w:p w14:paraId="71BF30B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60DE8EE1" w14:textId="77777777" w:rsidTr="00D07DAC">
        <w:tc>
          <w:tcPr>
            <w:tcW w:w="936" w:type="pct"/>
            <w:vMerge/>
          </w:tcPr>
          <w:p w14:paraId="2BD5AD48" w14:textId="77777777" w:rsidR="00D07DAC" w:rsidRPr="00A35784" w:rsidRDefault="00D07DAC" w:rsidP="001B7B01">
            <w:pPr>
              <w:spacing w:line="240" w:lineRule="exact"/>
              <w:jc w:val="both"/>
              <w:rPr>
                <w:rFonts w:ascii="Times New Roman" w:hAnsi="Times New Roman"/>
                <w:color w:val="000000"/>
                <w:sz w:val="22"/>
                <w:szCs w:val="22"/>
              </w:rPr>
            </w:pPr>
          </w:p>
        </w:tc>
        <w:tc>
          <w:tcPr>
            <w:tcW w:w="2581" w:type="pct"/>
          </w:tcPr>
          <w:p w14:paraId="3F65743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Calcolo Indice e valutazione dello stato ecologico</w:t>
            </w:r>
          </w:p>
        </w:tc>
        <w:tc>
          <w:tcPr>
            <w:tcW w:w="1483" w:type="pct"/>
          </w:tcPr>
          <w:p w14:paraId="3228C37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551C3CD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75785B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33B15D0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629"/>
        <w:gridCol w:w="7441"/>
      </w:tblGrid>
      <w:tr w:rsidR="00D07DAC" w:rsidRPr="00A35784" w14:paraId="21878274" w14:textId="77777777" w:rsidTr="00D07DAC">
        <w:trPr>
          <w:trHeight w:val="20"/>
        </w:trPr>
        <w:tc>
          <w:tcPr>
            <w:tcW w:w="898" w:type="pct"/>
          </w:tcPr>
          <w:p w14:paraId="364A9B14"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MB-AC-C</w:t>
            </w:r>
          </w:p>
        </w:tc>
        <w:tc>
          <w:tcPr>
            <w:tcW w:w="4102" w:type="pct"/>
          </w:tcPr>
          <w:p w14:paraId="672C1752"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1)</w:t>
            </w:r>
          </w:p>
        </w:tc>
      </w:tr>
      <w:tr w:rsidR="00D07DAC" w:rsidRPr="00A35784" w14:paraId="6BA77715" w14:textId="77777777" w:rsidTr="00D07DAC">
        <w:trPr>
          <w:trHeight w:val="20"/>
        </w:trPr>
        <w:tc>
          <w:tcPr>
            <w:tcW w:w="898" w:type="pct"/>
          </w:tcPr>
          <w:p w14:paraId="66A45190"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MB-AC-S</w:t>
            </w:r>
          </w:p>
        </w:tc>
        <w:tc>
          <w:tcPr>
            <w:tcW w:w="4102" w:type="pct"/>
          </w:tcPr>
          <w:p w14:paraId="48D9EEB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in ambienti marino-costieri. (Schema 2)</w:t>
            </w:r>
          </w:p>
        </w:tc>
      </w:tr>
      <w:tr w:rsidR="00D07DAC" w:rsidRPr="00A35784" w14:paraId="23BE3D97" w14:textId="77777777" w:rsidTr="00D07DAC">
        <w:trPr>
          <w:trHeight w:val="20"/>
        </w:trPr>
        <w:tc>
          <w:tcPr>
            <w:tcW w:w="898" w:type="pct"/>
          </w:tcPr>
          <w:p w14:paraId="12905EF6"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MB-AC-D</w:t>
            </w:r>
          </w:p>
        </w:tc>
        <w:tc>
          <w:tcPr>
            <w:tcW w:w="4102" w:type="pct"/>
          </w:tcPr>
          <w:p w14:paraId="4797C06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Attività di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 xml:space="preserve">tassonomica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w:t>
            </w:r>
            <w:r w:rsidRPr="00A35784" w:rsidDel="00ED2C92">
              <w:rPr>
                <w:rFonts w:ascii="Times New Roman" w:eastAsia="Times" w:hAnsi="Times New Roman" w:cs="Times New Roman"/>
                <w:color w:val="000000"/>
                <w:lang w:eastAsia="it-IT"/>
              </w:rPr>
              <w:t xml:space="preserve"> </w:t>
            </w:r>
            <w:r w:rsidRPr="00A35784">
              <w:rPr>
                <w:rFonts w:ascii="Times New Roman" w:eastAsia="Times" w:hAnsi="Times New Roman" w:cs="Times New Roman"/>
                <w:color w:val="000000"/>
                <w:lang w:eastAsia="it-IT"/>
              </w:rPr>
              <w:t>in ambienti marino-costieri. (Schema 3)</w:t>
            </w:r>
          </w:p>
        </w:tc>
      </w:tr>
      <w:tr w:rsidR="00D07DAC" w:rsidRPr="00A35784" w14:paraId="752D2C45" w14:textId="77777777" w:rsidTr="00D07DAC">
        <w:trPr>
          <w:trHeight w:val="20"/>
        </w:trPr>
        <w:tc>
          <w:tcPr>
            <w:tcW w:w="898" w:type="pct"/>
          </w:tcPr>
          <w:p w14:paraId="544D8679"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MB-AC-IS</w:t>
            </w:r>
          </w:p>
        </w:tc>
        <w:tc>
          <w:tcPr>
            <w:tcW w:w="4102" w:type="pct"/>
          </w:tcPr>
          <w:p w14:paraId="3D2CA7C6"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dell’M-AMBI e Valutazione dello stato di qualità ecologica di ambienti marino-costieri in riferimento all’EQB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(Schema 4).</w:t>
            </w:r>
          </w:p>
        </w:tc>
      </w:tr>
    </w:tbl>
    <w:p w14:paraId="61084EF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6CB774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16AB0B0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629"/>
        <w:gridCol w:w="7441"/>
      </w:tblGrid>
      <w:tr w:rsidR="00D07DAC" w:rsidRPr="00A35784" w14:paraId="5B9A80F4" w14:textId="77777777" w:rsidTr="00D07DAC">
        <w:trPr>
          <w:trHeight w:val="20"/>
        </w:trPr>
        <w:tc>
          <w:tcPr>
            <w:tcW w:w="898" w:type="pct"/>
          </w:tcPr>
          <w:p w14:paraId="3AD2BC2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MB-AC-C</w:t>
            </w:r>
          </w:p>
        </w:tc>
        <w:tc>
          <w:tcPr>
            <w:tcW w:w="4102" w:type="pct"/>
          </w:tcPr>
          <w:p w14:paraId="4189B967"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Campionamento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atte a valutare lo stato di qualità ecologica di ambienti marino-costiero.</w:t>
            </w:r>
          </w:p>
        </w:tc>
      </w:tr>
      <w:tr w:rsidR="00D07DAC" w:rsidRPr="00A35784" w14:paraId="71F68A30" w14:textId="77777777" w:rsidTr="00D07DAC">
        <w:trPr>
          <w:trHeight w:val="20"/>
        </w:trPr>
        <w:tc>
          <w:tcPr>
            <w:tcW w:w="898" w:type="pct"/>
          </w:tcPr>
          <w:p w14:paraId="5151F6F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MB-AC-S</w:t>
            </w:r>
          </w:p>
        </w:tc>
        <w:tc>
          <w:tcPr>
            <w:tcW w:w="4102" w:type="pct"/>
          </w:tcPr>
          <w:p w14:paraId="507D4CC2"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Smistamento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atte a valutare lo stato di qualità ecologica di ambienti marino-costiero.</w:t>
            </w:r>
          </w:p>
        </w:tc>
      </w:tr>
      <w:tr w:rsidR="00D07DAC" w:rsidRPr="00A35784" w14:paraId="23B6E220" w14:textId="77777777" w:rsidTr="00D07DAC">
        <w:trPr>
          <w:trHeight w:val="20"/>
        </w:trPr>
        <w:tc>
          <w:tcPr>
            <w:tcW w:w="898" w:type="pct"/>
          </w:tcPr>
          <w:p w14:paraId="1A2039D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MB-AC-D</w:t>
            </w:r>
          </w:p>
        </w:tc>
        <w:tc>
          <w:tcPr>
            <w:tcW w:w="4102" w:type="pct"/>
          </w:tcPr>
          <w:p w14:paraId="6158B8D0" w14:textId="1180750A"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nello svolgimento di attività di </w:t>
            </w:r>
            <w:r w:rsidRPr="00A35784">
              <w:rPr>
                <w:rFonts w:ascii="Times New Roman" w:eastAsia="Times" w:hAnsi="Times New Roman" w:cs="Times New Roman"/>
                <w:bCs/>
                <w:color w:val="000000"/>
                <w:lang w:eastAsia="it-IT"/>
              </w:rPr>
              <w:t xml:space="preserve">Determinazione </w:t>
            </w:r>
            <w:r w:rsidRPr="00A35784">
              <w:rPr>
                <w:rFonts w:ascii="Times New Roman" w:eastAsia="Times" w:hAnsi="Times New Roman" w:cs="Times New Roman"/>
                <w:color w:val="000000"/>
                <w:lang w:eastAsia="it-IT"/>
              </w:rPr>
              <w:t xml:space="preserve">tassonomica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atte a valutare lo stato di qualità ecologica di ambienti marino-</w:t>
            </w:r>
            <w:r w:rsidR="001B7B01">
              <w:rPr>
                <w:rFonts w:ascii="Times New Roman" w:eastAsia="Times" w:hAnsi="Times New Roman" w:cs="Times New Roman"/>
                <w:color w:val="000000"/>
                <w:lang w:eastAsia="it-IT"/>
              </w:rPr>
              <w:t>costieri</w:t>
            </w:r>
            <w:r w:rsidRPr="00A35784">
              <w:rPr>
                <w:rFonts w:ascii="Times New Roman" w:eastAsia="Times" w:hAnsi="Times New Roman" w:cs="Times New Roman"/>
                <w:color w:val="000000"/>
                <w:lang w:eastAsia="it-IT"/>
              </w:rPr>
              <w:t xml:space="preserve">. </w:t>
            </w:r>
          </w:p>
        </w:tc>
      </w:tr>
      <w:tr w:rsidR="00D07DAC" w:rsidRPr="00A35784" w14:paraId="0564C364" w14:textId="77777777" w:rsidTr="00D07DAC">
        <w:trPr>
          <w:trHeight w:val="20"/>
        </w:trPr>
        <w:tc>
          <w:tcPr>
            <w:tcW w:w="898" w:type="pct"/>
          </w:tcPr>
          <w:p w14:paraId="3A0DA1F1"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MB-AC-IS</w:t>
            </w:r>
          </w:p>
        </w:tc>
        <w:tc>
          <w:tcPr>
            <w:tcW w:w="4102" w:type="pct"/>
          </w:tcPr>
          <w:p w14:paraId="380A7CDC"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Operatore competente nel calcolo dell’M-AMBI per la valutazione dello Stato di un ecosistema in riferimento all’EQB di </w:t>
            </w:r>
            <w:proofErr w:type="spellStart"/>
            <w:r w:rsidRPr="00A35784">
              <w:rPr>
                <w:rFonts w:ascii="Times New Roman" w:eastAsia="Times" w:hAnsi="Times New Roman" w:cs="Times New Roman"/>
                <w:color w:val="000000"/>
                <w:lang w:eastAsia="it-IT"/>
              </w:rPr>
              <w:t>macroinvertebrati</w:t>
            </w:r>
            <w:proofErr w:type="spellEnd"/>
            <w:r w:rsidRPr="00A35784">
              <w:rPr>
                <w:rFonts w:ascii="Times New Roman" w:eastAsia="Times" w:hAnsi="Times New Roman" w:cs="Times New Roman"/>
                <w:color w:val="000000"/>
                <w:lang w:eastAsia="it-IT"/>
              </w:rPr>
              <w:t xml:space="preserve"> bentonici di fondi mobili didi ambienti marino-costiero.</w:t>
            </w:r>
          </w:p>
        </w:tc>
      </w:tr>
    </w:tbl>
    <w:p w14:paraId="05A8810A" w14:textId="77777777" w:rsidR="00D07DAC" w:rsidRPr="00A35784" w:rsidRDefault="00D07DAC" w:rsidP="001B7B01">
      <w:pPr>
        <w:spacing w:after="0" w:line="240" w:lineRule="auto"/>
        <w:rPr>
          <w:rFonts w:ascii="Times New Roman" w:eastAsia="Times" w:hAnsi="Times New Roman" w:cs="Times New Roman"/>
          <w:color w:val="000000"/>
          <w:lang w:eastAsia="it-IT"/>
        </w:rPr>
      </w:pPr>
    </w:p>
    <w:p w14:paraId="2C6B087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130A10A"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619EAE0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F867778"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p w14:paraId="04A1E9EC"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8953" w:type="dxa"/>
        <w:tblLayout w:type="fixed"/>
        <w:tblLook w:val="0400" w:firstRow="0" w:lastRow="0" w:firstColumn="0" w:lastColumn="0" w:noHBand="0" w:noVBand="1"/>
      </w:tblPr>
      <w:tblGrid>
        <w:gridCol w:w="4359"/>
        <w:gridCol w:w="43"/>
        <w:gridCol w:w="31"/>
        <w:gridCol w:w="83"/>
        <w:gridCol w:w="4437"/>
      </w:tblGrid>
      <w:tr w:rsidR="00D07DAC" w:rsidRPr="00A35784" w14:paraId="2A723D8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5297C678"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23A5CB3A"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289659D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7BAFF6A7"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754950A"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2B0203B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AB6B683" w14:textId="77777777" w:rsidTr="00D07DAC">
        <w:trPr>
          <w:trHeight w:val="109"/>
        </w:trPr>
        <w:tc>
          <w:tcPr>
            <w:tcW w:w="8953" w:type="dxa"/>
            <w:gridSpan w:val="5"/>
            <w:tcBorders>
              <w:left w:val="double" w:sz="4" w:space="0" w:color="9BBB59"/>
              <w:right w:val="double" w:sz="4" w:space="0" w:color="9BBB59"/>
            </w:tcBorders>
          </w:tcPr>
          <w:p w14:paraId="52E65E2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Campionamento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w:t>
            </w:r>
            <w:r w:rsidRPr="00A35784" w:rsidDel="00155FE8">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23E6F928" w14:textId="77777777" w:rsidTr="00D07DAC">
        <w:trPr>
          <w:trHeight w:val="109"/>
        </w:trPr>
        <w:tc>
          <w:tcPr>
            <w:tcW w:w="4359" w:type="dxa"/>
            <w:tcBorders>
              <w:left w:val="double" w:sz="4" w:space="0" w:color="9BBB59"/>
            </w:tcBorders>
          </w:tcPr>
          <w:p w14:paraId="7E84B034"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94" w:type="dxa"/>
            <w:gridSpan w:val="4"/>
            <w:tcBorders>
              <w:right w:val="double" w:sz="4" w:space="0" w:color="9BBB59"/>
            </w:tcBorders>
          </w:tcPr>
          <w:p w14:paraId="4368BB51"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1596DBE2" w14:textId="77777777" w:rsidTr="00D07DAC">
        <w:trPr>
          <w:trHeight w:val="1757"/>
        </w:trPr>
        <w:tc>
          <w:tcPr>
            <w:tcW w:w="4359" w:type="dxa"/>
            <w:tcBorders>
              <w:left w:val="double" w:sz="4" w:space="0" w:color="9BBB59"/>
            </w:tcBorders>
          </w:tcPr>
          <w:p w14:paraId="6EF1282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lastRenderedPageBreak/>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94" w:type="dxa"/>
            <w:gridSpan w:val="4"/>
            <w:tcBorders>
              <w:right w:val="double" w:sz="4" w:space="0" w:color="9BBB59"/>
            </w:tcBorders>
          </w:tcPr>
          <w:p w14:paraId="349D677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1E8C5A7" w14:textId="77777777" w:rsidTr="00D07DAC">
        <w:trPr>
          <w:trHeight w:val="700"/>
        </w:trPr>
        <w:tc>
          <w:tcPr>
            <w:tcW w:w="4359" w:type="dxa"/>
            <w:tcBorders>
              <w:left w:val="double" w:sz="4" w:space="0" w:color="9BBB59"/>
              <w:bottom w:val="double" w:sz="4" w:space="0" w:color="9BBB59"/>
            </w:tcBorders>
          </w:tcPr>
          <w:p w14:paraId="577E218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p>
        </w:tc>
        <w:tc>
          <w:tcPr>
            <w:tcW w:w="4594" w:type="dxa"/>
            <w:gridSpan w:val="4"/>
            <w:tcBorders>
              <w:bottom w:val="double" w:sz="4" w:space="0" w:color="9BBB59"/>
              <w:right w:val="double" w:sz="4" w:space="0" w:color="9BBB59"/>
            </w:tcBorders>
          </w:tcPr>
          <w:p w14:paraId="1CD9FDC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60136365"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09F3912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3CD4A299"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62D913A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2A6A43E" w14:textId="77777777" w:rsidTr="00D07DAC">
        <w:trPr>
          <w:trHeight w:val="341"/>
        </w:trPr>
        <w:tc>
          <w:tcPr>
            <w:tcW w:w="8953" w:type="dxa"/>
            <w:gridSpan w:val="5"/>
            <w:tcBorders>
              <w:left w:val="double" w:sz="4" w:space="0" w:color="9BBB59"/>
              <w:right w:val="double" w:sz="4" w:space="0" w:color="9BBB59"/>
            </w:tcBorders>
          </w:tcPr>
          <w:p w14:paraId="446E9DC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Campionamento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w:t>
            </w:r>
            <w:r w:rsidRPr="00A35784" w:rsidDel="00155FE8">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404F52CA" w14:textId="77777777" w:rsidTr="00D07DAC">
        <w:trPr>
          <w:trHeight w:val="286"/>
        </w:trPr>
        <w:tc>
          <w:tcPr>
            <w:tcW w:w="4402" w:type="dxa"/>
            <w:gridSpan w:val="2"/>
            <w:tcBorders>
              <w:left w:val="double" w:sz="4" w:space="0" w:color="9BBB59"/>
            </w:tcBorders>
          </w:tcPr>
          <w:p w14:paraId="2DF7C20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14DB68C7" w14:textId="77777777" w:rsidR="00D07DAC" w:rsidRPr="00A35784" w:rsidRDefault="00D07DAC" w:rsidP="001B7B01">
            <w:pPr>
              <w:spacing w:line="240" w:lineRule="exact"/>
              <w:ind w:left="32"/>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3ED3A609" w14:textId="77777777" w:rsidTr="00D07DAC">
        <w:trPr>
          <w:trHeight w:val="572"/>
        </w:trPr>
        <w:tc>
          <w:tcPr>
            <w:tcW w:w="4402" w:type="dxa"/>
            <w:gridSpan w:val="2"/>
            <w:tcBorders>
              <w:left w:val="double" w:sz="4" w:space="0" w:color="9BBB59"/>
            </w:tcBorders>
          </w:tcPr>
          <w:p w14:paraId="3E27E793"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w:t>
            </w:r>
            <w:proofErr w:type="gramStart"/>
            <w:r w:rsidRPr="00A35784">
              <w:rPr>
                <w:rFonts w:ascii="Times New Roman" w:hAnsi="Times New Roman"/>
                <w:color w:val="000000"/>
                <w:sz w:val="22"/>
                <w:szCs w:val="22"/>
              </w:rPr>
              <w:t>3</w:t>
            </w:r>
            <w:proofErr w:type="gramEnd"/>
            <w:r w:rsidRPr="00A35784">
              <w:rPr>
                <w:rFonts w:ascii="Times New Roman" w:hAnsi="Times New Roman"/>
                <w:color w:val="000000"/>
                <w:sz w:val="22"/>
                <w:szCs w:val="22"/>
              </w:rPr>
              <w:t xml:space="preserve"> anni nelle attività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p>
        </w:tc>
        <w:tc>
          <w:tcPr>
            <w:tcW w:w="4551" w:type="dxa"/>
            <w:gridSpan w:val="3"/>
            <w:tcBorders>
              <w:right w:val="double" w:sz="4" w:space="0" w:color="9BBB59"/>
            </w:tcBorders>
          </w:tcPr>
          <w:p w14:paraId="1BEBC43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C88FAD4" w14:textId="77777777" w:rsidTr="00D07DAC">
        <w:trPr>
          <w:trHeight w:val="468"/>
        </w:trPr>
        <w:tc>
          <w:tcPr>
            <w:tcW w:w="4402" w:type="dxa"/>
            <w:gridSpan w:val="2"/>
            <w:tcBorders>
              <w:left w:val="double" w:sz="4" w:space="0" w:color="9BBB59"/>
            </w:tcBorders>
          </w:tcPr>
          <w:p w14:paraId="58956D40"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778D231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marino-costieri</w:t>
            </w:r>
          </w:p>
        </w:tc>
      </w:tr>
      <w:tr w:rsidR="00D07DAC" w:rsidRPr="00A35784" w14:paraId="15C4A998" w14:textId="77777777" w:rsidTr="00D07DAC">
        <w:trPr>
          <w:trHeight w:val="267"/>
        </w:trPr>
        <w:tc>
          <w:tcPr>
            <w:tcW w:w="4402" w:type="dxa"/>
            <w:gridSpan w:val="2"/>
            <w:tcBorders>
              <w:left w:val="double" w:sz="4" w:space="0" w:color="9BBB59"/>
            </w:tcBorders>
          </w:tcPr>
          <w:p w14:paraId="2E0B9B6A"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E5609DA" w14:textId="50A2DCC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2274DB">
              <w:rPr>
                <w:rFonts w:ascii="Times New Roman" w:hAnsi="Times New Roman"/>
                <w:color w:val="000000"/>
                <w:sz w:val="22"/>
                <w:szCs w:val="22"/>
              </w:rPr>
              <w:t>-</w:t>
            </w:r>
            <w:r w:rsidR="00F5791B">
              <w:rPr>
                <w:rFonts w:ascii="Times New Roman" w:hAnsi="Times New Roman"/>
                <w:color w:val="000000"/>
                <w:sz w:val="22"/>
                <w:szCs w:val="22"/>
              </w:rPr>
              <w:t>formazione</w:t>
            </w:r>
          </w:p>
        </w:tc>
      </w:tr>
      <w:tr w:rsidR="00D07DAC" w:rsidRPr="00A35784" w14:paraId="1B1DB849" w14:textId="77777777" w:rsidTr="00D07DAC">
        <w:trPr>
          <w:trHeight w:val="411"/>
        </w:trPr>
        <w:tc>
          <w:tcPr>
            <w:tcW w:w="8953" w:type="dxa"/>
            <w:gridSpan w:val="5"/>
            <w:tcBorders>
              <w:left w:val="double" w:sz="4" w:space="0" w:color="9BBB59"/>
              <w:right w:val="double" w:sz="4" w:space="0" w:color="9BBB59"/>
            </w:tcBorders>
            <w:shd w:val="clear" w:color="auto" w:fill="EAF1DD"/>
          </w:tcPr>
          <w:p w14:paraId="34AAE4F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7ADA9844" w14:textId="77777777" w:rsidTr="00D07DAC">
        <w:trPr>
          <w:trHeight w:val="381"/>
        </w:trPr>
        <w:tc>
          <w:tcPr>
            <w:tcW w:w="8953" w:type="dxa"/>
            <w:gridSpan w:val="5"/>
            <w:tcBorders>
              <w:left w:val="double" w:sz="4" w:space="0" w:color="9BBB59"/>
              <w:bottom w:val="double" w:sz="4" w:space="0" w:color="9BBB59"/>
              <w:right w:val="double" w:sz="4" w:space="0" w:color="9BBB59"/>
            </w:tcBorders>
          </w:tcPr>
          <w:p w14:paraId="5E338DF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Prova abilitativa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(es ad osservazione diretta)</w:t>
            </w:r>
          </w:p>
        </w:tc>
      </w:tr>
      <w:tr w:rsidR="00D07DAC" w:rsidRPr="00A35784" w14:paraId="5D6CEB4F" w14:textId="77777777" w:rsidTr="00D07DAC">
        <w:trPr>
          <w:trHeight w:val="695"/>
        </w:trPr>
        <w:tc>
          <w:tcPr>
            <w:tcW w:w="8953" w:type="dxa"/>
            <w:gridSpan w:val="5"/>
            <w:tcBorders>
              <w:top w:val="double" w:sz="4" w:space="0" w:color="9BBB59"/>
              <w:left w:val="double" w:sz="4" w:space="0" w:color="9BBB59"/>
              <w:right w:val="double" w:sz="4" w:space="0" w:color="9BBB59"/>
            </w:tcBorders>
            <w:shd w:val="clear" w:color="auto" w:fill="D6E3BC"/>
          </w:tcPr>
          <w:p w14:paraId="2F1070D9" w14:textId="1C45286E"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 xml:space="preserve">di esperto in </w:t>
            </w:r>
            <w:r w:rsidRPr="00A35784">
              <w:rPr>
                <w:rFonts w:ascii="Times New Roman" w:hAnsi="Times New Roman"/>
                <w:b/>
                <w:color w:val="000000"/>
                <w:sz w:val="22"/>
                <w:szCs w:val="22"/>
              </w:rPr>
              <w:t>Campionamento d</w:t>
            </w:r>
            <w:r w:rsidR="00F5791B">
              <w:rPr>
                <w:rFonts w:ascii="Times New Roman" w:hAnsi="Times New Roman"/>
                <w:b/>
                <w:color w:val="000000"/>
                <w:sz w:val="22"/>
                <w:szCs w:val="22"/>
              </w:rPr>
              <w:t>ell’EQB</w:t>
            </w:r>
            <w:r w:rsidRPr="00A35784">
              <w:rPr>
                <w:rFonts w:ascii="Times New Roman" w:hAnsi="Times New Roman"/>
                <w:b/>
                <w:color w:val="000000"/>
                <w:sz w:val="22"/>
                <w:szCs w:val="22"/>
              </w:rPr>
              <w:t xml:space="preserve">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b/>
                <w:color w:val="000000"/>
                <w:sz w:val="22"/>
                <w:szCs w:val="22"/>
              </w:rPr>
              <w:t>in ambienti marino-costieri</w:t>
            </w:r>
            <w:r w:rsidRPr="00A35784">
              <w:rPr>
                <w:rFonts w:ascii="Times New Roman" w:hAnsi="Times New Roman"/>
                <w:color w:val="000000"/>
                <w:sz w:val="22"/>
                <w:szCs w:val="22"/>
              </w:rPr>
              <w:t xml:space="preserve"> </w:t>
            </w:r>
          </w:p>
          <w:p w14:paraId="24C6105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(MB-AC-C)</w:t>
            </w:r>
          </w:p>
        </w:tc>
      </w:tr>
      <w:tr w:rsidR="00D07DAC" w:rsidRPr="00A35784" w14:paraId="39D4C96C" w14:textId="77777777" w:rsidTr="00D07DAC">
        <w:trPr>
          <w:trHeight w:val="109"/>
        </w:trPr>
        <w:tc>
          <w:tcPr>
            <w:tcW w:w="8953" w:type="dxa"/>
            <w:gridSpan w:val="5"/>
            <w:tcBorders>
              <w:top w:val="double" w:sz="4" w:space="0" w:color="9BBB59"/>
              <w:left w:val="double" w:sz="4" w:space="0" w:color="9BBB59"/>
              <w:bottom w:val="double" w:sz="4" w:space="0" w:color="9BBB59"/>
            </w:tcBorders>
          </w:tcPr>
          <w:p w14:paraId="368C2784" w14:textId="77777777" w:rsidR="00D07DAC" w:rsidRPr="00A35784" w:rsidRDefault="00D07DAC" w:rsidP="00D07DAC">
            <w:pPr>
              <w:jc w:val="both"/>
              <w:rPr>
                <w:rFonts w:ascii="Times New Roman" w:hAnsi="Times New Roman"/>
                <w:b/>
                <w:color w:val="000000"/>
                <w:sz w:val="22"/>
                <w:szCs w:val="22"/>
              </w:rPr>
            </w:pPr>
          </w:p>
        </w:tc>
      </w:tr>
      <w:tr w:rsidR="00D07DAC" w:rsidRPr="00A35784" w14:paraId="723ABA70"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92D050"/>
          </w:tcPr>
          <w:p w14:paraId="333FFF3D"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392F9A2E"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30C2DE4D"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520F51D3"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6E30D4C"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3ED6F0D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C369925" w14:textId="77777777" w:rsidTr="00D07DAC">
        <w:trPr>
          <w:trHeight w:val="109"/>
        </w:trPr>
        <w:tc>
          <w:tcPr>
            <w:tcW w:w="8953" w:type="dxa"/>
            <w:gridSpan w:val="5"/>
            <w:tcBorders>
              <w:left w:val="double" w:sz="4" w:space="0" w:color="9BBB59"/>
              <w:right w:val="double" w:sz="4" w:space="0" w:color="9BBB59"/>
            </w:tcBorders>
          </w:tcPr>
          <w:p w14:paraId="5F821398"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Smistamento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 in ambienti</w:t>
            </w:r>
            <w:r w:rsidRPr="00A35784" w:rsidDel="00C81F46">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p>
        </w:tc>
      </w:tr>
      <w:tr w:rsidR="00D07DAC" w:rsidRPr="00A35784" w14:paraId="45DE0A33" w14:textId="77777777" w:rsidTr="00D07DAC">
        <w:trPr>
          <w:trHeight w:val="109"/>
        </w:trPr>
        <w:tc>
          <w:tcPr>
            <w:tcW w:w="4359" w:type="dxa"/>
            <w:tcBorders>
              <w:left w:val="double" w:sz="4" w:space="0" w:color="9BBB59"/>
            </w:tcBorders>
          </w:tcPr>
          <w:p w14:paraId="759DDBA2"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94" w:type="dxa"/>
            <w:gridSpan w:val="4"/>
            <w:tcBorders>
              <w:right w:val="double" w:sz="4" w:space="0" w:color="9BBB59"/>
            </w:tcBorders>
          </w:tcPr>
          <w:p w14:paraId="43FFC2B9" w14:textId="77777777" w:rsidR="00D07DAC" w:rsidRPr="00A35784" w:rsidRDefault="00D07DAC" w:rsidP="001B7B01">
            <w:pPr>
              <w:spacing w:line="240" w:lineRule="exact"/>
              <w:ind w:left="75" w:hanging="645"/>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0144F535" w14:textId="77777777" w:rsidTr="00D07DAC">
        <w:trPr>
          <w:trHeight w:val="1813"/>
        </w:trPr>
        <w:tc>
          <w:tcPr>
            <w:tcW w:w="4359" w:type="dxa"/>
            <w:tcBorders>
              <w:left w:val="double" w:sz="4" w:space="0" w:color="9BBB59"/>
            </w:tcBorders>
            <w:shd w:val="clear" w:color="auto" w:fill="auto"/>
          </w:tcPr>
          <w:p w14:paraId="723A1BF1"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94" w:type="dxa"/>
            <w:gridSpan w:val="4"/>
            <w:tcBorders>
              <w:right w:val="double" w:sz="4" w:space="0" w:color="9BBB59"/>
            </w:tcBorders>
            <w:shd w:val="clear" w:color="auto" w:fill="auto"/>
          </w:tcPr>
          <w:p w14:paraId="3A4EEF74"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7E8FE436" w14:textId="77777777" w:rsidTr="00D07DAC">
        <w:trPr>
          <w:trHeight w:val="756"/>
        </w:trPr>
        <w:tc>
          <w:tcPr>
            <w:tcW w:w="4359" w:type="dxa"/>
            <w:tcBorders>
              <w:left w:val="double" w:sz="4" w:space="0" w:color="9BBB59"/>
            </w:tcBorders>
          </w:tcPr>
          <w:p w14:paraId="4D7FB158" w14:textId="567C3B5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5 anni nello smistamento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 xml:space="preserve">in ambienti marino-costieri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94" w:type="dxa"/>
            <w:gridSpan w:val="4"/>
            <w:tcBorders>
              <w:right w:val="double" w:sz="4" w:space="0" w:color="9BBB59"/>
            </w:tcBorders>
          </w:tcPr>
          <w:p w14:paraId="36C3549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99088D5" w14:textId="77777777" w:rsidTr="00D07DAC">
        <w:trPr>
          <w:trHeight w:val="286"/>
        </w:trPr>
        <w:tc>
          <w:tcPr>
            <w:tcW w:w="8953" w:type="dxa"/>
            <w:gridSpan w:val="5"/>
            <w:tcBorders>
              <w:top w:val="double" w:sz="4" w:space="0" w:color="9BBB59"/>
              <w:left w:val="double" w:sz="4" w:space="0" w:color="9BBB59"/>
              <w:bottom w:val="double" w:sz="4" w:space="0" w:color="9BBB59"/>
              <w:right w:val="double" w:sz="4" w:space="0" w:color="9BBB59"/>
            </w:tcBorders>
          </w:tcPr>
          <w:p w14:paraId="7132EBE4"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0DCD16C7"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48DE28B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751D1186" w14:textId="77777777" w:rsidTr="00D07DAC">
        <w:trPr>
          <w:trHeight w:val="341"/>
        </w:trPr>
        <w:tc>
          <w:tcPr>
            <w:tcW w:w="8953" w:type="dxa"/>
            <w:gridSpan w:val="5"/>
            <w:tcBorders>
              <w:left w:val="double" w:sz="4" w:space="0" w:color="9BBB59"/>
              <w:right w:val="double" w:sz="4" w:space="0" w:color="9BBB59"/>
            </w:tcBorders>
          </w:tcPr>
          <w:p w14:paraId="0FEF9468" w14:textId="77777777" w:rsidR="00D07DAC" w:rsidRPr="00A35784" w:rsidRDefault="00D07DAC" w:rsidP="001B7B01">
            <w:pPr>
              <w:spacing w:before="120" w:after="120"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lastRenderedPageBreak/>
              <w:t xml:space="preserve">Esperti in Smistamento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 di ambienti marino-costieri </w:t>
            </w:r>
          </w:p>
        </w:tc>
      </w:tr>
      <w:tr w:rsidR="00D07DAC" w:rsidRPr="00A35784" w14:paraId="1380C965" w14:textId="77777777" w:rsidTr="00D07DAC">
        <w:trPr>
          <w:trHeight w:val="286"/>
        </w:trPr>
        <w:tc>
          <w:tcPr>
            <w:tcW w:w="4402" w:type="dxa"/>
            <w:gridSpan w:val="2"/>
            <w:tcBorders>
              <w:left w:val="double" w:sz="4" w:space="0" w:color="9BBB59"/>
            </w:tcBorders>
          </w:tcPr>
          <w:p w14:paraId="77364746" w14:textId="77777777" w:rsidR="00D07DAC" w:rsidRPr="00A35784" w:rsidRDefault="00D07DAC" w:rsidP="001B7B01">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78594389" w14:textId="77777777" w:rsidR="00D07DAC" w:rsidRPr="00A35784" w:rsidRDefault="00D07DAC" w:rsidP="001B7B01">
            <w:pPr>
              <w:spacing w:line="240" w:lineRule="exact"/>
              <w:jc w:val="center"/>
              <w:rPr>
                <w:rFonts w:ascii="Times New Roman" w:eastAsia="Times New Roman" w:hAnsi="Times New Roman"/>
                <w:b/>
                <w:i/>
                <w:color w:val="000000"/>
                <w:sz w:val="22"/>
                <w:szCs w:val="22"/>
                <w:lang w:val="en-US"/>
              </w:rPr>
            </w:pPr>
            <w:r w:rsidRPr="00A35784">
              <w:rPr>
                <w:rFonts w:ascii="Times New Roman" w:hAnsi="Times New Roman"/>
                <w:color w:val="000000"/>
                <w:sz w:val="22"/>
                <w:szCs w:val="22"/>
              </w:rPr>
              <w:t>2</w:t>
            </w:r>
            <w:r w:rsidRPr="00A35784">
              <w:rPr>
                <w:rFonts w:ascii="Times New Roman" w:hAnsi="Times New Roman"/>
                <w:b/>
                <w:i/>
                <w:color w:val="000000"/>
                <w:sz w:val="22"/>
                <w:szCs w:val="22"/>
              </w:rPr>
              <w:t>° Caso: neolaureati/neofiti</w:t>
            </w:r>
          </w:p>
        </w:tc>
      </w:tr>
      <w:tr w:rsidR="00D07DAC" w:rsidRPr="00A35784" w14:paraId="118B4DF6" w14:textId="77777777" w:rsidTr="00D07DAC">
        <w:trPr>
          <w:trHeight w:val="572"/>
        </w:trPr>
        <w:tc>
          <w:tcPr>
            <w:tcW w:w="4402" w:type="dxa"/>
            <w:gridSpan w:val="2"/>
            <w:tcBorders>
              <w:left w:val="double" w:sz="4" w:space="0" w:color="9BBB59"/>
            </w:tcBorders>
          </w:tcPr>
          <w:p w14:paraId="4EBAED73" w14:textId="242CB7AA"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Con esperienza documentata di almeno 5 anni nello smistamento campionamento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di ambienti marino-costieri</w:t>
            </w:r>
            <w:r w:rsidR="0095645F">
              <w:rPr>
                <w:rFonts w:ascii="Times New Roman" w:hAnsi="Times New Roman"/>
                <w:color w:val="000000"/>
                <w:sz w:val="22"/>
                <w:szCs w:val="22"/>
              </w:rPr>
              <w:t xml:space="preserve"> </w:t>
            </w:r>
            <w:r w:rsidR="00F5791B">
              <w:rPr>
                <w:rFonts w:ascii="Times New Roman" w:hAnsi="Times New Roman"/>
                <w:color w:val="000000"/>
                <w:sz w:val="22"/>
                <w:szCs w:val="22"/>
              </w:rPr>
              <w:t>(</w:t>
            </w:r>
            <w:r w:rsidR="00F5791B" w:rsidRPr="00082121">
              <w:rPr>
                <w:rFonts w:ascii="Times New Roman" w:hAnsi="Times New Roman"/>
                <w:color w:val="000000"/>
                <w:sz w:val="22"/>
                <w:szCs w:val="22"/>
              </w:rPr>
              <w:t>Rapporto ISPRA 332-2020</w:t>
            </w:r>
            <w:r w:rsidR="00F5791B">
              <w:rPr>
                <w:rFonts w:ascii="Times New Roman" w:hAnsi="Times New Roman"/>
                <w:color w:val="000000"/>
                <w:sz w:val="22"/>
                <w:szCs w:val="22"/>
              </w:rPr>
              <w:t>; MLG ISPRA in stampa)</w:t>
            </w:r>
          </w:p>
        </w:tc>
        <w:tc>
          <w:tcPr>
            <w:tcW w:w="4551" w:type="dxa"/>
            <w:gridSpan w:val="3"/>
            <w:tcBorders>
              <w:right w:val="double" w:sz="4" w:space="0" w:color="9BBB59"/>
            </w:tcBorders>
          </w:tcPr>
          <w:p w14:paraId="743432BC" w14:textId="77777777"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B449EE0" w14:textId="77777777" w:rsidTr="00D07DAC">
        <w:trPr>
          <w:trHeight w:val="428"/>
        </w:trPr>
        <w:tc>
          <w:tcPr>
            <w:tcW w:w="4402" w:type="dxa"/>
            <w:gridSpan w:val="2"/>
            <w:tcBorders>
              <w:left w:val="double" w:sz="4" w:space="0" w:color="9BBB59"/>
            </w:tcBorders>
          </w:tcPr>
          <w:p w14:paraId="283A8CFE"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693FAFB5" w14:textId="77777777" w:rsidR="00D07DAC" w:rsidRPr="00A35784" w:rsidRDefault="00D07DAC" w:rsidP="001B7B01">
            <w:pPr>
              <w:spacing w:before="120" w:after="120"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 di smistamento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in ambienti marino-costieri con cenni di ecologia e tassonomia degli invertebrati acquatici marini </w:t>
            </w:r>
          </w:p>
        </w:tc>
      </w:tr>
      <w:tr w:rsidR="00D07DAC" w:rsidRPr="00A35784" w14:paraId="025F2C0C" w14:textId="77777777" w:rsidTr="00D07DAC">
        <w:trPr>
          <w:trHeight w:val="227"/>
        </w:trPr>
        <w:tc>
          <w:tcPr>
            <w:tcW w:w="4402" w:type="dxa"/>
            <w:gridSpan w:val="2"/>
            <w:tcBorders>
              <w:left w:val="double" w:sz="4" w:space="0" w:color="9BBB59"/>
            </w:tcBorders>
          </w:tcPr>
          <w:p w14:paraId="228FD556"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2F8158B" w14:textId="7B51B0F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4</w:t>
            </w:r>
            <w:proofErr w:type="gramEnd"/>
            <w:r w:rsidRPr="00A35784">
              <w:rPr>
                <w:rFonts w:ascii="Times New Roman" w:hAnsi="Times New Roman"/>
                <w:color w:val="000000"/>
                <w:sz w:val="22"/>
                <w:szCs w:val="22"/>
              </w:rPr>
              <w:t xml:space="preserve"> anni</w:t>
            </w:r>
            <w:r w:rsidR="00F5791B">
              <w:rPr>
                <w:rFonts w:ascii="Times New Roman" w:hAnsi="Times New Roman"/>
                <w:color w:val="000000"/>
                <w:sz w:val="22"/>
                <w:szCs w:val="22"/>
              </w:rPr>
              <w:t xml:space="preserve"> post</w:t>
            </w:r>
            <w:r w:rsidR="002274DB">
              <w:rPr>
                <w:rFonts w:ascii="Times New Roman" w:hAnsi="Times New Roman"/>
                <w:color w:val="000000"/>
                <w:sz w:val="22"/>
                <w:szCs w:val="22"/>
              </w:rPr>
              <w:t>-</w:t>
            </w:r>
            <w:r w:rsidR="00F5791B">
              <w:rPr>
                <w:rFonts w:ascii="Times New Roman" w:hAnsi="Times New Roman"/>
                <w:color w:val="000000"/>
                <w:sz w:val="22"/>
                <w:szCs w:val="22"/>
              </w:rPr>
              <w:t>formazione</w:t>
            </w:r>
          </w:p>
        </w:tc>
      </w:tr>
      <w:tr w:rsidR="0095645F" w:rsidRPr="00A35784" w14:paraId="5B54B4FF" w14:textId="77777777" w:rsidTr="00B7758B">
        <w:trPr>
          <w:trHeight w:val="227"/>
        </w:trPr>
        <w:tc>
          <w:tcPr>
            <w:tcW w:w="8953" w:type="dxa"/>
            <w:gridSpan w:val="5"/>
            <w:tcBorders>
              <w:left w:val="double" w:sz="4" w:space="0" w:color="9BBB59"/>
              <w:right w:val="double" w:sz="4" w:space="0" w:color="9BBB59"/>
            </w:tcBorders>
          </w:tcPr>
          <w:p w14:paraId="634B504E" w14:textId="741F0E3B" w:rsidR="0095645F" w:rsidRPr="00A35784" w:rsidRDefault="0095645F"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 (es tassonomia)</w:t>
            </w:r>
          </w:p>
        </w:tc>
      </w:tr>
      <w:tr w:rsidR="00D07DAC" w:rsidRPr="00A35784" w14:paraId="0BD999E6" w14:textId="77777777" w:rsidTr="00D07DAC">
        <w:trPr>
          <w:trHeight w:val="330"/>
        </w:trPr>
        <w:tc>
          <w:tcPr>
            <w:tcW w:w="8953" w:type="dxa"/>
            <w:gridSpan w:val="5"/>
            <w:tcBorders>
              <w:left w:val="double" w:sz="4" w:space="0" w:color="9BBB59"/>
              <w:right w:val="double" w:sz="4" w:space="0" w:color="9BBB59"/>
            </w:tcBorders>
            <w:shd w:val="clear" w:color="auto" w:fill="EAF1DD"/>
          </w:tcPr>
          <w:p w14:paraId="182984D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47032EC" w14:textId="77777777" w:rsidTr="00D07DAC">
        <w:trPr>
          <w:trHeight w:val="363"/>
        </w:trPr>
        <w:tc>
          <w:tcPr>
            <w:tcW w:w="8953" w:type="dxa"/>
            <w:gridSpan w:val="5"/>
            <w:tcBorders>
              <w:left w:val="double" w:sz="4" w:space="0" w:color="9BBB59"/>
              <w:bottom w:val="double" w:sz="4" w:space="0" w:color="9BBB59"/>
              <w:right w:val="double" w:sz="4" w:space="0" w:color="9BBB59"/>
            </w:tcBorders>
          </w:tcPr>
          <w:p w14:paraId="35F1B31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marino-costieri</w:t>
            </w:r>
          </w:p>
        </w:tc>
      </w:tr>
      <w:tr w:rsidR="00D07DAC" w:rsidRPr="00A35784" w14:paraId="4EC464C3" w14:textId="77777777" w:rsidTr="00D07DAC">
        <w:trPr>
          <w:trHeight w:val="695"/>
        </w:trPr>
        <w:tc>
          <w:tcPr>
            <w:tcW w:w="8953" w:type="dxa"/>
            <w:gridSpan w:val="5"/>
            <w:tcBorders>
              <w:top w:val="double" w:sz="4" w:space="0" w:color="9BBB59"/>
              <w:left w:val="double" w:sz="4" w:space="0" w:color="9BBB59"/>
              <w:right w:val="double" w:sz="4" w:space="0" w:color="9BBB59"/>
            </w:tcBorders>
            <w:shd w:val="clear" w:color="auto" w:fill="D6E3BC"/>
          </w:tcPr>
          <w:p w14:paraId="2F5E4687" w14:textId="424239AE"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Pr="00A35784">
              <w:rPr>
                <w:rFonts w:ascii="Times New Roman" w:hAnsi="Times New Roman"/>
                <w:color w:val="000000"/>
                <w:sz w:val="22"/>
                <w:szCs w:val="22"/>
              </w:rPr>
              <w:t xml:space="preserve"> </w:t>
            </w:r>
            <w:r w:rsidR="00E60462" w:rsidRPr="00AD7B18">
              <w:rPr>
                <w:rFonts w:ascii="Times New Roman" w:hAnsi="Times New Roman"/>
                <w:b/>
                <w:bCs/>
                <w:color w:val="000000"/>
              </w:rPr>
              <w:t>di esperto in</w:t>
            </w:r>
            <w:r w:rsidR="00E60462">
              <w:rPr>
                <w:rFonts w:ascii="Times New Roman" w:hAnsi="Times New Roman"/>
                <w:color w:val="000000"/>
                <w:sz w:val="22"/>
                <w:szCs w:val="22"/>
              </w:rPr>
              <w:t xml:space="preserve"> </w:t>
            </w:r>
            <w:r w:rsidRPr="00A35784">
              <w:rPr>
                <w:rFonts w:ascii="Times New Roman" w:hAnsi="Times New Roman"/>
                <w:b/>
                <w:color w:val="000000"/>
                <w:sz w:val="22"/>
                <w:szCs w:val="22"/>
              </w:rPr>
              <w:t xml:space="preserve">Smistamento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 in ambienti</w:t>
            </w:r>
            <w:r w:rsidRPr="00A35784" w:rsidDel="00C81F46">
              <w:rPr>
                <w:rFonts w:ascii="Times New Roman" w:hAnsi="Times New Roman"/>
                <w:b/>
                <w:color w:val="000000"/>
                <w:sz w:val="22"/>
                <w:szCs w:val="22"/>
              </w:rPr>
              <w:t xml:space="preserve"> </w:t>
            </w:r>
            <w:r w:rsidRPr="00A35784">
              <w:rPr>
                <w:rFonts w:ascii="Times New Roman" w:hAnsi="Times New Roman"/>
                <w:b/>
                <w:color w:val="000000"/>
                <w:sz w:val="22"/>
                <w:szCs w:val="22"/>
              </w:rPr>
              <w:t>marino-costieri</w:t>
            </w:r>
            <w:r w:rsidRPr="00A35784" w:rsidDel="00373852">
              <w:rPr>
                <w:rFonts w:ascii="Times New Roman" w:hAnsi="Times New Roman"/>
                <w:b/>
                <w:color w:val="000000"/>
                <w:sz w:val="22"/>
                <w:szCs w:val="22"/>
              </w:rPr>
              <w:t xml:space="preserve"> </w:t>
            </w:r>
            <w:r w:rsidRPr="006E0636">
              <w:rPr>
                <w:rFonts w:ascii="Times New Roman" w:hAnsi="Times New Roman"/>
                <w:b/>
                <w:color w:val="000000"/>
                <w:sz w:val="22"/>
                <w:szCs w:val="22"/>
              </w:rPr>
              <w:t>(</w:t>
            </w:r>
            <w:r w:rsidRPr="00AD7B18">
              <w:rPr>
                <w:rFonts w:ascii="Times New Roman" w:hAnsi="Times New Roman"/>
                <w:b/>
                <w:color w:val="000000"/>
              </w:rPr>
              <w:t>MB-AC-S</w:t>
            </w:r>
            <w:r w:rsidRPr="006E0636">
              <w:rPr>
                <w:rFonts w:ascii="Times New Roman" w:hAnsi="Times New Roman"/>
                <w:b/>
                <w:color w:val="000000"/>
                <w:sz w:val="22"/>
                <w:szCs w:val="22"/>
              </w:rPr>
              <w:t>)</w:t>
            </w:r>
          </w:p>
        </w:tc>
      </w:tr>
      <w:tr w:rsidR="00D07DAC" w:rsidRPr="00A35784" w14:paraId="28CBE246" w14:textId="77777777" w:rsidTr="00D07DAC">
        <w:trPr>
          <w:trHeight w:val="109"/>
        </w:trPr>
        <w:tc>
          <w:tcPr>
            <w:tcW w:w="8953" w:type="dxa"/>
            <w:gridSpan w:val="5"/>
            <w:tcBorders>
              <w:top w:val="double" w:sz="4" w:space="0" w:color="9BBB59"/>
              <w:bottom w:val="double" w:sz="4" w:space="0" w:color="9BBB59"/>
            </w:tcBorders>
          </w:tcPr>
          <w:p w14:paraId="5F5A5DC3" w14:textId="77777777" w:rsidR="00D07DAC" w:rsidRPr="00A35784" w:rsidRDefault="00D07DAC" w:rsidP="00D07DAC">
            <w:pPr>
              <w:jc w:val="both"/>
              <w:rPr>
                <w:rFonts w:ascii="Times New Roman" w:hAnsi="Times New Roman"/>
                <w:b/>
                <w:color w:val="000000"/>
                <w:sz w:val="22"/>
                <w:szCs w:val="22"/>
              </w:rPr>
            </w:pPr>
          </w:p>
        </w:tc>
      </w:tr>
      <w:tr w:rsidR="00D07DAC" w:rsidRPr="00A35784" w14:paraId="406E07D8" w14:textId="77777777" w:rsidTr="00D07DAC">
        <w:trPr>
          <w:trHeight w:val="109"/>
        </w:trPr>
        <w:tc>
          <w:tcPr>
            <w:tcW w:w="8953" w:type="dxa"/>
            <w:gridSpan w:val="5"/>
            <w:tcBorders>
              <w:top w:val="double" w:sz="4" w:space="0" w:color="9BBB59"/>
              <w:bottom w:val="double" w:sz="4" w:space="0" w:color="9BBB59"/>
              <w:right w:val="double" w:sz="4" w:space="0" w:color="9BBB59"/>
            </w:tcBorders>
            <w:shd w:val="clear" w:color="auto" w:fill="92D050"/>
          </w:tcPr>
          <w:p w14:paraId="30B46881"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3</w:t>
            </w:r>
          </w:p>
          <w:p w14:paraId="1419E4DF"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38D51CDC" w14:textId="77777777" w:rsidTr="00D07DAC">
        <w:trPr>
          <w:trHeight w:val="109"/>
        </w:trPr>
        <w:tc>
          <w:tcPr>
            <w:tcW w:w="8953" w:type="dxa"/>
            <w:gridSpan w:val="5"/>
            <w:tcBorders>
              <w:top w:val="double" w:sz="4" w:space="0" w:color="9BBB59"/>
              <w:left w:val="double" w:sz="4" w:space="0" w:color="9BBB59"/>
              <w:bottom w:val="double" w:sz="4" w:space="0" w:color="9BBB59"/>
              <w:right w:val="double" w:sz="4" w:space="0" w:color="9BBB59"/>
            </w:tcBorders>
          </w:tcPr>
          <w:p w14:paraId="582FB23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1DD755EA" w14:textId="77777777" w:rsidTr="00D07DAC">
        <w:trPr>
          <w:trHeight w:val="109"/>
        </w:trPr>
        <w:tc>
          <w:tcPr>
            <w:tcW w:w="8953" w:type="dxa"/>
            <w:gridSpan w:val="5"/>
            <w:tcBorders>
              <w:top w:val="double" w:sz="4" w:space="0" w:color="9BBB59"/>
              <w:left w:val="double" w:sz="4" w:space="0" w:color="9BBB59"/>
              <w:bottom w:val="single" w:sz="4" w:space="0" w:color="D6E3BC"/>
              <w:right w:val="double" w:sz="4" w:space="0" w:color="9BBB59"/>
            </w:tcBorders>
          </w:tcPr>
          <w:p w14:paraId="62C0E9D4"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8A03279" w14:textId="77777777" w:rsidTr="00D07DAC">
        <w:trPr>
          <w:trHeight w:val="109"/>
        </w:trPr>
        <w:tc>
          <w:tcPr>
            <w:tcW w:w="8953" w:type="dxa"/>
            <w:gridSpan w:val="5"/>
            <w:tcBorders>
              <w:left w:val="double" w:sz="4" w:space="0" w:color="9BBB59"/>
              <w:right w:val="double" w:sz="4" w:space="0" w:color="9BBB59"/>
            </w:tcBorders>
          </w:tcPr>
          <w:p w14:paraId="6907BB1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Cs/>
                <w:color w:val="000000"/>
                <w:sz w:val="22"/>
                <w:szCs w:val="22"/>
              </w:rPr>
              <w:t xml:space="preserve"> </w:t>
            </w:r>
            <w:r w:rsidRPr="00A35784">
              <w:rPr>
                <w:rFonts w:ascii="Times New Roman" w:hAnsi="Times New Roman"/>
                <w:b/>
                <w:color w:val="000000"/>
                <w:sz w:val="22"/>
                <w:szCs w:val="22"/>
              </w:rPr>
              <w:t xml:space="preserve">tassonomica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in ambienti marino-costieri</w:t>
            </w:r>
            <w:r w:rsidRPr="00A35784" w:rsidDel="00373852">
              <w:rPr>
                <w:rFonts w:ascii="Times New Roman" w:hAnsi="Times New Roman"/>
                <w:b/>
                <w:color w:val="000000"/>
                <w:sz w:val="22"/>
                <w:szCs w:val="22"/>
              </w:rPr>
              <w:t xml:space="preserve"> </w:t>
            </w:r>
          </w:p>
        </w:tc>
      </w:tr>
      <w:tr w:rsidR="00D07DAC" w:rsidRPr="00A35784" w14:paraId="75999733" w14:textId="77777777" w:rsidTr="00D07DAC">
        <w:trPr>
          <w:trHeight w:val="109"/>
        </w:trPr>
        <w:tc>
          <w:tcPr>
            <w:tcW w:w="4433" w:type="dxa"/>
            <w:gridSpan w:val="3"/>
            <w:tcBorders>
              <w:left w:val="double" w:sz="4" w:space="0" w:color="9BBB59"/>
            </w:tcBorders>
          </w:tcPr>
          <w:p w14:paraId="64BD27BE"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20" w:type="dxa"/>
            <w:gridSpan w:val="2"/>
            <w:tcBorders>
              <w:right w:val="double" w:sz="4" w:space="0" w:color="9BBB59"/>
            </w:tcBorders>
          </w:tcPr>
          <w:p w14:paraId="47AA916B" w14:textId="77777777" w:rsidR="00D07DAC" w:rsidRPr="00A35784" w:rsidRDefault="00D07DAC" w:rsidP="001B7B01">
            <w:pPr>
              <w:spacing w:line="240" w:lineRule="exact"/>
              <w:ind w:left="1" w:hanging="1"/>
              <w:jc w:val="center"/>
              <w:rPr>
                <w:rFonts w:ascii="Times New Roman" w:eastAsia="Times New Roman" w:hAnsi="Times New Roman"/>
                <w:b/>
                <w:i/>
                <w:color w:val="000000"/>
                <w:sz w:val="22"/>
                <w:szCs w:val="22"/>
                <w:lang w:val="en-US"/>
              </w:rPr>
            </w:pPr>
            <w:r w:rsidRPr="00A35784">
              <w:rPr>
                <w:rFonts w:ascii="Times New Roman" w:hAnsi="Times New Roman"/>
                <w:b/>
                <w:i/>
                <w:color w:val="000000"/>
                <w:sz w:val="22"/>
                <w:szCs w:val="22"/>
              </w:rPr>
              <w:t>2° Caso: neolaureati/neofiti</w:t>
            </w:r>
          </w:p>
        </w:tc>
      </w:tr>
      <w:tr w:rsidR="00D07DAC" w:rsidRPr="00A35784" w14:paraId="5F4A4E2C" w14:textId="77777777" w:rsidTr="00D07DAC">
        <w:trPr>
          <w:trHeight w:val="1608"/>
        </w:trPr>
        <w:tc>
          <w:tcPr>
            <w:tcW w:w="4433" w:type="dxa"/>
            <w:gridSpan w:val="3"/>
            <w:tcBorders>
              <w:left w:val="double" w:sz="4" w:space="0" w:color="9BBB59"/>
            </w:tcBorders>
          </w:tcPr>
          <w:p w14:paraId="204A7DD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20" w:type="dxa"/>
            <w:gridSpan w:val="2"/>
            <w:tcBorders>
              <w:right w:val="double" w:sz="4" w:space="0" w:color="9BBB59"/>
            </w:tcBorders>
          </w:tcPr>
          <w:p w14:paraId="64CB1DF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3F80AF34" w14:textId="77777777" w:rsidTr="00D07DAC">
        <w:trPr>
          <w:trHeight w:val="439"/>
        </w:trPr>
        <w:tc>
          <w:tcPr>
            <w:tcW w:w="4433" w:type="dxa"/>
            <w:gridSpan w:val="3"/>
            <w:tcBorders>
              <w:left w:val="double" w:sz="4" w:space="0" w:color="9BBB59"/>
              <w:bottom w:val="double" w:sz="4" w:space="0" w:color="9BBB59"/>
            </w:tcBorders>
          </w:tcPr>
          <w:p w14:paraId="40A5D0F7" w14:textId="1591B6D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5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 in ambienti marino-costieri</w:t>
            </w:r>
            <w:r w:rsidR="0095645F">
              <w:rPr>
                <w:rFonts w:ascii="Times New Roman" w:hAnsi="Times New Roman"/>
                <w:bCs/>
                <w:color w:val="000000"/>
                <w:sz w:val="22"/>
                <w:szCs w:val="22"/>
              </w:rPr>
              <w:t xml:space="preserve"> </w:t>
            </w:r>
            <w:r w:rsidR="0095645F">
              <w:rPr>
                <w:rFonts w:ascii="Times New Roman" w:hAnsi="Times New Roman"/>
                <w:color w:val="000000"/>
                <w:sz w:val="22"/>
                <w:szCs w:val="22"/>
              </w:rPr>
              <w:t>(</w:t>
            </w:r>
            <w:r w:rsidR="0095645F" w:rsidRPr="00082121">
              <w:rPr>
                <w:rFonts w:ascii="Times New Roman" w:hAnsi="Times New Roman"/>
                <w:color w:val="000000"/>
                <w:sz w:val="22"/>
                <w:szCs w:val="22"/>
              </w:rPr>
              <w:t>Rapporto ISPRA 332-2020</w:t>
            </w:r>
            <w:r w:rsidR="0095645F">
              <w:rPr>
                <w:rFonts w:ascii="Times New Roman" w:hAnsi="Times New Roman"/>
                <w:color w:val="000000"/>
                <w:sz w:val="22"/>
                <w:szCs w:val="22"/>
              </w:rPr>
              <w:t>; MLG ISPRA in stampa)</w:t>
            </w:r>
          </w:p>
        </w:tc>
        <w:tc>
          <w:tcPr>
            <w:tcW w:w="4520" w:type="dxa"/>
            <w:gridSpan w:val="2"/>
            <w:tcBorders>
              <w:bottom w:val="double" w:sz="4" w:space="0" w:color="9BBB59"/>
              <w:right w:val="double" w:sz="4" w:space="0" w:color="9BBB59"/>
            </w:tcBorders>
          </w:tcPr>
          <w:p w14:paraId="344E6B8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Neolaureati o neofiti</w:t>
            </w:r>
          </w:p>
        </w:tc>
      </w:tr>
      <w:tr w:rsidR="00D07DAC" w:rsidRPr="00A35784" w14:paraId="6F98F9F9"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46CE337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4AE18EB2"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5ABAC9E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887FB76" w14:textId="77777777" w:rsidTr="00D07DAC">
        <w:trPr>
          <w:trHeight w:val="341"/>
        </w:trPr>
        <w:tc>
          <w:tcPr>
            <w:tcW w:w="8953" w:type="dxa"/>
            <w:gridSpan w:val="5"/>
            <w:tcBorders>
              <w:left w:val="double" w:sz="4" w:space="0" w:color="9BBB59"/>
              <w:right w:val="double" w:sz="4" w:space="0" w:color="9BBB59"/>
            </w:tcBorders>
          </w:tcPr>
          <w:p w14:paraId="4A2C175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nella </w:t>
            </w:r>
            <w:r w:rsidRPr="00A35784">
              <w:rPr>
                <w:rFonts w:ascii="Times New Roman" w:hAnsi="Times New Roman"/>
                <w:b/>
                <w:bCs/>
                <w:color w:val="000000"/>
                <w:sz w:val="22"/>
                <w:szCs w:val="22"/>
              </w:rPr>
              <w:t>Determinazione</w:t>
            </w:r>
            <w:r w:rsidRPr="00A35784">
              <w:rPr>
                <w:rFonts w:ascii="Times New Roman" w:hAnsi="Times New Roman"/>
                <w:b/>
                <w:color w:val="000000"/>
                <w:sz w:val="22"/>
                <w:szCs w:val="22"/>
              </w:rPr>
              <w:t xml:space="preserve"> tassonomica per 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marino-costieri </w:t>
            </w:r>
          </w:p>
        </w:tc>
      </w:tr>
      <w:tr w:rsidR="00D07DAC" w:rsidRPr="00A35784" w14:paraId="0D156E8F" w14:textId="77777777" w:rsidTr="00D07DAC">
        <w:trPr>
          <w:trHeight w:val="391"/>
        </w:trPr>
        <w:tc>
          <w:tcPr>
            <w:tcW w:w="4402" w:type="dxa"/>
            <w:gridSpan w:val="2"/>
            <w:tcBorders>
              <w:left w:val="double" w:sz="4" w:space="0" w:color="9BBB59"/>
            </w:tcBorders>
          </w:tcPr>
          <w:p w14:paraId="33C6A0B4" w14:textId="77777777" w:rsidR="00D07DAC" w:rsidRPr="00A35784" w:rsidRDefault="00D07DAC" w:rsidP="001B7B01">
            <w:pPr>
              <w:spacing w:line="240" w:lineRule="exact"/>
              <w:ind w:left="-89"/>
              <w:jc w:val="center"/>
              <w:rPr>
                <w:rFonts w:ascii="Times New Roman" w:hAnsi="Times New Roman"/>
                <w:color w:val="000000"/>
                <w:sz w:val="22"/>
                <w:szCs w:val="22"/>
              </w:rPr>
            </w:pPr>
            <w:r w:rsidRPr="00A35784">
              <w:rPr>
                <w:rFonts w:ascii="Times New Roman" w:hAnsi="Times New Roman"/>
                <w:b/>
                <w:i/>
                <w:color w:val="000000"/>
                <w:sz w:val="22"/>
                <w:szCs w:val="22"/>
              </w:rPr>
              <w:t>1° Caso: personale con esperienza</w:t>
            </w:r>
          </w:p>
        </w:tc>
        <w:tc>
          <w:tcPr>
            <w:tcW w:w="4551" w:type="dxa"/>
            <w:gridSpan w:val="3"/>
            <w:tcBorders>
              <w:right w:val="double" w:sz="4" w:space="0" w:color="9BBB59"/>
            </w:tcBorders>
          </w:tcPr>
          <w:p w14:paraId="660FF420"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3AA0B74B" w14:textId="77777777" w:rsidTr="00D07DAC">
        <w:trPr>
          <w:trHeight w:val="385"/>
        </w:trPr>
        <w:tc>
          <w:tcPr>
            <w:tcW w:w="4402" w:type="dxa"/>
            <w:gridSpan w:val="2"/>
            <w:tcBorders>
              <w:left w:val="double" w:sz="4" w:space="0" w:color="9BBB59"/>
            </w:tcBorders>
          </w:tcPr>
          <w:p w14:paraId="0A3F0BE4" w14:textId="0C09E4DA" w:rsidR="00D07DAC" w:rsidRPr="00A35784" w:rsidRDefault="00D07DAC" w:rsidP="001B7B01">
            <w:pPr>
              <w:spacing w:line="240" w:lineRule="exact"/>
              <w:ind w:left="19"/>
              <w:jc w:val="both"/>
              <w:rPr>
                <w:rFonts w:ascii="Times New Roman" w:eastAsia="Times New Roman" w:hAnsi="Times New Roman"/>
                <w:color w:val="000000"/>
                <w:sz w:val="22"/>
                <w:szCs w:val="22"/>
              </w:rPr>
            </w:pPr>
            <w:r w:rsidRPr="00A35784">
              <w:rPr>
                <w:rFonts w:ascii="Times New Roman" w:hAnsi="Times New Roman"/>
                <w:color w:val="000000"/>
                <w:sz w:val="22"/>
                <w:szCs w:val="22"/>
              </w:rPr>
              <w:t xml:space="preserve">Con esperienza documentata di almeno 5 anni nella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w:t>
            </w:r>
            <w:r w:rsidRPr="00A35784">
              <w:rPr>
                <w:rFonts w:ascii="Times New Roman" w:hAnsi="Times New Roman"/>
                <w:bCs/>
                <w:color w:val="000000"/>
                <w:sz w:val="22"/>
                <w:szCs w:val="22"/>
              </w:rPr>
              <w:t>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 xml:space="preserve">in ambienti marino-costieri </w:t>
            </w:r>
            <w:r w:rsidR="0095645F">
              <w:rPr>
                <w:rFonts w:ascii="Times New Roman" w:hAnsi="Times New Roman"/>
                <w:color w:val="000000"/>
                <w:sz w:val="22"/>
                <w:szCs w:val="22"/>
              </w:rPr>
              <w:t>(</w:t>
            </w:r>
            <w:r w:rsidR="0095645F" w:rsidRPr="00082121">
              <w:rPr>
                <w:rFonts w:ascii="Times New Roman" w:hAnsi="Times New Roman"/>
                <w:color w:val="000000"/>
                <w:sz w:val="22"/>
                <w:szCs w:val="22"/>
              </w:rPr>
              <w:t>Rapporto ISPRA 332-2020</w:t>
            </w:r>
            <w:r w:rsidR="0095645F">
              <w:rPr>
                <w:rFonts w:ascii="Times New Roman" w:hAnsi="Times New Roman"/>
                <w:color w:val="000000"/>
                <w:sz w:val="22"/>
                <w:szCs w:val="22"/>
              </w:rPr>
              <w:t>; MLG ISPRA in stampa)</w:t>
            </w:r>
          </w:p>
        </w:tc>
        <w:tc>
          <w:tcPr>
            <w:tcW w:w="4551" w:type="dxa"/>
            <w:gridSpan w:val="3"/>
            <w:tcBorders>
              <w:right w:val="double" w:sz="4" w:space="0" w:color="9BBB59"/>
            </w:tcBorders>
          </w:tcPr>
          <w:p w14:paraId="2FB7D630"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3A8A7153" w14:textId="77777777" w:rsidTr="00D07DAC">
        <w:trPr>
          <w:trHeight w:val="608"/>
        </w:trPr>
        <w:tc>
          <w:tcPr>
            <w:tcW w:w="4402" w:type="dxa"/>
            <w:gridSpan w:val="2"/>
            <w:tcBorders>
              <w:left w:val="double" w:sz="4" w:space="0" w:color="9BBB59"/>
            </w:tcBorders>
          </w:tcPr>
          <w:p w14:paraId="42A49981" w14:textId="77777777" w:rsidR="00D07DAC" w:rsidRPr="00A35784" w:rsidRDefault="00D07DAC" w:rsidP="001B7B01">
            <w:pPr>
              <w:spacing w:line="240" w:lineRule="exact"/>
              <w:ind w:left="-89"/>
              <w:jc w:val="both"/>
              <w:rPr>
                <w:rFonts w:ascii="Times New Roman" w:hAnsi="Times New Roman"/>
                <w:color w:val="000000"/>
                <w:sz w:val="22"/>
                <w:szCs w:val="22"/>
              </w:rPr>
            </w:pPr>
          </w:p>
        </w:tc>
        <w:tc>
          <w:tcPr>
            <w:tcW w:w="4551" w:type="dxa"/>
            <w:gridSpan w:val="3"/>
            <w:tcBorders>
              <w:right w:val="double" w:sz="4" w:space="0" w:color="9BBB59"/>
            </w:tcBorders>
          </w:tcPr>
          <w:p w14:paraId="3FA1BAD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Corsi di formazione di tassonomia sui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 e di ecologia in ambienti marino-costieri</w:t>
            </w:r>
          </w:p>
        </w:tc>
      </w:tr>
      <w:tr w:rsidR="00D07DAC" w:rsidRPr="00A35784" w14:paraId="4B7F3B42" w14:textId="77777777" w:rsidTr="00D07DAC">
        <w:trPr>
          <w:trHeight w:val="279"/>
        </w:trPr>
        <w:tc>
          <w:tcPr>
            <w:tcW w:w="4402" w:type="dxa"/>
            <w:gridSpan w:val="2"/>
            <w:tcBorders>
              <w:left w:val="double" w:sz="4" w:space="0" w:color="9BBB59"/>
            </w:tcBorders>
          </w:tcPr>
          <w:p w14:paraId="6C2A4A1A"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2D69B631" w14:textId="5AC70ACF"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006E0636">
              <w:rPr>
                <w:rFonts w:ascii="Times New Roman" w:hAnsi="Times New Roman"/>
                <w:color w:val="000000"/>
                <w:sz w:val="22"/>
                <w:szCs w:val="22"/>
              </w:rPr>
              <w:t>4</w:t>
            </w:r>
            <w:proofErr w:type="gramEnd"/>
            <w:r w:rsidR="006E0636" w:rsidRPr="00A35784">
              <w:rPr>
                <w:rFonts w:ascii="Times New Roman" w:hAnsi="Times New Roman"/>
                <w:color w:val="000000"/>
                <w:sz w:val="22"/>
                <w:szCs w:val="22"/>
              </w:rPr>
              <w:t xml:space="preserve"> </w:t>
            </w:r>
            <w:r w:rsidRPr="00A35784">
              <w:rPr>
                <w:rFonts w:ascii="Times New Roman" w:hAnsi="Times New Roman"/>
                <w:color w:val="000000"/>
                <w:sz w:val="22"/>
                <w:szCs w:val="22"/>
              </w:rPr>
              <w:t>anni</w:t>
            </w:r>
            <w:r w:rsidR="0095645F">
              <w:rPr>
                <w:rFonts w:ascii="Times New Roman" w:hAnsi="Times New Roman"/>
                <w:color w:val="000000"/>
                <w:sz w:val="22"/>
                <w:szCs w:val="22"/>
              </w:rPr>
              <w:t xml:space="preserve"> post</w:t>
            </w:r>
            <w:r w:rsidR="002274DB">
              <w:rPr>
                <w:rFonts w:ascii="Times New Roman" w:hAnsi="Times New Roman"/>
                <w:color w:val="000000"/>
                <w:sz w:val="22"/>
                <w:szCs w:val="22"/>
              </w:rPr>
              <w:t>-</w:t>
            </w:r>
            <w:r w:rsidR="0095645F">
              <w:rPr>
                <w:rFonts w:ascii="Times New Roman" w:hAnsi="Times New Roman"/>
                <w:color w:val="000000"/>
                <w:sz w:val="22"/>
                <w:szCs w:val="22"/>
              </w:rPr>
              <w:t>formazione</w:t>
            </w:r>
          </w:p>
        </w:tc>
      </w:tr>
      <w:tr w:rsidR="006E0636" w:rsidRPr="00A35784" w14:paraId="18F8B2BA" w14:textId="77777777" w:rsidTr="00AD7B18">
        <w:trPr>
          <w:trHeight w:val="359"/>
        </w:trPr>
        <w:tc>
          <w:tcPr>
            <w:tcW w:w="0" w:type="dxa"/>
            <w:gridSpan w:val="5"/>
            <w:tcBorders>
              <w:left w:val="double" w:sz="4" w:space="0" w:color="9BBB59"/>
              <w:right w:val="double" w:sz="4" w:space="0" w:color="9BBB59"/>
            </w:tcBorders>
          </w:tcPr>
          <w:p w14:paraId="0F21A662" w14:textId="0E8FF3AA" w:rsidR="006E0636" w:rsidRPr="00A35784" w:rsidRDefault="006E0636" w:rsidP="00AD7B18">
            <w:pPr>
              <w:spacing w:line="240" w:lineRule="exact"/>
              <w:ind w:left="22"/>
              <w:jc w:val="center"/>
              <w:rPr>
                <w:rFonts w:ascii="Times New Roman" w:hAnsi="Times New Roman"/>
                <w:color w:val="000000"/>
                <w:sz w:val="22"/>
                <w:szCs w:val="22"/>
              </w:rPr>
            </w:pPr>
            <w:r w:rsidRPr="00A35784">
              <w:rPr>
                <w:rFonts w:ascii="Times New Roman" w:hAnsi="Times New Roman"/>
                <w:color w:val="000000"/>
                <w:sz w:val="22"/>
                <w:szCs w:val="22"/>
                <w:highlight w:val="white"/>
              </w:rPr>
              <w:t xml:space="preserve">Eventuali corsi avanzati di approfondimento (es tassonomia di </w:t>
            </w:r>
            <w:r w:rsidRPr="00A35784">
              <w:rPr>
                <w:rFonts w:ascii="Times New Roman" w:hAnsi="Times New Roman"/>
                <w:i/>
                <w:iCs/>
                <w:color w:val="000000"/>
                <w:sz w:val="22"/>
                <w:szCs w:val="22"/>
                <w:highlight w:val="white"/>
              </w:rPr>
              <w:t>taxon</w:t>
            </w:r>
            <w:r w:rsidRPr="00A35784">
              <w:rPr>
                <w:rFonts w:ascii="Times New Roman" w:hAnsi="Times New Roman"/>
                <w:color w:val="000000"/>
                <w:sz w:val="22"/>
                <w:szCs w:val="22"/>
                <w:highlight w:val="white"/>
              </w:rPr>
              <w:t xml:space="preserve"> specifici)</w:t>
            </w:r>
          </w:p>
        </w:tc>
      </w:tr>
      <w:tr w:rsidR="00D07DAC" w:rsidRPr="00A35784" w14:paraId="07CC732D" w14:textId="77777777" w:rsidTr="00D07DAC">
        <w:trPr>
          <w:trHeight w:val="363"/>
        </w:trPr>
        <w:tc>
          <w:tcPr>
            <w:tcW w:w="8953" w:type="dxa"/>
            <w:gridSpan w:val="5"/>
            <w:tcBorders>
              <w:left w:val="double" w:sz="4" w:space="0" w:color="9BBB59"/>
              <w:right w:val="double" w:sz="4" w:space="0" w:color="9BBB59"/>
            </w:tcBorders>
            <w:shd w:val="clear" w:color="auto" w:fill="EAF1DD"/>
          </w:tcPr>
          <w:p w14:paraId="17ED5B18"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0EE6E25" w14:textId="77777777" w:rsidTr="00D07DAC">
        <w:trPr>
          <w:trHeight w:val="573"/>
        </w:trPr>
        <w:tc>
          <w:tcPr>
            <w:tcW w:w="8953" w:type="dxa"/>
            <w:gridSpan w:val="5"/>
            <w:tcBorders>
              <w:left w:val="double" w:sz="4" w:space="0" w:color="9BBB59"/>
              <w:bottom w:val="double" w:sz="4" w:space="0" w:color="9BBB59"/>
              <w:right w:val="double" w:sz="4" w:space="0" w:color="9BBB59"/>
            </w:tcBorders>
          </w:tcPr>
          <w:p w14:paraId="496B357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bCs/>
                <w:color w:val="000000"/>
                <w:sz w:val="22"/>
                <w:szCs w:val="22"/>
              </w:rPr>
              <w:t xml:space="preserve"> </w:t>
            </w:r>
            <w:r w:rsidRPr="00A35784">
              <w:rPr>
                <w:rFonts w:ascii="Times New Roman" w:hAnsi="Times New Roman"/>
                <w:bCs/>
                <w:color w:val="000000"/>
                <w:sz w:val="22"/>
                <w:szCs w:val="22"/>
              </w:rPr>
              <w:t>in ambienti marino-costieri</w:t>
            </w:r>
          </w:p>
        </w:tc>
      </w:tr>
      <w:tr w:rsidR="00D07DAC" w:rsidRPr="00A35784" w14:paraId="5654BC5B"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46045476" w14:textId="4C1C7551"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in </w:t>
            </w:r>
            <w:r w:rsidRPr="00A35784">
              <w:rPr>
                <w:rFonts w:ascii="Times New Roman" w:hAnsi="Times New Roman"/>
                <w:b/>
                <w:color w:val="000000"/>
                <w:sz w:val="22"/>
                <w:szCs w:val="22"/>
              </w:rPr>
              <w:t xml:space="preserve">Determinazione tassonomica di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ambienti marino-costieri </w:t>
            </w:r>
          </w:p>
          <w:p w14:paraId="2F29169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(MB-AC-D)</w:t>
            </w:r>
          </w:p>
        </w:tc>
      </w:tr>
      <w:tr w:rsidR="00D07DAC" w:rsidRPr="00A35784" w14:paraId="7C703DE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bottom w:val="double" w:sz="4" w:space="0" w:color="9BBB59"/>
            </w:tcBorders>
          </w:tcPr>
          <w:p w14:paraId="0BCAC18F" w14:textId="77777777" w:rsidR="00D07DAC" w:rsidRPr="00A35784" w:rsidRDefault="00D07DAC" w:rsidP="00D07DAC">
            <w:pPr>
              <w:jc w:val="both"/>
              <w:rPr>
                <w:rFonts w:ascii="Times New Roman" w:hAnsi="Times New Roman"/>
                <w:color w:val="000000"/>
                <w:sz w:val="22"/>
                <w:szCs w:val="22"/>
              </w:rPr>
            </w:pPr>
          </w:p>
        </w:tc>
      </w:tr>
      <w:tr w:rsidR="00D07DAC" w:rsidRPr="00A35784" w14:paraId="6DE74A4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right w:val="double" w:sz="4" w:space="0" w:color="9BBB59"/>
            </w:tcBorders>
            <w:shd w:val="clear" w:color="auto" w:fill="92D050"/>
          </w:tcPr>
          <w:p w14:paraId="79038E2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Schema 4</w:t>
            </w:r>
          </w:p>
          <w:p w14:paraId="1872244D"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10FAB1D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double" w:sz="4" w:space="0" w:color="9BBB59"/>
              <w:right w:val="double" w:sz="4" w:space="0" w:color="9BBB59"/>
            </w:tcBorders>
          </w:tcPr>
          <w:p w14:paraId="5D1886DD"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t>BOX 1 - DEFINIZIONI DELLE COMPETENZE INIZIALI RICHIESTE</w:t>
            </w:r>
          </w:p>
        </w:tc>
      </w:tr>
      <w:tr w:rsidR="00D07DAC" w:rsidRPr="00A35784" w14:paraId="7C0F22F0"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top w:val="double" w:sz="4" w:space="0" w:color="9BBB59"/>
              <w:left w:val="double" w:sz="4" w:space="0" w:color="9BBB59"/>
              <w:bottom w:val="single" w:sz="4" w:space="0" w:color="D6E3BC"/>
              <w:right w:val="double" w:sz="4" w:space="0" w:color="9BBB59"/>
            </w:tcBorders>
          </w:tcPr>
          <w:p w14:paraId="7C84571E"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33D2EC5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5"/>
            <w:tcBorders>
              <w:left w:val="double" w:sz="4" w:space="0" w:color="9BBB59"/>
              <w:right w:val="double" w:sz="4" w:space="0" w:color="9BBB59"/>
            </w:tcBorders>
          </w:tcPr>
          <w:p w14:paraId="6BBC59EE"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 xml:space="preserve">Esperti nel calcolo dell’M-AMBI e Valutazione dello Stato ecologico di un ecosistema in riferimento all’EQB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 di fondi mobili</w:t>
            </w:r>
            <w:r w:rsidRPr="00A35784" w:rsidDel="00ED2C92">
              <w:rPr>
                <w:rFonts w:ascii="Times New Roman" w:hAnsi="Times New Roman"/>
                <w:color w:val="000000"/>
                <w:sz w:val="22"/>
                <w:szCs w:val="22"/>
              </w:rPr>
              <w:t xml:space="preserve"> </w:t>
            </w:r>
            <w:r w:rsidRPr="00A35784">
              <w:rPr>
                <w:rFonts w:ascii="Times New Roman" w:hAnsi="Times New Roman"/>
                <w:color w:val="000000"/>
                <w:sz w:val="22"/>
                <w:szCs w:val="22"/>
              </w:rPr>
              <w:t>in ambienti marino-costieri</w:t>
            </w:r>
          </w:p>
        </w:tc>
      </w:tr>
      <w:tr w:rsidR="00D07DAC" w:rsidRPr="00A35784" w14:paraId="7D849F7E"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tcBorders>
          </w:tcPr>
          <w:p w14:paraId="3DC14FDF"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37" w:type="dxa"/>
            <w:tcBorders>
              <w:right w:val="double" w:sz="4" w:space="0" w:color="9BBB59"/>
            </w:tcBorders>
          </w:tcPr>
          <w:p w14:paraId="3C21F36E" w14:textId="77777777" w:rsidR="00D07DAC" w:rsidRPr="00A35784" w:rsidRDefault="00D07DAC" w:rsidP="001B7B01">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33FC7AA5" w14:textId="77777777" w:rsidTr="00D07DAC">
        <w:tblPrEx>
          <w:tblLook w:val="04A0" w:firstRow="1" w:lastRow="0" w:firstColumn="1" w:lastColumn="0" w:noHBand="0" w:noVBand="1"/>
        </w:tblPrEx>
        <w:trPr>
          <w:trHeight w:val="219"/>
        </w:trPr>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tcBorders>
          </w:tcPr>
          <w:p w14:paraId="63E7B17D" w14:textId="77777777" w:rsidR="00D07DAC" w:rsidRPr="00A35784" w:rsidRDefault="00D07DAC" w:rsidP="001B7B01">
            <w:pPr>
              <w:spacing w:line="240" w:lineRule="exact"/>
              <w:jc w:val="both"/>
              <w:rPr>
                <w:rFonts w:ascii="Times New Roman" w:hAnsi="Times New Roman"/>
                <w:b w:val="0"/>
                <w:i/>
                <w:sz w:val="22"/>
                <w:szCs w:val="22"/>
              </w:rPr>
            </w:pPr>
            <w:r w:rsidRPr="00A35784">
              <w:rPr>
                <w:rFonts w:ascii="Times New Roman" w:hAnsi="Times New Roman"/>
                <w:b w:val="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37" w:type="dxa"/>
            <w:tcBorders>
              <w:right w:val="double" w:sz="4" w:space="0" w:color="9BBB59"/>
            </w:tcBorders>
          </w:tcPr>
          <w:p w14:paraId="4A90E70B"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BDA9C90" w14:textId="77777777" w:rsidTr="00D07DAC">
        <w:tblPrEx>
          <w:tblLook w:val="04A0" w:firstRow="1" w:lastRow="0" w:firstColumn="1" w:lastColumn="0" w:noHBand="0" w:noVBand="1"/>
        </w:tblPrEx>
        <w:trPr>
          <w:trHeight w:val="784"/>
        </w:trPr>
        <w:tc>
          <w:tcPr>
            <w:cnfStyle w:val="001000000000" w:firstRow="0" w:lastRow="0" w:firstColumn="1" w:lastColumn="0" w:oddVBand="0" w:evenVBand="0" w:oddHBand="0" w:evenHBand="0" w:firstRowFirstColumn="0" w:firstRowLastColumn="0" w:lastRowFirstColumn="0" w:lastRowLastColumn="0"/>
            <w:tcW w:w="4516" w:type="dxa"/>
            <w:gridSpan w:val="4"/>
            <w:tcBorders>
              <w:left w:val="double" w:sz="4" w:space="0" w:color="9BBB59"/>
              <w:bottom w:val="double" w:sz="4" w:space="0" w:color="9BBB59"/>
            </w:tcBorders>
          </w:tcPr>
          <w:p w14:paraId="77F9EA20" w14:textId="77777777" w:rsidR="00D07DAC" w:rsidRPr="00A35784" w:rsidRDefault="00D07DAC" w:rsidP="001B7B01">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3</w:t>
            </w:r>
            <w:proofErr w:type="gramEnd"/>
            <w:r w:rsidRPr="00A35784">
              <w:rPr>
                <w:rFonts w:ascii="Times New Roman" w:hAnsi="Times New Roman"/>
                <w:b w:val="0"/>
                <w:sz w:val="22"/>
                <w:szCs w:val="22"/>
              </w:rPr>
              <w:t xml:space="preserve"> anni nel Calcolo dell’M-AMBI e Valutazione dello Stato di qualità ecologica di un ecosistema acquatico</w:t>
            </w:r>
          </w:p>
        </w:tc>
        <w:tc>
          <w:tcPr>
            <w:tcW w:w="4437" w:type="dxa"/>
            <w:tcBorders>
              <w:bottom w:val="double" w:sz="4" w:space="0" w:color="9BBB59"/>
              <w:right w:val="double" w:sz="4" w:space="0" w:color="9BBB59"/>
            </w:tcBorders>
          </w:tcPr>
          <w:p w14:paraId="4997B3D4"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7C3D2A61" w14:textId="77777777" w:rsidTr="00D07DAC">
        <w:trPr>
          <w:trHeight w:val="286"/>
        </w:trPr>
        <w:tc>
          <w:tcPr>
            <w:tcW w:w="8953" w:type="dxa"/>
            <w:gridSpan w:val="5"/>
            <w:tcBorders>
              <w:left w:val="double" w:sz="4" w:space="0" w:color="9BBB59"/>
              <w:bottom w:val="double" w:sz="4" w:space="0" w:color="9BBB59"/>
              <w:right w:val="double" w:sz="4" w:space="0" w:color="9BBB59"/>
            </w:tcBorders>
          </w:tcPr>
          <w:p w14:paraId="6CB52444"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118B61AF" w14:textId="77777777" w:rsidTr="00D07DAC">
        <w:trPr>
          <w:trHeight w:val="286"/>
        </w:trPr>
        <w:tc>
          <w:tcPr>
            <w:tcW w:w="8953" w:type="dxa"/>
            <w:gridSpan w:val="5"/>
            <w:tcBorders>
              <w:top w:val="double" w:sz="4" w:space="0" w:color="9BBB59"/>
              <w:left w:val="double" w:sz="4" w:space="0" w:color="9BBB59"/>
              <w:bottom w:val="single" w:sz="4" w:space="0" w:color="D6E3BC"/>
              <w:right w:val="double" w:sz="4" w:space="0" w:color="9BBB59"/>
            </w:tcBorders>
          </w:tcPr>
          <w:p w14:paraId="518FB7CF"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4D3BD193" w14:textId="77777777" w:rsidTr="00D07DAC">
        <w:trPr>
          <w:trHeight w:val="341"/>
        </w:trPr>
        <w:tc>
          <w:tcPr>
            <w:tcW w:w="8953" w:type="dxa"/>
            <w:gridSpan w:val="5"/>
            <w:tcBorders>
              <w:left w:val="double" w:sz="4" w:space="0" w:color="9BBB59"/>
              <w:right w:val="double" w:sz="4" w:space="0" w:color="9BBB59"/>
            </w:tcBorders>
          </w:tcPr>
          <w:p w14:paraId="2B2F361D"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bCs/>
                <w:sz w:val="22"/>
                <w:szCs w:val="22"/>
              </w:rPr>
              <w:t xml:space="preserve">Esperti nel calcolo dell’M-AMBI e Valutazione dello Stato ecologico di un ecosistema in riferimento all’EQB di </w:t>
            </w:r>
            <w:proofErr w:type="spellStart"/>
            <w:r w:rsidRPr="00A35784">
              <w:rPr>
                <w:rFonts w:ascii="Times New Roman" w:hAnsi="Times New Roman"/>
                <w:b/>
                <w:bCs/>
                <w:sz w:val="22"/>
                <w:szCs w:val="22"/>
              </w:rPr>
              <w:t>Macroinvertebrati</w:t>
            </w:r>
            <w:proofErr w:type="spellEnd"/>
            <w:r w:rsidRPr="00A35784">
              <w:rPr>
                <w:rFonts w:ascii="Times New Roman" w:hAnsi="Times New Roman"/>
                <w:b/>
                <w:bCs/>
                <w:sz w:val="22"/>
                <w:szCs w:val="22"/>
              </w:rPr>
              <w:t xml:space="preserve"> bentonici di fondi mobili</w:t>
            </w:r>
            <w:r w:rsidRPr="00A35784" w:rsidDel="00ED2C92">
              <w:rPr>
                <w:rFonts w:ascii="Times New Roman" w:hAnsi="Times New Roman"/>
                <w:b/>
                <w:bCs/>
                <w:sz w:val="22"/>
                <w:szCs w:val="22"/>
              </w:rPr>
              <w:t xml:space="preserve"> </w:t>
            </w:r>
            <w:r w:rsidRPr="00A35784">
              <w:rPr>
                <w:rFonts w:ascii="Times New Roman" w:hAnsi="Times New Roman"/>
                <w:b/>
                <w:bCs/>
                <w:sz w:val="22"/>
                <w:szCs w:val="22"/>
              </w:rPr>
              <w:t>in ambienti marino-costieri</w:t>
            </w:r>
          </w:p>
        </w:tc>
      </w:tr>
      <w:tr w:rsidR="00D07DAC" w:rsidRPr="00A35784" w14:paraId="070850B9" w14:textId="77777777" w:rsidTr="00D07DAC">
        <w:trPr>
          <w:trHeight w:val="297"/>
        </w:trPr>
        <w:tc>
          <w:tcPr>
            <w:tcW w:w="4402" w:type="dxa"/>
            <w:gridSpan w:val="2"/>
            <w:tcBorders>
              <w:left w:val="double" w:sz="4" w:space="0" w:color="9BBB59"/>
            </w:tcBorders>
          </w:tcPr>
          <w:p w14:paraId="0AE3C27B" w14:textId="77777777" w:rsidR="00D07DAC" w:rsidRPr="00A35784" w:rsidRDefault="00D07DAC" w:rsidP="001B7B01">
            <w:pPr>
              <w:spacing w:line="240" w:lineRule="exact"/>
              <w:ind w:left="22"/>
              <w:jc w:val="center"/>
              <w:rPr>
                <w:rFonts w:ascii="Times New Roman" w:hAnsi="Times New Roman"/>
                <w:sz w:val="22"/>
                <w:szCs w:val="22"/>
              </w:rPr>
            </w:pPr>
            <w:r w:rsidRPr="00A35784">
              <w:rPr>
                <w:rFonts w:ascii="Times New Roman" w:hAnsi="Times New Roman"/>
                <w:b/>
                <w:i/>
                <w:sz w:val="22"/>
                <w:szCs w:val="22"/>
              </w:rPr>
              <w:t>1° Caso: personale con esperienza</w:t>
            </w:r>
          </w:p>
        </w:tc>
        <w:tc>
          <w:tcPr>
            <w:tcW w:w="4551" w:type="dxa"/>
            <w:gridSpan w:val="3"/>
            <w:tcBorders>
              <w:right w:val="double" w:sz="4" w:space="0" w:color="9BBB59"/>
            </w:tcBorders>
          </w:tcPr>
          <w:p w14:paraId="5EA8A67F"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b/>
                <w:i/>
                <w:color w:val="000000"/>
                <w:sz w:val="22"/>
                <w:szCs w:val="22"/>
              </w:rPr>
              <w:t>2° Caso: neolaureati/neofiti</w:t>
            </w:r>
          </w:p>
        </w:tc>
      </w:tr>
      <w:tr w:rsidR="00D07DAC" w:rsidRPr="00A35784" w14:paraId="43246418" w14:textId="77777777" w:rsidTr="00D07DAC">
        <w:trPr>
          <w:trHeight w:val="750"/>
        </w:trPr>
        <w:tc>
          <w:tcPr>
            <w:tcW w:w="4402" w:type="dxa"/>
            <w:gridSpan w:val="2"/>
            <w:tcBorders>
              <w:left w:val="double" w:sz="4" w:space="0" w:color="9BBB59"/>
            </w:tcBorders>
          </w:tcPr>
          <w:p w14:paraId="650D82FA" w14:textId="77777777" w:rsidR="00D07DAC" w:rsidRPr="00A35784" w:rsidRDefault="00D07DAC" w:rsidP="001B7B01">
            <w:pPr>
              <w:spacing w:line="240" w:lineRule="exact"/>
              <w:ind w:left="22"/>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3</w:t>
            </w:r>
            <w:proofErr w:type="gramEnd"/>
            <w:r w:rsidRPr="00A35784">
              <w:rPr>
                <w:rFonts w:ascii="Times New Roman" w:hAnsi="Times New Roman"/>
                <w:sz w:val="22"/>
                <w:szCs w:val="22"/>
              </w:rPr>
              <w:t xml:space="preserve"> anni </w:t>
            </w:r>
            <w:r w:rsidRPr="00A35784">
              <w:rPr>
                <w:rFonts w:ascii="Times New Roman" w:hAnsi="Times New Roman"/>
                <w:bCs/>
                <w:sz w:val="22"/>
                <w:szCs w:val="22"/>
              </w:rPr>
              <w:t>nel</w:t>
            </w:r>
            <w:r w:rsidRPr="00A35784">
              <w:rPr>
                <w:rFonts w:ascii="Times New Roman" w:hAnsi="Times New Roman"/>
                <w:sz w:val="22"/>
                <w:szCs w:val="22"/>
              </w:rPr>
              <w:t xml:space="preserve"> Calcolo </w:t>
            </w:r>
            <w:r w:rsidRPr="00A35784">
              <w:rPr>
                <w:rFonts w:ascii="Times New Roman" w:hAnsi="Times New Roman"/>
                <w:bCs/>
                <w:sz w:val="22"/>
                <w:szCs w:val="22"/>
              </w:rPr>
              <w:t>dell’M-AMBI</w:t>
            </w:r>
            <w:r w:rsidRPr="00A35784">
              <w:rPr>
                <w:rFonts w:ascii="Times New Roman" w:hAnsi="Times New Roman"/>
                <w:sz w:val="22"/>
                <w:szCs w:val="22"/>
              </w:rPr>
              <w:t xml:space="preserve"> e Valutazione dello Stato di </w:t>
            </w:r>
            <w:r w:rsidRPr="00A35784">
              <w:rPr>
                <w:rFonts w:ascii="Times New Roman" w:hAnsi="Times New Roman"/>
                <w:bCs/>
                <w:sz w:val="22"/>
                <w:szCs w:val="22"/>
              </w:rPr>
              <w:t xml:space="preserve">qualità ecologica di </w:t>
            </w:r>
            <w:r w:rsidRPr="00A35784">
              <w:rPr>
                <w:rFonts w:ascii="Times New Roman" w:hAnsi="Times New Roman"/>
                <w:sz w:val="22"/>
                <w:szCs w:val="22"/>
              </w:rPr>
              <w:t>un ecosistema acquatico</w:t>
            </w:r>
          </w:p>
        </w:tc>
        <w:tc>
          <w:tcPr>
            <w:tcW w:w="4551" w:type="dxa"/>
            <w:gridSpan w:val="3"/>
            <w:tcBorders>
              <w:right w:val="double" w:sz="4" w:space="0" w:color="9BBB59"/>
            </w:tcBorders>
          </w:tcPr>
          <w:p w14:paraId="52668C6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41E8DB28" w14:textId="77777777" w:rsidTr="00D07DAC">
        <w:trPr>
          <w:trHeight w:val="1246"/>
        </w:trPr>
        <w:tc>
          <w:tcPr>
            <w:tcW w:w="4402" w:type="dxa"/>
            <w:gridSpan w:val="2"/>
            <w:tcBorders>
              <w:left w:val="double" w:sz="4" w:space="0" w:color="9BBB59"/>
            </w:tcBorders>
          </w:tcPr>
          <w:p w14:paraId="6620B40C"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51" w:type="dxa"/>
            <w:gridSpan w:val="3"/>
            <w:tcBorders>
              <w:right w:val="double" w:sz="4" w:space="0" w:color="9BBB59"/>
            </w:tcBorders>
          </w:tcPr>
          <w:p w14:paraId="0FA82D9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per conoscenza/approfondimento di utilizzo software per il calcolo dell’M-AMBI in ambienti marino-costieri e dei sistemi di nomenclatura tassonomica con relativi data base di riferimento</w:t>
            </w:r>
          </w:p>
        </w:tc>
      </w:tr>
      <w:tr w:rsidR="006E0636" w:rsidRPr="00A35784" w14:paraId="7593A384" w14:textId="77777777" w:rsidTr="00AD7B18">
        <w:trPr>
          <w:trHeight w:val="569"/>
        </w:trPr>
        <w:tc>
          <w:tcPr>
            <w:tcW w:w="0" w:type="dxa"/>
            <w:gridSpan w:val="2"/>
            <w:tcBorders>
              <w:left w:val="double" w:sz="4" w:space="0" w:color="9BBB59"/>
            </w:tcBorders>
          </w:tcPr>
          <w:p w14:paraId="7E6791E8" w14:textId="77777777" w:rsidR="006E0636" w:rsidRPr="00A35784" w:rsidRDefault="006E0636" w:rsidP="001B7B01">
            <w:pPr>
              <w:spacing w:line="240" w:lineRule="exact"/>
              <w:ind w:left="720"/>
              <w:jc w:val="both"/>
              <w:rPr>
                <w:rFonts w:ascii="Times New Roman" w:hAnsi="Times New Roman"/>
                <w:color w:val="000000"/>
              </w:rPr>
            </w:pPr>
          </w:p>
        </w:tc>
        <w:tc>
          <w:tcPr>
            <w:tcW w:w="0" w:type="dxa"/>
            <w:gridSpan w:val="3"/>
            <w:tcBorders>
              <w:right w:val="double" w:sz="4" w:space="0" w:color="9BBB59"/>
            </w:tcBorders>
          </w:tcPr>
          <w:p w14:paraId="6655686A" w14:textId="2D95B93A" w:rsidR="006E0636" w:rsidRPr="00A35784" w:rsidRDefault="006E0636" w:rsidP="001B7B01">
            <w:pPr>
              <w:spacing w:line="240" w:lineRule="exact"/>
              <w:jc w:val="both"/>
              <w:rPr>
                <w:rFonts w:ascii="Times New Roman" w:hAnsi="Times New Roman"/>
                <w:color w:val="000000"/>
              </w:rPr>
            </w:pPr>
            <w:r w:rsidRPr="00A35784">
              <w:rPr>
                <w:rFonts w:ascii="Times New Roman" w:hAnsi="Times New Roman"/>
                <w:color w:val="000000"/>
                <w:sz w:val="22"/>
                <w:szCs w:val="22"/>
              </w:rPr>
              <w:t xml:space="preserve">Esperienza documentata di almeno </w:t>
            </w:r>
            <w:proofErr w:type="gramStart"/>
            <w:r>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r w:rsidR="0095645F">
              <w:rPr>
                <w:rFonts w:ascii="Times New Roman" w:hAnsi="Times New Roman"/>
                <w:color w:val="000000"/>
                <w:sz w:val="22"/>
                <w:szCs w:val="22"/>
              </w:rPr>
              <w:t xml:space="preserve"> post</w:t>
            </w:r>
            <w:r w:rsidR="002274DB">
              <w:rPr>
                <w:rFonts w:ascii="Times New Roman" w:hAnsi="Times New Roman"/>
                <w:color w:val="000000"/>
                <w:sz w:val="22"/>
                <w:szCs w:val="22"/>
              </w:rPr>
              <w:t>-</w:t>
            </w:r>
            <w:r w:rsidR="0095645F">
              <w:rPr>
                <w:rFonts w:ascii="Times New Roman" w:hAnsi="Times New Roman"/>
                <w:color w:val="000000"/>
                <w:sz w:val="22"/>
                <w:szCs w:val="22"/>
              </w:rPr>
              <w:t>formazione</w:t>
            </w:r>
          </w:p>
        </w:tc>
      </w:tr>
      <w:tr w:rsidR="0095645F" w:rsidRPr="00A35784" w14:paraId="4AA10A05" w14:textId="77777777" w:rsidTr="00AD7B18">
        <w:trPr>
          <w:trHeight w:val="279"/>
        </w:trPr>
        <w:tc>
          <w:tcPr>
            <w:tcW w:w="0" w:type="dxa"/>
            <w:gridSpan w:val="5"/>
            <w:tcBorders>
              <w:left w:val="double" w:sz="4" w:space="0" w:color="9BBB59"/>
              <w:right w:val="double" w:sz="4" w:space="0" w:color="9BBB59"/>
            </w:tcBorders>
          </w:tcPr>
          <w:p w14:paraId="319C0CBA" w14:textId="08F7D363" w:rsidR="0095645F" w:rsidRPr="00A35784" w:rsidRDefault="0095645F" w:rsidP="00AD7B18">
            <w:pPr>
              <w:spacing w:line="240" w:lineRule="exact"/>
              <w:jc w:val="center"/>
              <w:rPr>
                <w:rFonts w:ascii="Times New Roman" w:hAnsi="Times New Roman"/>
                <w:color w:val="000000"/>
              </w:rPr>
            </w:pPr>
            <w:r w:rsidRPr="00B725D0">
              <w:rPr>
                <w:rFonts w:ascii="Times New Roman" w:hAnsi="Times New Roman"/>
                <w:color w:val="000000"/>
                <w:sz w:val="22"/>
                <w:szCs w:val="22"/>
              </w:rPr>
              <w:t>Eventuali corsi avanzati di approfondimento</w:t>
            </w:r>
          </w:p>
        </w:tc>
      </w:tr>
      <w:tr w:rsidR="00D07DAC" w:rsidRPr="00A35784" w14:paraId="4D2A264D" w14:textId="77777777" w:rsidTr="00D07DAC">
        <w:trPr>
          <w:trHeight w:val="355"/>
        </w:trPr>
        <w:tc>
          <w:tcPr>
            <w:tcW w:w="8953" w:type="dxa"/>
            <w:gridSpan w:val="5"/>
            <w:tcBorders>
              <w:left w:val="double" w:sz="4" w:space="0" w:color="9BBB59"/>
              <w:right w:val="double" w:sz="4" w:space="0" w:color="9BBB59"/>
            </w:tcBorders>
            <w:shd w:val="clear" w:color="auto" w:fill="EAF1DD"/>
          </w:tcPr>
          <w:p w14:paraId="1D2C7250"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21A03610" w14:textId="77777777" w:rsidTr="00D07DAC">
        <w:trPr>
          <w:trHeight w:val="534"/>
        </w:trPr>
        <w:tc>
          <w:tcPr>
            <w:tcW w:w="8953" w:type="dxa"/>
            <w:gridSpan w:val="5"/>
            <w:tcBorders>
              <w:left w:val="double" w:sz="4" w:space="0" w:color="9BBB59"/>
              <w:bottom w:val="double" w:sz="4" w:space="0" w:color="9BBB59"/>
              <w:right w:val="double" w:sz="4" w:space="0" w:color="9BBB59"/>
            </w:tcBorders>
          </w:tcPr>
          <w:p w14:paraId="650C3D8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del calcolo indice e valutazione dello stato di un ecosistema acquatico marino-costiero.</w:t>
            </w:r>
          </w:p>
        </w:tc>
      </w:tr>
      <w:tr w:rsidR="00D07DAC" w:rsidRPr="00A35784" w14:paraId="2745944C" w14:textId="77777777" w:rsidTr="00D07DAC">
        <w:trPr>
          <w:trHeight w:val="695"/>
        </w:trPr>
        <w:tc>
          <w:tcPr>
            <w:tcW w:w="8953" w:type="dxa"/>
            <w:gridSpan w:val="5"/>
            <w:tcBorders>
              <w:top w:val="double" w:sz="4" w:space="0" w:color="9BBB59"/>
              <w:left w:val="double" w:sz="4" w:space="0" w:color="9BBB59"/>
              <w:bottom w:val="double" w:sz="4" w:space="0" w:color="9BBB59"/>
              <w:right w:val="double" w:sz="4" w:space="0" w:color="9BBB59"/>
            </w:tcBorders>
            <w:shd w:val="clear" w:color="auto" w:fill="D6E3BC"/>
          </w:tcPr>
          <w:p w14:paraId="1A46C022" w14:textId="397D1C59"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 nel</w:t>
            </w:r>
            <w:r w:rsidRPr="00A35784">
              <w:rPr>
                <w:rFonts w:ascii="Times New Roman" w:hAnsi="Times New Roman"/>
                <w:b/>
                <w:color w:val="000000"/>
                <w:sz w:val="22"/>
                <w:szCs w:val="22"/>
              </w:rPr>
              <w:t xml:space="preserve"> Calcolo dell’M-AMBI per la valutazione dello Stato ecologico di un ecosistema in riferimento all’EQB </w:t>
            </w:r>
            <w:proofErr w:type="spellStart"/>
            <w:r w:rsidRPr="00A35784">
              <w:rPr>
                <w:rFonts w:ascii="Times New Roman" w:hAnsi="Times New Roman"/>
                <w:b/>
                <w:color w:val="000000"/>
                <w:sz w:val="22"/>
                <w:szCs w:val="22"/>
              </w:rPr>
              <w:t>Macroinvertebrati</w:t>
            </w:r>
            <w:proofErr w:type="spellEnd"/>
            <w:r w:rsidRPr="00A35784">
              <w:rPr>
                <w:rFonts w:ascii="Times New Roman" w:hAnsi="Times New Roman"/>
                <w:b/>
                <w:color w:val="000000"/>
                <w:sz w:val="22"/>
                <w:szCs w:val="22"/>
              </w:rPr>
              <w:t xml:space="preserve"> bentonici di fondi mobili</w:t>
            </w:r>
            <w:r w:rsidRPr="00A35784" w:rsidDel="00ED2C92">
              <w:rPr>
                <w:rFonts w:ascii="Times New Roman" w:hAnsi="Times New Roman"/>
                <w:b/>
                <w:color w:val="000000"/>
                <w:sz w:val="22"/>
                <w:szCs w:val="22"/>
              </w:rPr>
              <w:t xml:space="preserve"> </w:t>
            </w:r>
            <w:r w:rsidRPr="00A35784">
              <w:rPr>
                <w:rFonts w:ascii="Times New Roman" w:hAnsi="Times New Roman"/>
                <w:b/>
                <w:color w:val="000000"/>
                <w:sz w:val="22"/>
                <w:szCs w:val="22"/>
              </w:rPr>
              <w:t>di ambienti marino-costieri (MB-AC-IS)</w:t>
            </w:r>
          </w:p>
        </w:tc>
      </w:tr>
    </w:tbl>
    <w:p w14:paraId="3356E71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EB97F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31FD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EA9A0B3"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Bibliografia</w:t>
      </w:r>
    </w:p>
    <w:p w14:paraId="6C86C16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B6661C" w14:textId="77777777" w:rsidR="00D07DAC" w:rsidRPr="00A35784"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exact"/>
        <w:jc w:val="both"/>
        <w:rPr>
          <w:rFonts w:ascii="Times New Roman" w:eastAsia="Times" w:hAnsi="Times New Roman" w:cs="Times New Roman"/>
          <w:color w:val="000000"/>
          <w:lang w:val="en-GB" w:eastAsia="it-IT"/>
        </w:rPr>
      </w:pPr>
      <w:r w:rsidRPr="00A35784">
        <w:rPr>
          <w:rFonts w:ascii="Times New Roman" w:eastAsia="Times" w:hAnsi="Times New Roman" w:cs="Times New Roman"/>
          <w:color w:val="000000"/>
          <w:lang w:eastAsia="it-IT"/>
        </w:rPr>
        <w:t xml:space="preserve">Borja A., Franco J., </w:t>
      </w:r>
      <w:proofErr w:type="spellStart"/>
      <w:r w:rsidRPr="00A35784">
        <w:rPr>
          <w:rFonts w:ascii="Times New Roman" w:eastAsia="Times" w:hAnsi="Times New Roman" w:cs="Times New Roman"/>
          <w:color w:val="000000"/>
          <w:lang w:eastAsia="it-IT"/>
        </w:rPr>
        <w:t>Vérez</w:t>
      </w:r>
      <w:proofErr w:type="spellEnd"/>
      <w:r w:rsidRPr="00A35784">
        <w:rPr>
          <w:rFonts w:ascii="Times New Roman" w:eastAsia="Times" w:hAnsi="Times New Roman" w:cs="Times New Roman"/>
          <w:color w:val="000000"/>
          <w:lang w:eastAsia="it-IT"/>
        </w:rPr>
        <w:t xml:space="preserve"> V. (2000). </w:t>
      </w:r>
      <w:r w:rsidRPr="00A35784">
        <w:rPr>
          <w:rFonts w:ascii="Times New Roman" w:eastAsia="Times" w:hAnsi="Times New Roman" w:cs="Times New Roman"/>
          <w:color w:val="000000"/>
          <w:lang w:val="en-GB" w:eastAsia="it-IT"/>
        </w:rPr>
        <w:t xml:space="preserve">A marine biotic index to establish the ecological quality of soft bottom benthos within European estuarine and coastal environments. _ Mar. </w:t>
      </w:r>
      <w:proofErr w:type="spellStart"/>
      <w:r w:rsidRPr="00A35784">
        <w:rPr>
          <w:rFonts w:ascii="Times New Roman" w:eastAsia="Times" w:hAnsi="Times New Roman" w:cs="Times New Roman"/>
          <w:color w:val="000000"/>
          <w:lang w:val="en-GB" w:eastAsia="it-IT"/>
        </w:rPr>
        <w:t>Pollut</w:t>
      </w:r>
      <w:proofErr w:type="spellEnd"/>
      <w:r w:rsidRPr="00A35784">
        <w:rPr>
          <w:rFonts w:ascii="Times New Roman" w:eastAsia="Times" w:hAnsi="Times New Roman" w:cs="Times New Roman"/>
          <w:color w:val="000000"/>
          <w:lang w:val="en-GB" w:eastAsia="it-IT"/>
        </w:rPr>
        <w:t>. Bull., 40(12): 1100-1114.</w:t>
      </w:r>
    </w:p>
    <w:p w14:paraId="587803FB" w14:textId="77777777" w:rsidR="00D07DAC" w:rsidRPr="00A35784"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val="en-GB" w:eastAsia="it-IT"/>
        </w:rPr>
        <w:t xml:space="preserve">Borja A., </w:t>
      </w:r>
      <w:proofErr w:type="spellStart"/>
      <w:r w:rsidRPr="00A35784">
        <w:rPr>
          <w:rFonts w:ascii="Times New Roman" w:eastAsia="Times" w:hAnsi="Times New Roman" w:cs="Times New Roman"/>
          <w:color w:val="000000"/>
          <w:lang w:val="en-GB" w:eastAsia="it-IT"/>
        </w:rPr>
        <w:t>Mader</w:t>
      </w:r>
      <w:proofErr w:type="spellEnd"/>
      <w:r w:rsidRPr="00A35784">
        <w:rPr>
          <w:rFonts w:ascii="Times New Roman" w:eastAsia="Times" w:hAnsi="Times New Roman" w:cs="Times New Roman"/>
          <w:color w:val="000000"/>
          <w:lang w:val="en-GB" w:eastAsia="it-IT"/>
        </w:rPr>
        <w:t xml:space="preserve"> J.</w:t>
      </w:r>
      <w:proofErr w:type="gramStart"/>
      <w:r w:rsidRPr="00A35784">
        <w:rPr>
          <w:rFonts w:ascii="Times New Roman" w:eastAsia="Times" w:hAnsi="Times New Roman" w:cs="Times New Roman"/>
          <w:color w:val="000000"/>
          <w:lang w:val="en-GB" w:eastAsia="it-IT"/>
        </w:rPr>
        <w:t xml:space="preserve">,  </w:t>
      </w:r>
      <w:proofErr w:type="spellStart"/>
      <w:r w:rsidRPr="00A35784">
        <w:rPr>
          <w:rFonts w:ascii="Times New Roman" w:eastAsia="Times" w:hAnsi="Times New Roman" w:cs="Times New Roman"/>
          <w:color w:val="000000"/>
          <w:lang w:val="en-GB" w:eastAsia="it-IT"/>
        </w:rPr>
        <w:t>Muxika</w:t>
      </w:r>
      <w:proofErr w:type="spellEnd"/>
      <w:proofErr w:type="gramEnd"/>
      <w:r w:rsidRPr="00A35784">
        <w:rPr>
          <w:rFonts w:ascii="Times New Roman" w:eastAsia="Times" w:hAnsi="Times New Roman" w:cs="Times New Roman"/>
          <w:color w:val="000000"/>
          <w:lang w:val="en-GB" w:eastAsia="it-IT"/>
        </w:rPr>
        <w:t xml:space="preserve">, I (2012). Instructions for the use of the AMBI index software (Version 5.0). </w:t>
      </w:r>
      <w:proofErr w:type="gramStart"/>
      <w:r w:rsidRPr="00A35784">
        <w:rPr>
          <w:rFonts w:ascii="Times New Roman" w:eastAsia="Times" w:hAnsi="Times New Roman" w:cs="Times New Roman"/>
          <w:color w:val="000000"/>
          <w:lang w:eastAsia="it-IT"/>
        </w:rPr>
        <w:t xml:space="preserve">_  </w:t>
      </w:r>
      <w:proofErr w:type="spellStart"/>
      <w:r w:rsidRPr="00A35784">
        <w:rPr>
          <w:rFonts w:ascii="Times New Roman" w:eastAsia="Times" w:hAnsi="Times New Roman" w:cs="Times New Roman"/>
          <w:color w:val="000000"/>
          <w:lang w:eastAsia="it-IT"/>
        </w:rPr>
        <w:t>Revista</w:t>
      </w:r>
      <w:proofErr w:type="spellEnd"/>
      <w:proofErr w:type="gramEnd"/>
      <w:r w:rsidRPr="00A35784">
        <w:rPr>
          <w:rFonts w:ascii="Times New Roman" w:eastAsia="Times" w:hAnsi="Times New Roman" w:cs="Times New Roman"/>
          <w:color w:val="000000"/>
          <w:lang w:eastAsia="it-IT"/>
        </w:rPr>
        <w:t xml:space="preserve"> de </w:t>
      </w:r>
      <w:proofErr w:type="spellStart"/>
      <w:r w:rsidRPr="00A35784">
        <w:rPr>
          <w:rFonts w:ascii="Times New Roman" w:eastAsia="Times" w:hAnsi="Times New Roman" w:cs="Times New Roman"/>
          <w:color w:val="000000"/>
          <w:lang w:eastAsia="it-IT"/>
        </w:rPr>
        <w:t>Investigacion</w:t>
      </w:r>
      <w:proofErr w:type="spellEnd"/>
      <w:r w:rsidRPr="00A35784">
        <w:rPr>
          <w:rFonts w:ascii="Times New Roman" w:eastAsia="Times" w:hAnsi="Times New Roman" w:cs="Times New Roman"/>
          <w:color w:val="000000"/>
          <w:lang w:eastAsia="it-IT"/>
        </w:rPr>
        <w:t xml:space="preserve"> Marina, 19 (3): 71-82.</w:t>
      </w:r>
    </w:p>
    <w:p w14:paraId="0F3D9CC9" w14:textId="77777777" w:rsidR="00D07DAC" w:rsidRPr="006C524D" w:rsidRDefault="00D07DAC" w:rsidP="001B7B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Castelli A., </w:t>
      </w:r>
      <w:proofErr w:type="spellStart"/>
      <w:r w:rsidRPr="00A35784">
        <w:rPr>
          <w:rFonts w:ascii="Times New Roman" w:eastAsia="Times" w:hAnsi="Times New Roman" w:cs="Times New Roman"/>
          <w:color w:val="000000"/>
          <w:lang w:eastAsia="it-IT"/>
        </w:rPr>
        <w:t>Lardicci</w:t>
      </w:r>
      <w:proofErr w:type="spellEnd"/>
      <w:r w:rsidRPr="00A35784">
        <w:rPr>
          <w:rFonts w:ascii="Times New Roman" w:eastAsia="Times" w:hAnsi="Times New Roman" w:cs="Times New Roman"/>
          <w:color w:val="000000"/>
          <w:lang w:eastAsia="it-IT"/>
        </w:rPr>
        <w:t xml:space="preserve"> C., Tagliapietra D., 2003. Il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fondo mobile. _Capitolo 4. In Gambi M.C. &amp; </w:t>
      </w:r>
      <w:proofErr w:type="spellStart"/>
      <w:r w:rsidRPr="00A35784">
        <w:rPr>
          <w:rFonts w:ascii="Times New Roman" w:eastAsia="Times" w:hAnsi="Times New Roman" w:cs="Times New Roman"/>
          <w:color w:val="000000"/>
          <w:lang w:eastAsia="it-IT"/>
        </w:rPr>
        <w:t>Dappiano</w:t>
      </w:r>
      <w:proofErr w:type="spellEnd"/>
      <w:r w:rsidRPr="00A35784">
        <w:rPr>
          <w:rFonts w:ascii="Times New Roman" w:eastAsia="Times" w:hAnsi="Times New Roman" w:cs="Times New Roman"/>
          <w:color w:val="000000"/>
          <w:lang w:eastAsia="it-IT"/>
        </w:rPr>
        <w:t xml:space="preserve"> M. (</w:t>
      </w:r>
      <w:proofErr w:type="spellStart"/>
      <w:r w:rsidRPr="00A35784">
        <w:rPr>
          <w:rFonts w:ascii="Times New Roman" w:eastAsia="Times" w:hAnsi="Times New Roman" w:cs="Times New Roman"/>
          <w:color w:val="000000"/>
          <w:lang w:eastAsia="it-IT"/>
        </w:rPr>
        <w:t>eds</w:t>
      </w:r>
      <w:proofErr w:type="spellEnd"/>
      <w:r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i/>
          <w:color w:val="000000"/>
          <w:lang w:eastAsia="it-IT"/>
        </w:rPr>
        <w:t>Manuale di metodologie di campionamento e studio del benthos mediterraneo</w:t>
      </w:r>
      <w:r w:rsidRPr="00A35784">
        <w:rPr>
          <w:rFonts w:ascii="Times New Roman" w:eastAsia="Times" w:hAnsi="Times New Roman" w:cs="Times New Roman"/>
          <w:color w:val="000000"/>
          <w:lang w:eastAsia="it-IT"/>
        </w:rPr>
        <w:t xml:space="preserve">. </w:t>
      </w:r>
      <w:r w:rsidRPr="006C524D">
        <w:rPr>
          <w:rFonts w:ascii="Times New Roman" w:eastAsia="Times" w:hAnsi="Times New Roman" w:cs="Times New Roman"/>
          <w:color w:val="000000"/>
          <w:lang w:eastAsia="it-IT"/>
        </w:rPr>
        <w:t xml:space="preserve">_ APAT, SIBM, ICRAM, 2003. </w:t>
      </w:r>
      <w:proofErr w:type="spellStart"/>
      <w:r w:rsidRPr="006C524D">
        <w:rPr>
          <w:rFonts w:ascii="Times New Roman" w:eastAsia="Times" w:hAnsi="Times New Roman" w:cs="Times New Roman"/>
          <w:i/>
          <w:color w:val="000000"/>
          <w:lang w:eastAsia="it-IT"/>
        </w:rPr>
        <w:t>Biol</w:t>
      </w:r>
      <w:proofErr w:type="spellEnd"/>
      <w:r w:rsidRPr="006C524D">
        <w:rPr>
          <w:rFonts w:ascii="Times New Roman" w:eastAsia="Times" w:hAnsi="Times New Roman" w:cs="Times New Roman"/>
          <w:i/>
          <w:color w:val="000000"/>
          <w:lang w:eastAsia="it-IT"/>
        </w:rPr>
        <w:t xml:space="preserve">. Mar. </w:t>
      </w:r>
      <w:proofErr w:type="spellStart"/>
      <w:r w:rsidRPr="006C524D">
        <w:rPr>
          <w:rFonts w:ascii="Times New Roman" w:eastAsia="Times" w:hAnsi="Times New Roman" w:cs="Times New Roman"/>
          <w:i/>
          <w:color w:val="000000"/>
          <w:lang w:eastAsia="it-IT"/>
        </w:rPr>
        <w:t>Medit</w:t>
      </w:r>
      <w:proofErr w:type="spellEnd"/>
      <w:r w:rsidRPr="006C524D">
        <w:rPr>
          <w:rFonts w:ascii="Times New Roman" w:eastAsia="Times" w:hAnsi="Times New Roman" w:cs="Times New Roman"/>
          <w:color w:val="000000"/>
          <w:lang w:eastAsia="it-IT"/>
        </w:rPr>
        <w:t>. 10 (suppl.): 109-144.</w:t>
      </w:r>
    </w:p>
    <w:p w14:paraId="56D0673C" w14:textId="77777777" w:rsidR="0095645F" w:rsidRDefault="0095645F" w:rsidP="0095645F">
      <w:pPr>
        <w:spacing w:after="0" w:line="240" w:lineRule="exact"/>
        <w:jc w:val="both"/>
        <w:rPr>
          <w:rFonts w:ascii="Times New Roman" w:eastAsia="Times" w:hAnsi="Times New Roman" w:cs="Times New Roman"/>
          <w:color w:val="000000"/>
          <w:lang w:eastAsia="it-IT"/>
        </w:rPr>
      </w:pPr>
    </w:p>
    <w:p w14:paraId="07343429" w14:textId="4B4CE5E2" w:rsidR="0095645F" w:rsidRPr="006C524D" w:rsidRDefault="0095645F" w:rsidP="0095645F">
      <w:pPr>
        <w:spacing w:after="0" w:line="240" w:lineRule="exact"/>
        <w:jc w:val="both"/>
        <w:rPr>
          <w:rFonts w:ascii="Times New Roman" w:eastAsia="Times" w:hAnsi="Times New Roman" w:cs="Times New Roman"/>
          <w:color w:val="000000"/>
          <w:lang w:val="en-US" w:eastAsia="it-IT"/>
        </w:rPr>
      </w:pPr>
      <w:proofErr w:type="spellStart"/>
      <w:r>
        <w:rPr>
          <w:rFonts w:ascii="Times New Roman" w:eastAsia="Times" w:hAnsi="Times New Roman" w:cs="Times New Roman"/>
          <w:color w:val="000000"/>
          <w:lang w:eastAsia="it-IT"/>
        </w:rPr>
        <w:t>Marusso</w:t>
      </w:r>
      <w:proofErr w:type="spellEnd"/>
      <w:r>
        <w:rPr>
          <w:rFonts w:ascii="Times New Roman" w:eastAsia="Times" w:hAnsi="Times New Roman" w:cs="Times New Roman"/>
          <w:color w:val="000000"/>
          <w:lang w:eastAsia="it-IT"/>
        </w:rPr>
        <w:t xml:space="preserve"> V</w:t>
      </w:r>
      <w:r w:rsidRPr="00A35784">
        <w:rPr>
          <w:rFonts w:ascii="Times New Roman" w:eastAsia="Times" w:hAnsi="Times New Roman" w:cs="Times New Roman"/>
          <w:color w:val="000000"/>
          <w:lang w:eastAsia="it-IT"/>
        </w:rPr>
        <w:t xml:space="preserve">, </w:t>
      </w:r>
      <w:r>
        <w:rPr>
          <w:rFonts w:ascii="Times New Roman" w:eastAsia="Times" w:hAnsi="Times New Roman" w:cs="Times New Roman"/>
          <w:color w:val="000000"/>
          <w:lang w:eastAsia="it-IT"/>
        </w:rPr>
        <w:t xml:space="preserve">Lattanzi L., </w:t>
      </w:r>
      <w:proofErr w:type="spellStart"/>
      <w:r>
        <w:rPr>
          <w:rFonts w:ascii="Times New Roman" w:eastAsia="Times" w:hAnsi="Times New Roman" w:cs="Times New Roman"/>
          <w:color w:val="000000"/>
          <w:lang w:eastAsia="it-IT"/>
        </w:rPr>
        <w:t>Targusi</w:t>
      </w:r>
      <w:proofErr w:type="spellEnd"/>
      <w:r>
        <w:rPr>
          <w:rFonts w:ascii="Times New Roman" w:eastAsia="Times" w:hAnsi="Times New Roman" w:cs="Times New Roman"/>
          <w:color w:val="000000"/>
          <w:lang w:eastAsia="it-IT"/>
        </w:rPr>
        <w:t xml:space="preserve"> M., Porrello S, Bacci T., Bertasi F., La Porta B, Vani D., Raso E., Tomassetti P. 2020</w:t>
      </w:r>
      <w:r w:rsidRPr="00A35784">
        <w:rPr>
          <w:rFonts w:ascii="Times New Roman" w:eastAsia="Times" w:hAnsi="Times New Roman" w:cs="Times New Roman"/>
          <w:color w:val="000000"/>
          <w:lang w:eastAsia="it-IT"/>
        </w:rPr>
        <w:t>.</w:t>
      </w:r>
      <w:r>
        <w:rPr>
          <w:rFonts w:ascii="Times New Roman" w:eastAsia="Times" w:hAnsi="Times New Roman" w:cs="Times New Roman"/>
          <w:color w:val="000000"/>
          <w:lang w:eastAsia="it-IT"/>
        </w:rPr>
        <w:t xml:space="preserve"> </w:t>
      </w:r>
      <w:proofErr w:type="spellStart"/>
      <w:r>
        <w:rPr>
          <w:rFonts w:ascii="Times New Roman" w:eastAsia="Times" w:hAnsi="Times New Roman" w:cs="Times New Roman"/>
          <w:color w:val="000000"/>
          <w:lang w:eastAsia="it-IT"/>
        </w:rPr>
        <w:t>Macroinvertebrati</w:t>
      </w:r>
      <w:proofErr w:type="spellEnd"/>
      <w:r>
        <w:rPr>
          <w:rFonts w:ascii="Times New Roman" w:eastAsia="Times" w:hAnsi="Times New Roman" w:cs="Times New Roman"/>
          <w:color w:val="000000"/>
          <w:lang w:eastAsia="it-IT"/>
        </w:rPr>
        <w:t xml:space="preserve"> bentonici marini: primo Confronto </w:t>
      </w:r>
      <w:proofErr w:type="spellStart"/>
      <w:r>
        <w:rPr>
          <w:rFonts w:ascii="Times New Roman" w:eastAsia="Times" w:hAnsi="Times New Roman" w:cs="Times New Roman"/>
          <w:color w:val="000000"/>
          <w:lang w:eastAsia="it-IT"/>
        </w:rPr>
        <w:t>Interlaboratorio</w:t>
      </w:r>
      <w:proofErr w:type="spellEnd"/>
      <w:r>
        <w:rPr>
          <w:rFonts w:ascii="Times New Roman" w:eastAsia="Times" w:hAnsi="Times New Roman" w:cs="Times New Roman"/>
          <w:color w:val="000000"/>
          <w:lang w:eastAsia="it-IT"/>
        </w:rPr>
        <w:t xml:space="preserve"> Nazionale in </w:t>
      </w:r>
      <w:proofErr w:type="spellStart"/>
      <w:r>
        <w:rPr>
          <w:rFonts w:ascii="Times New Roman" w:eastAsia="Times" w:hAnsi="Times New Roman" w:cs="Times New Roman"/>
          <w:color w:val="000000"/>
          <w:lang w:eastAsia="it-IT"/>
        </w:rPr>
        <w:t>mabito</w:t>
      </w:r>
      <w:proofErr w:type="spellEnd"/>
      <w:r>
        <w:rPr>
          <w:rFonts w:ascii="Times New Roman" w:eastAsia="Times" w:hAnsi="Times New Roman" w:cs="Times New Roman"/>
          <w:color w:val="000000"/>
          <w:lang w:eastAsia="it-IT"/>
        </w:rPr>
        <w:t xml:space="preserve"> SNPA.</w:t>
      </w:r>
      <w:r w:rsidRPr="00A35784">
        <w:rPr>
          <w:rFonts w:ascii="Times New Roman" w:eastAsia="Times" w:hAnsi="Times New Roman" w:cs="Times New Roman"/>
          <w:color w:val="000000"/>
          <w:lang w:eastAsia="it-IT"/>
        </w:rPr>
        <w:t xml:space="preserve"> </w:t>
      </w:r>
      <w:proofErr w:type="spellStart"/>
      <w:r w:rsidRPr="006C524D">
        <w:rPr>
          <w:rFonts w:ascii="Times New Roman" w:eastAsia="Times" w:hAnsi="Times New Roman" w:cs="Times New Roman"/>
          <w:color w:val="000000"/>
          <w:lang w:val="en-US" w:eastAsia="it-IT"/>
        </w:rPr>
        <w:t>Rapporti</w:t>
      </w:r>
      <w:proofErr w:type="spellEnd"/>
      <w:r w:rsidRPr="006C524D">
        <w:rPr>
          <w:rFonts w:ascii="Times New Roman" w:eastAsia="Times" w:hAnsi="Times New Roman" w:cs="Times New Roman"/>
          <w:color w:val="000000"/>
          <w:lang w:val="en-US" w:eastAsia="it-IT"/>
        </w:rPr>
        <w:t xml:space="preserve"> ISPRA 332/2020, ISBN 978-88-448-1031-3.</w:t>
      </w:r>
    </w:p>
    <w:p w14:paraId="601BF441" w14:textId="77777777" w:rsidR="0095645F" w:rsidRPr="006C524D" w:rsidRDefault="0095645F" w:rsidP="00AD7B18">
      <w:pPr>
        <w:spacing w:after="0" w:line="240" w:lineRule="exact"/>
        <w:jc w:val="both"/>
        <w:rPr>
          <w:rFonts w:ascii="Times New Roman" w:eastAsia="Times" w:hAnsi="Times New Roman" w:cs="Times New Roman"/>
          <w:color w:val="000000"/>
          <w:lang w:val="en-US" w:eastAsia="it-IT"/>
        </w:rPr>
      </w:pPr>
    </w:p>
    <w:p w14:paraId="2FACFA0C" w14:textId="77777777" w:rsidR="00D07DAC" w:rsidRPr="00A35784" w:rsidRDefault="00D07DAC" w:rsidP="001B7B01">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val="en-GB" w:eastAsia="it-IT"/>
        </w:rPr>
        <w:t>Muxika</w:t>
      </w:r>
      <w:proofErr w:type="spellEnd"/>
      <w:r w:rsidRPr="00A35784">
        <w:rPr>
          <w:rFonts w:ascii="Times New Roman" w:eastAsia="Times" w:hAnsi="Times New Roman" w:cs="Times New Roman"/>
          <w:color w:val="000000"/>
          <w:lang w:val="en-GB" w:eastAsia="it-IT"/>
        </w:rPr>
        <w:t xml:space="preserve">, I., Borja, Á., Bald, J., 2007. Using historical data, expert </w:t>
      </w:r>
      <w:proofErr w:type="gramStart"/>
      <w:r w:rsidRPr="00A35784">
        <w:rPr>
          <w:rFonts w:ascii="Times New Roman" w:eastAsia="Times" w:hAnsi="Times New Roman" w:cs="Times New Roman"/>
          <w:color w:val="000000"/>
          <w:lang w:val="en-GB" w:eastAsia="it-IT"/>
        </w:rPr>
        <w:t>judgement</w:t>
      </w:r>
      <w:proofErr w:type="gramEnd"/>
      <w:r w:rsidRPr="00A35784">
        <w:rPr>
          <w:rFonts w:ascii="Times New Roman" w:eastAsia="Times" w:hAnsi="Times New Roman" w:cs="Times New Roman"/>
          <w:color w:val="000000"/>
          <w:lang w:val="en-GB" w:eastAsia="it-IT"/>
        </w:rPr>
        <w:t xml:space="preserve"> and multivariate analysis in assessing reference conditions and benthic ecological status, according to the European Water Framework Directive. </w:t>
      </w:r>
      <w:r w:rsidRPr="00A35784">
        <w:rPr>
          <w:rFonts w:ascii="Times New Roman" w:eastAsia="Times" w:hAnsi="Times New Roman" w:cs="Times New Roman"/>
          <w:color w:val="000000"/>
          <w:lang w:eastAsia="it-IT"/>
        </w:rPr>
        <w:t xml:space="preserve">Mar. </w:t>
      </w:r>
      <w:proofErr w:type="spellStart"/>
      <w:r w:rsidRPr="00A35784">
        <w:rPr>
          <w:rFonts w:ascii="Times New Roman" w:eastAsia="Times" w:hAnsi="Times New Roman" w:cs="Times New Roman"/>
          <w:color w:val="000000"/>
          <w:lang w:eastAsia="it-IT"/>
        </w:rPr>
        <w:t>Pollut</w:t>
      </w:r>
      <w:proofErr w:type="spellEnd"/>
      <w:r w:rsidRPr="00A35784">
        <w:rPr>
          <w:rFonts w:ascii="Times New Roman" w:eastAsia="Times" w:hAnsi="Times New Roman" w:cs="Times New Roman"/>
          <w:color w:val="000000"/>
          <w:lang w:eastAsia="it-IT"/>
        </w:rPr>
        <w:t>. Bull. 55, 16–29.</w:t>
      </w:r>
    </w:p>
    <w:p w14:paraId="1A0169AA"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433F674A"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Trabucco B., Tomassetti P., Bacci T., Penna M., </w:t>
      </w:r>
      <w:proofErr w:type="spellStart"/>
      <w:r w:rsidRPr="00A35784">
        <w:rPr>
          <w:rFonts w:ascii="Times New Roman" w:eastAsia="Times" w:hAnsi="Times New Roman" w:cs="Times New Roman"/>
          <w:color w:val="000000"/>
          <w:lang w:eastAsia="it-IT"/>
        </w:rPr>
        <w:t>Aleffi</w:t>
      </w:r>
      <w:proofErr w:type="spellEnd"/>
      <w:r w:rsidRPr="00A35784">
        <w:rPr>
          <w:rFonts w:ascii="Times New Roman" w:eastAsia="Times" w:hAnsi="Times New Roman" w:cs="Times New Roman"/>
          <w:color w:val="000000"/>
          <w:lang w:eastAsia="it-IT"/>
        </w:rPr>
        <w:t xml:space="preserve"> I.F., 2008. Scheda metodologica per il campionamento e l’analisi del </w:t>
      </w:r>
      <w:proofErr w:type="spellStart"/>
      <w:r w:rsidRPr="00A35784">
        <w:rPr>
          <w:rFonts w:ascii="Times New Roman" w:eastAsia="Times" w:hAnsi="Times New Roman" w:cs="Times New Roman"/>
          <w:color w:val="000000"/>
          <w:lang w:eastAsia="it-IT"/>
        </w:rPr>
        <w:t>macrozoobenthos</w:t>
      </w:r>
      <w:proofErr w:type="spellEnd"/>
      <w:r w:rsidRPr="00A35784">
        <w:rPr>
          <w:rFonts w:ascii="Times New Roman" w:eastAsia="Times" w:hAnsi="Times New Roman" w:cs="Times New Roman"/>
          <w:color w:val="000000"/>
          <w:lang w:eastAsia="it-IT"/>
        </w:rPr>
        <w:t xml:space="preserve"> di fondi mobili _ ISPRA, 2008.</w:t>
      </w:r>
    </w:p>
    <w:p w14:paraId="726A5520" w14:textId="77777777" w:rsidR="00D07DAC" w:rsidRPr="00A35784" w:rsidRDefault="00D07DAC" w:rsidP="001B7B01">
      <w:pPr>
        <w:spacing w:before="240" w:after="0" w:line="240" w:lineRule="exact"/>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Virno</w:t>
      </w:r>
      <w:proofErr w:type="spellEnd"/>
      <w:r w:rsidRPr="00A35784">
        <w:rPr>
          <w:rFonts w:ascii="Times New Roman" w:eastAsia="Times" w:hAnsi="Times New Roman" w:cs="Times New Roman"/>
          <w:color w:val="000000"/>
          <w:lang w:eastAsia="it-IT"/>
        </w:rPr>
        <w:t xml:space="preserve"> Lamberti C., Pellegrini D., Pulcini M., Valentini A., 2001. Analisi delle comunità bentoniche di fondi mobili in ambiente marino. Benthos - scheda 1. In Cicero A.M. &amp; Di Girolamo I. (</w:t>
      </w:r>
      <w:proofErr w:type="spellStart"/>
      <w:r w:rsidRPr="00A35784">
        <w:rPr>
          <w:rFonts w:ascii="Times New Roman" w:eastAsia="Times" w:hAnsi="Times New Roman" w:cs="Times New Roman"/>
          <w:color w:val="000000"/>
          <w:lang w:eastAsia="it-IT"/>
        </w:rPr>
        <w:t>eds</w:t>
      </w:r>
      <w:proofErr w:type="spellEnd"/>
      <w:r w:rsidRPr="00A35784">
        <w:rPr>
          <w:rFonts w:ascii="Times New Roman" w:eastAsia="Times" w:hAnsi="Times New Roman" w:cs="Times New Roman"/>
          <w:color w:val="000000"/>
          <w:lang w:eastAsia="it-IT"/>
        </w:rPr>
        <w:t xml:space="preserve">), </w:t>
      </w:r>
      <w:r w:rsidRPr="00A35784">
        <w:rPr>
          <w:rFonts w:ascii="Times New Roman" w:eastAsia="Times" w:hAnsi="Times New Roman" w:cs="Times New Roman"/>
          <w:i/>
          <w:color w:val="000000"/>
          <w:lang w:eastAsia="it-IT"/>
        </w:rPr>
        <w:t>Metodologie analitiche di riferimento del Programma di Monitoraggio per il controllo dell’</w:t>
      </w:r>
      <w:proofErr w:type="spellStart"/>
      <w:r w:rsidRPr="00A35784">
        <w:rPr>
          <w:rFonts w:ascii="Times New Roman" w:eastAsia="Times" w:hAnsi="Times New Roman" w:cs="Times New Roman"/>
          <w:i/>
          <w:color w:val="000000"/>
          <w:lang w:eastAsia="it-IT"/>
        </w:rPr>
        <w:t>ambienteb</w:t>
      </w:r>
      <w:proofErr w:type="spellEnd"/>
      <w:r w:rsidRPr="00A35784">
        <w:rPr>
          <w:rFonts w:ascii="Times New Roman" w:eastAsia="Times" w:hAnsi="Times New Roman" w:cs="Times New Roman"/>
          <w:i/>
          <w:color w:val="000000"/>
          <w:lang w:eastAsia="it-IT"/>
        </w:rPr>
        <w:t xml:space="preserve"> marino-costiero (triennio 2001-2003). </w:t>
      </w:r>
      <w:r w:rsidRPr="00A35784">
        <w:rPr>
          <w:rFonts w:ascii="Times New Roman" w:eastAsia="Times" w:hAnsi="Times New Roman" w:cs="Times New Roman"/>
          <w:color w:val="000000"/>
          <w:lang w:eastAsia="it-IT"/>
        </w:rPr>
        <w:t>MATT, ICRAM, 2003.</w:t>
      </w:r>
    </w:p>
    <w:p w14:paraId="7450A54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E0BF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D2EBC3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F64AEB"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ALLEGATO </w:t>
      </w:r>
    </w:p>
    <w:p w14:paraId="47A4C5CE"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17453EAA" w14:textId="77777777" w:rsidR="00D07DAC" w:rsidRPr="00A35784" w:rsidRDefault="00D07DAC" w:rsidP="00BE29C9">
      <w:pPr>
        <w:spacing w:after="200" w:line="252" w:lineRule="auto"/>
        <w:contextualSpacing/>
        <w:jc w:val="both"/>
        <w:rPr>
          <w:rFonts w:ascii="Times New Roman" w:eastAsia="Times New Roman" w:hAnsi="Times New Roman" w:cs="Times New Roman"/>
          <w:b/>
        </w:rPr>
      </w:pPr>
      <w:r w:rsidRPr="00A35784">
        <w:rPr>
          <w:rFonts w:ascii="Times New Roman" w:eastAsia="Times New Roman" w:hAnsi="Times New Roman" w:cs="Times New Roman"/>
          <w:b/>
        </w:rPr>
        <w:t xml:space="preserve">SCHEDE VALUTATIVE PER EQB </w:t>
      </w:r>
      <w:proofErr w:type="spellStart"/>
      <w:r w:rsidRPr="00A35784">
        <w:rPr>
          <w:rFonts w:ascii="Times New Roman" w:eastAsia="Times New Roman" w:hAnsi="Times New Roman" w:cs="Times New Roman"/>
          <w:b/>
        </w:rPr>
        <w:t>Macroinvertebrati</w:t>
      </w:r>
      <w:proofErr w:type="spellEnd"/>
      <w:r w:rsidRPr="00A35784">
        <w:rPr>
          <w:rFonts w:ascii="Times New Roman" w:eastAsia="Times New Roman" w:hAnsi="Times New Roman" w:cs="Times New Roman"/>
          <w:b/>
        </w:rPr>
        <w:t xml:space="preserve"> Bentonici di fondi mobili</w:t>
      </w:r>
      <w:r w:rsidRPr="00A35784" w:rsidDel="00ED2C92">
        <w:rPr>
          <w:rFonts w:ascii="Times New Roman" w:eastAsia="Times New Roman" w:hAnsi="Times New Roman" w:cs="Times New Roman"/>
        </w:rPr>
        <w:t xml:space="preserve"> </w:t>
      </w:r>
      <w:r w:rsidRPr="00A35784">
        <w:rPr>
          <w:rFonts w:ascii="Times New Roman" w:eastAsia="Times New Roman" w:hAnsi="Times New Roman" w:cs="Times New Roman"/>
          <w:b/>
        </w:rPr>
        <w:t>in ambienti marino costieri</w:t>
      </w:r>
    </w:p>
    <w:p w14:paraId="5681B688" w14:textId="77777777" w:rsidR="00D07DAC" w:rsidRPr="00A35784" w:rsidRDefault="00D07DAC" w:rsidP="00D07DAC">
      <w:pPr>
        <w:spacing w:after="0" w:line="240" w:lineRule="auto"/>
        <w:jc w:val="both"/>
        <w:rPr>
          <w:rFonts w:ascii="Times New Roman" w:eastAsia="Times" w:hAnsi="Times New Roman" w:cs="Times New Roman"/>
          <w:b/>
          <w:color w:val="000000"/>
          <w:lang w:eastAsia="it-IT"/>
        </w:rPr>
      </w:pPr>
    </w:p>
    <w:p w14:paraId="494450C7" w14:textId="77777777" w:rsidR="00D07DAC" w:rsidRPr="0057039F" w:rsidRDefault="00D07DAC" w:rsidP="00BE29C9">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Prova pratica di campionamento a mare con osservazione diretta</w:t>
      </w:r>
    </w:p>
    <w:p w14:paraId="764E64B1"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3879CAE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336A738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sedimento </w:t>
      </w:r>
    </w:p>
    <w:p w14:paraId="15DE2FC6"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Scelta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strumentazione</w:t>
      </w:r>
      <w:proofErr w:type="spellEnd"/>
      <w:r w:rsidRPr="00A35784">
        <w:rPr>
          <w:rFonts w:ascii="Times New Roman" w:eastAsia="Times New Roman" w:hAnsi="Times New Roman" w:cs="Times New Roman"/>
          <w:lang w:val="en-US"/>
        </w:rPr>
        <w:t xml:space="preserve"> </w:t>
      </w:r>
    </w:p>
    <w:p w14:paraId="07DB87D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Corretto utilizzo degli strumenti per il campionamento </w:t>
      </w:r>
    </w:p>
    <w:p w14:paraId="0BF6EC7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Valutazione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dell’accettabilità</w:t>
      </w:r>
      <w:proofErr w:type="spellEnd"/>
      <w:r w:rsidRPr="00A35784">
        <w:rPr>
          <w:rFonts w:ascii="Times New Roman" w:eastAsia="Times New Roman" w:hAnsi="Times New Roman" w:cs="Times New Roman"/>
          <w:color w:val="000000"/>
          <w:lang w:val="en-US"/>
        </w:rPr>
        <w:t xml:space="preserve"> del </w:t>
      </w:r>
      <w:proofErr w:type="spellStart"/>
      <w:r w:rsidRPr="00A35784">
        <w:rPr>
          <w:rFonts w:ascii="Times New Roman" w:eastAsia="Times New Roman" w:hAnsi="Times New Roman" w:cs="Times New Roman"/>
          <w:color w:val="000000"/>
          <w:lang w:val="en-US"/>
        </w:rPr>
        <w:t>campione</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raccolto</w:t>
      </w:r>
      <w:proofErr w:type="spellEnd"/>
    </w:p>
    <w:p w14:paraId="1ADA7543"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color w:val="000000"/>
          <w:lang w:val="en-US"/>
        </w:rPr>
        <w:t>Corretto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utilizzo</w:t>
      </w:r>
      <w:proofErr w:type="spellEnd"/>
      <w:r w:rsidRPr="00A35784">
        <w:rPr>
          <w:rFonts w:ascii="Times New Roman" w:eastAsia="Times New Roman" w:hAnsi="Times New Roman" w:cs="Times New Roman"/>
          <w:color w:val="000000"/>
          <w:lang w:val="en-US"/>
        </w:rPr>
        <w:t xml:space="preserve"> </w:t>
      </w:r>
      <w:proofErr w:type="spellStart"/>
      <w:r w:rsidRPr="00A35784">
        <w:rPr>
          <w:rFonts w:ascii="Times New Roman" w:eastAsia="Times New Roman" w:hAnsi="Times New Roman" w:cs="Times New Roman"/>
          <w:color w:val="000000"/>
          <w:lang w:val="en-US"/>
        </w:rPr>
        <w:t>dei</w:t>
      </w:r>
      <w:proofErr w:type="spellEnd"/>
      <w:r w:rsidRPr="00A35784">
        <w:rPr>
          <w:rFonts w:ascii="Times New Roman" w:eastAsia="Times New Roman" w:hAnsi="Times New Roman" w:cs="Times New Roman"/>
          <w:color w:val="000000"/>
          <w:lang w:val="en-US"/>
        </w:rPr>
        <w:t xml:space="preserve"> DPI </w:t>
      </w:r>
    </w:p>
    <w:p w14:paraId="49D1519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 Setacciatura</w:t>
      </w:r>
    </w:p>
    <w:p w14:paraId="7E352922"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 Scelta del setaccio per sciacquare il campione</w:t>
      </w:r>
    </w:p>
    <w:p w14:paraId="5877FE87" w14:textId="77777777" w:rsidR="00D07DAC" w:rsidRPr="00A35784" w:rsidRDefault="00D07DAC" w:rsidP="008A786E">
      <w:pPr>
        <w:numPr>
          <w:ilvl w:val="0"/>
          <w:numId w:val="35"/>
        </w:numPr>
        <w:suppressAutoHyphens/>
        <w:spacing w:after="0" w:line="240" w:lineRule="exact"/>
        <w:contextualSpacing/>
        <w:jc w:val="both"/>
        <w:rPr>
          <w:rFonts w:ascii="Times New Roman" w:eastAsia="Times New Roman" w:hAnsi="Times New Roman" w:cs="Times New Roman"/>
          <w:lang w:val="en-US"/>
        </w:rPr>
      </w:pPr>
      <w:r w:rsidRPr="00A35784">
        <w:rPr>
          <w:rFonts w:ascii="Times New Roman" w:eastAsia="Times New Roman" w:hAnsi="Times New Roman" w:cs="Times New Roman"/>
        </w:rPr>
        <w:t xml:space="preserve"> </w:t>
      </w: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risciacquo</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0E6C6094"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6EC1D7F1"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Modalità di etichettatura interna ed esterna del campione</w:t>
      </w:r>
    </w:p>
    <w:p w14:paraId="1D863203"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Modalità</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fissazione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p>
    <w:p w14:paraId="40396180" w14:textId="77777777" w:rsidR="00D07DAC" w:rsidRPr="00A35784" w:rsidRDefault="00D07DAC" w:rsidP="008A786E">
      <w:pPr>
        <w:numPr>
          <w:ilvl w:val="0"/>
          <w:numId w:val="36"/>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Corretto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DPI</w:t>
      </w:r>
    </w:p>
    <w:p w14:paraId="745E3F1E" w14:textId="77777777" w:rsidR="00D07DAC" w:rsidRPr="00A35784" w:rsidRDefault="00D07DAC" w:rsidP="001B7B01">
      <w:pPr>
        <w:tabs>
          <w:tab w:val="left" w:pos="5073"/>
        </w:tabs>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5EA85703" w14:textId="77777777" w:rsidR="00D07DAC" w:rsidRPr="00A35784" w:rsidRDefault="00D07DAC" w:rsidP="008A786E">
      <w:pPr>
        <w:numPr>
          <w:ilvl w:val="0"/>
          <w:numId w:val="37"/>
        </w:numPr>
        <w:tabs>
          <w:tab w:val="left" w:pos="5073"/>
        </w:tabs>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Verifica della correttezza/completezza delle informazioni inserite</w:t>
      </w:r>
    </w:p>
    <w:p w14:paraId="7B1EE454" w14:textId="77777777" w:rsidR="00D07DAC" w:rsidRPr="00A35784" w:rsidRDefault="00D07DAC" w:rsidP="001B7B01">
      <w:pPr>
        <w:spacing w:after="0" w:line="240" w:lineRule="exact"/>
        <w:ind w:left="720"/>
        <w:contextualSpacing/>
        <w:jc w:val="both"/>
        <w:rPr>
          <w:rFonts w:ascii="Times New Roman" w:eastAsia="Times New Roman" w:hAnsi="Times New Roman" w:cs="Times New Roman"/>
        </w:rPr>
      </w:pPr>
    </w:p>
    <w:p w14:paraId="7707BBF1" w14:textId="43837A87" w:rsidR="00D07DAC" w:rsidRPr="0057039F" w:rsidRDefault="00D07DAC" w:rsidP="00BE29C9">
      <w:pPr>
        <w:pStyle w:val="Paragrafoelenco"/>
        <w:numPr>
          <w:ilvl w:val="0"/>
          <w:numId w:val="51"/>
        </w:numPr>
        <w:suppressAutoHyphens/>
        <w:spacing w:after="0" w:line="240" w:lineRule="exact"/>
        <w:jc w:val="both"/>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 xml:space="preserve">Prova pratica di calcolo dell’M-AMBI </w:t>
      </w:r>
    </w:p>
    <w:p w14:paraId="71990616"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dei seguenti argomenti:</w:t>
      </w:r>
    </w:p>
    <w:p w14:paraId="168B76C0"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7F5767D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 xml:space="preserve">A) Conoscenza del software di calcolo dell’M-AMBI </w:t>
      </w:r>
    </w:p>
    <w:p w14:paraId="5738410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Utilizzo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dell’ultima</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versione</w:t>
      </w:r>
      <w:proofErr w:type="spellEnd"/>
      <w:r w:rsidRPr="00A35784">
        <w:rPr>
          <w:rFonts w:ascii="Times New Roman" w:eastAsia="Times New Roman" w:hAnsi="Times New Roman" w:cs="Times New Roman"/>
          <w:lang w:val="en-US"/>
        </w:rPr>
        <w:t xml:space="preserve"> del software</w:t>
      </w:r>
    </w:p>
    <w:p w14:paraId="2423AF24"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Utilizzo dell’ultima versione della lista specie di riferimento</w:t>
      </w:r>
    </w:p>
    <w:p w14:paraId="0802CCC0"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Apertura matrice di risultati dell’analisi tassonomica e controllo del numero di stazioni e di </w:t>
      </w:r>
      <w:r w:rsidRPr="00A35784">
        <w:rPr>
          <w:rFonts w:ascii="Times New Roman" w:eastAsia="Times New Roman" w:hAnsi="Times New Roman" w:cs="Times New Roman"/>
          <w:i/>
        </w:rPr>
        <w:t xml:space="preserve">taxa </w:t>
      </w:r>
      <w:r w:rsidRPr="00A35784">
        <w:rPr>
          <w:rFonts w:ascii="Times New Roman" w:eastAsia="Times New Roman" w:hAnsi="Times New Roman" w:cs="Times New Roman"/>
        </w:rPr>
        <w:t>presenti</w:t>
      </w:r>
    </w:p>
    <w:p w14:paraId="6E759EF7"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Avvio dell’applicazione di assegnazione delle classi di sensibilità dei </w:t>
      </w:r>
      <w:r w:rsidRPr="00A35784">
        <w:rPr>
          <w:rFonts w:ascii="Times New Roman" w:eastAsia="Times New Roman" w:hAnsi="Times New Roman" w:cs="Times New Roman"/>
          <w:i/>
        </w:rPr>
        <w:t>taxa</w:t>
      </w:r>
      <w:r w:rsidRPr="00A35784">
        <w:rPr>
          <w:rFonts w:ascii="Times New Roman" w:eastAsia="Times New Roman" w:hAnsi="Times New Roman" w:cs="Times New Roman"/>
        </w:rPr>
        <w:t xml:space="preserve"> presenti nella matrice</w:t>
      </w:r>
    </w:p>
    <w:p w14:paraId="316052EE"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Conoscenza delle opzioni di scelta di attribuzione: ignora, non assegnata, cambia</w:t>
      </w:r>
    </w:p>
    <w:p w14:paraId="575A4F33"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Valutazione della soglia di non accettabilità del risultato del calcolo dell’AMBI</w:t>
      </w:r>
    </w:p>
    <w:p w14:paraId="3E9D3018"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Selezione dei valori di riferimento per il calcolo dell’M-AMBI: ricchezza specifica (S), indice di diversità di Shannon (H), AMBI </w:t>
      </w:r>
    </w:p>
    <w:p w14:paraId="2F4AD705"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Calcolo</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dell’M</w:t>
      </w:r>
      <w:proofErr w:type="spellEnd"/>
      <w:r w:rsidRPr="00A35784">
        <w:rPr>
          <w:rFonts w:ascii="Times New Roman" w:eastAsia="Times New Roman" w:hAnsi="Times New Roman" w:cs="Times New Roman"/>
          <w:lang w:val="en-US"/>
        </w:rPr>
        <w:t>-AMBI</w:t>
      </w:r>
    </w:p>
    <w:p w14:paraId="6527AD89"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r w:rsidRPr="00A35784">
        <w:rPr>
          <w:rFonts w:ascii="Times New Roman" w:eastAsia="Times New Roman" w:hAnsi="Times New Roman" w:cs="Times New Roman"/>
        </w:rPr>
        <w:t xml:space="preserve">Controllo di coerenza dei risultati del calcolo dell’M-AMBI  </w:t>
      </w:r>
    </w:p>
    <w:p w14:paraId="3E394EFD" w14:textId="77777777" w:rsidR="00D07DAC" w:rsidRPr="00A35784" w:rsidRDefault="00D07DAC" w:rsidP="008A786E">
      <w:pPr>
        <w:numPr>
          <w:ilvl w:val="0"/>
          <w:numId w:val="33"/>
        </w:numPr>
        <w:suppressAutoHyphens/>
        <w:spacing w:after="0" w:line="240" w:lineRule="exact"/>
        <w:contextualSpacing/>
        <w:jc w:val="both"/>
        <w:rPr>
          <w:rFonts w:ascii="Times New Roman" w:eastAsia="Times New Roman" w:hAnsi="Times New Roman" w:cs="Times New Roman"/>
        </w:rPr>
      </w:pPr>
      <w:proofErr w:type="spellStart"/>
      <w:r w:rsidRPr="00A35784">
        <w:rPr>
          <w:rFonts w:ascii="Times New Roman" w:eastAsia="Times New Roman" w:hAnsi="Times New Roman" w:cs="Times New Roman"/>
        </w:rPr>
        <w:t>Esportazone</w:t>
      </w:r>
      <w:proofErr w:type="spellEnd"/>
      <w:r w:rsidRPr="00A35784">
        <w:rPr>
          <w:rFonts w:ascii="Times New Roman" w:eastAsia="Times New Roman" w:hAnsi="Times New Roman" w:cs="Times New Roman"/>
        </w:rPr>
        <w:t xml:space="preserve"> dei risultati del calcolo dell’M-AMBI  </w:t>
      </w:r>
    </w:p>
    <w:p w14:paraId="3798212B"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623D3F9E"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62BE77CC"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4006C06D"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5E10DDFA"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4820AB7E" w14:textId="77777777" w:rsidR="00D07DAC" w:rsidRPr="00A35784" w:rsidRDefault="00D07DAC" w:rsidP="00D07DAC">
      <w:pPr>
        <w:suppressAutoHyphens/>
        <w:spacing w:after="0" w:line="276" w:lineRule="auto"/>
        <w:jc w:val="both"/>
        <w:rPr>
          <w:rFonts w:ascii="Times New Roman" w:eastAsia="Times" w:hAnsi="Times New Roman" w:cs="Times New Roman"/>
          <w:color w:val="000000"/>
          <w:lang w:eastAsia="it-IT"/>
        </w:rPr>
      </w:pPr>
    </w:p>
    <w:p w14:paraId="285FDB4A"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06C698C"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5A19D428"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BECFA7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3D5291A9"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3AACABA"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A2FFC3D"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4DEC929E"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7C184CE"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610784D"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0E3F4EB"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437B822"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089FC540"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745ED401"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74F82D8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6FF8C93F"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364D714B" w14:textId="77777777" w:rsidR="00E27705" w:rsidRPr="00A35784" w:rsidRDefault="00E27705" w:rsidP="00D07DAC">
      <w:pPr>
        <w:suppressAutoHyphens/>
        <w:spacing w:after="0" w:line="276" w:lineRule="auto"/>
        <w:jc w:val="both"/>
        <w:rPr>
          <w:rFonts w:ascii="Times New Roman" w:eastAsia="Times" w:hAnsi="Times New Roman" w:cs="Times New Roman"/>
          <w:color w:val="000000"/>
          <w:lang w:eastAsia="it-IT"/>
        </w:rPr>
      </w:pPr>
    </w:p>
    <w:p w14:paraId="2566A6CD" w14:textId="2E67DB76" w:rsidR="00E27705" w:rsidRDefault="00E27705" w:rsidP="00D07DAC">
      <w:pPr>
        <w:suppressAutoHyphens/>
        <w:spacing w:after="0" w:line="276" w:lineRule="auto"/>
        <w:jc w:val="both"/>
        <w:rPr>
          <w:rFonts w:ascii="Times New Roman" w:eastAsia="Times" w:hAnsi="Times New Roman" w:cs="Times New Roman"/>
          <w:color w:val="000000"/>
          <w:lang w:eastAsia="it-IT"/>
        </w:rPr>
      </w:pPr>
    </w:p>
    <w:p w14:paraId="718B710F"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47" w:name="_Toc63081362"/>
      <w:bookmarkStart w:id="348" w:name="_Toc71880578"/>
      <w:r w:rsidRPr="0098766B">
        <w:rPr>
          <w:rFonts w:ascii="Times New Roman" w:eastAsia="Times" w:hAnsi="Times New Roman" w:cs="Times New Roman"/>
          <w:b/>
          <w:i/>
          <w:color w:val="000000"/>
          <w:sz w:val="24"/>
          <w:szCs w:val="24"/>
          <w:lang w:eastAsia="it-IT"/>
        </w:rPr>
        <w:t>10.2 Schema di qualifica per il monitoraggio dell’EQB Angiosperme</w:t>
      </w:r>
      <w:bookmarkEnd w:id="347"/>
      <w:bookmarkEnd w:id="348"/>
    </w:p>
    <w:p w14:paraId="0D7D49A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7F799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7685B3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8114A4"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Angiosperme in acque marino-costiere </w:t>
      </w:r>
    </w:p>
    <w:p w14:paraId="1801BD7C"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Condizioni e limiti di validità: 3 anni </w:t>
      </w:r>
    </w:p>
    <w:p w14:paraId="15CEF2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427148"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7300BB5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8915" w:type="dxa"/>
        <w:tblBorders>
          <w:top w:val="nil"/>
          <w:left w:val="nil"/>
          <w:bottom w:val="nil"/>
          <w:right w:val="nil"/>
          <w:insideH w:val="nil"/>
          <w:insideV w:val="nil"/>
        </w:tblBorders>
        <w:tblLayout w:type="fixed"/>
        <w:tblLook w:val="0400" w:firstRow="0" w:lastRow="0" w:firstColumn="0" w:lastColumn="0" w:noHBand="0" w:noVBand="1"/>
      </w:tblPr>
      <w:tblGrid>
        <w:gridCol w:w="1951"/>
        <w:gridCol w:w="6964"/>
      </w:tblGrid>
      <w:tr w:rsidR="00D07DAC" w:rsidRPr="00A35784" w14:paraId="3CC824A3" w14:textId="77777777" w:rsidTr="00D07DAC">
        <w:trPr>
          <w:trHeight w:val="41"/>
        </w:trPr>
        <w:tc>
          <w:tcPr>
            <w:tcW w:w="1951" w:type="dxa"/>
          </w:tcPr>
          <w:p w14:paraId="7E1FA675"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AS-AC-C </w:t>
            </w:r>
          </w:p>
        </w:tc>
        <w:tc>
          <w:tcPr>
            <w:tcW w:w="6964" w:type="dxa"/>
          </w:tcPr>
          <w:p w14:paraId="1F41DD01"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 xml:space="preserve">Esperti in 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in acque marino-costiere (Schema 1)</w:t>
            </w:r>
          </w:p>
        </w:tc>
      </w:tr>
      <w:tr w:rsidR="00D07DAC" w:rsidRPr="00A35784" w14:paraId="7BAA66AA" w14:textId="77777777" w:rsidTr="00D07DAC">
        <w:trPr>
          <w:trHeight w:val="41"/>
        </w:trPr>
        <w:tc>
          <w:tcPr>
            <w:tcW w:w="1951" w:type="dxa"/>
          </w:tcPr>
          <w:p w14:paraId="653260AC"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AS-AC-D</w:t>
            </w:r>
          </w:p>
        </w:tc>
        <w:tc>
          <w:tcPr>
            <w:tcW w:w="6964" w:type="dxa"/>
          </w:tcPr>
          <w:p w14:paraId="58B3900F"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Esperti in acquisizione dati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(Schema 2) </w:t>
            </w:r>
          </w:p>
        </w:tc>
      </w:tr>
      <w:tr w:rsidR="00D07DAC" w:rsidRPr="00A35784" w14:paraId="2F5502D2" w14:textId="77777777" w:rsidTr="00D07DAC">
        <w:trPr>
          <w:trHeight w:val="41"/>
        </w:trPr>
        <w:tc>
          <w:tcPr>
            <w:tcW w:w="1951" w:type="dxa"/>
          </w:tcPr>
          <w:p w14:paraId="53317215"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AS-AC-IS</w:t>
            </w:r>
          </w:p>
        </w:tc>
        <w:tc>
          <w:tcPr>
            <w:tcW w:w="6964" w:type="dxa"/>
          </w:tcPr>
          <w:p w14:paraId="2AF25FE1" w14:textId="77777777" w:rsidR="00D07DAC" w:rsidRPr="00A35784" w:rsidRDefault="00D07DAC" w:rsidP="001B7B01">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Esperti nel calcolo indice PREI e valutazione stato di qualità ecologica EQB Angiosperme in acque marino-costiere (Schema 3)</w:t>
            </w:r>
          </w:p>
        </w:tc>
      </w:tr>
    </w:tbl>
    <w:p w14:paraId="6B5A021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366" w:type="dxa"/>
        <w:tblLayout w:type="fixed"/>
        <w:tblLook w:val="0400" w:firstRow="0" w:lastRow="0" w:firstColumn="0" w:lastColumn="0" w:noHBand="0" w:noVBand="1"/>
      </w:tblPr>
      <w:tblGrid>
        <w:gridCol w:w="1951"/>
        <w:gridCol w:w="6122"/>
        <w:gridCol w:w="1293"/>
      </w:tblGrid>
      <w:tr w:rsidR="00D07DAC" w:rsidRPr="00A35784" w14:paraId="13400270" w14:textId="77777777" w:rsidTr="00D07DAC">
        <w:trPr>
          <w:trHeight w:val="252"/>
        </w:trPr>
        <w:tc>
          <w:tcPr>
            <w:tcW w:w="9366" w:type="dxa"/>
            <w:gridSpan w:val="3"/>
            <w:shd w:val="clear" w:color="auto" w:fill="92D050"/>
          </w:tcPr>
          <w:p w14:paraId="770EF0FD" w14:textId="5491106A" w:rsidR="00D07DAC" w:rsidRPr="00A35784" w:rsidRDefault="00D07DAC" w:rsidP="001B7B01">
            <w:pPr>
              <w:spacing w:line="240" w:lineRule="exact"/>
              <w:rPr>
                <w:rFonts w:ascii="Times New Roman" w:hAnsi="Times New Roman"/>
                <w:b/>
                <w:sz w:val="22"/>
                <w:szCs w:val="22"/>
              </w:rPr>
            </w:pPr>
            <w:r w:rsidRPr="00A35784">
              <w:rPr>
                <w:rFonts w:ascii="Times New Roman" w:hAnsi="Times New Roman"/>
                <w:b/>
                <w:sz w:val="22"/>
                <w:szCs w:val="22"/>
              </w:rPr>
              <w:t xml:space="preserve">Tabella </w:t>
            </w:r>
            <w:r w:rsidR="00EB704A">
              <w:rPr>
                <w:rFonts w:ascii="Times New Roman" w:hAnsi="Times New Roman"/>
                <w:b/>
                <w:sz w:val="22"/>
                <w:szCs w:val="22"/>
              </w:rPr>
              <w:t>10.2</w:t>
            </w:r>
            <w:r w:rsidRPr="00A35784">
              <w:rPr>
                <w:rFonts w:ascii="Times New Roman" w:hAnsi="Times New Roman"/>
                <w:b/>
                <w:sz w:val="22"/>
                <w:szCs w:val="22"/>
              </w:rPr>
              <w:t xml:space="preserve"> Compilazione codici categorie</w:t>
            </w:r>
          </w:p>
        </w:tc>
      </w:tr>
      <w:tr w:rsidR="00D07DAC" w:rsidRPr="00AF2701" w14:paraId="342BA111" w14:textId="77777777" w:rsidTr="00D07DAC">
        <w:trPr>
          <w:trHeight w:val="237"/>
        </w:trPr>
        <w:tc>
          <w:tcPr>
            <w:tcW w:w="9366" w:type="dxa"/>
            <w:gridSpan w:val="3"/>
            <w:shd w:val="clear" w:color="auto" w:fill="D6E3BC"/>
          </w:tcPr>
          <w:p w14:paraId="19AA4527" w14:textId="76FD6313" w:rsidR="00D07DAC" w:rsidRPr="00A35784" w:rsidRDefault="00D07DAC" w:rsidP="001B7B01">
            <w:pPr>
              <w:spacing w:line="240" w:lineRule="exact"/>
              <w:jc w:val="center"/>
              <w:rPr>
                <w:rFonts w:ascii="Times New Roman" w:hAnsi="Times New Roman"/>
                <w:b/>
                <w:sz w:val="22"/>
                <w:szCs w:val="22"/>
                <w:lang w:val="en-US"/>
              </w:rPr>
            </w:pPr>
            <w:proofErr w:type="spellStart"/>
            <w:r w:rsidRPr="00A35784">
              <w:rPr>
                <w:rFonts w:ascii="Times New Roman" w:hAnsi="Times New Roman"/>
                <w:b/>
                <w:sz w:val="22"/>
                <w:szCs w:val="22"/>
                <w:lang w:val="en-US"/>
              </w:rPr>
              <w:t>Codice</w:t>
            </w:r>
            <w:proofErr w:type="spellEnd"/>
            <w:r w:rsidRPr="00A35784">
              <w:rPr>
                <w:rFonts w:ascii="Times New Roman" w:hAnsi="Times New Roman"/>
                <w:b/>
                <w:sz w:val="22"/>
                <w:szCs w:val="22"/>
                <w:lang w:val="en-US"/>
              </w:rPr>
              <w:t xml:space="preserve"> AS, AC, C, </w:t>
            </w:r>
            <w:r w:rsidR="003349EA">
              <w:rPr>
                <w:rFonts w:ascii="Times New Roman" w:hAnsi="Times New Roman"/>
                <w:b/>
                <w:sz w:val="22"/>
                <w:szCs w:val="22"/>
                <w:lang w:val="en-US"/>
              </w:rPr>
              <w:t>M</w:t>
            </w:r>
            <w:r w:rsidRPr="00A35784">
              <w:rPr>
                <w:rFonts w:ascii="Times New Roman" w:hAnsi="Times New Roman"/>
                <w:b/>
                <w:sz w:val="22"/>
                <w:szCs w:val="22"/>
                <w:lang w:val="en-US"/>
              </w:rPr>
              <w:t>, IS</w:t>
            </w:r>
          </w:p>
        </w:tc>
      </w:tr>
      <w:tr w:rsidR="00D07DAC" w:rsidRPr="00A35784" w14:paraId="2A27372E" w14:textId="77777777" w:rsidTr="00D07DAC">
        <w:trPr>
          <w:trHeight w:val="252"/>
        </w:trPr>
        <w:tc>
          <w:tcPr>
            <w:tcW w:w="1951" w:type="dxa"/>
          </w:tcPr>
          <w:p w14:paraId="08CECFFD"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lastRenderedPageBreak/>
              <w:t xml:space="preserve">EQB </w:t>
            </w:r>
          </w:p>
        </w:tc>
        <w:tc>
          <w:tcPr>
            <w:tcW w:w="6122" w:type="dxa"/>
          </w:tcPr>
          <w:p w14:paraId="010DC2FA"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Angiosperme</w:t>
            </w:r>
          </w:p>
        </w:tc>
        <w:tc>
          <w:tcPr>
            <w:tcW w:w="1293" w:type="dxa"/>
          </w:tcPr>
          <w:p w14:paraId="07FDAECA"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AS</w:t>
            </w:r>
          </w:p>
        </w:tc>
      </w:tr>
      <w:tr w:rsidR="00D07DAC" w:rsidRPr="00A35784" w14:paraId="51AA1D74" w14:textId="77777777" w:rsidTr="00D07DAC">
        <w:trPr>
          <w:trHeight w:val="237"/>
        </w:trPr>
        <w:tc>
          <w:tcPr>
            <w:tcW w:w="1951" w:type="dxa"/>
          </w:tcPr>
          <w:p w14:paraId="3D7C9CB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 xml:space="preserve">Matrice </w:t>
            </w:r>
          </w:p>
        </w:tc>
        <w:tc>
          <w:tcPr>
            <w:tcW w:w="6122" w:type="dxa"/>
          </w:tcPr>
          <w:p w14:paraId="7095E99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Acque marino-costiere </w:t>
            </w:r>
          </w:p>
        </w:tc>
        <w:tc>
          <w:tcPr>
            <w:tcW w:w="1293" w:type="dxa"/>
          </w:tcPr>
          <w:p w14:paraId="42304A9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AC</w:t>
            </w:r>
          </w:p>
        </w:tc>
      </w:tr>
      <w:tr w:rsidR="00D07DAC" w:rsidRPr="00A35784" w14:paraId="1CAF8E97" w14:textId="77777777" w:rsidTr="00D07DAC">
        <w:trPr>
          <w:trHeight w:val="504"/>
        </w:trPr>
        <w:tc>
          <w:tcPr>
            <w:tcW w:w="1951" w:type="dxa"/>
            <w:vMerge w:val="restart"/>
          </w:tcPr>
          <w:p w14:paraId="0638D77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Categoria</w:t>
            </w:r>
          </w:p>
        </w:tc>
        <w:tc>
          <w:tcPr>
            <w:tcW w:w="6122" w:type="dxa"/>
          </w:tcPr>
          <w:p w14:paraId="4DAFA2E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Campionamento e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xml:space="preserve"> in acque marino costiere</w:t>
            </w:r>
          </w:p>
        </w:tc>
        <w:tc>
          <w:tcPr>
            <w:tcW w:w="1293" w:type="dxa"/>
          </w:tcPr>
          <w:p w14:paraId="6609AFF1"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C</w:t>
            </w:r>
          </w:p>
        </w:tc>
      </w:tr>
      <w:tr w:rsidR="00D07DAC" w:rsidRPr="00A35784" w14:paraId="7E01A300" w14:textId="77777777" w:rsidTr="00D07DAC">
        <w:trPr>
          <w:trHeight w:val="252"/>
        </w:trPr>
        <w:tc>
          <w:tcPr>
            <w:tcW w:w="1951" w:type="dxa"/>
            <w:vMerge/>
          </w:tcPr>
          <w:p w14:paraId="15FDE8C3" w14:textId="77777777" w:rsidR="00D07DAC" w:rsidRPr="00A35784" w:rsidRDefault="00D07DAC" w:rsidP="001B7B01">
            <w:pPr>
              <w:spacing w:line="240" w:lineRule="exact"/>
              <w:jc w:val="both"/>
              <w:rPr>
                <w:rFonts w:ascii="Times New Roman" w:hAnsi="Times New Roman"/>
                <w:sz w:val="22"/>
                <w:szCs w:val="22"/>
              </w:rPr>
            </w:pPr>
          </w:p>
        </w:tc>
        <w:tc>
          <w:tcPr>
            <w:tcW w:w="6122" w:type="dxa"/>
          </w:tcPr>
          <w:p w14:paraId="48D7334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Acquisizione dati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w:t>
            </w:r>
          </w:p>
        </w:tc>
        <w:tc>
          <w:tcPr>
            <w:tcW w:w="1293" w:type="dxa"/>
          </w:tcPr>
          <w:p w14:paraId="02D69AEA" w14:textId="7600421B"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w:t>
            </w:r>
            <w:r w:rsidR="006E0636">
              <w:rPr>
                <w:rFonts w:ascii="Times New Roman" w:hAnsi="Times New Roman"/>
                <w:sz w:val="22"/>
                <w:szCs w:val="22"/>
              </w:rPr>
              <w:t>M</w:t>
            </w:r>
          </w:p>
        </w:tc>
      </w:tr>
      <w:tr w:rsidR="00D07DAC" w:rsidRPr="00A35784" w14:paraId="4F02D851" w14:textId="77777777" w:rsidTr="00D07DAC">
        <w:trPr>
          <w:trHeight w:val="504"/>
        </w:trPr>
        <w:tc>
          <w:tcPr>
            <w:tcW w:w="1951" w:type="dxa"/>
            <w:vMerge/>
          </w:tcPr>
          <w:p w14:paraId="1FD72659" w14:textId="77777777" w:rsidR="00D07DAC" w:rsidRPr="00A35784" w:rsidRDefault="00D07DAC" w:rsidP="001B7B01">
            <w:pPr>
              <w:spacing w:line="240" w:lineRule="exact"/>
              <w:jc w:val="both"/>
              <w:rPr>
                <w:rFonts w:ascii="Times New Roman" w:hAnsi="Times New Roman"/>
                <w:sz w:val="22"/>
                <w:szCs w:val="22"/>
              </w:rPr>
            </w:pPr>
          </w:p>
        </w:tc>
        <w:tc>
          <w:tcPr>
            <w:tcW w:w="6122" w:type="dxa"/>
          </w:tcPr>
          <w:p w14:paraId="1BE6EBB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Calcolo indice PREI e valutazione stato di qualità ecologica EQB Angiosperme in acque marino-costiere</w:t>
            </w:r>
          </w:p>
        </w:tc>
        <w:tc>
          <w:tcPr>
            <w:tcW w:w="1293" w:type="dxa"/>
          </w:tcPr>
          <w:p w14:paraId="04EE8F7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 IS</w:t>
            </w:r>
          </w:p>
        </w:tc>
      </w:tr>
    </w:tbl>
    <w:p w14:paraId="3B3180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51E8F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08148C1"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6AD0F48B"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5885D306" w14:textId="77777777" w:rsidTr="001B7B01">
        <w:trPr>
          <w:trHeight w:val="774"/>
        </w:trPr>
        <w:tc>
          <w:tcPr>
            <w:tcW w:w="771" w:type="pct"/>
          </w:tcPr>
          <w:p w14:paraId="6D426FEE" w14:textId="77777777"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AS-AC-C</w:t>
            </w:r>
          </w:p>
        </w:tc>
        <w:tc>
          <w:tcPr>
            <w:tcW w:w="4229" w:type="pct"/>
          </w:tcPr>
          <w:p w14:paraId="28CCEBFB"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ovvero prelievo fasci, misure e stime dei parametri ecologici delle angiosperme in acque marino-costiere secondo la scheda metodologica di riferimento nazionale (ISPRA, 2020) </w:t>
            </w:r>
          </w:p>
        </w:tc>
      </w:tr>
      <w:tr w:rsidR="00D07DAC" w:rsidRPr="00A35784" w14:paraId="4B04919B" w14:textId="77777777" w:rsidTr="001B7B01">
        <w:trPr>
          <w:trHeight w:val="417"/>
        </w:trPr>
        <w:tc>
          <w:tcPr>
            <w:tcW w:w="771" w:type="pct"/>
          </w:tcPr>
          <w:p w14:paraId="20FD7B07" w14:textId="02F4F77B" w:rsidR="00D07DAC" w:rsidRPr="00A35784" w:rsidRDefault="00D07DAC" w:rsidP="001B7B01">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AS-AC-</w:t>
            </w:r>
            <w:r w:rsidR="006E0636">
              <w:rPr>
                <w:rFonts w:ascii="Times New Roman" w:eastAsia="Times" w:hAnsi="Times New Roman" w:cs="Times New Roman"/>
                <w:lang w:eastAsia="it-IT"/>
              </w:rPr>
              <w:t>M</w:t>
            </w:r>
          </w:p>
        </w:tc>
        <w:tc>
          <w:tcPr>
            <w:tcW w:w="4229" w:type="pct"/>
          </w:tcPr>
          <w:p w14:paraId="376579F6"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Applicazione di metodiche di laboratorio per l’acquisizione dati di fenologia e biomassa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w:t>
            </w:r>
          </w:p>
        </w:tc>
      </w:tr>
      <w:tr w:rsidR="00D07DAC" w:rsidRPr="00A35784" w14:paraId="288390FA" w14:textId="77777777" w:rsidTr="00D07DAC">
        <w:trPr>
          <w:trHeight w:val="20"/>
        </w:trPr>
        <w:tc>
          <w:tcPr>
            <w:tcW w:w="771" w:type="pct"/>
          </w:tcPr>
          <w:p w14:paraId="0952CCD7" w14:textId="77777777" w:rsidR="00D07DAC" w:rsidRPr="00A35784" w:rsidRDefault="00D07DAC" w:rsidP="001B7B01">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AS-AC-IS</w:t>
            </w:r>
          </w:p>
        </w:tc>
        <w:tc>
          <w:tcPr>
            <w:tcW w:w="4229" w:type="pct"/>
          </w:tcPr>
          <w:p w14:paraId="48890C4D"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Calcolo dell’indice PREI e valutazione dello stato di qualità ecologica dell’EQB Angiosperme in acque marino-costiere in funzione della classificazione di stato ecologico del corpo idrico oggetto del monitoraggio</w:t>
            </w:r>
          </w:p>
          <w:p w14:paraId="4CA9C8A7" w14:textId="77777777" w:rsidR="00D07DAC" w:rsidRPr="00A35784" w:rsidRDefault="00D07DAC" w:rsidP="001B7B01">
            <w:pPr>
              <w:spacing w:after="0" w:line="240" w:lineRule="exact"/>
              <w:jc w:val="both"/>
              <w:rPr>
                <w:rFonts w:ascii="Times New Roman" w:eastAsia="Times" w:hAnsi="Times New Roman" w:cs="Times New Roman"/>
                <w:lang w:eastAsia="it-IT"/>
              </w:rPr>
            </w:pPr>
          </w:p>
        </w:tc>
      </w:tr>
    </w:tbl>
    <w:p w14:paraId="5A5D8649"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50F57297"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36E055C9" w14:textId="77777777" w:rsidTr="001B7B01">
        <w:trPr>
          <w:trHeight w:val="884"/>
        </w:trPr>
        <w:tc>
          <w:tcPr>
            <w:tcW w:w="771" w:type="pct"/>
          </w:tcPr>
          <w:p w14:paraId="7339DD0D" w14:textId="77777777" w:rsidR="00D07DAC" w:rsidRPr="00A35784" w:rsidRDefault="00D07DAC" w:rsidP="001B7B01">
            <w:pPr>
              <w:spacing w:after="0" w:line="240" w:lineRule="exact"/>
              <w:jc w:val="both"/>
              <w:rPr>
                <w:rFonts w:ascii="Times New Roman" w:eastAsia="Times" w:hAnsi="Times New Roman" w:cs="Times New Roman"/>
                <w:highlight w:val="yellow"/>
                <w:lang w:eastAsia="it-IT"/>
              </w:rPr>
            </w:pPr>
            <w:r w:rsidRPr="00A35784">
              <w:rPr>
                <w:rFonts w:ascii="Times New Roman" w:eastAsia="Times" w:hAnsi="Times New Roman" w:cs="Times New Roman"/>
                <w:lang w:eastAsia="it-IT"/>
              </w:rPr>
              <w:t>AS-AC-C</w:t>
            </w:r>
          </w:p>
        </w:tc>
        <w:tc>
          <w:tcPr>
            <w:tcW w:w="4229" w:type="pct"/>
          </w:tcPr>
          <w:p w14:paraId="0DE21F88"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Operatore qualificato al campionamento e raccolta dati su praterie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ovvero ad effettuare prelievi di fasci e misure/stime visive dei parametri ecologici delle angiosperme in acque marino-costiere secondo le metodiche nazionali di riferimento (ISPRA, 2020)</w:t>
            </w:r>
          </w:p>
        </w:tc>
      </w:tr>
      <w:tr w:rsidR="00D07DAC" w:rsidRPr="00A35784" w14:paraId="5824BD56" w14:textId="77777777" w:rsidTr="001B7B01">
        <w:trPr>
          <w:trHeight w:val="501"/>
        </w:trPr>
        <w:tc>
          <w:tcPr>
            <w:tcW w:w="771" w:type="pct"/>
          </w:tcPr>
          <w:p w14:paraId="5747CE65" w14:textId="0AC6E2DC"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AS-AC-</w:t>
            </w:r>
            <w:r w:rsidR="00E961B9">
              <w:rPr>
                <w:rFonts w:ascii="Times New Roman" w:eastAsia="Times" w:hAnsi="Times New Roman" w:cs="Times New Roman"/>
                <w:lang w:eastAsia="it-IT"/>
              </w:rPr>
              <w:t>M</w:t>
            </w:r>
          </w:p>
        </w:tc>
        <w:tc>
          <w:tcPr>
            <w:tcW w:w="4229" w:type="pct"/>
          </w:tcPr>
          <w:p w14:paraId="78C5D261" w14:textId="77777777" w:rsidR="00D07DAC" w:rsidRPr="00A35784" w:rsidRDefault="00D07DAC" w:rsidP="001B7B01">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Operatore qualificato all’applicazione di metodiche di laboratorio per l’acquisizione dati di fenologia e biomassa su fasci di </w:t>
            </w:r>
            <w:r w:rsidRPr="00A35784">
              <w:rPr>
                <w:rFonts w:ascii="Times New Roman" w:eastAsia="Times" w:hAnsi="Times New Roman" w:cs="Times New Roman"/>
                <w:i/>
                <w:iCs/>
                <w:lang w:eastAsia="it-IT"/>
              </w:rPr>
              <w:t>Posidonia oceanica</w:t>
            </w:r>
            <w:r w:rsidRPr="00A35784">
              <w:rPr>
                <w:rFonts w:ascii="Times New Roman" w:eastAsia="Times" w:hAnsi="Times New Roman" w:cs="Times New Roman"/>
                <w:lang w:eastAsia="it-IT"/>
              </w:rPr>
              <w:t xml:space="preserve"> </w:t>
            </w:r>
          </w:p>
        </w:tc>
      </w:tr>
      <w:tr w:rsidR="00D07DAC" w:rsidRPr="00A35784" w14:paraId="194838FE" w14:textId="77777777" w:rsidTr="00D07DAC">
        <w:trPr>
          <w:trHeight w:val="20"/>
        </w:trPr>
        <w:tc>
          <w:tcPr>
            <w:tcW w:w="771" w:type="pct"/>
          </w:tcPr>
          <w:p w14:paraId="14806DE0"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AS-AC-IS</w:t>
            </w:r>
          </w:p>
        </w:tc>
        <w:tc>
          <w:tcPr>
            <w:tcW w:w="4229" w:type="pct"/>
          </w:tcPr>
          <w:p w14:paraId="1E03F7DA" w14:textId="77777777" w:rsidR="00D07DAC" w:rsidRPr="00A35784" w:rsidRDefault="00D07DAC" w:rsidP="001B7B01">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Operatore qualificato al calcolo dell’indice PREI e alla valutazione dello stato di qualità ecologica dell’EQB Angiosperme in acque marino-costiere in funzione della classificazione di stato ecologico del corpo idrico oggetto del monitoraggio</w:t>
            </w:r>
          </w:p>
        </w:tc>
      </w:tr>
    </w:tbl>
    <w:p w14:paraId="02BF371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B1973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14CA04D"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43AE70EE" w14:textId="77777777" w:rsidR="00D07DAC" w:rsidRPr="00A35784" w:rsidRDefault="00D07DAC" w:rsidP="00D07DAC">
      <w:pPr>
        <w:spacing w:after="0" w:line="240" w:lineRule="auto"/>
        <w:jc w:val="both"/>
        <w:rPr>
          <w:rFonts w:ascii="Times New Roman" w:eastAsia="Times" w:hAnsi="Times New Roman" w:cs="Times New Roman"/>
          <w:lang w:eastAsia="it-IT"/>
        </w:rPr>
      </w:pPr>
    </w:p>
    <w:p w14:paraId="162F34D4" w14:textId="77777777" w:rsidR="00D07DAC" w:rsidRPr="00A35784" w:rsidRDefault="00D07DAC" w:rsidP="00D07DAC">
      <w:pPr>
        <w:spacing w:after="0" w:line="240" w:lineRule="auto"/>
        <w:jc w:val="center"/>
        <w:rPr>
          <w:rFonts w:ascii="Times New Roman" w:eastAsia="Times" w:hAnsi="Times New Roman" w:cs="Times New Roman"/>
          <w:lang w:eastAsia="it-IT"/>
        </w:rPr>
      </w:pPr>
      <w:r w:rsidRPr="00A35784">
        <w:rPr>
          <w:rFonts w:ascii="Times New Roman" w:eastAsia="Times" w:hAnsi="Times New Roman" w:cs="Times New Roman"/>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5FFC8013"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3"/>
              <w:gridCol w:w="40"/>
              <w:gridCol w:w="104"/>
              <w:gridCol w:w="4406"/>
            </w:tblGrid>
            <w:tr w:rsidR="00D07DAC" w:rsidRPr="00A35784" w14:paraId="74829A85"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C0A5EBE" w14:textId="77777777" w:rsidR="00D07DAC" w:rsidRPr="00A35784" w:rsidRDefault="00D07DAC" w:rsidP="001B7B01">
                  <w:pPr>
                    <w:spacing w:line="240" w:lineRule="exact"/>
                    <w:jc w:val="both"/>
                    <w:rPr>
                      <w:rFonts w:ascii="Times New Roman" w:hAnsi="Times New Roman"/>
                      <w:b/>
                      <w:i/>
                      <w:sz w:val="22"/>
                      <w:szCs w:val="22"/>
                    </w:rPr>
                  </w:pPr>
                  <w:r w:rsidRPr="00A35784">
                    <w:rPr>
                      <w:rFonts w:ascii="Times New Roman" w:hAnsi="Times New Roman"/>
                      <w:b/>
                      <w:sz w:val="22"/>
                      <w:szCs w:val="22"/>
                    </w:rPr>
                    <w:t>Schema 1</w:t>
                  </w:r>
                </w:p>
                <w:p w14:paraId="24E15B91" w14:textId="77777777" w:rsidR="00D07DAC" w:rsidRPr="00A35784" w:rsidRDefault="00D07DAC" w:rsidP="001B7B01">
                  <w:pPr>
                    <w:spacing w:line="240" w:lineRule="exact"/>
                    <w:jc w:val="both"/>
                    <w:rPr>
                      <w:rFonts w:ascii="Times New Roman" w:hAnsi="Times New Roman"/>
                      <w:b/>
                      <w:sz w:val="22"/>
                      <w:szCs w:val="22"/>
                    </w:rPr>
                  </w:pPr>
                </w:p>
              </w:tc>
            </w:tr>
            <w:tr w:rsidR="00D07DAC" w:rsidRPr="00A35784" w14:paraId="2599C0C9"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516EE025"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226DC8F8" w14:textId="77777777" w:rsidTr="00D07DAC">
              <w:trPr>
                <w:trHeight w:val="109"/>
              </w:trPr>
              <w:tc>
                <w:tcPr>
                  <w:tcW w:w="8953" w:type="dxa"/>
                  <w:gridSpan w:val="4"/>
                  <w:tcBorders>
                    <w:top w:val="double" w:sz="4" w:space="0" w:color="9BBB59"/>
                    <w:left w:val="double" w:sz="4" w:space="0" w:color="9BBB59"/>
                    <w:right w:val="double" w:sz="4" w:space="0" w:color="9BBB59"/>
                  </w:tcBorders>
                </w:tcPr>
                <w:p w14:paraId="1685B497" w14:textId="2356FE60" w:rsidR="00D07DAC" w:rsidRPr="00A35784" w:rsidRDefault="009616BA" w:rsidP="009616BA">
                  <w:pPr>
                    <w:tabs>
                      <w:tab w:val="center" w:pos="4368"/>
                      <w:tab w:val="right" w:pos="8737"/>
                    </w:tabs>
                    <w:spacing w:line="240" w:lineRule="exact"/>
                    <w:rPr>
                      <w:rFonts w:ascii="Times New Roman" w:hAnsi="Times New Roman"/>
                      <w:b/>
                      <w:sz w:val="22"/>
                      <w:szCs w:val="22"/>
                    </w:rPr>
                  </w:pPr>
                  <w:r>
                    <w:rPr>
                      <w:rFonts w:ascii="Times New Roman" w:hAnsi="Times New Roman"/>
                      <w:b/>
                      <w:sz w:val="22"/>
                      <w:szCs w:val="22"/>
                    </w:rPr>
                    <w:tab/>
                  </w:r>
                  <w:r w:rsidR="00D07DAC" w:rsidRPr="00A35784">
                    <w:rPr>
                      <w:rFonts w:ascii="Times New Roman" w:hAnsi="Times New Roman"/>
                      <w:b/>
                      <w:sz w:val="22"/>
                      <w:szCs w:val="22"/>
                    </w:rPr>
                    <w:t>REQUISITI</w:t>
                  </w:r>
                  <w:r>
                    <w:rPr>
                      <w:rFonts w:ascii="Times New Roman" w:hAnsi="Times New Roman"/>
                      <w:b/>
                      <w:sz w:val="22"/>
                      <w:szCs w:val="22"/>
                    </w:rPr>
                    <w:tab/>
                  </w:r>
                </w:p>
              </w:tc>
            </w:tr>
            <w:tr w:rsidR="00D07DAC" w:rsidRPr="00A35784" w14:paraId="308BDC57" w14:textId="77777777" w:rsidTr="00D07DAC">
              <w:trPr>
                <w:trHeight w:val="109"/>
              </w:trPr>
              <w:tc>
                <w:tcPr>
                  <w:tcW w:w="8953" w:type="dxa"/>
                  <w:gridSpan w:val="4"/>
                  <w:tcBorders>
                    <w:left w:val="double" w:sz="4" w:space="0" w:color="9BBB59"/>
                    <w:right w:val="double" w:sz="4" w:space="0" w:color="9BBB59"/>
                  </w:tcBorders>
                </w:tcPr>
                <w:p w14:paraId="68C389D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w:t>
                  </w:r>
                </w:p>
              </w:tc>
            </w:tr>
            <w:tr w:rsidR="00D07DAC" w:rsidRPr="00A35784" w14:paraId="77C20CED" w14:textId="77777777" w:rsidTr="00D07DAC">
              <w:trPr>
                <w:trHeight w:val="109"/>
              </w:trPr>
              <w:tc>
                <w:tcPr>
                  <w:tcW w:w="4403" w:type="dxa"/>
                  <w:tcBorders>
                    <w:left w:val="double" w:sz="4" w:space="0" w:color="9BBB59"/>
                  </w:tcBorders>
                </w:tcPr>
                <w:p w14:paraId="0090CA47"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50" w:type="dxa"/>
                  <w:gridSpan w:val="3"/>
                  <w:tcBorders>
                    <w:right w:val="double" w:sz="4" w:space="0" w:color="9BBB59"/>
                  </w:tcBorders>
                </w:tcPr>
                <w:p w14:paraId="4DACC302"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11C4FA46" w14:textId="77777777" w:rsidTr="00D07DAC">
              <w:trPr>
                <w:trHeight w:val="1619"/>
              </w:trPr>
              <w:tc>
                <w:tcPr>
                  <w:tcW w:w="0" w:type="dxa"/>
                  <w:tcBorders>
                    <w:left w:val="double" w:sz="4" w:space="0" w:color="9BBB59"/>
                  </w:tcBorders>
                </w:tcPr>
                <w:p w14:paraId="6A76C64C"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0" w:type="dxa"/>
                  <w:gridSpan w:val="3"/>
                  <w:tcBorders>
                    <w:right w:val="double" w:sz="4" w:space="0" w:color="9BBB59"/>
                  </w:tcBorders>
                </w:tcPr>
                <w:p w14:paraId="69A2488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8DB77C2" w14:textId="77777777" w:rsidTr="00D07DAC">
              <w:trPr>
                <w:trHeight w:val="1157"/>
              </w:trPr>
              <w:tc>
                <w:tcPr>
                  <w:tcW w:w="4403" w:type="dxa"/>
                  <w:tcBorders>
                    <w:left w:val="double" w:sz="4" w:space="0" w:color="9BBB59"/>
                    <w:bottom w:val="double" w:sz="4" w:space="0" w:color="9BBB59"/>
                  </w:tcBorders>
                </w:tcPr>
                <w:p w14:paraId="4CC20EBE"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4</w:t>
                  </w:r>
                  <w:proofErr w:type="gramEnd"/>
                  <w:r w:rsidRPr="00A35784">
                    <w:rPr>
                      <w:rFonts w:ascii="Times New Roman" w:hAnsi="Times New Roman"/>
                      <w:sz w:val="22"/>
                      <w:szCs w:val="22"/>
                    </w:rPr>
                    <w:t xml:space="preserve"> anni nel campionamento e raccolta dati su praterie di </w:t>
                  </w:r>
                  <w:r w:rsidRPr="00A35784">
                    <w:rPr>
                      <w:rFonts w:ascii="Times New Roman" w:hAnsi="Times New Roman"/>
                      <w:i/>
                      <w:iCs/>
                      <w:sz w:val="22"/>
                      <w:szCs w:val="22"/>
                    </w:rPr>
                    <w:t xml:space="preserve">Posidonia </w:t>
                  </w:r>
                  <w:r w:rsidRPr="00A35784">
                    <w:rPr>
                      <w:rFonts w:ascii="Times New Roman" w:hAnsi="Times New Roman"/>
                      <w:sz w:val="22"/>
                      <w:szCs w:val="22"/>
                    </w:rPr>
                    <w:t xml:space="preserve">oceanica, ovvero prelievo di fasci e misure/stime visive di parametri ecologici delle angiosperme in acque marino-costiere  </w:t>
                  </w:r>
                </w:p>
              </w:tc>
              <w:tc>
                <w:tcPr>
                  <w:tcW w:w="4550" w:type="dxa"/>
                  <w:gridSpan w:val="3"/>
                  <w:tcBorders>
                    <w:bottom w:val="double" w:sz="4" w:space="0" w:color="9BBB59"/>
                    <w:right w:val="double" w:sz="4" w:space="0" w:color="9BBB59"/>
                  </w:tcBorders>
                </w:tcPr>
                <w:p w14:paraId="4BBC7B85"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0228F269"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368E0A2B"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2678694F"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77E85100"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0DF2A4B0" w14:textId="77777777" w:rsidTr="00D07DAC">
              <w:trPr>
                <w:trHeight w:val="341"/>
              </w:trPr>
              <w:tc>
                <w:tcPr>
                  <w:tcW w:w="8953" w:type="dxa"/>
                  <w:gridSpan w:val="4"/>
                  <w:tcBorders>
                    <w:left w:val="double" w:sz="4" w:space="0" w:color="9BBB59"/>
                    <w:right w:val="double" w:sz="4" w:space="0" w:color="9BBB59"/>
                  </w:tcBorders>
                </w:tcPr>
                <w:p w14:paraId="746CD34A"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lastRenderedPageBreak/>
                    <w:t xml:space="preserve">Esperti in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w:t>
                  </w:r>
                </w:p>
              </w:tc>
            </w:tr>
            <w:tr w:rsidR="00D07DAC" w:rsidRPr="00A35784" w14:paraId="167FED4B" w14:textId="77777777" w:rsidTr="00D07DAC">
              <w:trPr>
                <w:trHeight w:val="286"/>
              </w:trPr>
              <w:tc>
                <w:tcPr>
                  <w:tcW w:w="4443" w:type="dxa"/>
                  <w:gridSpan w:val="2"/>
                  <w:tcBorders>
                    <w:left w:val="double" w:sz="4" w:space="0" w:color="9BBB59"/>
                  </w:tcBorders>
                </w:tcPr>
                <w:p w14:paraId="30A4AF82"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10" w:type="dxa"/>
                  <w:gridSpan w:val="2"/>
                  <w:tcBorders>
                    <w:right w:val="double" w:sz="4" w:space="0" w:color="9BBB59"/>
                  </w:tcBorders>
                </w:tcPr>
                <w:p w14:paraId="38EDD137"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0FED0409" w14:textId="77777777" w:rsidTr="00D07DAC">
              <w:trPr>
                <w:trHeight w:val="572"/>
              </w:trPr>
              <w:tc>
                <w:tcPr>
                  <w:tcW w:w="4443" w:type="dxa"/>
                  <w:gridSpan w:val="2"/>
                  <w:tcBorders>
                    <w:left w:val="double" w:sz="4" w:space="0" w:color="9BBB59"/>
                  </w:tcBorders>
                </w:tcPr>
                <w:p w14:paraId="44BF2692"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4</w:t>
                  </w:r>
                  <w:proofErr w:type="gramEnd"/>
                  <w:r w:rsidRPr="00A35784">
                    <w:rPr>
                      <w:rFonts w:ascii="Times New Roman" w:hAnsi="Times New Roman"/>
                      <w:sz w:val="22"/>
                      <w:szCs w:val="22"/>
                    </w:rPr>
                    <w:t xml:space="preserve"> anni nel campionamento e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ovvero prelievo di fasci e misure/stime visive di parametri ecologici</w:t>
                  </w:r>
                  <w:r w:rsidRPr="00A35784" w:rsidDel="002565D3">
                    <w:rPr>
                      <w:rFonts w:ascii="Times New Roman" w:hAnsi="Times New Roman"/>
                      <w:sz w:val="22"/>
                      <w:szCs w:val="22"/>
                    </w:rPr>
                    <w:t xml:space="preserve"> </w:t>
                  </w:r>
                  <w:r w:rsidRPr="00A35784">
                    <w:rPr>
                      <w:rFonts w:ascii="Times New Roman" w:hAnsi="Times New Roman"/>
                      <w:sz w:val="22"/>
                      <w:szCs w:val="22"/>
                    </w:rPr>
                    <w:t xml:space="preserve">delle angiosperme in acque marino-costiere  </w:t>
                  </w:r>
                </w:p>
              </w:tc>
              <w:tc>
                <w:tcPr>
                  <w:tcW w:w="4510" w:type="dxa"/>
                  <w:gridSpan w:val="2"/>
                  <w:tcBorders>
                    <w:right w:val="double" w:sz="4" w:space="0" w:color="9BBB59"/>
                  </w:tcBorders>
                </w:tcPr>
                <w:p w14:paraId="74377E16"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2071440A" w14:textId="77777777" w:rsidTr="00D07DAC">
              <w:trPr>
                <w:trHeight w:val="750"/>
              </w:trPr>
              <w:tc>
                <w:tcPr>
                  <w:tcW w:w="4443" w:type="dxa"/>
                  <w:gridSpan w:val="2"/>
                  <w:tcBorders>
                    <w:left w:val="double" w:sz="4" w:space="0" w:color="9BBB59"/>
                  </w:tcBorders>
                </w:tcPr>
                <w:p w14:paraId="12C0926E"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00BE528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(base e avanzato) per il campionamento e la raccolta dati su praterie di </w:t>
                  </w:r>
                  <w:r w:rsidRPr="00A35784">
                    <w:rPr>
                      <w:rFonts w:ascii="Times New Roman" w:hAnsi="Times New Roman"/>
                      <w:i/>
                      <w:iCs/>
                      <w:sz w:val="22"/>
                      <w:szCs w:val="22"/>
                    </w:rPr>
                    <w:t>Posidonia oceanica</w:t>
                  </w:r>
                  <w:r w:rsidRPr="00A35784">
                    <w:rPr>
                      <w:rFonts w:ascii="Times New Roman" w:hAnsi="Times New Roman"/>
                      <w:sz w:val="22"/>
                      <w:szCs w:val="22"/>
                    </w:rPr>
                    <w:t xml:space="preserve"> in acque marino-costiere secondo le metodiche nazionali di riferimento (ISPRA, 2020) e linee guida sulla sicurezza in immersione subacquea (ISPRA, 2013)  </w:t>
                  </w:r>
                </w:p>
              </w:tc>
            </w:tr>
            <w:tr w:rsidR="00D07DAC" w:rsidRPr="00A35784" w14:paraId="58F053E5" w14:textId="77777777" w:rsidTr="00D07DAC">
              <w:trPr>
                <w:trHeight w:val="315"/>
              </w:trPr>
              <w:tc>
                <w:tcPr>
                  <w:tcW w:w="4443" w:type="dxa"/>
                  <w:gridSpan w:val="2"/>
                  <w:tcBorders>
                    <w:left w:val="double" w:sz="4" w:space="0" w:color="9BBB59"/>
                  </w:tcBorders>
                </w:tcPr>
                <w:p w14:paraId="344BE730" w14:textId="77777777" w:rsidR="00D07DAC" w:rsidRPr="00A35784" w:rsidRDefault="00D07DAC" w:rsidP="001B7B01">
                  <w:pPr>
                    <w:spacing w:line="240" w:lineRule="exact"/>
                    <w:ind w:left="720"/>
                    <w:jc w:val="both"/>
                    <w:rPr>
                      <w:rFonts w:ascii="Times New Roman" w:hAnsi="Times New Roman"/>
                      <w:sz w:val="22"/>
                      <w:szCs w:val="22"/>
                    </w:rPr>
                  </w:pPr>
                </w:p>
              </w:tc>
              <w:tc>
                <w:tcPr>
                  <w:tcW w:w="4510" w:type="dxa"/>
                  <w:gridSpan w:val="2"/>
                  <w:tcBorders>
                    <w:right w:val="double" w:sz="4" w:space="0" w:color="9BBB59"/>
                  </w:tcBorders>
                </w:tcPr>
                <w:p w14:paraId="5EF0DA37"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w:t>
                  </w:r>
                </w:p>
              </w:tc>
            </w:tr>
            <w:tr w:rsidR="00D07DAC" w:rsidRPr="00A35784" w14:paraId="2EA9BF1E" w14:textId="77777777" w:rsidTr="00D07DAC">
              <w:trPr>
                <w:trHeight w:val="317"/>
              </w:trPr>
              <w:tc>
                <w:tcPr>
                  <w:tcW w:w="0" w:type="dxa"/>
                  <w:gridSpan w:val="4"/>
                  <w:tcBorders>
                    <w:left w:val="double" w:sz="4" w:space="0" w:color="9BBB59"/>
                    <w:right w:val="double" w:sz="4" w:space="0" w:color="9BBB59"/>
                  </w:tcBorders>
                  <w:shd w:val="clear" w:color="auto" w:fill="EAF1DD"/>
                </w:tcPr>
                <w:p w14:paraId="16CF6D88"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774F102B"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4115AB07"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 xml:space="preserve">Prova pratica ad osservazione diretta (es. uso strumentazione, prelievo fasci etc.) e </w:t>
                  </w:r>
                  <w:proofErr w:type="spellStart"/>
                  <w:r w:rsidRPr="00A35784">
                    <w:rPr>
                      <w:rFonts w:ascii="Times New Roman" w:hAnsi="Times New Roman"/>
                      <w:sz w:val="22"/>
                      <w:szCs w:val="22"/>
                    </w:rPr>
                    <w:t>interconfronto</w:t>
                  </w:r>
                  <w:proofErr w:type="spellEnd"/>
                  <w:r w:rsidRPr="00A35784">
                    <w:rPr>
                      <w:rFonts w:ascii="Times New Roman" w:hAnsi="Times New Roman"/>
                      <w:sz w:val="22"/>
                      <w:szCs w:val="22"/>
                    </w:rPr>
                    <w:t xml:space="preserve"> (es. misure densità dei fasci, stime visive limite inferiore etc.) a mare per la valutazione dell’applicazione delle metodiche di riferimento nazionali </w:t>
                  </w:r>
                </w:p>
              </w:tc>
            </w:tr>
            <w:tr w:rsidR="00D07DAC" w:rsidRPr="00A35784" w14:paraId="4F92B139"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2F2C3FA7" w14:textId="0FB55C2D"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w:t>
                  </w:r>
                  <w:r w:rsidRPr="00A35784">
                    <w:rPr>
                      <w:rFonts w:ascii="Times New Roman" w:hAnsi="Times New Roman"/>
                      <w:b/>
                      <w:sz w:val="22"/>
                      <w:szCs w:val="22"/>
                    </w:rPr>
                    <w:t xml:space="preserve">l campionamento e raccolta dati su praterie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in acque marino-costiere </w:t>
                  </w:r>
                  <w:r w:rsidRPr="00E961B9">
                    <w:rPr>
                      <w:rFonts w:ascii="Times New Roman" w:hAnsi="Times New Roman"/>
                      <w:b/>
                      <w:sz w:val="22"/>
                      <w:szCs w:val="22"/>
                    </w:rPr>
                    <w:t>(</w:t>
                  </w:r>
                  <w:r w:rsidRPr="00AD7B18">
                    <w:rPr>
                      <w:rFonts w:ascii="Times New Roman" w:hAnsi="Times New Roman"/>
                      <w:b/>
                    </w:rPr>
                    <w:t>AS-AC-C</w:t>
                  </w:r>
                  <w:r w:rsidRPr="00E961B9">
                    <w:rPr>
                      <w:rFonts w:ascii="Times New Roman" w:hAnsi="Times New Roman"/>
                      <w:b/>
                      <w:sz w:val="22"/>
                      <w:szCs w:val="22"/>
                    </w:rPr>
                    <w:t>)</w:t>
                  </w:r>
                </w:p>
              </w:tc>
            </w:tr>
            <w:tr w:rsidR="00D07DAC" w:rsidRPr="00A35784" w14:paraId="77481A9F" w14:textId="77777777" w:rsidTr="00D07DAC">
              <w:trPr>
                <w:trHeight w:val="109"/>
              </w:trPr>
              <w:tc>
                <w:tcPr>
                  <w:tcW w:w="8953" w:type="dxa"/>
                  <w:gridSpan w:val="4"/>
                  <w:tcBorders>
                    <w:top w:val="double" w:sz="4" w:space="0" w:color="9BBB59"/>
                    <w:bottom w:val="double" w:sz="4" w:space="0" w:color="9BBB59"/>
                  </w:tcBorders>
                </w:tcPr>
                <w:p w14:paraId="49A5C374" w14:textId="77777777" w:rsidR="00D07DAC" w:rsidRPr="00A35784" w:rsidRDefault="00D07DAC" w:rsidP="00D07DAC">
                  <w:pPr>
                    <w:jc w:val="both"/>
                    <w:rPr>
                      <w:rFonts w:ascii="Times New Roman" w:hAnsi="Times New Roman"/>
                      <w:b/>
                      <w:sz w:val="22"/>
                      <w:szCs w:val="22"/>
                    </w:rPr>
                  </w:pPr>
                </w:p>
              </w:tc>
            </w:tr>
            <w:tr w:rsidR="00D07DAC" w:rsidRPr="00A35784" w14:paraId="32B2A730"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4322BAB" w14:textId="77777777" w:rsidR="00D07DAC" w:rsidRPr="00A35784" w:rsidRDefault="00D07DAC" w:rsidP="001B7B01">
                  <w:pPr>
                    <w:spacing w:line="240" w:lineRule="exact"/>
                    <w:jc w:val="both"/>
                    <w:rPr>
                      <w:rFonts w:ascii="Times New Roman" w:hAnsi="Times New Roman"/>
                      <w:b/>
                      <w:sz w:val="22"/>
                      <w:szCs w:val="22"/>
                    </w:rPr>
                  </w:pPr>
                  <w:r w:rsidRPr="00A35784">
                    <w:rPr>
                      <w:rFonts w:ascii="Times New Roman" w:hAnsi="Times New Roman"/>
                      <w:b/>
                      <w:sz w:val="22"/>
                      <w:szCs w:val="22"/>
                    </w:rPr>
                    <w:t>Schema 2</w:t>
                  </w:r>
                </w:p>
                <w:p w14:paraId="33C1F3CC" w14:textId="77777777" w:rsidR="00D07DAC" w:rsidRPr="00A35784" w:rsidRDefault="00D07DAC" w:rsidP="001B7B01">
                  <w:pPr>
                    <w:spacing w:line="240" w:lineRule="exact"/>
                    <w:jc w:val="both"/>
                    <w:rPr>
                      <w:rFonts w:ascii="Times New Roman" w:hAnsi="Times New Roman"/>
                      <w:b/>
                      <w:sz w:val="22"/>
                      <w:szCs w:val="22"/>
                    </w:rPr>
                  </w:pPr>
                </w:p>
              </w:tc>
            </w:tr>
            <w:tr w:rsidR="00D07DAC" w:rsidRPr="00A35784" w14:paraId="335E83D5"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0AC49A42"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79741726"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4BF46283"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713119CC" w14:textId="77777777" w:rsidTr="00D07DAC">
              <w:trPr>
                <w:trHeight w:val="109"/>
              </w:trPr>
              <w:tc>
                <w:tcPr>
                  <w:tcW w:w="8953" w:type="dxa"/>
                  <w:gridSpan w:val="4"/>
                  <w:tcBorders>
                    <w:left w:val="double" w:sz="4" w:space="0" w:color="9BBB59"/>
                    <w:right w:val="double" w:sz="4" w:space="0" w:color="9BBB59"/>
                  </w:tcBorders>
                </w:tcPr>
                <w:p w14:paraId="75A90BA8"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acquisizione dati su fasci di </w:t>
                  </w:r>
                  <w:r w:rsidRPr="00A35784">
                    <w:rPr>
                      <w:rFonts w:ascii="Times New Roman" w:hAnsi="Times New Roman"/>
                      <w:b/>
                      <w:i/>
                      <w:iCs/>
                      <w:sz w:val="22"/>
                      <w:szCs w:val="22"/>
                    </w:rPr>
                    <w:t>Posidonia oceanica</w:t>
                  </w:r>
                </w:p>
              </w:tc>
            </w:tr>
            <w:tr w:rsidR="00D07DAC" w:rsidRPr="00A35784" w14:paraId="7F1A30A6" w14:textId="77777777" w:rsidTr="00D07DAC">
              <w:trPr>
                <w:trHeight w:val="109"/>
              </w:trPr>
              <w:tc>
                <w:tcPr>
                  <w:tcW w:w="4403" w:type="dxa"/>
                  <w:tcBorders>
                    <w:left w:val="double" w:sz="4" w:space="0" w:color="9BBB59"/>
                  </w:tcBorders>
                </w:tcPr>
                <w:p w14:paraId="03B7AB5D"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50" w:type="dxa"/>
                  <w:gridSpan w:val="3"/>
                  <w:tcBorders>
                    <w:right w:val="double" w:sz="4" w:space="0" w:color="9BBB59"/>
                  </w:tcBorders>
                </w:tcPr>
                <w:p w14:paraId="3835B2D4"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01D66E42" w14:textId="77777777" w:rsidTr="00D07DAC">
              <w:trPr>
                <w:trHeight w:val="268"/>
              </w:trPr>
              <w:tc>
                <w:tcPr>
                  <w:tcW w:w="4403" w:type="dxa"/>
                  <w:tcBorders>
                    <w:left w:val="double" w:sz="4" w:space="0" w:color="9BBB59"/>
                  </w:tcBorders>
                </w:tcPr>
                <w:p w14:paraId="2AC95501"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50" w:type="dxa"/>
                  <w:gridSpan w:val="3"/>
                  <w:tcBorders>
                    <w:right w:val="double" w:sz="4" w:space="0" w:color="9BBB59"/>
                  </w:tcBorders>
                </w:tcPr>
                <w:p w14:paraId="08CED538"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09CF921E" w14:textId="77777777" w:rsidTr="00D07DAC">
              <w:trPr>
                <w:trHeight w:val="1124"/>
              </w:trPr>
              <w:tc>
                <w:tcPr>
                  <w:tcW w:w="4403" w:type="dxa"/>
                  <w:tcBorders>
                    <w:left w:val="double" w:sz="4" w:space="0" w:color="9BBB59"/>
                    <w:bottom w:val="double" w:sz="4" w:space="0" w:color="9BBB59"/>
                  </w:tcBorders>
                </w:tcPr>
                <w:p w14:paraId="1A509433"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nell’applicazione di metodiche di laboratorio per l’acquisizione dati di fenologia e biomassa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w:t>
                  </w:r>
                </w:p>
              </w:tc>
              <w:tc>
                <w:tcPr>
                  <w:tcW w:w="4550" w:type="dxa"/>
                  <w:gridSpan w:val="3"/>
                  <w:tcBorders>
                    <w:bottom w:val="double" w:sz="4" w:space="0" w:color="9BBB59"/>
                    <w:right w:val="double" w:sz="4" w:space="0" w:color="9BBB59"/>
                  </w:tcBorders>
                </w:tcPr>
                <w:p w14:paraId="2052212E"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607E2A0B"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7B25496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5610ECC1"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631FCD3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55ECD399" w14:textId="77777777" w:rsidTr="00D07DAC">
              <w:trPr>
                <w:trHeight w:val="341"/>
              </w:trPr>
              <w:tc>
                <w:tcPr>
                  <w:tcW w:w="8953" w:type="dxa"/>
                  <w:gridSpan w:val="4"/>
                  <w:tcBorders>
                    <w:left w:val="double" w:sz="4" w:space="0" w:color="9BBB59"/>
                    <w:right w:val="double" w:sz="4" w:space="0" w:color="9BBB59"/>
                  </w:tcBorders>
                </w:tcPr>
                <w:p w14:paraId="62579B4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acquisizione dati su fasci di </w:t>
                  </w:r>
                  <w:r w:rsidRPr="00A35784">
                    <w:rPr>
                      <w:rFonts w:ascii="Times New Roman" w:hAnsi="Times New Roman"/>
                      <w:b/>
                      <w:i/>
                      <w:iCs/>
                      <w:sz w:val="22"/>
                      <w:szCs w:val="22"/>
                    </w:rPr>
                    <w:t>Posidonia oceanica</w:t>
                  </w:r>
                </w:p>
              </w:tc>
            </w:tr>
            <w:tr w:rsidR="00D07DAC" w:rsidRPr="00A35784" w14:paraId="77EAEDC5" w14:textId="77777777" w:rsidTr="00D07DAC">
              <w:trPr>
                <w:trHeight w:val="286"/>
              </w:trPr>
              <w:tc>
                <w:tcPr>
                  <w:tcW w:w="4443" w:type="dxa"/>
                  <w:gridSpan w:val="2"/>
                  <w:tcBorders>
                    <w:left w:val="double" w:sz="4" w:space="0" w:color="9BBB59"/>
                  </w:tcBorders>
                </w:tcPr>
                <w:p w14:paraId="797E887E"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1° Caso: personale con esperienza</w:t>
                  </w:r>
                </w:p>
              </w:tc>
              <w:tc>
                <w:tcPr>
                  <w:tcW w:w="4510" w:type="dxa"/>
                  <w:gridSpan w:val="2"/>
                  <w:tcBorders>
                    <w:right w:val="double" w:sz="4" w:space="0" w:color="9BBB59"/>
                  </w:tcBorders>
                </w:tcPr>
                <w:p w14:paraId="064749E8" w14:textId="77777777" w:rsidR="00D07DAC" w:rsidRPr="00A35784" w:rsidRDefault="00D07DAC" w:rsidP="001B7B01">
                  <w:pPr>
                    <w:spacing w:line="240" w:lineRule="exact"/>
                    <w:ind w:left="720"/>
                    <w:jc w:val="center"/>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1B88D294" w14:textId="77777777" w:rsidTr="00D07DAC">
              <w:trPr>
                <w:trHeight w:val="572"/>
              </w:trPr>
              <w:tc>
                <w:tcPr>
                  <w:tcW w:w="4443" w:type="dxa"/>
                  <w:gridSpan w:val="2"/>
                  <w:tcBorders>
                    <w:left w:val="double" w:sz="4" w:space="0" w:color="9BBB59"/>
                  </w:tcBorders>
                </w:tcPr>
                <w:p w14:paraId="0AB08A0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nell’applicazione di metodiche di laboratorio per l’acquisizione dati di fenologia e biomassa su fasci di </w:t>
                  </w:r>
                  <w:r w:rsidRPr="00A35784">
                    <w:rPr>
                      <w:rFonts w:ascii="Times New Roman" w:hAnsi="Times New Roman"/>
                      <w:i/>
                      <w:iCs/>
                      <w:sz w:val="22"/>
                      <w:szCs w:val="22"/>
                    </w:rPr>
                    <w:t xml:space="preserve">Posidonia oceanica </w:t>
                  </w:r>
                </w:p>
              </w:tc>
              <w:tc>
                <w:tcPr>
                  <w:tcW w:w="4510" w:type="dxa"/>
                  <w:gridSpan w:val="2"/>
                  <w:tcBorders>
                    <w:right w:val="double" w:sz="4" w:space="0" w:color="9BBB59"/>
                  </w:tcBorders>
                </w:tcPr>
                <w:p w14:paraId="31AB8136"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1CF8E70A" w14:textId="77777777" w:rsidTr="00D07DAC">
              <w:trPr>
                <w:trHeight w:val="750"/>
              </w:trPr>
              <w:tc>
                <w:tcPr>
                  <w:tcW w:w="4443" w:type="dxa"/>
                  <w:gridSpan w:val="2"/>
                  <w:tcBorders>
                    <w:left w:val="double" w:sz="4" w:space="0" w:color="9BBB59"/>
                  </w:tcBorders>
                </w:tcPr>
                <w:p w14:paraId="6B03490F"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7816C7B8"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per l’applicazione di metodiche di laboratorio per l’acquisizione dati di fenologia e biomassa su fasci di </w:t>
                  </w:r>
                  <w:r w:rsidRPr="00A35784">
                    <w:rPr>
                      <w:rFonts w:ascii="Times New Roman" w:hAnsi="Times New Roman"/>
                      <w:i/>
                      <w:iCs/>
                      <w:sz w:val="22"/>
                      <w:szCs w:val="22"/>
                    </w:rPr>
                    <w:t>Posidonia oceanica</w:t>
                  </w:r>
                  <w:r w:rsidRPr="00A35784">
                    <w:rPr>
                      <w:rFonts w:ascii="Times New Roman" w:hAnsi="Times New Roman"/>
                      <w:sz w:val="22"/>
                      <w:szCs w:val="22"/>
                      <w:highlight w:val="yellow"/>
                    </w:rPr>
                    <w:t xml:space="preserve"> </w:t>
                  </w:r>
                </w:p>
              </w:tc>
            </w:tr>
            <w:tr w:rsidR="00D07DAC" w:rsidRPr="00A35784" w14:paraId="6272F40E" w14:textId="77777777" w:rsidTr="00D07DAC">
              <w:trPr>
                <w:trHeight w:val="459"/>
              </w:trPr>
              <w:tc>
                <w:tcPr>
                  <w:tcW w:w="4443" w:type="dxa"/>
                  <w:gridSpan w:val="2"/>
                  <w:tcBorders>
                    <w:left w:val="double" w:sz="4" w:space="0" w:color="9BBB59"/>
                  </w:tcBorders>
                </w:tcPr>
                <w:p w14:paraId="13C43497" w14:textId="77777777" w:rsidR="00D07DAC" w:rsidRPr="00A35784" w:rsidRDefault="00D07DAC" w:rsidP="001B7B01">
                  <w:pPr>
                    <w:spacing w:line="240" w:lineRule="exact"/>
                    <w:ind w:left="720"/>
                    <w:jc w:val="both"/>
                    <w:rPr>
                      <w:rFonts w:ascii="Times New Roman" w:hAnsi="Times New Roman"/>
                      <w:sz w:val="22"/>
                      <w:szCs w:val="22"/>
                    </w:rPr>
                  </w:pPr>
                </w:p>
              </w:tc>
              <w:tc>
                <w:tcPr>
                  <w:tcW w:w="4510" w:type="dxa"/>
                  <w:gridSpan w:val="2"/>
                  <w:tcBorders>
                    <w:right w:val="double" w:sz="4" w:space="0" w:color="9BBB59"/>
                  </w:tcBorders>
                </w:tcPr>
                <w:p w14:paraId="6922430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nell’applicazione di metodiche di laboratorio per l’acquisizione dati di fenologia e biomassa su fasci di </w:t>
                  </w:r>
                  <w:r w:rsidRPr="00A35784">
                    <w:rPr>
                      <w:rFonts w:ascii="Times New Roman" w:hAnsi="Times New Roman"/>
                      <w:i/>
                      <w:iCs/>
                      <w:sz w:val="22"/>
                      <w:szCs w:val="22"/>
                    </w:rPr>
                    <w:t>Posidonia oceanica</w:t>
                  </w:r>
                </w:p>
              </w:tc>
            </w:tr>
            <w:tr w:rsidR="00D07DAC" w:rsidRPr="00A35784" w14:paraId="618A8A41" w14:textId="77777777" w:rsidTr="00D07DAC">
              <w:trPr>
                <w:trHeight w:val="317"/>
              </w:trPr>
              <w:tc>
                <w:tcPr>
                  <w:tcW w:w="0" w:type="dxa"/>
                  <w:gridSpan w:val="4"/>
                  <w:tcBorders>
                    <w:left w:val="double" w:sz="4" w:space="0" w:color="9BBB59"/>
                    <w:right w:val="double" w:sz="4" w:space="0" w:color="9BBB59"/>
                  </w:tcBorders>
                  <w:shd w:val="clear" w:color="auto" w:fill="EAF1DD"/>
                </w:tcPr>
                <w:p w14:paraId="6F09AEF9"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lastRenderedPageBreak/>
                    <w:t>Metodo per la valutazione della qualifica</w:t>
                  </w:r>
                </w:p>
              </w:tc>
            </w:tr>
            <w:tr w:rsidR="00D07DAC" w:rsidRPr="00A35784" w14:paraId="2350C731" w14:textId="77777777" w:rsidTr="00D07DAC">
              <w:trPr>
                <w:trHeight w:val="618"/>
              </w:trPr>
              <w:tc>
                <w:tcPr>
                  <w:tcW w:w="8953" w:type="dxa"/>
                  <w:gridSpan w:val="4"/>
                  <w:tcBorders>
                    <w:left w:val="double" w:sz="4" w:space="0" w:color="9BBB59"/>
                    <w:bottom w:val="double" w:sz="4" w:space="0" w:color="9BBB59"/>
                    <w:right w:val="double" w:sz="4" w:space="0" w:color="9BBB59"/>
                  </w:tcBorders>
                </w:tcPr>
                <w:p w14:paraId="1AE6CCF0"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Prova pratica di </w:t>
                  </w:r>
                  <w:proofErr w:type="spellStart"/>
                  <w:r w:rsidRPr="00A35784">
                    <w:rPr>
                      <w:rFonts w:ascii="Times New Roman" w:hAnsi="Times New Roman"/>
                      <w:sz w:val="22"/>
                      <w:szCs w:val="22"/>
                    </w:rPr>
                    <w:t>interconfronto</w:t>
                  </w:r>
                  <w:proofErr w:type="spellEnd"/>
                  <w:r w:rsidRPr="00A35784">
                    <w:rPr>
                      <w:rFonts w:ascii="Times New Roman" w:hAnsi="Times New Roman"/>
                      <w:sz w:val="22"/>
                      <w:szCs w:val="22"/>
                    </w:rPr>
                    <w:t xml:space="preserve"> di laboratorio per valutare l’applicazione delle procedure di acquisizione dati su fasci di </w:t>
                  </w:r>
                  <w:r w:rsidRPr="00A35784">
                    <w:rPr>
                      <w:rFonts w:ascii="Times New Roman" w:hAnsi="Times New Roman"/>
                      <w:i/>
                      <w:iCs/>
                      <w:sz w:val="22"/>
                      <w:szCs w:val="22"/>
                    </w:rPr>
                    <w:t>Posidonia oceanica</w:t>
                  </w:r>
                  <w:r w:rsidRPr="00A35784">
                    <w:rPr>
                      <w:rFonts w:ascii="Times New Roman" w:hAnsi="Times New Roman"/>
                      <w:sz w:val="22"/>
                      <w:szCs w:val="22"/>
                    </w:rPr>
                    <w:t xml:space="preserve"> (es. prove pratiche di misura della biomassa epifitica e fogliare etc.) </w:t>
                  </w:r>
                </w:p>
              </w:tc>
            </w:tr>
            <w:tr w:rsidR="00D07DAC" w:rsidRPr="00A35784" w14:paraId="41AEEF96" w14:textId="77777777" w:rsidTr="00D07DAC">
              <w:trPr>
                <w:trHeight w:val="481"/>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6CF65886" w14:textId="0AF9B5BE"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nell’</w:t>
                  </w:r>
                  <w:r w:rsidRPr="00A35784">
                    <w:rPr>
                      <w:rFonts w:ascii="Times New Roman" w:hAnsi="Times New Roman"/>
                      <w:b/>
                      <w:sz w:val="22"/>
                      <w:szCs w:val="22"/>
                    </w:rPr>
                    <w:t xml:space="preserve">acquisizione dati su fasci di </w:t>
                  </w:r>
                  <w:r w:rsidRPr="00A35784">
                    <w:rPr>
                      <w:rFonts w:ascii="Times New Roman" w:hAnsi="Times New Roman"/>
                      <w:b/>
                      <w:i/>
                      <w:iCs/>
                      <w:sz w:val="22"/>
                      <w:szCs w:val="22"/>
                    </w:rPr>
                    <w:t>Posidonia oceanica</w:t>
                  </w:r>
                  <w:r w:rsidRPr="00A35784">
                    <w:rPr>
                      <w:rFonts w:ascii="Times New Roman" w:hAnsi="Times New Roman"/>
                      <w:b/>
                      <w:sz w:val="22"/>
                      <w:szCs w:val="22"/>
                    </w:rPr>
                    <w:t xml:space="preserve"> (AS-AC-</w:t>
                  </w:r>
                  <w:r w:rsidR="00E961B9">
                    <w:rPr>
                      <w:rFonts w:ascii="Times New Roman" w:hAnsi="Times New Roman"/>
                      <w:b/>
                      <w:sz w:val="22"/>
                      <w:szCs w:val="22"/>
                    </w:rPr>
                    <w:t>M</w:t>
                  </w:r>
                  <w:r w:rsidRPr="00A35784">
                    <w:rPr>
                      <w:rFonts w:ascii="Times New Roman" w:hAnsi="Times New Roman"/>
                      <w:b/>
                      <w:sz w:val="22"/>
                      <w:szCs w:val="22"/>
                    </w:rPr>
                    <w:t>)</w:t>
                  </w:r>
                </w:p>
              </w:tc>
            </w:tr>
            <w:tr w:rsidR="00D07DAC" w:rsidRPr="00A35784" w14:paraId="3DDAC912"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right w:val="double" w:sz="4" w:space="0" w:color="9BBB59"/>
                  </w:tcBorders>
                </w:tcPr>
                <w:p w14:paraId="6F2A1E56" w14:textId="77777777" w:rsidR="00D07DAC" w:rsidRPr="00A35784" w:rsidRDefault="00D07DAC" w:rsidP="00D07DAC">
                  <w:pPr>
                    <w:jc w:val="both"/>
                    <w:rPr>
                      <w:rFonts w:ascii="Times New Roman" w:hAnsi="Times New Roman"/>
                      <w:sz w:val="22"/>
                      <w:szCs w:val="22"/>
                    </w:rPr>
                  </w:pPr>
                </w:p>
              </w:tc>
            </w:tr>
            <w:tr w:rsidR="00D07DAC" w:rsidRPr="00A35784" w14:paraId="25D97D99"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0D608CE3"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Schema 3</w:t>
                  </w:r>
                </w:p>
                <w:p w14:paraId="4C098FAB" w14:textId="77777777" w:rsidR="00D07DAC" w:rsidRPr="00A35784" w:rsidRDefault="00D07DAC" w:rsidP="001B7B01">
                  <w:pPr>
                    <w:spacing w:line="240" w:lineRule="exact"/>
                    <w:jc w:val="center"/>
                    <w:rPr>
                      <w:rFonts w:ascii="Times New Roman" w:hAnsi="Times New Roman"/>
                      <w:sz w:val="22"/>
                      <w:szCs w:val="22"/>
                    </w:rPr>
                  </w:pPr>
                </w:p>
              </w:tc>
            </w:tr>
            <w:tr w:rsidR="00D07DAC" w:rsidRPr="00A35784" w14:paraId="4D968BC0"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right w:val="double" w:sz="4" w:space="0" w:color="9BBB59"/>
                  </w:tcBorders>
                </w:tcPr>
                <w:p w14:paraId="23B40E55"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sz w:val="22"/>
                      <w:szCs w:val="22"/>
                    </w:rPr>
                    <w:t>BOX 1 - DEFINIZIONI DELLE COMPETENZE INIZIALI RICHIESTE</w:t>
                  </w:r>
                </w:p>
              </w:tc>
            </w:tr>
            <w:tr w:rsidR="00D07DAC" w:rsidRPr="00A35784" w14:paraId="6AE80173"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bottom w:val="single" w:sz="4" w:space="0" w:color="D6E3BC"/>
                    <w:right w:val="double" w:sz="4" w:space="0" w:color="9BBB59"/>
                  </w:tcBorders>
                </w:tcPr>
                <w:p w14:paraId="237C196C" w14:textId="77777777" w:rsidR="00D07DAC" w:rsidRPr="00A35784" w:rsidRDefault="00D07DAC" w:rsidP="001B7B01">
                  <w:pPr>
                    <w:spacing w:line="240" w:lineRule="exact"/>
                    <w:jc w:val="center"/>
                    <w:rPr>
                      <w:rFonts w:ascii="Times New Roman" w:hAnsi="Times New Roman"/>
                      <w:i/>
                      <w:sz w:val="22"/>
                      <w:szCs w:val="22"/>
                    </w:rPr>
                  </w:pPr>
                  <w:r w:rsidRPr="00A35784">
                    <w:rPr>
                      <w:rFonts w:ascii="Times New Roman" w:hAnsi="Times New Roman"/>
                      <w:sz w:val="22"/>
                      <w:szCs w:val="22"/>
                    </w:rPr>
                    <w:t>REQUISITI</w:t>
                  </w:r>
                </w:p>
              </w:tc>
            </w:tr>
            <w:tr w:rsidR="00D07DAC" w:rsidRPr="00A35784" w14:paraId="66632E8E"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618C81FA" w14:textId="77777777" w:rsidR="00D07DAC" w:rsidRPr="00A35784" w:rsidRDefault="00D07DAC" w:rsidP="001B7B01">
                  <w:pPr>
                    <w:spacing w:line="240" w:lineRule="exact"/>
                    <w:jc w:val="center"/>
                    <w:rPr>
                      <w:rFonts w:ascii="Times New Roman" w:hAnsi="Times New Roman"/>
                      <w:i/>
                      <w:sz w:val="22"/>
                      <w:szCs w:val="22"/>
                    </w:rPr>
                  </w:pPr>
                  <w:r w:rsidRPr="00A35784">
                    <w:rPr>
                      <w:rFonts w:ascii="Times New Roman" w:hAnsi="Times New Roman"/>
                      <w:sz w:val="22"/>
                      <w:szCs w:val="22"/>
                    </w:rPr>
                    <w:t>Esperti in calcolo indice PREI e valutazione stato di qualità ecologica EQB Angiosperme in acque marino-costiere</w:t>
                  </w:r>
                </w:p>
              </w:tc>
            </w:tr>
            <w:tr w:rsidR="00D07DAC" w:rsidRPr="00A35784" w14:paraId="07A7EA5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tcBorders>
                </w:tcPr>
                <w:p w14:paraId="05FDFC85" w14:textId="77777777" w:rsidR="00D07DAC" w:rsidRPr="00A35784" w:rsidRDefault="00D07DAC" w:rsidP="001B7B01">
                  <w:pPr>
                    <w:spacing w:line="240" w:lineRule="exact"/>
                    <w:ind w:left="720"/>
                    <w:jc w:val="center"/>
                    <w:rPr>
                      <w:rFonts w:ascii="Times New Roman" w:hAnsi="Times New Roman"/>
                      <w:i/>
                      <w:sz w:val="22"/>
                      <w:szCs w:val="22"/>
                      <w:lang w:val="en-US"/>
                    </w:rPr>
                  </w:pPr>
                  <w:r w:rsidRPr="00A35784">
                    <w:rPr>
                      <w:rFonts w:ascii="Times New Roman" w:hAnsi="Times New Roman"/>
                      <w:i/>
                      <w:color w:val="000000"/>
                      <w:sz w:val="22"/>
                      <w:szCs w:val="22"/>
                    </w:rPr>
                    <w:t>1° Caso: personale con esperienza</w:t>
                  </w:r>
                </w:p>
              </w:tc>
              <w:tc>
                <w:tcPr>
                  <w:tcW w:w="4406" w:type="dxa"/>
                  <w:tcBorders>
                    <w:right w:val="double" w:sz="4" w:space="0" w:color="9BBB59"/>
                  </w:tcBorders>
                </w:tcPr>
                <w:p w14:paraId="7BCD2240" w14:textId="77777777" w:rsidR="00D07DAC" w:rsidRPr="00A35784" w:rsidRDefault="00D07DAC" w:rsidP="001B7B01">
                  <w:pPr>
                    <w:spacing w:line="240" w:lineRule="exact"/>
                    <w:ind w:left="7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lang w:val="en-US"/>
                    </w:rPr>
                  </w:pPr>
                  <w:r w:rsidRPr="00A35784">
                    <w:rPr>
                      <w:rFonts w:ascii="Times New Roman" w:hAnsi="Times New Roman"/>
                      <w:b/>
                      <w:i/>
                      <w:color w:val="000000"/>
                      <w:sz w:val="22"/>
                      <w:szCs w:val="22"/>
                    </w:rPr>
                    <w:t>2° Caso: neolaureati/neofiti</w:t>
                  </w:r>
                </w:p>
              </w:tc>
            </w:tr>
            <w:tr w:rsidR="00D07DAC" w:rsidRPr="00A35784" w14:paraId="6A61CF9A" w14:textId="77777777" w:rsidTr="00D07DAC">
              <w:tblPrEx>
                <w:tblLook w:val="04A0" w:firstRow="1" w:lastRow="0" w:firstColumn="1" w:lastColumn="0" w:noHBand="0" w:noVBand="1"/>
              </w:tblPrEx>
              <w:trPr>
                <w:trHeight w:val="532"/>
              </w:trPr>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tcBorders>
                </w:tcPr>
                <w:p w14:paraId="4FD5AD19" w14:textId="77777777" w:rsidR="00D07DAC" w:rsidRPr="00A35784" w:rsidRDefault="00D07DAC" w:rsidP="001B7B01">
                  <w:pPr>
                    <w:spacing w:line="240" w:lineRule="exact"/>
                    <w:jc w:val="both"/>
                    <w:rPr>
                      <w:rFonts w:ascii="Times New Roman" w:hAnsi="Times New Roman"/>
                      <w:b w:val="0"/>
                      <w:i/>
                      <w:sz w:val="22"/>
                      <w:szCs w:val="22"/>
                    </w:rPr>
                  </w:pPr>
                  <w:r w:rsidRPr="00A35784">
                    <w:rPr>
                      <w:rFonts w:ascii="Times New Roman" w:hAnsi="Times New Roman"/>
                      <w:b w:val="0"/>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06" w:type="dxa"/>
                  <w:tcBorders>
                    <w:right w:val="double" w:sz="4" w:space="0" w:color="9BBB59"/>
                  </w:tcBorders>
                </w:tcPr>
                <w:p w14:paraId="535E7957"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13F88DE7" w14:textId="77777777" w:rsidTr="00D07DAC">
              <w:tblPrEx>
                <w:tblLook w:val="04A0" w:firstRow="1" w:lastRow="0" w:firstColumn="1" w:lastColumn="0" w:noHBand="0" w:noVBand="1"/>
              </w:tblPrEx>
              <w:trPr>
                <w:trHeight w:val="679"/>
              </w:trPr>
              <w:tc>
                <w:tcPr>
                  <w:cnfStyle w:val="001000000000" w:firstRow="0" w:lastRow="0" w:firstColumn="1" w:lastColumn="0" w:oddVBand="0" w:evenVBand="0" w:oddHBand="0" w:evenHBand="0" w:firstRowFirstColumn="0" w:firstRowLastColumn="0" w:lastRowFirstColumn="0" w:lastRowLastColumn="0"/>
                  <w:tcW w:w="4547" w:type="dxa"/>
                  <w:gridSpan w:val="3"/>
                  <w:tcBorders>
                    <w:left w:val="double" w:sz="4" w:space="0" w:color="9BBB59"/>
                    <w:bottom w:val="double" w:sz="4" w:space="0" w:color="9BBB59"/>
                  </w:tcBorders>
                </w:tcPr>
                <w:p w14:paraId="45662E59" w14:textId="77777777" w:rsidR="00D07DAC" w:rsidRPr="00A35784" w:rsidRDefault="00D07DAC" w:rsidP="001B7B01">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2</w:t>
                  </w:r>
                  <w:proofErr w:type="gramEnd"/>
                  <w:r w:rsidRPr="00A35784">
                    <w:rPr>
                      <w:rFonts w:ascii="Times New Roman" w:hAnsi="Times New Roman"/>
                      <w:b w:val="0"/>
                      <w:sz w:val="22"/>
                      <w:szCs w:val="22"/>
                    </w:rPr>
                    <w:t xml:space="preserve"> anni nel calcolo dell’indice PREI e valutazione della qualità ecologica dell’EQB Angiosperme </w:t>
                  </w:r>
                </w:p>
              </w:tc>
              <w:tc>
                <w:tcPr>
                  <w:tcW w:w="4406" w:type="dxa"/>
                  <w:tcBorders>
                    <w:right w:val="double" w:sz="4" w:space="0" w:color="9BBB59"/>
                  </w:tcBorders>
                </w:tcPr>
                <w:p w14:paraId="7C0CD948" w14:textId="77777777" w:rsidR="00D07DAC" w:rsidRPr="00A35784" w:rsidRDefault="00D07DAC" w:rsidP="001B7B0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6543F753"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41689C60"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2E21083D"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7B740CEE"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464AFA0E" w14:textId="77777777" w:rsidTr="00D07DAC">
              <w:trPr>
                <w:trHeight w:val="341"/>
              </w:trPr>
              <w:tc>
                <w:tcPr>
                  <w:tcW w:w="8953" w:type="dxa"/>
                  <w:gridSpan w:val="4"/>
                  <w:tcBorders>
                    <w:left w:val="double" w:sz="4" w:space="0" w:color="9BBB59"/>
                    <w:right w:val="double" w:sz="4" w:space="0" w:color="9BBB59"/>
                  </w:tcBorders>
                </w:tcPr>
                <w:p w14:paraId="4445D6B7"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bCs/>
                      <w:sz w:val="22"/>
                      <w:szCs w:val="22"/>
                    </w:rPr>
                    <w:t>Esperti in calcolo indice PREI e valutazione stato di qualità ecologica EQB Angiosperme in acque marino-costiere</w:t>
                  </w:r>
                </w:p>
              </w:tc>
            </w:tr>
            <w:tr w:rsidR="00D07DAC" w:rsidRPr="00A35784" w14:paraId="74C3756B" w14:textId="77777777" w:rsidTr="00D07DAC">
              <w:trPr>
                <w:trHeight w:val="209"/>
              </w:trPr>
              <w:tc>
                <w:tcPr>
                  <w:tcW w:w="0" w:type="dxa"/>
                  <w:gridSpan w:val="2"/>
                  <w:tcBorders>
                    <w:left w:val="double" w:sz="4" w:space="0" w:color="9BBB59"/>
                  </w:tcBorders>
                </w:tcPr>
                <w:p w14:paraId="4567C12E"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b/>
                      <w:i/>
                      <w:color w:val="000000"/>
                      <w:sz w:val="22"/>
                      <w:szCs w:val="22"/>
                    </w:rPr>
                    <w:t>1° Caso: personale con esperienza</w:t>
                  </w:r>
                </w:p>
              </w:tc>
              <w:tc>
                <w:tcPr>
                  <w:tcW w:w="0" w:type="dxa"/>
                  <w:gridSpan w:val="2"/>
                  <w:tcBorders>
                    <w:right w:val="double" w:sz="4" w:space="0" w:color="9BBB59"/>
                  </w:tcBorders>
                </w:tcPr>
                <w:p w14:paraId="386AD03D" w14:textId="77777777" w:rsidR="00D07DAC" w:rsidRPr="00A35784" w:rsidRDefault="00D07DAC" w:rsidP="001B7B01">
                  <w:pPr>
                    <w:spacing w:line="240" w:lineRule="exact"/>
                    <w:jc w:val="center"/>
                    <w:rPr>
                      <w:rFonts w:ascii="Times New Roman" w:hAnsi="Times New Roman"/>
                      <w:sz w:val="22"/>
                      <w:szCs w:val="22"/>
                    </w:rPr>
                  </w:pPr>
                  <w:r w:rsidRPr="00A35784">
                    <w:rPr>
                      <w:rFonts w:ascii="Times New Roman" w:hAnsi="Times New Roman"/>
                      <w:b/>
                      <w:i/>
                      <w:color w:val="000000"/>
                      <w:sz w:val="22"/>
                      <w:szCs w:val="22"/>
                    </w:rPr>
                    <w:t>2° Caso: neolaureati/neofiti</w:t>
                  </w:r>
                </w:p>
              </w:tc>
            </w:tr>
            <w:tr w:rsidR="00D07DAC" w:rsidRPr="00A35784" w14:paraId="352DFED6" w14:textId="77777777" w:rsidTr="00D07DAC">
              <w:trPr>
                <w:trHeight w:val="750"/>
              </w:trPr>
              <w:tc>
                <w:tcPr>
                  <w:tcW w:w="4443" w:type="dxa"/>
                  <w:gridSpan w:val="2"/>
                  <w:tcBorders>
                    <w:left w:val="double" w:sz="4" w:space="0" w:color="9BBB59"/>
                  </w:tcBorders>
                </w:tcPr>
                <w:p w14:paraId="097C9218" w14:textId="77777777" w:rsidR="00D07DAC" w:rsidRPr="00A35784" w:rsidRDefault="00D07DAC" w:rsidP="001B7B01">
                  <w:pPr>
                    <w:spacing w:line="240" w:lineRule="exact"/>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 calcolo dell’indice PREI e valutazione della qualità ecologica dell’EQB Angiosperme </w:t>
                  </w:r>
                </w:p>
              </w:tc>
              <w:tc>
                <w:tcPr>
                  <w:tcW w:w="4510" w:type="dxa"/>
                  <w:gridSpan w:val="2"/>
                  <w:tcBorders>
                    <w:right w:val="double" w:sz="4" w:space="0" w:color="9BBB59"/>
                  </w:tcBorders>
                </w:tcPr>
                <w:p w14:paraId="0AFD5EE4"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16F76253" w14:textId="77777777" w:rsidTr="00D07DAC">
              <w:trPr>
                <w:trHeight w:val="750"/>
              </w:trPr>
              <w:tc>
                <w:tcPr>
                  <w:tcW w:w="4443" w:type="dxa"/>
                  <w:gridSpan w:val="2"/>
                  <w:tcBorders>
                    <w:left w:val="double" w:sz="4" w:space="0" w:color="9BBB59"/>
                  </w:tcBorders>
                </w:tcPr>
                <w:p w14:paraId="40961F73"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5A415219"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al calcolo dell’indice PREI e valutazione dello stato di qualità ecologica dell’EQB Angiosperme in funzione della classificazione di stato ecologico del corpo idrico oggetto di monitoraggio </w:t>
                  </w:r>
                </w:p>
              </w:tc>
            </w:tr>
            <w:tr w:rsidR="00D07DAC" w:rsidRPr="00A35784" w14:paraId="0C6C0897" w14:textId="77777777" w:rsidTr="00D07DAC">
              <w:trPr>
                <w:trHeight w:val="1198"/>
              </w:trPr>
              <w:tc>
                <w:tcPr>
                  <w:tcW w:w="4443" w:type="dxa"/>
                  <w:gridSpan w:val="2"/>
                  <w:tcBorders>
                    <w:left w:val="double" w:sz="4" w:space="0" w:color="9BBB59"/>
                  </w:tcBorders>
                </w:tcPr>
                <w:p w14:paraId="2B83CA71" w14:textId="77777777" w:rsidR="00D07DAC" w:rsidRPr="00A35784" w:rsidRDefault="00D07DAC" w:rsidP="001B7B01">
                  <w:pPr>
                    <w:spacing w:line="240" w:lineRule="exact"/>
                    <w:rPr>
                      <w:rFonts w:ascii="Times New Roman" w:hAnsi="Times New Roman"/>
                      <w:sz w:val="22"/>
                      <w:szCs w:val="22"/>
                    </w:rPr>
                  </w:pPr>
                </w:p>
              </w:tc>
              <w:tc>
                <w:tcPr>
                  <w:tcW w:w="4510" w:type="dxa"/>
                  <w:gridSpan w:val="2"/>
                  <w:tcBorders>
                    <w:right w:val="double" w:sz="4" w:space="0" w:color="9BBB59"/>
                  </w:tcBorders>
                </w:tcPr>
                <w:p w14:paraId="79FA250B" w14:textId="77777777" w:rsidR="00D07DAC" w:rsidRPr="00A35784" w:rsidRDefault="00D07DAC" w:rsidP="001B7B01">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nel calcolo dell’indice PREI e nella valutazione dello stato di qualità ecologica dell’EQB Angiosperme in funzione della classificazione di stato ecologico del corpo idrico oggetto di monitoraggio </w:t>
                  </w:r>
                </w:p>
              </w:tc>
            </w:tr>
            <w:tr w:rsidR="00D07DAC" w:rsidRPr="00A35784" w14:paraId="323DC23D" w14:textId="77777777" w:rsidTr="00D07DAC">
              <w:trPr>
                <w:trHeight w:val="414"/>
              </w:trPr>
              <w:tc>
                <w:tcPr>
                  <w:tcW w:w="0" w:type="dxa"/>
                  <w:gridSpan w:val="4"/>
                  <w:tcBorders>
                    <w:left w:val="double" w:sz="4" w:space="0" w:color="9BBB59"/>
                    <w:right w:val="double" w:sz="4" w:space="0" w:color="9BBB59"/>
                  </w:tcBorders>
                  <w:shd w:val="clear" w:color="auto" w:fill="EAF1DD"/>
                </w:tcPr>
                <w:p w14:paraId="27924A6B"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7D44B761"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06517010" w14:textId="27920612" w:rsidR="00D07DAC" w:rsidRPr="00A35784" w:rsidRDefault="00A52AA7" w:rsidP="001B7B01">
                  <w:pPr>
                    <w:spacing w:line="240" w:lineRule="exact"/>
                    <w:jc w:val="both"/>
                    <w:rPr>
                      <w:rFonts w:ascii="Times New Roman" w:hAnsi="Times New Roman"/>
                      <w:sz w:val="22"/>
                      <w:szCs w:val="22"/>
                      <w:highlight w:val="yellow"/>
                    </w:rPr>
                  </w:pPr>
                  <w:r>
                    <w:rPr>
                      <w:rFonts w:ascii="Times New Roman" w:hAnsi="Times New Roman"/>
                      <w:sz w:val="22"/>
                      <w:szCs w:val="22"/>
                    </w:rPr>
                    <w:t>Prova pratica/</w:t>
                  </w:r>
                  <w:r w:rsidR="00D07DAC" w:rsidRPr="00A35784">
                    <w:rPr>
                      <w:rFonts w:ascii="Times New Roman" w:hAnsi="Times New Roman"/>
                      <w:sz w:val="22"/>
                      <w:szCs w:val="22"/>
                    </w:rPr>
                    <w:t>scritta per il calcolo dell’indice PREI e valutazione dello stato di qualità ecologica dell’EQB Angiosperme in funzione della classificazione di stato ecologico del corpo idrico oggetto di monitoraggio (es. simulazione di applicazione indice ecologico)</w:t>
                  </w:r>
                </w:p>
              </w:tc>
            </w:tr>
            <w:tr w:rsidR="00D07DAC" w:rsidRPr="00A35784" w14:paraId="5188F974"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503BEC76" w14:textId="2355DD75"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 nel</w:t>
                  </w:r>
                  <w:r w:rsidRPr="00A35784">
                    <w:rPr>
                      <w:rFonts w:ascii="Times New Roman" w:hAnsi="Times New Roman"/>
                      <w:b/>
                      <w:sz w:val="22"/>
                      <w:szCs w:val="22"/>
                    </w:rPr>
                    <w:t xml:space="preserve"> calcolo </w:t>
                  </w:r>
                  <w:r w:rsidRPr="00A35784">
                    <w:rPr>
                      <w:rFonts w:ascii="Times New Roman" w:hAnsi="Times New Roman"/>
                      <w:b/>
                      <w:bCs/>
                      <w:sz w:val="22"/>
                      <w:szCs w:val="22"/>
                    </w:rPr>
                    <w:t xml:space="preserve">indice PREI </w:t>
                  </w:r>
                  <w:r w:rsidRPr="00A35784">
                    <w:rPr>
                      <w:rFonts w:ascii="Times New Roman" w:hAnsi="Times New Roman"/>
                      <w:b/>
                      <w:sz w:val="22"/>
                      <w:szCs w:val="22"/>
                    </w:rPr>
                    <w:t>e valutazione stato di qualità ecologica EQB Angiosperme in acque marino-costiere</w:t>
                  </w:r>
                </w:p>
                <w:p w14:paraId="25EB5E2F" w14:textId="77777777" w:rsidR="00D07DAC" w:rsidRPr="00A35784" w:rsidRDefault="00D07DAC" w:rsidP="001B7B01">
                  <w:pPr>
                    <w:spacing w:line="240" w:lineRule="exact"/>
                    <w:jc w:val="center"/>
                    <w:rPr>
                      <w:rFonts w:ascii="Times New Roman" w:hAnsi="Times New Roman"/>
                      <w:b/>
                      <w:sz w:val="22"/>
                      <w:szCs w:val="22"/>
                    </w:rPr>
                  </w:pPr>
                  <w:r w:rsidRPr="00A35784">
                    <w:rPr>
                      <w:rFonts w:ascii="Times New Roman" w:hAnsi="Times New Roman"/>
                      <w:b/>
                      <w:sz w:val="22"/>
                      <w:szCs w:val="22"/>
                    </w:rPr>
                    <w:t>(AS-AC-IS)</w:t>
                  </w:r>
                </w:p>
              </w:tc>
            </w:tr>
          </w:tbl>
          <w:p w14:paraId="0ED6C2D1" w14:textId="77777777" w:rsidR="00D07DAC" w:rsidRPr="00A35784" w:rsidRDefault="00D07DAC" w:rsidP="00D07DAC">
            <w:pPr>
              <w:spacing w:after="0" w:line="240" w:lineRule="auto"/>
              <w:jc w:val="both"/>
              <w:rPr>
                <w:rFonts w:ascii="Times New Roman" w:eastAsia="Times" w:hAnsi="Times New Roman" w:cs="Times New Roman"/>
                <w:b/>
                <w:lang w:eastAsia="it-IT"/>
              </w:rPr>
            </w:pPr>
          </w:p>
        </w:tc>
      </w:tr>
    </w:tbl>
    <w:p w14:paraId="74CA42E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7658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38029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18C814D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ED4B973" w14:textId="77777777" w:rsidR="00D07DAC" w:rsidRPr="00A35784" w:rsidRDefault="00D07DAC" w:rsidP="001B7B01">
      <w:pPr>
        <w:spacing w:after="0" w:line="240" w:lineRule="exact"/>
        <w:ind w:left="284" w:hanging="284"/>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ISPRA, 2020. Scheda Metodologica </w:t>
      </w:r>
      <w:r w:rsidRPr="00A35784">
        <w:rPr>
          <w:rFonts w:ascii="Times New Roman" w:eastAsia="Times" w:hAnsi="Times New Roman" w:cs="Times New Roman"/>
          <w:i/>
          <w:iCs/>
          <w:color w:val="000000"/>
          <w:lang w:eastAsia="it-IT"/>
        </w:rPr>
        <w:t xml:space="preserve">Posidonia oceanica </w:t>
      </w:r>
      <w:r w:rsidRPr="00A35784">
        <w:rPr>
          <w:rFonts w:ascii="Times New Roman" w:eastAsia="Times" w:hAnsi="Times New Roman" w:cs="Times New Roman"/>
          <w:color w:val="000000"/>
          <w:lang w:eastAsia="it-IT"/>
        </w:rPr>
        <w:t xml:space="preserve">(L.) </w:t>
      </w:r>
      <w:proofErr w:type="spellStart"/>
      <w:r w:rsidRPr="00A35784">
        <w:rPr>
          <w:rFonts w:ascii="Times New Roman" w:eastAsia="Times" w:hAnsi="Times New Roman" w:cs="Times New Roman"/>
          <w:color w:val="000000"/>
          <w:lang w:eastAsia="it-IT"/>
        </w:rPr>
        <w:t>Delile</w:t>
      </w:r>
      <w:proofErr w:type="spellEnd"/>
      <w:r w:rsidRPr="00A35784">
        <w:rPr>
          <w:rFonts w:ascii="Times New Roman" w:eastAsia="Times" w:hAnsi="Times New Roman" w:cs="Times New Roman"/>
          <w:color w:val="000000"/>
          <w:lang w:eastAsia="it-IT"/>
        </w:rPr>
        <w:t>. Descrittore 1 Biodiversità (Dlgs 190/10). Elemento di Qualità Biologica Angiosperme (Dlgs 152/06). Bacci T., Penna M., Rende F.S., Tomasello A., Calvo S. (settembre 2020).</w:t>
      </w:r>
    </w:p>
    <w:p w14:paraId="51DB4AD7" w14:textId="77777777" w:rsidR="00D07DAC" w:rsidRPr="00A35784" w:rsidRDefault="00D07DAC" w:rsidP="001B7B01">
      <w:pPr>
        <w:spacing w:after="0" w:line="240" w:lineRule="exact"/>
        <w:ind w:left="284" w:hanging="284"/>
        <w:jc w:val="both"/>
        <w:rPr>
          <w:rFonts w:ascii="Times New Roman" w:eastAsia="Times" w:hAnsi="Times New Roman" w:cs="Times New Roman"/>
          <w:color w:val="000000"/>
          <w:lang w:eastAsia="it-IT"/>
        </w:rPr>
      </w:pPr>
    </w:p>
    <w:p w14:paraId="64D300AE" w14:textId="77777777" w:rsidR="00D07DAC" w:rsidRPr="00A35784" w:rsidRDefault="00D07DAC" w:rsidP="001B7B01">
      <w:pPr>
        <w:spacing w:after="0" w:line="240" w:lineRule="exact"/>
        <w:ind w:left="284" w:hanging="284"/>
        <w:jc w:val="both"/>
        <w:rPr>
          <w:rFonts w:ascii="Times New Roman" w:eastAsia="Times" w:hAnsi="Times New Roman" w:cs="Times New Roman"/>
          <w:i/>
          <w:color w:val="000000"/>
          <w:lang w:eastAsia="it-IT"/>
        </w:rPr>
      </w:pPr>
      <w:r w:rsidRPr="00A35784">
        <w:rPr>
          <w:rFonts w:ascii="Times New Roman" w:eastAsia="Times" w:hAnsi="Times New Roman" w:cs="Times New Roman"/>
          <w:color w:val="000000"/>
          <w:lang w:eastAsia="it-IT"/>
        </w:rPr>
        <w:t>ISPRA, 2013. Buone prassi per lo svolgimento in sicurezza delle attività subacquee di ISPRA e delle Agenzie Ambientali - Manuali e linee giuda ISPRA 94/2013</w:t>
      </w:r>
    </w:p>
    <w:p w14:paraId="0DCE06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3E0114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60451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C2D9FF"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7431F223"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p>
    <w:p w14:paraId="3B231523" w14:textId="6CBC0E3E"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w:t>
      </w:r>
      <w:r w:rsidR="00BE29C9">
        <w:rPr>
          <w:rFonts w:ascii="Times New Roman" w:eastAsia="Times" w:hAnsi="Times New Roman" w:cs="Times New Roman"/>
          <w:b/>
          <w:color w:val="000000"/>
          <w:lang w:eastAsia="it-IT"/>
        </w:rPr>
        <w:t xml:space="preserve">AD OSSERVAZIONE DIRETTA </w:t>
      </w:r>
      <w:r w:rsidRPr="00A35784">
        <w:rPr>
          <w:rFonts w:ascii="Times New Roman" w:eastAsia="Times" w:hAnsi="Times New Roman" w:cs="Times New Roman"/>
          <w:b/>
          <w:color w:val="000000"/>
          <w:lang w:eastAsia="it-IT"/>
        </w:rPr>
        <w:t>PER EQB Angiosperme in ambienti marino costieri</w:t>
      </w:r>
    </w:p>
    <w:p w14:paraId="4BEEB342"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F5FD920" w14:textId="4BB8AEC3" w:rsidR="00D07DAC" w:rsidRPr="0057039F" w:rsidRDefault="00D07DAC" w:rsidP="00BE29C9">
      <w:pPr>
        <w:pStyle w:val="Paragrafoelenco"/>
        <w:numPr>
          <w:ilvl w:val="0"/>
          <w:numId w:val="51"/>
        </w:numPr>
        <w:spacing w:after="0" w:line="240" w:lineRule="exact"/>
        <w:rPr>
          <w:rFonts w:ascii="Times New Roman" w:eastAsia="Times" w:hAnsi="Times New Roman"/>
          <w:b/>
          <w:color w:val="000000"/>
          <w:lang w:val="it-IT" w:eastAsia="it-IT"/>
        </w:rPr>
      </w:pPr>
      <w:r w:rsidRPr="0057039F">
        <w:rPr>
          <w:rFonts w:ascii="Times New Roman" w:eastAsia="Times" w:hAnsi="Times New Roman"/>
          <w:b/>
          <w:color w:val="000000"/>
          <w:lang w:val="it-IT" w:eastAsia="it-IT"/>
        </w:rPr>
        <w:t xml:space="preserve">Prova pratica di campionamento su praterie di </w:t>
      </w:r>
      <w:r w:rsidRPr="0057039F">
        <w:rPr>
          <w:rFonts w:ascii="Times New Roman" w:eastAsia="Times" w:hAnsi="Times New Roman"/>
          <w:b/>
          <w:i/>
          <w:iCs/>
          <w:color w:val="000000"/>
          <w:lang w:val="it-IT" w:eastAsia="it-IT"/>
        </w:rPr>
        <w:t>Posidonia oceanica</w:t>
      </w:r>
      <w:r w:rsidR="00E961B9">
        <w:rPr>
          <w:rFonts w:ascii="Times New Roman" w:eastAsia="Times" w:hAnsi="Times New Roman"/>
          <w:b/>
          <w:i/>
          <w:iCs/>
          <w:color w:val="000000"/>
          <w:lang w:val="it-IT" w:eastAsia="it-IT"/>
        </w:rPr>
        <w:t xml:space="preserve"> </w:t>
      </w:r>
      <w:r w:rsidR="00E961B9" w:rsidRPr="00AD7B18">
        <w:rPr>
          <w:rFonts w:ascii="Times New Roman" w:eastAsia="Times" w:hAnsi="Times New Roman"/>
          <w:b/>
          <w:color w:val="000000"/>
          <w:lang w:val="it-IT" w:eastAsia="it-IT"/>
        </w:rPr>
        <w:t>ad osservazione diretta</w:t>
      </w:r>
    </w:p>
    <w:p w14:paraId="55CD7A57"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per ognuna delle seguenti fasi di attività di campo:</w:t>
      </w:r>
    </w:p>
    <w:p w14:paraId="46DB42A2"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64981153"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Individuazione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delle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aree</w:t>
      </w:r>
      <w:proofErr w:type="spell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38DD7A24"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Scelta numero e posizione delle stazioni alla profondità standard (15m) </w:t>
      </w:r>
    </w:p>
    <w:p w14:paraId="23A37A84"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Posizionamento transetto orizzontale sul limite inferiore</w:t>
      </w:r>
    </w:p>
    <w:p w14:paraId="519FDFB6"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d’uso strumentazione e registrazione dati di georeferenziazione</w:t>
      </w:r>
    </w:p>
    <w:p w14:paraId="7D562713"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6D25FB8F"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Pianificazione immersioni e predisposizione documentazione di sicurezza dell’operatore secondo le linee guida di riferimento nazionale (ISPRA, 2013)</w:t>
      </w:r>
    </w:p>
    <w:p w14:paraId="6530A04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Scheda immersione programmata (profondità, tempi di immersione etc.) in base all’area di campionamento selezionata</w:t>
      </w:r>
    </w:p>
    <w:p w14:paraId="15826D7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Formazione e mantenimento squadra operativa per tutte le fasi del campionamento</w:t>
      </w:r>
    </w:p>
    <w:p w14:paraId="47AEFAC6"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1ED757C5"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Prelievo fasci per le analisi di laboratorio:</w:t>
      </w:r>
    </w:p>
    <w:p w14:paraId="464EF23D"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5DAFE78C"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4052DA73"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Corretta procedura di rimozione e custodia fasci</w:t>
      </w:r>
    </w:p>
    <w:p w14:paraId="45933988"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3C12E262"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 e rispetto procedure di sicurezza standard</w:t>
      </w:r>
    </w:p>
    <w:p w14:paraId="3B83AA7C"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45302B91"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Conservazione</w:t>
      </w:r>
      <w:proofErr w:type="spellEnd"/>
      <w:r w:rsidRPr="00A35784">
        <w:rPr>
          <w:rFonts w:ascii="Times New Roman" w:eastAsia="Times New Roman" w:hAnsi="Times New Roman" w:cs="Times New Roman"/>
          <w:lang w:val="en-US"/>
        </w:rPr>
        <w:t xml:space="preserve"> del </w:t>
      </w:r>
      <w:proofErr w:type="spellStart"/>
      <w:r w:rsidRPr="00A35784">
        <w:rPr>
          <w:rFonts w:ascii="Times New Roman" w:eastAsia="Times New Roman" w:hAnsi="Times New Roman" w:cs="Times New Roman"/>
          <w:lang w:val="en-US"/>
        </w:rPr>
        <w:t>campione</w:t>
      </w:r>
      <w:proofErr w:type="spellEnd"/>
      <w:r w:rsidRPr="00A35784">
        <w:rPr>
          <w:rFonts w:ascii="Times New Roman" w:eastAsia="Times New Roman" w:hAnsi="Times New Roman" w:cs="Times New Roman"/>
          <w:lang w:val="en-US"/>
        </w:rPr>
        <w:t>:</w:t>
      </w:r>
    </w:p>
    <w:p w14:paraId="64042F51"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0F9827DF"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smistamento dei campioni per aree/stazioni di campionamento</w:t>
      </w:r>
    </w:p>
    <w:p w14:paraId="5B3E49A3"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7F9BD1D2"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17CD5CCD" w14:textId="77777777" w:rsidR="00D07DAC" w:rsidRPr="00A35784" w:rsidRDefault="00D07DAC" w:rsidP="008A786E">
      <w:pPr>
        <w:numPr>
          <w:ilvl w:val="0"/>
          <w:numId w:val="57"/>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Compilazione del verbale di campionamento e di sicurezza:</w:t>
      </w:r>
    </w:p>
    <w:p w14:paraId="3C6DF386"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correttezza/completezza delle informazioni inserite per le stazioni/transetti, i parametri ecologici e il set di repliche del campione</w:t>
      </w:r>
    </w:p>
    <w:p w14:paraId="6124275B" w14:textId="77777777" w:rsidR="00D07DAC" w:rsidRPr="00A35784" w:rsidRDefault="00D07DAC" w:rsidP="008A786E">
      <w:pPr>
        <w:numPr>
          <w:ilvl w:val="0"/>
          <w:numId w:val="5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Relazione post-immersione e chiusura immersione/attività giornaliera</w:t>
      </w:r>
    </w:p>
    <w:p w14:paraId="4306B96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40495F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EF9F8D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6CD829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18A7C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E8BEC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4ECABF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8D24ED"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FCE72E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E1B34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4AD92F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EBE7C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2283D5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C5664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F0A1E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98121E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9FE206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52D59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DC922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3E0B8F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F24B5C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E5F137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07AE3E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5869BD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8156F7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9629C7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71A93A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9FF7A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D07D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05320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0249DB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7C3443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91D619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4736267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36D7A3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F58C09"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C09EDC3"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3F35065"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8600496"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69CDCCA" w14:textId="719B71C1" w:rsidR="00E27705" w:rsidRDefault="00E27705" w:rsidP="00D07DAC">
      <w:pPr>
        <w:spacing w:after="0" w:line="240" w:lineRule="auto"/>
        <w:rPr>
          <w:rFonts w:ascii="Times New Roman" w:eastAsia="Times" w:hAnsi="Times New Roman" w:cs="Times New Roman"/>
          <w:color w:val="000000"/>
          <w:lang w:eastAsia="it-IT"/>
        </w:rPr>
      </w:pPr>
    </w:p>
    <w:p w14:paraId="7367DB91" w14:textId="3297D362" w:rsidR="001B7B01" w:rsidRDefault="001B7B01" w:rsidP="00D07DAC">
      <w:pPr>
        <w:spacing w:after="0" w:line="240" w:lineRule="auto"/>
        <w:rPr>
          <w:rFonts w:ascii="Times New Roman" w:eastAsia="Times" w:hAnsi="Times New Roman" w:cs="Times New Roman"/>
          <w:color w:val="000000"/>
          <w:lang w:eastAsia="it-IT"/>
        </w:rPr>
      </w:pPr>
    </w:p>
    <w:p w14:paraId="05952881" w14:textId="01B829FE" w:rsidR="001B7B01" w:rsidRDefault="001B7B01" w:rsidP="00D07DAC">
      <w:pPr>
        <w:spacing w:after="0" w:line="240" w:lineRule="auto"/>
        <w:rPr>
          <w:rFonts w:ascii="Times New Roman" w:eastAsia="Times" w:hAnsi="Times New Roman" w:cs="Times New Roman"/>
          <w:color w:val="000000"/>
          <w:lang w:eastAsia="it-IT"/>
        </w:rPr>
      </w:pPr>
    </w:p>
    <w:p w14:paraId="112FA921" w14:textId="3DBC26B2" w:rsidR="001B7B01" w:rsidRDefault="001B7B01" w:rsidP="00D07DAC">
      <w:pPr>
        <w:spacing w:after="0" w:line="240" w:lineRule="auto"/>
        <w:rPr>
          <w:rFonts w:ascii="Times New Roman" w:eastAsia="Times" w:hAnsi="Times New Roman" w:cs="Times New Roman"/>
          <w:color w:val="000000"/>
          <w:lang w:eastAsia="it-IT"/>
        </w:rPr>
      </w:pPr>
    </w:p>
    <w:p w14:paraId="7625478A" w14:textId="2E923F88" w:rsidR="001B7B01" w:rsidRDefault="001B7B01" w:rsidP="00D07DAC">
      <w:pPr>
        <w:spacing w:after="0" w:line="240" w:lineRule="auto"/>
        <w:rPr>
          <w:rFonts w:ascii="Times New Roman" w:eastAsia="Times" w:hAnsi="Times New Roman" w:cs="Times New Roman"/>
          <w:color w:val="000000"/>
          <w:lang w:eastAsia="it-IT"/>
        </w:rPr>
      </w:pPr>
    </w:p>
    <w:p w14:paraId="3B9C0765" w14:textId="59DF4B35" w:rsidR="001B7B01" w:rsidRDefault="001B7B01" w:rsidP="00D07DAC">
      <w:pPr>
        <w:spacing w:after="0" w:line="240" w:lineRule="auto"/>
        <w:rPr>
          <w:rFonts w:ascii="Times New Roman" w:eastAsia="Times" w:hAnsi="Times New Roman" w:cs="Times New Roman"/>
          <w:color w:val="000000"/>
          <w:lang w:eastAsia="it-IT"/>
        </w:rPr>
      </w:pPr>
    </w:p>
    <w:p w14:paraId="6655206B" w14:textId="6719A8F6" w:rsidR="001B7B01" w:rsidRDefault="001B7B01" w:rsidP="00D07DAC">
      <w:pPr>
        <w:spacing w:after="0" w:line="240" w:lineRule="auto"/>
        <w:rPr>
          <w:rFonts w:ascii="Times New Roman" w:eastAsia="Times" w:hAnsi="Times New Roman" w:cs="Times New Roman"/>
          <w:color w:val="000000"/>
          <w:lang w:eastAsia="it-IT"/>
        </w:rPr>
      </w:pPr>
    </w:p>
    <w:p w14:paraId="5E73C5B9" w14:textId="04487A67" w:rsidR="001B7B01" w:rsidRDefault="001B7B01" w:rsidP="00D07DAC">
      <w:pPr>
        <w:spacing w:after="0" w:line="240" w:lineRule="auto"/>
        <w:rPr>
          <w:rFonts w:ascii="Times New Roman" w:eastAsia="Times" w:hAnsi="Times New Roman" w:cs="Times New Roman"/>
          <w:color w:val="000000"/>
          <w:lang w:eastAsia="it-IT"/>
        </w:rPr>
      </w:pPr>
    </w:p>
    <w:p w14:paraId="6B8C6FB9" w14:textId="03A52B9A" w:rsidR="001B7B01" w:rsidRDefault="001B7B01" w:rsidP="00D07DAC">
      <w:pPr>
        <w:spacing w:after="0" w:line="240" w:lineRule="auto"/>
        <w:rPr>
          <w:rFonts w:ascii="Times New Roman" w:eastAsia="Times" w:hAnsi="Times New Roman" w:cs="Times New Roman"/>
          <w:color w:val="000000"/>
          <w:lang w:eastAsia="it-IT"/>
        </w:rPr>
      </w:pPr>
    </w:p>
    <w:p w14:paraId="72867388" w14:textId="77777777" w:rsidR="001B7B01" w:rsidRPr="00A35784" w:rsidRDefault="001B7B01" w:rsidP="00D07DAC">
      <w:pPr>
        <w:spacing w:after="0" w:line="240" w:lineRule="auto"/>
        <w:rPr>
          <w:rFonts w:ascii="Times New Roman" w:eastAsia="Times" w:hAnsi="Times New Roman" w:cs="Times New Roman"/>
          <w:color w:val="000000"/>
          <w:lang w:eastAsia="it-IT"/>
        </w:rPr>
      </w:pPr>
    </w:p>
    <w:p w14:paraId="6ACEF33E"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BCA3331"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49" w:name="_Toc63081363"/>
      <w:bookmarkStart w:id="350" w:name="_Toc71880579"/>
      <w:r w:rsidRPr="0098766B">
        <w:rPr>
          <w:rFonts w:ascii="Times New Roman" w:eastAsia="Times" w:hAnsi="Times New Roman" w:cs="Times New Roman"/>
          <w:b/>
          <w:i/>
          <w:color w:val="000000"/>
          <w:sz w:val="24"/>
          <w:szCs w:val="24"/>
          <w:lang w:eastAsia="it-IT"/>
        </w:rPr>
        <w:t>10.3 Schema di qualifica per il monitoraggio dell’EQB Fitoplancton</w:t>
      </w:r>
      <w:bookmarkEnd w:id="349"/>
      <w:bookmarkEnd w:id="350"/>
    </w:p>
    <w:p w14:paraId="471ACDFF"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A5D786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1EE07C7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5144098"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Fitoplancton di acque marino-costiere</w:t>
      </w:r>
    </w:p>
    <w:p w14:paraId="14FECCC1"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0E01D1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6C23C47"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148F71F2"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560"/>
        <w:gridCol w:w="7510"/>
      </w:tblGrid>
      <w:tr w:rsidR="00D07DAC" w:rsidRPr="00A35784" w14:paraId="53AD32BE" w14:textId="77777777" w:rsidTr="00D07DAC">
        <w:trPr>
          <w:trHeight w:val="21"/>
        </w:trPr>
        <w:tc>
          <w:tcPr>
            <w:tcW w:w="860" w:type="pct"/>
          </w:tcPr>
          <w:p w14:paraId="5E131805"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F-AC-C</w:t>
            </w:r>
          </w:p>
        </w:tc>
        <w:tc>
          <w:tcPr>
            <w:tcW w:w="4140" w:type="pct"/>
          </w:tcPr>
          <w:p w14:paraId="1D8D601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campionamento del fitoplancton di acque marino-costiere e raccolta dati (Schema 1)</w:t>
            </w:r>
          </w:p>
        </w:tc>
      </w:tr>
      <w:tr w:rsidR="00D07DAC" w:rsidRPr="00A35784" w14:paraId="64D0EF11" w14:textId="77777777" w:rsidTr="00D07DAC">
        <w:trPr>
          <w:trHeight w:val="21"/>
        </w:trPr>
        <w:tc>
          <w:tcPr>
            <w:tcW w:w="860" w:type="pct"/>
          </w:tcPr>
          <w:p w14:paraId="368086AE"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F-AC-D</w:t>
            </w:r>
          </w:p>
        </w:tc>
        <w:tc>
          <w:tcPr>
            <w:tcW w:w="4140" w:type="pct"/>
          </w:tcPr>
          <w:p w14:paraId="7BBB8B03"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del campione e determinazione tassonomica del fitoplancton in acque marino-costiere (Schema 2)</w:t>
            </w:r>
          </w:p>
        </w:tc>
      </w:tr>
      <w:tr w:rsidR="00D07DAC" w:rsidRPr="00A35784" w14:paraId="358C1659" w14:textId="77777777" w:rsidTr="00D07DAC">
        <w:trPr>
          <w:trHeight w:val="21"/>
        </w:trPr>
        <w:tc>
          <w:tcPr>
            <w:tcW w:w="860" w:type="pct"/>
          </w:tcPr>
          <w:p w14:paraId="3E705E7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140" w:type="pct"/>
          </w:tcPr>
          <w:p w14:paraId="77E55F7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Esperti in trattamento dei dati in riferimento all’EQB Fitoplancton di acque marino-costiere (Schema 3)</w:t>
            </w:r>
          </w:p>
        </w:tc>
      </w:tr>
    </w:tbl>
    <w:p w14:paraId="5A421E23"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griglia1chiara-colore31"/>
        <w:tblW w:w="9067" w:type="dxa"/>
        <w:tblLayout w:type="fixed"/>
        <w:tblLook w:val="0400" w:firstRow="0" w:lastRow="0" w:firstColumn="0" w:lastColumn="0" w:noHBand="0" w:noVBand="1"/>
      </w:tblPr>
      <w:tblGrid>
        <w:gridCol w:w="2122"/>
        <w:gridCol w:w="4394"/>
        <w:gridCol w:w="2551"/>
      </w:tblGrid>
      <w:tr w:rsidR="00D07DAC" w:rsidRPr="00A35784" w14:paraId="2FD8C4D2" w14:textId="77777777" w:rsidTr="00D07DAC">
        <w:tc>
          <w:tcPr>
            <w:tcW w:w="9067" w:type="dxa"/>
            <w:gridSpan w:val="3"/>
            <w:shd w:val="clear" w:color="auto" w:fill="92D050"/>
          </w:tcPr>
          <w:p w14:paraId="358AFB55" w14:textId="5C2F8920" w:rsidR="00D07DAC" w:rsidRPr="00A35784" w:rsidRDefault="00D07DAC" w:rsidP="001B7B01">
            <w:pPr>
              <w:spacing w:line="240" w:lineRule="exact"/>
              <w:rPr>
                <w:rFonts w:ascii="Times New Roman" w:hAnsi="Times New Roman"/>
                <w:b/>
                <w:color w:val="000000"/>
                <w:sz w:val="22"/>
                <w:szCs w:val="22"/>
              </w:rPr>
            </w:pPr>
            <w:r w:rsidRPr="00A35784">
              <w:rPr>
                <w:rFonts w:ascii="Times New Roman" w:hAnsi="Times New Roman"/>
                <w:b/>
                <w:color w:val="000000"/>
                <w:sz w:val="22"/>
                <w:szCs w:val="22"/>
              </w:rPr>
              <w:t xml:space="preserve">Tabella </w:t>
            </w:r>
            <w:r w:rsidR="00EB704A">
              <w:rPr>
                <w:rFonts w:ascii="Times New Roman" w:hAnsi="Times New Roman"/>
                <w:b/>
                <w:color w:val="000000"/>
                <w:sz w:val="22"/>
                <w:szCs w:val="22"/>
              </w:rPr>
              <w:t>10.3</w:t>
            </w:r>
            <w:r w:rsidRPr="00A35784">
              <w:rPr>
                <w:rFonts w:ascii="Times New Roman" w:hAnsi="Times New Roman"/>
                <w:b/>
                <w:color w:val="000000"/>
                <w:sz w:val="22"/>
                <w:szCs w:val="22"/>
              </w:rPr>
              <w:t xml:space="preserve"> Compilazione codici categorie</w:t>
            </w:r>
          </w:p>
        </w:tc>
      </w:tr>
      <w:tr w:rsidR="00D07DAC" w:rsidRPr="00AF2701" w14:paraId="61FBABA7" w14:textId="77777777" w:rsidTr="00D07DAC">
        <w:tc>
          <w:tcPr>
            <w:tcW w:w="9067" w:type="dxa"/>
            <w:gridSpan w:val="3"/>
            <w:shd w:val="clear" w:color="auto" w:fill="D6E3BC"/>
          </w:tcPr>
          <w:p w14:paraId="2A037712" w14:textId="77777777" w:rsidR="00D07DAC" w:rsidRPr="00A35784" w:rsidRDefault="00D07DAC" w:rsidP="001B7B01">
            <w:pPr>
              <w:spacing w:line="240" w:lineRule="exact"/>
              <w:jc w:val="center"/>
              <w:rPr>
                <w:rFonts w:ascii="Times New Roman" w:hAnsi="Times New Roman"/>
                <w:b/>
                <w:color w:val="000000"/>
                <w:sz w:val="22"/>
                <w:szCs w:val="22"/>
                <w:lang w:val="en-US"/>
              </w:rPr>
            </w:pPr>
            <w:proofErr w:type="spellStart"/>
            <w:r w:rsidRPr="00A35784">
              <w:rPr>
                <w:rFonts w:ascii="Times New Roman" w:hAnsi="Times New Roman"/>
                <w:b/>
                <w:color w:val="000000"/>
                <w:sz w:val="22"/>
                <w:szCs w:val="22"/>
                <w:lang w:val="en-US"/>
              </w:rPr>
              <w:t>Codice</w:t>
            </w:r>
            <w:proofErr w:type="spellEnd"/>
            <w:r w:rsidRPr="00A35784">
              <w:rPr>
                <w:rFonts w:ascii="Times New Roman" w:hAnsi="Times New Roman"/>
                <w:b/>
                <w:color w:val="000000"/>
                <w:sz w:val="22"/>
                <w:szCs w:val="22"/>
                <w:lang w:val="en-US"/>
              </w:rPr>
              <w:t xml:space="preserve"> F - AC – C, D, IS</w:t>
            </w:r>
          </w:p>
        </w:tc>
      </w:tr>
      <w:tr w:rsidR="00D07DAC" w:rsidRPr="00A35784" w14:paraId="0C42D584" w14:textId="77777777" w:rsidTr="00D07DAC">
        <w:tc>
          <w:tcPr>
            <w:tcW w:w="2122" w:type="dxa"/>
          </w:tcPr>
          <w:p w14:paraId="0EF515C4"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EQB </w:t>
            </w:r>
          </w:p>
        </w:tc>
        <w:tc>
          <w:tcPr>
            <w:tcW w:w="4394" w:type="dxa"/>
          </w:tcPr>
          <w:p w14:paraId="6B50A97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Fitoplancton </w:t>
            </w:r>
          </w:p>
        </w:tc>
        <w:tc>
          <w:tcPr>
            <w:tcW w:w="2551" w:type="dxa"/>
          </w:tcPr>
          <w:p w14:paraId="1082FD79"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F</w:t>
            </w:r>
          </w:p>
        </w:tc>
      </w:tr>
      <w:tr w:rsidR="00D07DAC" w:rsidRPr="00A35784" w14:paraId="64566DD7" w14:textId="77777777" w:rsidTr="00D07DAC">
        <w:tc>
          <w:tcPr>
            <w:tcW w:w="2122" w:type="dxa"/>
          </w:tcPr>
          <w:p w14:paraId="7B05D229"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 xml:space="preserve">Matrice </w:t>
            </w:r>
          </w:p>
        </w:tc>
        <w:tc>
          <w:tcPr>
            <w:tcW w:w="4394" w:type="dxa"/>
          </w:tcPr>
          <w:p w14:paraId="295C6B5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Acque marino-costiere </w:t>
            </w:r>
          </w:p>
        </w:tc>
        <w:tc>
          <w:tcPr>
            <w:tcW w:w="2551" w:type="dxa"/>
          </w:tcPr>
          <w:p w14:paraId="598F2A4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AC</w:t>
            </w:r>
          </w:p>
        </w:tc>
      </w:tr>
      <w:tr w:rsidR="00D07DAC" w:rsidRPr="00A35784" w14:paraId="3273ECDF" w14:textId="77777777" w:rsidTr="00D07DAC">
        <w:tc>
          <w:tcPr>
            <w:tcW w:w="2122" w:type="dxa"/>
          </w:tcPr>
          <w:p w14:paraId="62C0AED7"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Categoria e livello</w:t>
            </w:r>
          </w:p>
        </w:tc>
        <w:tc>
          <w:tcPr>
            <w:tcW w:w="4394" w:type="dxa"/>
          </w:tcPr>
          <w:p w14:paraId="150050D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Campionamento</w:t>
            </w:r>
          </w:p>
        </w:tc>
        <w:tc>
          <w:tcPr>
            <w:tcW w:w="2551" w:type="dxa"/>
          </w:tcPr>
          <w:p w14:paraId="482AF132"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w:t>
            </w:r>
          </w:p>
        </w:tc>
      </w:tr>
      <w:tr w:rsidR="00D07DAC" w:rsidRPr="00A35784" w14:paraId="62AE0142" w14:textId="77777777" w:rsidTr="00D07DAC">
        <w:tc>
          <w:tcPr>
            <w:tcW w:w="2122" w:type="dxa"/>
          </w:tcPr>
          <w:p w14:paraId="2452FB75" w14:textId="77777777" w:rsidR="00D07DAC" w:rsidRPr="00A35784" w:rsidRDefault="00D07DAC" w:rsidP="001B7B01">
            <w:pPr>
              <w:spacing w:line="240" w:lineRule="exact"/>
              <w:jc w:val="both"/>
              <w:rPr>
                <w:rFonts w:ascii="Times New Roman" w:hAnsi="Times New Roman"/>
                <w:color w:val="000000"/>
                <w:sz w:val="22"/>
                <w:szCs w:val="22"/>
              </w:rPr>
            </w:pPr>
          </w:p>
        </w:tc>
        <w:tc>
          <w:tcPr>
            <w:tcW w:w="4394" w:type="dxa"/>
          </w:tcPr>
          <w:p w14:paraId="1E85862E"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Trattamento del campione e </w:t>
            </w:r>
            <w:r w:rsidRPr="00A35784">
              <w:rPr>
                <w:rFonts w:ascii="Times New Roman" w:hAnsi="Times New Roman"/>
                <w:bCs/>
                <w:color w:val="000000"/>
                <w:sz w:val="22"/>
                <w:szCs w:val="22"/>
              </w:rPr>
              <w:t>Determinazione tassonomica</w:t>
            </w:r>
            <w:r w:rsidRPr="00A35784">
              <w:rPr>
                <w:rFonts w:ascii="Times New Roman" w:hAnsi="Times New Roman"/>
                <w:color w:val="000000"/>
                <w:sz w:val="22"/>
                <w:szCs w:val="22"/>
              </w:rPr>
              <w:t xml:space="preserve"> </w:t>
            </w:r>
          </w:p>
        </w:tc>
        <w:tc>
          <w:tcPr>
            <w:tcW w:w="2551" w:type="dxa"/>
          </w:tcPr>
          <w:p w14:paraId="037961E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D</w:t>
            </w:r>
          </w:p>
        </w:tc>
      </w:tr>
      <w:tr w:rsidR="00D07DAC" w:rsidRPr="00A35784" w14:paraId="2C99E2D4" w14:textId="77777777" w:rsidTr="00D07DAC">
        <w:tc>
          <w:tcPr>
            <w:tcW w:w="2122" w:type="dxa"/>
          </w:tcPr>
          <w:p w14:paraId="4873241B" w14:textId="77777777" w:rsidR="00D07DAC" w:rsidRPr="00A35784" w:rsidRDefault="00D07DAC" w:rsidP="001B7B01">
            <w:pPr>
              <w:spacing w:line="240" w:lineRule="exact"/>
              <w:jc w:val="both"/>
              <w:rPr>
                <w:rFonts w:ascii="Times New Roman" w:hAnsi="Times New Roman"/>
                <w:color w:val="000000"/>
                <w:sz w:val="22"/>
                <w:szCs w:val="22"/>
              </w:rPr>
            </w:pPr>
          </w:p>
        </w:tc>
        <w:tc>
          <w:tcPr>
            <w:tcW w:w="4394" w:type="dxa"/>
          </w:tcPr>
          <w:p w14:paraId="043D0591"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Trattamento dei dati</w:t>
            </w:r>
          </w:p>
        </w:tc>
        <w:tc>
          <w:tcPr>
            <w:tcW w:w="2551" w:type="dxa"/>
          </w:tcPr>
          <w:p w14:paraId="340B326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IS</w:t>
            </w:r>
          </w:p>
        </w:tc>
      </w:tr>
    </w:tbl>
    <w:p w14:paraId="269F9C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433ACE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D7C89C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0DBFA20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644CA53" w14:textId="77777777" w:rsidTr="001B7B01">
        <w:trPr>
          <w:trHeight w:val="432"/>
        </w:trPr>
        <w:tc>
          <w:tcPr>
            <w:tcW w:w="771" w:type="pct"/>
          </w:tcPr>
          <w:p w14:paraId="0BB748CD"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F-AC-C</w:t>
            </w:r>
          </w:p>
        </w:tc>
        <w:tc>
          <w:tcPr>
            <w:tcW w:w="4229" w:type="pct"/>
          </w:tcPr>
          <w:p w14:paraId="11708FAE"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Applicazione di metodiche di campionamento del fitoplancton di acque marino-costiere e raccolta dati.</w:t>
            </w:r>
          </w:p>
        </w:tc>
      </w:tr>
      <w:tr w:rsidR="00D07DAC" w:rsidRPr="00A35784" w14:paraId="6ED3E90D" w14:textId="77777777" w:rsidTr="001B7B01">
        <w:trPr>
          <w:trHeight w:val="666"/>
        </w:trPr>
        <w:tc>
          <w:tcPr>
            <w:tcW w:w="771" w:type="pct"/>
          </w:tcPr>
          <w:p w14:paraId="381289E6"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F-AC-D</w:t>
            </w:r>
          </w:p>
        </w:tc>
        <w:tc>
          <w:tcPr>
            <w:tcW w:w="4229" w:type="pct"/>
          </w:tcPr>
          <w:p w14:paraId="3A411BCA"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(omogeneizzazione e sedimentazione) e l’analisi (conteggio e determinazione tassonomica) dei campioni di fitoplancton di acque marino-costiere.</w:t>
            </w:r>
          </w:p>
        </w:tc>
      </w:tr>
      <w:tr w:rsidR="00D07DAC" w:rsidRPr="00A35784" w14:paraId="33D9AC98" w14:textId="77777777" w:rsidTr="00D07DAC">
        <w:trPr>
          <w:trHeight w:val="20"/>
        </w:trPr>
        <w:tc>
          <w:tcPr>
            <w:tcW w:w="771" w:type="pct"/>
          </w:tcPr>
          <w:p w14:paraId="52A07B4D"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229" w:type="pct"/>
          </w:tcPr>
          <w:p w14:paraId="71A7223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Applicazione di metodiche per il trattamento dei dati (calcolo delle densità cellulari ed analisi statistica) derivanti dalle analisi del fitoplancton di acque marino-costiere</w:t>
            </w:r>
          </w:p>
        </w:tc>
      </w:tr>
    </w:tbl>
    <w:p w14:paraId="40BF17A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DFBA36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Competenza richiesta</w:t>
      </w:r>
    </w:p>
    <w:p w14:paraId="39B9A886"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48567885" w14:textId="77777777" w:rsidTr="001B7B01">
        <w:trPr>
          <w:trHeight w:val="397"/>
        </w:trPr>
        <w:tc>
          <w:tcPr>
            <w:tcW w:w="771" w:type="pct"/>
          </w:tcPr>
          <w:p w14:paraId="2282F65F"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F-AC-C</w:t>
            </w:r>
          </w:p>
        </w:tc>
        <w:tc>
          <w:tcPr>
            <w:tcW w:w="4229" w:type="pct"/>
          </w:tcPr>
          <w:p w14:paraId="15325E40"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Operatore che ha la competenza di applicare metodiche di Campionamento del fitoplancton di acque marino-costiere e di raccolta dati di campo.</w:t>
            </w:r>
          </w:p>
        </w:tc>
      </w:tr>
      <w:tr w:rsidR="00D07DAC" w:rsidRPr="00A35784" w14:paraId="403D5452" w14:textId="77777777" w:rsidTr="001B7B01">
        <w:trPr>
          <w:trHeight w:val="488"/>
        </w:trPr>
        <w:tc>
          <w:tcPr>
            <w:tcW w:w="771" w:type="pct"/>
          </w:tcPr>
          <w:p w14:paraId="385A53CB"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F-AC-D</w:t>
            </w:r>
          </w:p>
        </w:tc>
        <w:tc>
          <w:tcPr>
            <w:tcW w:w="4229" w:type="pct"/>
          </w:tcPr>
          <w:p w14:paraId="7C4D658A" w14:textId="77777777" w:rsidR="00D07DAC" w:rsidRPr="00A35784" w:rsidRDefault="00D07DAC" w:rsidP="001B7B01">
            <w:pPr>
              <w:spacing w:after="0" w:line="240" w:lineRule="exact"/>
              <w:jc w:val="both"/>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Operatore che ha la competenza di preparare e procedere alla </w:t>
            </w:r>
            <w:r w:rsidRPr="00A35784">
              <w:rPr>
                <w:rFonts w:ascii="Times New Roman" w:eastAsia="Times" w:hAnsi="Times New Roman" w:cs="Times New Roman"/>
                <w:bCs/>
                <w:color w:val="000000"/>
                <w:lang w:eastAsia="it-IT"/>
              </w:rPr>
              <w:t>Determinazione tassonomica</w:t>
            </w:r>
            <w:r w:rsidRPr="00A35784">
              <w:rPr>
                <w:rFonts w:ascii="Times New Roman" w:eastAsia="Times" w:hAnsi="Times New Roman" w:cs="Times New Roman"/>
                <w:color w:val="000000"/>
                <w:lang w:eastAsia="it-IT"/>
              </w:rPr>
              <w:t xml:space="preserve"> dei taxa presenti nel campione.</w:t>
            </w:r>
          </w:p>
        </w:tc>
      </w:tr>
      <w:tr w:rsidR="00D07DAC" w:rsidRPr="00A35784" w14:paraId="40EB3A79" w14:textId="77777777" w:rsidTr="00D07DAC">
        <w:trPr>
          <w:trHeight w:val="20"/>
        </w:trPr>
        <w:tc>
          <w:tcPr>
            <w:tcW w:w="771" w:type="pct"/>
          </w:tcPr>
          <w:p w14:paraId="0BD8AAEE"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F-AC-IS</w:t>
            </w:r>
          </w:p>
        </w:tc>
        <w:tc>
          <w:tcPr>
            <w:tcW w:w="4229" w:type="pct"/>
          </w:tcPr>
          <w:p w14:paraId="12221779"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Operatore che ha le competenze per procedere all’elaborazione dei risultati ed all’analisi statistica dei dati ambientali.</w:t>
            </w:r>
          </w:p>
        </w:tc>
      </w:tr>
    </w:tbl>
    <w:p w14:paraId="1B2F12A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7EBF45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320AE0F1"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6643DEA" w14:textId="77777777" w:rsidR="00D07DAC" w:rsidRPr="00A35784" w:rsidRDefault="00D07DAC" w:rsidP="00D07DAC">
      <w:pPr>
        <w:spacing w:after="0" w:line="240" w:lineRule="auto"/>
        <w:jc w:val="center"/>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BOX ESEMPLIFICATIVI</w:t>
      </w:r>
    </w:p>
    <w:tbl>
      <w:tblPr>
        <w:tblW w:w="9854" w:type="dxa"/>
        <w:tblBorders>
          <w:top w:val="single" w:sz="4" w:space="0" w:color="9BBB59"/>
          <w:left w:val="single" w:sz="4" w:space="0" w:color="9BBB59"/>
          <w:bottom w:val="single" w:sz="4" w:space="0" w:color="9BBB59"/>
          <w:right w:val="single" w:sz="4" w:space="0" w:color="9BBB59"/>
          <w:insideH w:val="single" w:sz="4" w:space="0" w:color="000000"/>
          <w:insideV w:val="single" w:sz="4" w:space="0" w:color="000000"/>
        </w:tblBorders>
        <w:tblLook w:val="0400" w:firstRow="0" w:lastRow="0" w:firstColumn="0" w:lastColumn="0" w:noHBand="0" w:noVBand="1"/>
      </w:tblPr>
      <w:tblGrid>
        <w:gridCol w:w="9854"/>
      </w:tblGrid>
      <w:tr w:rsidR="00D07DAC" w:rsidRPr="00A35784" w14:paraId="320587DD" w14:textId="77777777" w:rsidTr="00D07DAC">
        <w:tc>
          <w:tcPr>
            <w:tcW w:w="9854" w:type="dxa"/>
            <w:tcBorders>
              <w:top w:val="nil"/>
              <w:left w:val="nil"/>
              <w:bottom w:val="nil"/>
              <w:right w:val="nil"/>
            </w:tcBorders>
          </w:tcPr>
          <w:tbl>
            <w:tblPr>
              <w:tblStyle w:val="Tabellagriglia1chiara-colore31"/>
              <w:tblW w:w="8953" w:type="dxa"/>
              <w:tblLook w:val="0400" w:firstRow="0" w:lastRow="0" w:firstColumn="0" w:lastColumn="0" w:noHBand="0" w:noVBand="1"/>
            </w:tblPr>
            <w:tblGrid>
              <w:gridCol w:w="4406"/>
              <w:gridCol w:w="41"/>
              <w:gridCol w:w="30"/>
              <w:gridCol w:w="4476"/>
            </w:tblGrid>
            <w:tr w:rsidR="00D07DAC" w:rsidRPr="00A35784" w14:paraId="107A8B9E"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2EA814F9" w14:textId="77777777"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b/>
                      <w:color w:val="000000"/>
                      <w:sz w:val="22"/>
                      <w:szCs w:val="22"/>
                    </w:rPr>
                    <w:t>Schema 1</w:t>
                  </w:r>
                </w:p>
                <w:p w14:paraId="01395B91"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7A957BE4"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tcPr>
                <w:p w14:paraId="484AD9E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5B889909"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53BED89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692BC9E7" w14:textId="77777777" w:rsidTr="00D07DAC">
              <w:trPr>
                <w:trHeight w:val="109"/>
              </w:trPr>
              <w:tc>
                <w:tcPr>
                  <w:tcW w:w="8953" w:type="dxa"/>
                  <w:gridSpan w:val="4"/>
                  <w:tcBorders>
                    <w:left w:val="double" w:sz="4" w:space="0" w:color="9BBB59"/>
                    <w:right w:val="double" w:sz="4" w:space="0" w:color="9BBB59"/>
                  </w:tcBorders>
                </w:tcPr>
                <w:p w14:paraId="2263C93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di acque marino-costiere</w:t>
                  </w:r>
                </w:p>
              </w:tc>
            </w:tr>
            <w:tr w:rsidR="00D07DAC" w:rsidRPr="00A35784" w14:paraId="6E3A9017" w14:textId="77777777" w:rsidTr="00D07DAC">
              <w:trPr>
                <w:trHeight w:val="109"/>
              </w:trPr>
              <w:tc>
                <w:tcPr>
                  <w:tcW w:w="4406" w:type="dxa"/>
                  <w:tcBorders>
                    <w:left w:val="double" w:sz="4" w:space="0" w:color="9BBB59"/>
                  </w:tcBorders>
                </w:tcPr>
                <w:p w14:paraId="4FED8B3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47" w:type="dxa"/>
                  <w:gridSpan w:val="3"/>
                  <w:tcBorders>
                    <w:right w:val="double" w:sz="4" w:space="0" w:color="9BBB59"/>
                  </w:tcBorders>
                </w:tcPr>
                <w:p w14:paraId="6702B730"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66CE3D6B" w14:textId="77777777" w:rsidTr="00D07DAC">
              <w:trPr>
                <w:trHeight w:val="1813"/>
              </w:trPr>
              <w:tc>
                <w:tcPr>
                  <w:tcW w:w="4406" w:type="dxa"/>
                  <w:tcBorders>
                    <w:left w:val="double" w:sz="4" w:space="0" w:color="9BBB59"/>
                  </w:tcBorders>
                </w:tcPr>
                <w:p w14:paraId="57B6B286"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547" w:type="dxa"/>
                  <w:gridSpan w:val="3"/>
                  <w:tcBorders>
                    <w:right w:val="double" w:sz="4" w:space="0" w:color="9BBB59"/>
                  </w:tcBorders>
                </w:tcPr>
                <w:p w14:paraId="16EB9560"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55C600C8" w14:textId="77777777" w:rsidTr="00D07DAC">
              <w:trPr>
                <w:trHeight w:val="693"/>
              </w:trPr>
              <w:tc>
                <w:tcPr>
                  <w:tcW w:w="4406" w:type="dxa"/>
                  <w:tcBorders>
                    <w:left w:val="double" w:sz="4" w:space="0" w:color="9BBB59"/>
                    <w:bottom w:val="double" w:sz="4" w:space="0" w:color="9BBB59"/>
                  </w:tcBorders>
                </w:tcPr>
                <w:p w14:paraId="11171EE5" w14:textId="1DDE4016"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almeno 3 anni in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 xml:space="preserve">MATT, (Cicero, Di Girolamo, </w:t>
                  </w:r>
                  <w:proofErr w:type="gramStart"/>
                  <w:r w:rsidR="00E961B9" w:rsidRPr="00A35784">
                    <w:rPr>
                      <w:rFonts w:ascii="Times New Roman" w:hAnsi="Times New Roman"/>
                      <w:color w:val="000000"/>
                      <w:sz w:val="22"/>
                      <w:szCs w:val="22"/>
                    </w:rPr>
                    <w:t>2001)</w:t>
                  </w:r>
                  <w:r w:rsidRPr="00A35784">
                    <w:rPr>
                      <w:rFonts w:ascii="Times New Roman" w:hAnsi="Times New Roman"/>
                      <w:color w:val="000000"/>
                      <w:sz w:val="22"/>
                      <w:szCs w:val="22"/>
                    </w:rPr>
                    <w:t>-</w:t>
                  </w:r>
                  <w:proofErr w:type="gramEnd"/>
                  <w:r w:rsidRPr="00A35784">
                    <w:rPr>
                      <w:rFonts w:ascii="Times New Roman" w:hAnsi="Times New Roman"/>
                      <w:color w:val="000000"/>
                      <w:sz w:val="22"/>
                      <w:szCs w:val="22"/>
                    </w:rPr>
                    <w:t xml:space="preserve"> Manuale ISPRA 56/2010)  </w:t>
                  </w:r>
                </w:p>
              </w:tc>
              <w:tc>
                <w:tcPr>
                  <w:tcW w:w="4547" w:type="dxa"/>
                  <w:gridSpan w:val="3"/>
                  <w:tcBorders>
                    <w:bottom w:val="double" w:sz="4" w:space="0" w:color="9BBB59"/>
                    <w:right w:val="double" w:sz="4" w:space="0" w:color="9BBB59"/>
                  </w:tcBorders>
                </w:tcPr>
                <w:p w14:paraId="3F08F5A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5C7276BF"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2818DA11"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FINALI RICHIESTE</w:t>
                  </w:r>
                </w:p>
              </w:tc>
            </w:tr>
            <w:tr w:rsidR="00D07DAC" w:rsidRPr="00A35784" w14:paraId="42E5348F" w14:textId="77777777" w:rsidTr="00D07DAC">
              <w:trPr>
                <w:trHeight w:val="286"/>
              </w:trPr>
              <w:tc>
                <w:tcPr>
                  <w:tcW w:w="8953" w:type="dxa"/>
                  <w:gridSpan w:val="4"/>
                  <w:tcBorders>
                    <w:top w:val="double" w:sz="4" w:space="0" w:color="9BBB59"/>
                    <w:left w:val="double" w:sz="4" w:space="0" w:color="9BBB59"/>
                    <w:bottom w:val="single" w:sz="4" w:space="0" w:color="D6E3BC"/>
                    <w:right w:val="double" w:sz="4" w:space="0" w:color="9BBB59"/>
                  </w:tcBorders>
                </w:tcPr>
                <w:p w14:paraId="2E425C8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18967E22" w14:textId="77777777" w:rsidTr="00D07DAC">
              <w:trPr>
                <w:trHeight w:val="341"/>
              </w:trPr>
              <w:tc>
                <w:tcPr>
                  <w:tcW w:w="8953" w:type="dxa"/>
                  <w:gridSpan w:val="4"/>
                  <w:tcBorders>
                    <w:left w:val="double" w:sz="4" w:space="0" w:color="9BBB59"/>
                    <w:right w:val="double" w:sz="4" w:space="0" w:color="9BBB59"/>
                  </w:tcBorders>
                </w:tcPr>
                <w:p w14:paraId="6E1E39A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Campionamento del Fitoplancton di acque marino-costiere</w:t>
                  </w:r>
                </w:p>
              </w:tc>
            </w:tr>
            <w:tr w:rsidR="00D07DAC" w:rsidRPr="00A35784" w14:paraId="315661C5" w14:textId="77777777" w:rsidTr="00D07DAC">
              <w:trPr>
                <w:trHeight w:val="286"/>
              </w:trPr>
              <w:tc>
                <w:tcPr>
                  <w:tcW w:w="4447" w:type="dxa"/>
                  <w:gridSpan w:val="2"/>
                  <w:tcBorders>
                    <w:left w:val="double" w:sz="4" w:space="0" w:color="9BBB59"/>
                  </w:tcBorders>
                </w:tcPr>
                <w:p w14:paraId="60719652"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506" w:type="dxa"/>
                  <w:gridSpan w:val="2"/>
                  <w:tcBorders>
                    <w:right w:val="double" w:sz="4" w:space="0" w:color="9BBB59"/>
                  </w:tcBorders>
                </w:tcPr>
                <w:p w14:paraId="00A0BBEF"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96090D7" w14:textId="77777777" w:rsidTr="00D07DAC">
              <w:trPr>
                <w:trHeight w:val="572"/>
              </w:trPr>
              <w:tc>
                <w:tcPr>
                  <w:tcW w:w="4447" w:type="dxa"/>
                  <w:gridSpan w:val="2"/>
                  <w:tcBorders>
                    <w:left w:val="double" w:sz="4" w:space="0" w:color="9BBB59"/>
                  </w:tcBorders>
                </w:tcPr>
                <w:p w14:paraId="59F180E8" w14:textId="724D3C51"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Con esperienza documentata di almeno 3 anni in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MATT, (Cicero, Di Girolamo, 2001)</w:t>
                  </w:r>
                  <w:r w:rsidRPr="00A35784">
                    <w:rPr>
                      <w:rFonts w:ascii="Times New Roman" w:hAnsi="Times New Roman"/>
                      <w:color w:val="000000"/>
                      <w:sz w:val="22"/>
                      <w:szCs w:val="22"/>
                    </w:rPr>
                    <w:t xml:space="preserve"> - Manuale ISPRA 56/2010)  </w:t>
                  </w:r>
                </w:p>
              </w:tc>
              <w:tc>
                <w:tcPr>
                  <w:tcW w:w="4506" w:type="dxa"/>
                  <w:gridSpan w:val="2"/>
                  <w:tcBorders>
                    <w:right w:val="double" w:sz="4" w:space="0" w:color="9BBB59"/>
                  </w:tcBorders>
                </w:tcPr>
                <w:p w14:paraId="20EB2E6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81661BC" w14:textId="77777777" w:rsidTr="00D07DAC">
              <w:trPr>
                <w:trHeight w:val="750"/>
              </w:trPr>
              <w:tc>
                <w:tcPr>
                  <w:tcW w:w="4447" w:type="dxa"/>
                  <w:gridSpan w:val="2"/>
                  <w:tcBorders>
                    <w:left w:val="double" w:sz="4" w:space="0" w:color="9BBB59"/>
                  </w:tcBorders>
                </w:tcPr>
                <w:p w14:paraId="08A17D5F"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36536354" w14:textId="37519AB0" w:rsidR="00D07DAC" w:rsidRPr="00A35784" w:rsidRDefault="00D07DAC" w:rsidP="001B7B01">
                  <w:pPr>
                    <w:spacing w:line="240" w:lineRule="exact"/>
                    <w:jc w:val="both"/>
                    <w:rPr>
                      <w:rFonts w:ascii="Times New Roman" w:hAnsi="Times New Roman"/>
                      <w:b/>
                      <w:color w:val="000000"/>
                      <w:sz w:val="22"/>
                      <w:szCs w:val="22"/>
                    </w:rPr>
                  </w:pPr>
                  <w:r w:rsidRPr="00A35784">
                    <w:rPr>
                      <w:rFonts w:ascii="Times New Roman" w:hAnsi="Times New Roman"/>
                      <w:color w:val="000000"/>
                      <w:sz w:val="22"/>
                      <w:szCs w:val="22"/>
                    </w:rPr>
                    <w:t>Corso base di campionamento del fitoplancton di acque marino-costiere (</w:t>
                  </w:r>
                  <w:r w:rsidR="00E961B9" w:rsidRPr="00A35784">
                    <w:rPr>
                      <w:rFonts w:ascii="Times New Roman" w:hAnsi="Times New Roman"/>
                      <w:sz w:val="22"/>
                      <w:szCs w:val="22"/>
                    </w:rPr>
                    <w:t>El-Pr-TW-Protocolli Monitoraggio-03.05 - ICRAM-</w:t>
                  </w:r>
                  <w:r w:rsidR="00E961B9" w:rsidRPr="00A35784">
                    <w:rPr>
                      <w:rFonts w:ascii="Times New Roman" w:hAnsi="Times New Roman"/>
                      <w:color w:val="000000"/>
                      <w:sz w:val="22"/>
                      <w:szCs w:val="22"/>
                    </w:rPr>
                    <w:t>MATT, (Cicero, Di Girolamo, 2001)</w:t>
                  </w:r>
                  <w:r w:rsidRPr="00A35784">
                    <w:rPr>
                      <w:rFonts w:ascii="Times New Roman" w:hAnsi="Times New Roman"/>
                      <w:color w:val="000000"/>
                      <w:sz w:val="22"/>
                      <w:szCs w:val="22"/>
                    </w:rPr>
                    <w:t xml:space="preserve"> </w:t>
                  </w:r>
                  <w:r w:rsidR="00E961B9" w:rsidRPr="00A35784">
                    <w:rPr>
                      <w:rFonts w:ascii="Times New Roman" w:hAnsi="Times New Roman"/>
                      <w:color w:val="000000"/>
                      <w:sz w:val="22"/>
                      <w:szCs w:val="22"/>
                    </w:rPr>
                    <w:t xml:space="preserve">- Manuale ISPRA 56/2010)  </w:t>
                  </w:r>
                  <w:r w:rsidRPr="00A35784">
                    <w:rPr>
                      <w:rFonts w:ascii="Times New Roman" w:hAnsi="Times New Roman"/>
                      <w:color w:val="000000"/>
                      <w:sz w:val="22"/>
                      <w:szCs w:val="22"/>
                    </w:rPr>
                    <w:t xml:space="preserve"> </w:t>
                  </w:r>
                </w:p>
              </w:tc>
            </w:tr>
            <w:tr w:rsidR="00D07DAC" w:rsidRPr="00A35784" w14:paraId="6C01D92B" w14:textId="77777777" w:rsidTr="00D07DAC">
              <w:trPr>
                <w:trHeight w:val="459"/>
              </w:trPr>
              <w:tc>
                <w:tcPr>
                  <w:tcW w:w="4447" w:type="dxa"/>
                  <w:gridSpan w:val="2"/>
                  <w:tcBorders>
                    <w:left w:val="double" w:sz="4" w:space="0" w:color="9BBB59"/>
                  </w:tcBorders>
                </w:tcPr>
                <w:p w14:paraId="4DB0496E"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7EFDDC85" w14:textId="4E9618CF"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post</w:t>
                  </w:r>
                  <w:r w:rsidR="0007777B">
                    <w:rPr>
                      <w:rFonts w:ascii="Times New Roman" w:hAnsi="Times New Roman"/>
                      <w:color w:val="000000"/>
                      <w:sz w:val="22"/>
                      <w:szCs w:val="22"/>
                    </w:rPr>
                    <w:t>-</w:t>
                  </w:r>
                  <w:r w:rsidRPr="00A35784">
                    <w:rPr>
                      <w:rFonts w:ascii="Times New Roman" w:hAnsi="Times New Roman"/>
                      <w:color w:val="000000"/>
                      <w:sz w:val="22"/>
                      <w:szCs w:val="22"/>
                    </w:rPr>
                    <w:t>formazione</w:t>
                  </w:r>
                </w:p>
              </w:tc>
            </w:tr>
            <w:tr w:rsidR="00D07DAC" w:rsidRPr="00A35784" w14:paraId="62E7BE36" w14:textId="77777777" w:rsidTr="00D07DAC">
              <w:trPr>
                <w:trHeight w:val="336"/>
              </w:trPr>
              <w:tc>
                <w:tcPr>
                  <w:tcW w:w="0" w:type="dxa"/>
                  <w:gridSpan w:val="4"/>
                  <w:tcBorders>
                    <w:left w:val="double" w:sz="4" w:space="0" w:color="9BBB59"/>
                    <w:right w:val="double" w:sz="4" w:space="0" w:color="9BBB59"/>
                  </w:tcBorders>
                  <w:shd w:val="clear" w:color="auto" w:fill="EAF1DD"/>
                </w:tcPr>
                <w:p w14:paraId="1DF53465"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1226CDBC"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6F790E4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Prova abilitativa campionamento del fitoplancton di acque marino-costiere (ad osservazione diretta)</w:t>
                  </w:r>
                </w:p>
              </w:tc>
            </w:tr>
            <w:tr w:rsidR="00D07DAC" w:rsidRPr="00A35784" w14:paraId="42AD69CD" w14:textId="77777777" w:rsidTr="00D07DAC">
              <w:trPr>
                <w:trHeight w:val="695"/>
              </w:trPr>
              <w:tc>
                <w:tcPr>
                  <w:tcW w:w="8953" w:type="dxa"/>
                  <w:gridSpan w:val="4"/>
                  <w:tcBorders>
                    <w:top w:val="double" w:sz="4" w:space="0" w:color="9BBB59"/>
                    <w:left w:val="double" w:sz="4" w:space="0" w:color="9BBB59"/>
                    <w:right w:val="double" w:sz="4" w:space="0" w:color="9BBB59"/>
                  </w:tcBorders>
                  <w:shd w:val="clear" w:color="auto" w:fill="D6E3BC"/>
                </w:tcPr>
                <w:p w14:paraId="75AF6176" w14:textId="26FA429F"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Qualifica</w:t>
                  </w:r>
                  <w:r w:rsidR="00E60462">
                    <w:rPr>
                      <w:rFonts w:ascii="Times New Roman" w:hAnsi="Times New Roman"/>
                      <w:b/>
                      <w:color w:val="000000"/>
                      <w:sz w:val="22"/>
                      <w:szCs w:val="22"/>
                    </w:rPr>
                    <w:t xml:space="preserve"> di esperto nel</w:t>
                  </w:r>
                  <w:r w:rsidRPr="00A35784">
                    <w:rPr>
                      <w:rFonts w:ascii="Times New Roman" w:hAnsi="Times New Roman"/>
                      <w:b/>
                      <w:color w:val="000000"/>
                      <w:sz w:val="22"/>
                      <w:szCs w:val="22"/>
                    </w:rPr>
                    <w:t xml:space="preserve"> Campionamento del Fitoplancton di acque marino-costiere  </w:t>
                  </w:r>
                </w:p>
                <w:p w14:paraId="643AE699"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(F-AC-C)</w:t>
                  </w:r>
                </w:p>
              </w:tc>
            </w:tr>
            <w:tr w:rsidR="00D07DAC" w:rsidRPr="00A35784" w14:paraId="2A61DCEF" w14:textId="77777777" w:rsidTr="00D07DAC">
              <w:trPr>
                <w:trHeight w:val="109"/>
              </w:trPr>
              <w:tc>
                <w:tcPr>
                  <w:tcW w:w="8953" w:type="dxa"/>
                  <w:gridSpan w:val="4"/>
                  <w:tcBorders>
                    <w:top w:val="double" w:sz="4" w:space="0" w:color="9BBB59"/>
                    <w:bottom w:val="double" w:sz="4" w:space="0" w:color="9BBB59"/>
                  </w:tcBorders>
                </w:tcPr>
                <w:p w14:paraId="11C0BEBC" w14:textId="77777777" w:rsidR="00D07DAC" w:rsidRPr="00A35784" w:rsidRDefault="00D07DAC" w:rsidP="00D07DAC">
                  <w:pPr>
                    <w:jc w:val="both"/>
                    <w:rPr>
                      <w:rFonts w:ascii="Times New Roman" w:hAnsi="Times New Roman"/>
                      <w:b/>
                      <w:color w:val="000000"/>
                      <w:sz w:val="22"/>
                      <w:szCs w:val="22"/>
                    </w:rPr>
                  </w:pPr>
                </w:p>
              </w:tc>
            </w:tr>
            <w:tr w:rsidR="00D07DAC" w:rsidRPr="00A35784" w14:paraId="4A9E708A" w14:textId="77777777" w:rsidTr="00D07DAC">
              <w:trPr>
                <w:trHeight w:val="109"/>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07657DDE" w14:textId="77777777" w:rsidR="00D07DAC" w:rsidRPr="00A35784" w:rsidRDefault="00D07DAC" w:rsidP="001B7B01">
                  <w:pPr>
                    <w:spacing w:line="240" w:lineRule="exact"/>
                    <w:jc w:val="both"/>
                    <w:rPr>
                      <w:rFonts w:ascii="Times New Roman" w:hAnsi="Times New Roman"/>
                      <w:b/>
                      <w:i/>
                      <w:color w:val="000000"/>
                      <w:sz w:val="22"/>
                      <w:szCs w:val="22"/>
                    </w:rPr>
                  </w:pPr>
                  <w:r w:rsidRPr="00A35784">
                    <w:rPr>
                      <w:rFonts w:ascii="Times New Roman" w:hAnsi="Times New Roman"/>
                      <w:b/>
                      <w:color w:val="000000"/>
                      <w:sz w:val="22"/>
                      <w:szCs w:val="22"/>
                    </w:rPr>
                    <w:t>Schema 2</w:t>
                  </w:r>
                </w:p>
                <w:p w14:paraId="5B9A543C" w14:textId="77777777" w:rsidR="00D07DAC" w:rsidRPr="00A35784" w:rsidRDefault="00D07DAC" w:rsidP="001B7B01">
                  <w:pPr>
                    <w:spacing w:line="240" w:lineRule="exact"/>
                    <w:jc w:val="both"/>
                    <w:rPr>
                      <w:rFonts w:ascii="Times New Roman" w:hAnsi="Times New Roman"/>
                      <w:b/>
                      <w:color w:val="000000"/>
                      <w:sz w:val="22"/>
                      <w:szCs w:val="22"/>
                    </w:rPr>
                  </w:pPr>
                </w:p>
              </w:tc>
            </w:tr>
            <w:tr w:rsidR="00D07DAC" w:rsidRPr="00A35784" w14:paraId="122C3E5A" w14:textId="77777777" w:rsidTr="00D07DAC">
              <w:trPr>
                <w:trHeight w:val="225"/>
              </w:trPr>
              <w:tc>
                <w:tcPr>
                  <w:tcW w:w="8953" w:type="dxa"/>
                  <w:gridSpan w:val="4"/>
                  <w:tcBorders>
                    <w:top w:val="double" w:sz="4" w:space="0" w:color="9BBB59"/>
                    <w:left w:val="double" w:sz="4" w:space="0" w:color="9BBB59"/>
                    <w:bottom w:val="double" w:sz="4" w:space="0" w:color="9BBB59"/>
                    <w:right w:val="double" w:sz="4" w:space="0" w:color="9BBB59"/>
                  </w:tcBorders>
                </w:tcPr>
                <w:p w14:paraId="3B5049C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1 - DEFINIZIONI DELLE COMPETENZE INIZIALI RICHIESTE</w:t>
                  </w:r>
                </w:p>
              </w:tc>
            </w:tr>
            <w:tr w:rsidR="00D07DAC" w:rsidRPr="00A35784" w14:paraId="09A66BBA" w14:textId="77777777" w:rsidTr="00D07DAC">
              <w:trPr>
                <w:trHeight w:val="109"/>
              </w:trPr>
              <w:tc>
                <w:tcPr>
                  <w:tcW w:w="8953" w:type="dxa"/>
                  <w:gridSpan w:val="4"/>
                  <w:tcBorders>
                    <w:top w:val="double" w:sz="4" w:space="0" w:color="9BBB59"/>
                    <w:left w:val="double" w:sz="4" w:space="0" w:color="9BBB59"/>
                    <w:bottom w:val="single" w:sz="4" w:space="0" w:color="D6E3BC"/>
                    <w:right w:val="double" w:sz="4" w:space="0" w:color="9BBB59"/>
                  </w:tcBorders>
                </w:tcPr>
                <w:p w14:paraId="4660C65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430AD642" w14:textId="77777777" w:rsidTr="00D07DAC">
              <w:trPr>
                <w:trHeight w:val="109"/>
              </w:trPr>
              <w:tc>
                <w:tcPr>
                  <w:tcW w:w="8953" w:type="dxa"/>
                  <w:gridSpan w:val="4"/>
                  <w:tcBorders>
                    <w:left w:val="double" w:sz="4" w:space="0" w:color="9BBB59"/>
                    <w:right w:val="double" w:sz="4" w:space="0" w:color="9BBB59"/>
                  </w:tcBorders>
                </w:tcPr>
                <w:p w14:paraId="507F69CE"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Esperti in trattamento del campione e </w:t>
                  </w:r>
                  <w:r w:rsidRPr="00AD7B18">
                    <w:rPr>
                      <w:rFonts w:ascii="Times New Roman" w:hAnsi="Times New Roman"/>
                      <w:b/>
                      <w:bCs/>
                      <w:color w:val="000000"/>
                    </w:rPr>
                    <w:t xml:space="preserve">determinazione </w:t>
                  </w:r>
                  <w:r w:rsidRPr="00E961B9">
                    <w:rPr>
                      <w:rFonts w:ascii="Times New Roman" w:hAnsi="Times New Roman"/>
                      <w:b/>
                      <w:bCs/>
                      <w:color w:val="000000"/>
                      <w:sz w:val="22"/>
                      <w:szCs w:val="22"/>
                    </w:rPr>
                    <w:t>tassonomica</w:t>
                  </w:r>
                  <w:r w:rsidRPr="00A35784">
                    <w:rPr>
                      <w:rFonts w:ascii="Times New Roman" w:hAnsi="Times New Roman"/>
                      <w:b/>
                      <w:color w:val="000000"/>
                      <w:sz w:val="22"/>
                      <w:szCs w:val="22"/>
                    </w:rPr>
                    <w:t xml:space="preserve"> del fitoplancton di acque marino-costiere</w:t>
                  </w:r>
                </w:p>
              </w:tc>
            </w:tr>
            <w:tr w:rsidR="00D07DAC" w:rsidRPr="00A35784" w14:paraId="2DA6B3E8" w14:textId="77777777" w:rsidTr="00D07DAC">
              <w:trPr>
                <w:trHeight w:val="109"/>
              </w:trPr>
              <w:tc>
                <w:tcPr>
                  <w:tcW w:w="4477" w:type="dxa"/>
                  <w:gridSpan w:val="3"/>
                  <w:tcBorders>
                    <w:left w:val="double" w:sz="4" w:space="0" w:color="9BBB59"/>
                  </w:tcBorders>
                </w:tcPr>
                <w:p w14:paraId="11CA7453"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1° Caso: personale con esperienza</w:t>
                  </w:r>
                </w:p>
              </w:tc>
              <w:tc>
                <w:tcPr>
                  <w:tcW w:w="4476" w:type="dxa"/>
                  <w:tcBorders>
                    <w:right w:val="double" w:sz="4" w:space="0" w:color="9BBB59"/>
                  </w:tcBorders>
                </w:tcPr>
                <w:p w14:paraId="1EDD5F88" w14:textId="77777777" w:rsidR="00D07DAC" w:rsidRPr="00A35784" w:rsidRDefault="00D07DAC" w:rsidP="001B7B01">
                  <w:pPr>
                    <w:spacing w:line="240" w:lineRule="exact"/>
                    <w:ind w:left="720"/>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9D9EEEC" w14:textId="77777777" w:rsidTr="00D07DAC">
              <w:trPr>
                <w:trHeight w:val="1608"/>
              </w:trPr>
              <w:tc>
                <w:tcPr>
                  <w:tcW w:w="4477" w:type="dxa"/>
                  <w:gridSpan w:val="3"/>
                  <w:tcBorders>
                    <w:left w:val="double" w:sz="4" w:space="0" w:color="9BBB59"/>
                  </w:tcBorders>
                </w:tcPr>
                <w:p w14:paraId="6F509A67"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76" w:type="dxa"/>
                  <w:tcBorders>
                    <w:right w:val="double" w:sz="4" w:space="0" w:color="9BBB59"/>
                  </w:tcBorders>
                </w:tcPr>
                <w:p w14:paraId="02405A6E"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3FBDF74" w14:textId="77777777" w:rsidTr="00D07DAC">
              <w:trPr>
                <w:trHeight w:val="409"/>
              </w:trPr>
              <w:tc>
                <w:tcPr>
                  <w:tcW w:w="4477" w:type="dxa"/>
                  <w:gridSpan w:val="3"/>
                  <w:tcBorders>
                    <w:left w:val="double" w:sz="4" w:space="0" w:color="9BBB59"/>
                    <w:bottom w:val="double" w:sz="4" w:space="0" w:color="9BBB59"/>
                  </w:tcBorders>
                </w:tcPr>
                <w:p w14:paraId="38AFC015" w14:textId="6977BFF9"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3 anni</w:t>
                  </w:r>
                  <w:r w:rsidR="00951C1E">
                    <w:rPr>
                      <w:rFonts w:ascii="Times New Roman" w:hAnsi="Times New Roman"/>
                      <w:color w:val="000000"/>
                      <w:sz w:val="22"/>
                      <w:szCs w:val="22"/>
                    </w:rPr>
                    <w:t xml:space="preserve"> in trattamento e determinazione tassonomica del fitoplancton di acque marino costiere</w:t>
                  </w:r>
                  <w:r w:rsidRPr="00A35784">
                    <w:rPr>
                      <w:rFonts w:ascii="Times New Roman" w:hAnsi="Times New Roman"/>
                      <w:color w:val="000000"/>
                      <w:sz w:val="22"/>
                      <w:szCs w:val="22"/>
                    </w:rPr>
                    <w:t xml:space="preserve"> (UNI EN 15204:2006 – UNI EN 15972:2012)</w:t>
                  </w:r>
                </w:p>
              </w:tc>
              <w:tc>
                <w:tcPr>
                  <w:tcW w:w="4476" w:type="dxa"/>
                  <w:tcBorders>
                    <w:bottom w:val="double" w:sz="4" w:space="0" w:color="9BBB59"/>
                    <w:right w:val="double" w:sz="4" w:space="0" w:color="9BBB59"/>
                  </w:tcBorders>
                </w:tcPr>
                <w:p w14:paraId="4968C935"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 </w:t>
                  </w:r>
                </w:p>
              </w:tc>
            </w:tr>
            <w:tr w:rsidR="00D07DAC" w:rsidRPr="00A35784" w14:paraId="3777734E" w14:textId="77777777" w:rsidTr="00D07DAC">
              <w:trPr>
                <w:trHeight w:val="286"/>
              </w:trPr>
              <w:tc>
                <w:tcPr>
                  <w:tcW w:w="8953" w:type="dxa"/>
                  <w:gridSpan w:val="4"/>
                  <w:tcBorders>
                    <w:left w:val="double" w:sz="4" w:space="0" w:color="9BBB59"/>
                    <w:bottom w:val="double" w:sz="4" w:space="0" w:color="9BBB59"/>
                    <w:right w:val="double" w:sz="4" w:space="0" w:color="9BBB59"/>
                  </w:tcBorders>
                </w:tcPr>
                <w:p w14:paraId="00B83FE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3 - DEFINIZIONI DELLE COMPETENZE FINALI RICHIESTE</w:t>
                  </w:r>
                </w:p>
              </w:tc>
            </w:tr>
            <w:tr w:rsidR="00D07DAC" w:rsidRPr="00A35784" w14:paraId="1F6F5C67"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7C8F45A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CABE366" w14:textId="77777777" w:rsidTr="00D07DAC">
              <w:trPr>
                <w:trHeight w:val="341"/>
              </w:trPr>
              <w:tc>
                <w:tcPr>
                  <w:tcW w:w="8953" w:type="dxa"/>
                  <w:gridSpan w:val="4"/>
                  <w:tcBorders>
                    <w:left w:val="double" w:sz="4" w:space="0" w:color="9BBB59"/>
                    <w:right w:val="double" w:sz="4" w:space="0" w:color="9BBB59"/>
                  </w:tcBorders>
                </w:tcPr>
                <w:p w14:paraId="0E389B56" w14:textId="50A8106D"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in trattamento del campione e determinazione tassonomica del fitoplancton di acque marino-costiere</w:t>
                  </w:r>
                </w:p>
              </w:tc>
            </w:tr>
            <w:tr w:rsidR="00D07DAC" w:rsidRPr="00A35784" w14:paraId="116AC1E9" w14:textId="77777777" w:rsidTr="00D07DAC">
              <w:trPr>
                <w:trHeight w:val="389"/>
              </w:trPr>
              <w:tc>
                <w:tcPr>
                  <w:tcW w:w="4447" w:type="dxa"/>
                  <w:gridSpan w:val="2"/>
                  <w:tcBorders>
                    <w:left w:val="double" w:sz="4" w:space="0" w:color="9BBB59"/>
                  </w:tcBorders>
                </w:tcPr>
                <w:p w14:paraId="593F7986" w14:textId="5A8B122B" w:rsidR="00D07DAC" w:rsidRPr="00A35784" w:rsidRDefault="00D07DAC" w:rsidP="001B7B01">
                  <w:pPr>
                    <w:spacing w:line="240" w:lineRule="exact"/>
                    <w:rPr>
                      <w:rFonts w:ascii="Times New Roman" w:hAnsi="Times New Roman"/>
                      <w:color w:val="000000"/>
                      <w:sz w:val="22"/>
                      <w:szCs w:val="22"/>
                    </w:rPr>
                  </w:pPr>
                  <w:r w:rsidRPr="00A35784">
                    <w:rPr>
                      <w:rFonts w:ascii="Times New Roman" w:hAnsi="Times New Roman"/>
                      <w:color w:val="000000"/>
                      <w:sz w:val="22"/>
                      <w:szCs w:val="22"/>
                    </w:rPr>
                    <w:t xml:space="preserve">Con </w:t>
                  </w:r>
                  <w:r w:rsidR="00951C1E">
                    <w:rPr>
                      <w:rFonts w:ascii="Times New Roman" w:hAnsi="Times New Roman"/>
                      <w:color w:val="000000"/>
                      <w:sz w:val="22"/>
                      <w:szCs w:val="22"/>
                    </w:rPr>
                    <w:t>e</w:t>
                  </w:r>
                  <w:r w:rsidR="00951C1E" w:rsidRPr="00A35784">
                    <w:rPr>
                      <w:rFonts w:ascii="Times New Roman" w:hAnsi="Times New Roman"/>
                      <w:color w:val="000000"/>
                      <w:sz w:val="22"/>
                      <w:szCs w:val="22"/>
                    </w:rPr>
                    <w:t>sperienza documentata di 3 anni</w:t>
                  </w:r>
                  <w:r w:rsidR="00951C1E">
                    <w:rPr>
                      <w:rFonts w:ascii="Times New Roman" w:hAnsi="Times New Roman"/>
                      <w:color w:val="000000"/>
                      <w:sz w:val="22"/>
                      <w:szCs w:val="22"/>
                    </w:rPr>
                    <w:t xml:space="preserve"> in trattamento e determinazione tassonomica del fitoplancton di acque marino costiere</w:t>
                  </w:r>
                  <w:r w:rsidR="00951C1E" w:rsidRPr="00A35784">
                    <w:rPr>
                      <w:rFonts w:ascii="Times New Roman" w:hAnsi="Times New Roman"/>
                      <w:color w:val="000000"/>
                      <w:sz w:val="22"/>
                      <w:szCs w:val="22"/>
                    </w:rPr>
                    <w:t xml:space="preserve"> (UNI EN 15204:2006 – UNI EN 15972:2012)</w:t>
                  </w:r>
                </w:p>
              </w:tc>
              <w:tc>
                <w:tcPr>
                  <w:tcW w:w="4506" w:type="dxa"/>
                  <w:gridSpan w:val="2"/>
                  <w:tcBorders>
                    <w:right w:val="double" w:sz="4" w:space="0" w:color="9BBB59"/>
                  </w:tcBorders>
                </w:tcPr>
                <w:p w14:paraId="7325EFB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29D1C51" w14:textId="77777777" w:rsidTr="00D07DAC">
              <w:trPr>
                <w:trHeight w:val="750"/>
              </w:trPr>
              <w:tc>
                <w:tcPr>
                  <w:tcW w:w="4447" w:type="dxa"/>
                  <w:gridSpan w:val="2"/>
                  <w:tcBorders>
                    <w:left w:val="double" w:sz="4" w:space="0" w:color="9BBB59"/>
                  </w:tcBorders>
                </w:tcPr>
                <w:p w14:paraId="479DCD8D" w14:textId="77777777" w:rsidR="00D07DAC" w:rsidRPr="00A35784" w:rsidRDefault="00D07DAC" w:rsidP="001B7B01">
                  <w:pPr>
                    <w:spacing w:line="240" w:lineRule="exact"/>
                    <w:ind w:left="-89"/>
                    <w:jc w:val="both"/>
                    <w:rPr>
                      <w:rFonts w:ascii="Times New Roman" w:hAnsi="Times New Roman"/>
                      <w:color w:val="000000"/>
                      <w:sz w:val="22"/>
                      <w:szCs w:val="22"/>
                    </w:rPr>
                  </w:pPr>
                </w:p>
              </w:tc>
              <w:tc>
                <w:tcPr>
                  <w:tcW w:w="4506" w:type="dxa"/>
                  <w:gridSpan w:val="2"/>
                  <w:tcBorders>
                    <w:right w:val="double" w:sz="4" w:space="0" w:color="9BBB59"/>
                  </w:tcBorders>
                </w:tcPr>
                <w:p w14:paraId="0BE3861F"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Corso base di formazione sul trattamento e la tassonomia del fitoplancton di acque marino-costiere (UNI EN 15204:2006 – UNI EN 15972:2012)</w:t>
                  </w:r>
                </w:p>
              </w:tc>
            </w:tr>
            <w:tr w:rsidR="00D07DAC" w:rsidRPr="00A35784" w14:paraId="20233FB1" w14:textId="77777777" w:rsidTr="00D07DAC">
              <w:trPr>
                <w:trHeight w:val="459"/>
              </w:trPr>
              <w:tc>
                <w:tcPr>
                  <w:tcW w:w="4447" w:type="dxa"/>
                  <w:gridSpan w:val="2"/>
                  <w:tcBorders>
                    <w:left w:val="double" w:sz="4" w:space="0" w:color="9BBB59"/>
                  </w:tcBorders>
                </w:tcPr>
                <w:p w14:paraId="50542D16" w14:textId="77777777" w:rsidR="00D07DAC" w:rsidRPr="00A35784" w:rsidRDefault="00D07DAC" w:rsidP="001B7B01">
                  <w:pPr>
                    <w:spacing w:line="240" w:lineRule="exact"/>
                    <w:ind w:left="720"/>
                    <w:jc w:val="both"/>
                    <w:rPr>
                      <w:rFonts w:ascii="Times New Roman" w:hAnsi="Times New Roman"/>
                      <w:color w:val="000000"/>
                      <w:sz w:val="22"/>
                      <w:szCs w:val="22"/>
                    </w:rPr>
                  </w:pPr>
                </w:p>
              </w:tc>
              <w:tc>
                <w:tcPr>
                  <w:tcW w:w="4506" w:type="dxa"/>
                  <w:gridSpan w:val="2"/>
                  <w:tcBorders>
                    <w:right w:val="double" w:sz="4" w:space="0" w:color="9BBB59"/>
                  </w:tcBorders>
                </w:tcPr>
                <w:p w14:paraId="485280C7" w14:textId="6BF36669"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post</w:t>
                  </w:r>
                  <w:r w:rsidR="0007777B">
                    <w:rPr>
                      <w:rFonts w:ascii="Times New Roman" w:hAnsi="Times New Roman"/>
                      <w:color w:val="000000"/>
                      <w:sz w:val="22"/>
                      <w:szCs w:val="22"/>
                    </w:rPr>
                    <w:t>-</w:t>
                  </w:r>
                  <w:r w:rsidRPr="00A35784">
                    <w:rPr>
                      <w:rFonts w:ascii="Times New Roman" w:hAnsi="Times New Roman"/>
                      <w:color w:val="000000"/>
                      <w:sz w:val="22"/>
                      <w:szCs w:val="22"/>
                    </w:rPr>
                    <w:t xml:space="preserve">formazione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w:t>
                  </w:r>
                </w:p>
              </w:tc>
            </w:tr>
            <w:tr w:rsidR="00D07DAC" w:rsidRPr="00A35784" w14:paraId="0E2F4309" w14:textId="77777777" w:rsidTr="00D07DAC">
              <w:trPr>
                <w:trHeight w:val="272"/>
              </w:trPr>
              <w:tc>
                <w:tcPr>
                  <w:tcW w:w="0" w:type="dxa"/>
                  <w:gridSpan w:val="4"/>
                  <w:tcBorders>
                    <w:left w:val="double" w:sz="4" w:space="0" w:color="9BBB59"/>
                    <w:right w:val="double" w:sz="4" w:space="0" w:color="9BBB59"/>
                  </w:tcBorders>
                  <w:shd w:val="clear" w:color="auto" w:fill="EAF1DD"/>
                </w:tcPr>
                <w:p w14:paraId="034F2446"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0B08AEC5" w14:textId="77777777" w:rsidTr="00D07DAC">
              <w:trPr>
                <w:trHeight w:val="573"/>
              </w:trPr>
              <w:tc>
                <w:tcPr>
                  <w:tcW w:w="8953" w:type="dxa"/>
                  <w:gridSpan w:val="4"/>
                  <w:tcBorders>
                    <w:left w:val="double" w:sz="4" w:space="0" w:color="9BBB59"/>
                    <w:right w:val="double" w:sz="4" w:space="0" w:color="9BBB59"/>
                  </w:tcBorders>
                </w:tcPr>
                <w:p w14:paraId="462B6D30"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Prova abilitativa sul trattamento dei campioni (es prova pratica per la validazione dell’omogeneizzazione, validazione della preparazione del sub-campione, verifica della distribuzione casuale)</w:t>
                  </w:r>
                </w:p>
              </w:tc>
            </w:tr>
            <w:tr w:rsidR="00D07DAC" w:rsidRPr="00A35784" w14:paraId="2360DC51"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6725775B"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Partecipazione a confronti </w:t>
                  </w:r>
                  <w:proofErr w:type="spellStart"/>
                  <w:r w:rsidRPr="00A35784">
                    <w:rPr>
                      <w:rFonts w:ascii="Times New Roman" w:hAnsi="Times New Roman"/>
                      <w:color w:val="000000"/>
                      <w:sz w:val="22"/>
                      <w:szCs w:val="22"/>
                    </w:rPr>
                    <w:t>interlaboratorio</w:t>
                  </w:r>
                  <w:proofErr w:type="spellEnd"/>
                  <w:r w:rsidRPr="00A35784">
                    <w:rPr>
                      <w:rFonts w:ascii="Times New Roman" w:hAnsi="Times New Roman"/>
                      <w:color w:val="000000"/>
                      <w:sz w:val="22"/>
                      <w:szCs w:val="22"/>
                    </w:rPr>
                    <w:t xml:space="preserve"> sulla determinazione tassonomica del fitoplancton di acque marino-costiere</w:t>
                  </w:r>
                </w:p>
              </w:tc>
            </w:tr>
            <w:tr w:rsidR="00D07DAC" w:rsidRPr="00A35784" w14:paraId="342EC5A3"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55F0C560" w14:textId="69DA99BD"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00E60462"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in trattamento del campione e determinazione tassonomica del fitoplancton di acque marino-costiere </w:t>
                  </w:r>
                </w:p>
                <w:p w14:paraId="10D0C553"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(F-AC-D)</w:t>
                  </w:r>
                </w:p>
              </w:tc>
            </w:tr>
            <w:tr w:rsidR="00D07DAC" w:rsidRPr="00A35784" w14:paraId="7B6A217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bottom w:val="double" w:sz="4" w:space="0" w:color="9BBB59"/>
                  </w:tcBorders>
                </w:tcPr>
                <w:p w14:paraId="0160D8CF" w14:textId="77777777" w:rsidR="00D07DAC" w:rsidRPr="00A35784" w:rsidRDefault="00D07DAC" w:rsidP="00D07DAC">
                  <w:pPr>
                    <w:jc w:val="both"/>
                    <w:rPr>
                      <w:rFonts w:ascii="Times New Roman" w:hAnsi="Times New Roman"/>
                      <w:color w:val="000000"/>
                      <w:sz w:val="22"/>
                      <w:szCs w:val="22"/>
                    </w:rPr>
                  </w:pPr>
                </w:p>
              </w:tc>
            </w:tr>
            <w:tr w:rsidR="00D07DAC" w:rsidRPr="00A35784" w14:paraId="541849C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shd w:val="clear" w:color="auto" w:fill="92D050"/>
                </w:tcPr>
                <w:p w14:paraId="3192A8C6"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Schema 3</w:t>
                  </w:r>
                </w:p>
                <w:p w14:paraId="62619183" w14:textId="77777777" w:rsidR="00D07DAC" w:rsidRPr="00A35784" w:rsidRDefault="00D07DAC" w:rsidP="001B7B01">
                  <w:pPr>
                    <w:spacing w:line="240" w:lineRule="exact"/>
                    <w:jc w:val="both"/>
                    <w:rPr>
                      <w:rFonts w:ascii="Times New Roman" w:hAnsi="Times New Roman"/>
                      <w:color w:val="000000"/>
                      <w:sz w:val="22"/>
                      <w:szCs w:val="22"/>
                    </w:rPr>
                  </w:pPr>
                </w:p>
              </w:tc>
            </w:tr>
            <w:tr w:rsidR="00D07DAC" w:rsidRPr="00A35784" w14:paraId="331D929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double" w:sz="4" w:space="0" w:color="9BBB59"/>
                    <w:right w:val="double" w:sz="4" w:space="0" w:color="9BBB59"/>
                  </w:tcBorders>
                </w:tcPr>
                <w:p w14:paraId="42D2FC15" w14:textId="77777777" w:rsidR="00D07DAC" w:rsidRPr="00A35784" w:rsidRDefault="00D07DAC" w:rsidP="001B7B01">
                  <w:pPr>
                    <w:spacing w:line="240" w:lineRule="exact"/>
                    <w:jc w:val="center"/>
                    <w:rPr>
                      <w:rFonts w:ascii="Times New Roman" w:hAnsi="Times New Roman"/>
                      <w:color w:val="000000"/>
                      <w:sz w:val="22"/>
                      <w:szCs w:val="22"/>
                    </w:rPr>
                  </w:pPr>
                  <w:r w:rsidRPr="00A35784">
                    <w:rPr>
                      <w:rFonts w:ascii="Times New Roman" w:hAnsi="Times New Roman"/>
                      <w:color w:val="000000"/>
                      <w:sz w:val="22"/>
                      <w:szCs w:val="22"/>
                    </w:rPr>
                    <w:lastRenderedPageBreak/>
                    <w:t>BOX 1 - DEFINIZIONI DELLE COMPETENZE INIZIALI RICHIESTE</w:t>
                  </w:r>
                </w:p>
              </w:tc>
            </w:tr>
            <w:tr w:rsidR="00D07DAC" w:rsidRPr="00A35784" w14:paraId="1AA7F1B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top w:val="double" w:sz="4" w:space="0" w:color="9BBB59"/>
                    <w:left w:val="double" w:sz="4" w:space="0" w:color="9BBB59"/>
                    <w:bottom w:val="single" w:sz="4" w:space="0" w:color="D6E3BC"/>
                    <w:right w:val="double" w:sz="4" w:space="0" w:color="9BBB59"/>
                  </w:tcBorders>
                </w:tcPr>
                <w:p w14:paraId="108D5FFC"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REQUISITI</w:t>
                  </w:r>
                </w:p>
              </w:tc>
            </w:tr>
            <w:tr w:rsidR="00D07DAC" w:rsidRPr="00A35784" w14:paraId="1F405FB9"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4"/>
                  <w:tcBorders>
                    <w:left w:val="double" w:sz="4" w:space="0" w:color="9BBB59"/>
                    <w:right w:val="double" w:sz="4" w:space="0" w:color="9BBB59"/>
                  </w:tcBorders>
                </w:tcPr>
                <w:p w14:paraId="37F07835"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color w:val="000000"/>
                      <w:sz w:val="22"/>
                      <w:szCs w:val="22"/>
                    </w:rPr>
                    <w:t>Esperto nel trattamento dei dati in riferimento all’EQB Fitoplancton di acque marino-costiere</w:t>
                  </w:r>
                </w:p>
              </w:tc>
            </w:tr>
            <w:tr w:rsidR="00D07DAC" w:rsidRPr="00A35784" w14:paraId="7837D1F1" w14:textId="77777777" w:rsidTr="00D07DAC">
              <w:tc>
                <w:tcPr>
                  <w:tcW w:w="4477" w:type="dxa"/>
                  <w:gridSpan w:val="3"/>
                  <w:tcBorders>
                    <w:left w:val="double" w:sz="4" w:space="0" w:color="9BBB59"/>
                  </w:tcBorders>
                </w:tcPr>
                <w:p w14:paraId="03A50737" w14:textId="77777777" w:rsidR="00D07DAC" w:rsidRPr="00A35784" w:rsidRDefault="00D07DAC" w:rsidP="001B7B01">
                  <w:pPr>
                    <w:spacing w:line="240" w:lineRule="exact"/>
                    <w:jc w:val="center"/>
                    <w:rPr>
                      <w:rFonts w:ascii="Times New Roman" w:hAnsi="Times New Roman"/>
                      <w:i/>
                      <w:color w:val="000000"/>
                      <w:sz w:val="22"/>
                      <w:szCs w:val="22"/>
                    </w:rPr>
                  </w:pPr>
                  <w:r w:rsidRPr="00A35784">
                    <w:rPr>
                      <w:rFonts w:ascii="Times New Roman" w:hAnsi="Times New Roman"/>
                      <w:i/>
                      <w:color w:val="000000"/>
                      <w:sz w:val="22"/>
                      <w:szCs w:val="22"/>
                    </w:rPr>
                    <w:t>1° Caso: personale con esperienza</w:t>
                  </w:r>
                </w:p>
              </w:tc>
              <w:tc>
                <w:tcPr>
                  <w:tcW w:w="4476" w:type="dxa"/>
                  <w:tcBorders>
                    <w:right w:val="double" w:sz="4" w:space="0" w:color="9BBB59"/>
                  </w:tcBorders>
                </w:tcPr>
                <w:p w14:paraId="6D1275A3" w14:textId="77777777" w:rsidR="00D07DAC" w:rsidRPr="00A35784" w:rsidRDefault="00D07DAC" w:rsidP="001B7B01">
                  <w:pPr>
                    <w:spacing w:line="240" w:lineRule="exact"/>
                    <w:jc w:val="center"/>
                    <w:rPr>
                      <w:rFonts w:ascii="Times New Roman" w:hAnsi="Times New Roman"/>
                      <w:b/>
                      <w:i/>
                      <w:color w:val="000000"/>
                      <w:sz w:val="22"/>
                      <w:szCs w:val="22"/>
                    </w:rPr>
                  </w:pPr>
                  <w:r w:rsidRPr="00A35784">
                    <w:rPr>
                      <w:rFonts w:ascii="Times New Roman" w:hAnsi="Times New Roman"/>
                      <w:b/>
                      <w:i/>
                      <w:color w:val="000000"/>
                      <w:sz w:val="22"/>
                      <w:szCs w:val="22"/>
                    </w:rPr>
                    <w:t>2° Caso: neolaureati/neofiti</w:t>
                  </w:r>
                </w:p>
              </w:tc>
            </w:tr>
            <w:tr w:rsidR="00D07DAC" w:rsidRPr="00A35784" w14:paraId="70BBB866" w14:textId="77777777" w:rsidTr="00D07DAC">
              <w:trPr>
                <w:trHeight w:val="680"/>
              </w:trPr>
              <w:tc>
                <w:tcPr>
                  <w:tcW w:w="4477" w:type="dxa"/>
                  <w:gridSpan w:val="3"/>
                  <w:tcBorders>
                    <w:left w:val="double" w:sz="4" w:space="0" w:color="9BBB59"/>
                  </w:tcBorders>
                </w:tcPr>
                <w:p w14:paraId="107E01C4"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 xml:space="preserve">Titolo di Studio: Diploma di Laurea triennale, magistrale/specialistica o vecchio ordinamento in Scienze Biologiche, Scienze Naturali, Scienze Agrarie, Scienze Forestali, Scienze Ambientali o equipollenti (Equipollenze ed equiparazioni tra titoli italiani, fonte MIUR) </w:t>
                  </w:r>
                </w:p>
              </w:tc>
              <w:tc>
                <w:tcPr>
                  <w:tcW w:w="4476" w:type="dxa"/>
                  <w:tcBorders>
                    <w:right w:val="double" w:sz="4" w:space="0" w:color="9BBB59"/>
                  </w:tcBorders>
                </w:tcPr>
                <w:p w14:paraId="4D166F61" w14:textId="77777777" w:rsidR="00D07DAC" w:rsidRPr="00A35784" w:rsidRDefault="00D07DAC" w:rsidP="001B7B01">
                  <w:pPr>
                    <w:spacing w:line="240" w:lineRule="exact"/>
                    <w:jc w:val="both"/>
                    <w:rPr>
                      <w:rFonts w:ascii="Times New Roman" w:hAnsi="Times New Roman"/>
                      <w:i/>
                      <w:color w:val="000000"/>
                      <w:sz w:val="22"/>
                      <w:szCs w:val="22"/>
                    </w:rPr>
                  </w:pPr>
                  <w:r w:rsidRPr="00A35784">
                    <w:rPr>
                      <w:rFonts w:ascii="Times New Roman" w:hAnsi="Times New Roman"/>
                      <w:color w:val="000000"/>
                      <w:sz w:val="22"/>
                      <w:szCs w:val="22"/>
                    </w:rPr>
                    <w:t>Titolo di Studio: Diploma di Laurea triennale, magistrale/specialistica o vecchio ordinamento in Scienze Biologiche, Scienze Naturali, Scienze Agrarie, Scienze Forestali, Scienze Ambientali o equipollenti (Equipollenze ed equiparazioni tra titoli italiani, fonte MIUR)</w:t>
                  </w:r>
                </w:p>
              </w:tc>
            </w:tr>
            <w:tr w:rsidR="00D07DAC" w:rsidRPr="00A35784" w14:paraId="18D4003A" w14:textId="77777777" w:rsidTr="00D07DAC">
              <w:trPr>
                <w:trHeight w:val="679"/>
              </w:trPr>
              <w:tc>
                <w:tcPr>
                  <w:tcW w:w="4477" w:type="dxa"/>
                  <w:gridSpan w:val="3"/>
                  <w:tcBorders>
                    <w:left w:val="double" w:sz="4" w:space="0" w:color="9BBB59"/>
                    <w:bottom w:val="double" w:sz="4" w:space="0" w:color="9BBB59"/>
                  </w:tcBorders>
                </w:tcPr>
                <w:p w14:paraId="6C9E0AED"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nel trattamento e nella valutazione statistica dei dati ambientali</w:t>
                  </w:r>
                </w:p>
              </w:tc>
              <w:tc>
                <w:tcPr>
                  <w:tcW w:w="4476" w:type="dxa"/>
                  <w:tcBorders>
                    <w:bottom w:val="double" w:sz="4" w:space="0" w:color="9BBB59"/>
                    <w:right w:val="double" w:sz="4" w:space="0" w:color="9BBB59"/>
                  </w:tcBorders>
                </w:tcPr>
                <w:p w14:paraId="06161944"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206709B7" w14:textId="77777777" w:rsidTr="00D07DAC">
              <w:trPr>
                <w:trHeight w:val="286"/>
              </w:trPr>
              <w:tc>
                <w:tcPr>
                  <w:tcW w:w="8953" w:type="dxa"/>
                  <w:gridSpan w:val="4"/>
                  <w:tcBorders>
                    <w:top w:val="double" w:sz="4" w:space="0" w:color="9BBB59"/>
                    <w:left w:val="double" w:sz="4" w:space="0" w:color="9BBB59"/>
                    <w:bottom w:val="double" w:sz="4" w:space="0" w:color="9BBB59"/>
                    <w:right w:val="double" w:sz="4" w:space="0" w:color="9BBB59"/>
                  </w:tcBorders>
                </w:tcPr>
                <w:p w14:paraId="18195F3B"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BOX 2 - DEFINIZIONI DELLE COMPETENZE FINALI RICHIESTE</w:t>
                  </w:r>
                </w:p>
              </w:tc>
            </w:tr>
            <w:tr w:rsidR="00D07DAC" w:rsidRPr="00A35784" w14:paraId="2A7353F1" w14:textId="77777777" w:rsidTr="00D07DAC">
              <w:trPr>
                <w:trHeight w:val="286"/>
              </w:trPr>
              <w:tc>
                <w:tcPr>
                  <w:tcW w:w="8953" w:type="dxa"/>
                  <w:gridSpan w:val="4"/>
                  <w:tcBorders>
                    <w:top w:val="double" w:sz="4" w:space="0" w:color="9BBB59"/>
                    <w:left w:val="double" w:sz="4" w:space="0" w:color="9BBB59"/>
                    <w:right w:val="double" w:sz="4" w:space="0" w:color="9BBB59"/>
                  </w:tcBorders>
                </w:tcPr>
                <w:p w14:paraId="2BEC7C8F"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REQUISITI</w:t>
                  </w:r>
                </w:p>
              </w:tc>
            </w:tr>
            <w:tr w:rsidR="00D07DAC" w:rsidRPr="00A35784" w14:paraId="21804C42" w14:textId="77777777" w:rsidTr="00D07DAC">
              <w:trPr>
                <w:trHeight w:val="341"/>
              </w:trPr>
              <w:tc>
                <w:tcPr>
                  <w:tcW w:w="8953" w:type="dxa"/>
                  <w:gridSpan w:val="4"/>
                  <w:tcBorders>
                    <w:left w:val="double" w:sz="4" w:space="0" w:color="9BBB59"/>
                    <w:right w:val="double" w:sz="4" w:space="0" w:color="9BBB59"/>
                  </w:tcBorders>
                </w:tcPr>
                <w:p w14:paraId="2567FDCC"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Esperti nel trattamento dei dati in riferimento all’EQB Fitoplancton di acque marino-costiere</w:t>
                  </w:r>
                </w:p>
              </w:tc>
            </w:tr>
            <w:tr w:rsidR="00D07DAC" w:rsidRPr="00A35784" w14:paraId="29C164D4" w14:textId="77777777" w:rsidTr="00D07DAC">
              <w:trPr>
                <w:trHeight w:val="750"/>
              </w:trPr>
              <w:tc>
                <w:tcPr>
                  <w:tcW w:w="4477" w:type="dxa"/>
                  <w:gridSpan w:val="3"/>
                  <w:tcBorders>
                    <w:left w:val="double" w:sz="4" w:space="0" w:color="9BBB59"/>
                  </w:tcBorders>
                </w:tcPr>
                <w:p w14:paraId="51FA4EF3" w14:textId="77777777" w:rsidR="00D07DAC" w:rsidRPr="00A35784" w:rsidRDefault="00D07DAC" w:rsidP="001B7B01">
                  <w:pPr>
                    <w:spacing w:line="240" w:lineRule="exact"/>
                    <w:ind w:left="22"/>
                    <w:jc w:val="both"/>
                    <w:rPr>
                      <w:rFonts w:ascii="Times New Roman" w:hAnsi="Times New Roman"/>
                      <w:color w:val="000000"/>
                      <w:sz w:val="22"/>
                      <w:szCs w:val="22"/>
                    </w:rPr>
                  </w:pPr>
                  <w:r w:rsidRPr="00A35784">
                    <w:rPr>
                      <w:rFonts w:ascii="Times New Roman" w:hAnsi="Times New Roman"/>
                      <w:color w:val="000000"/>
                      <w:sz w:val="22"/>
                      <w:szCs w:val="22"/>
                    </w:rPr>
                    <w:t xml:space="preserve">Esperienza documentata di almeno </w:t>
                  </w:r>
                  <w:proofErr w:type="gramStart"/>
                  <w:r w:rsidRPr="00A35784">
                    <w:rPr>
                      <w:rFonts w:ascii="Times New Roman" w:hAnsi="Times New Roman"/>
                      <w:color w:val="000000"/>
                      <w:sz w:val="22"/>
                      <w:szCs w:val="22"/>
                    </w:rPr>
                    <w:t>2</w:t>
                  </w:r>
                  <w:proofErr w:type="gramEnd"/>
                  <w:r w:rsidRPr="00A35784">
                    <w:rPr>
                      <w:rFonts w:ascii="Times New Roman" w:hAnsi="Times New Roman"/>
                      <w:color w:val="000000"/>
                      <w:sz w:val="22"/>
                      <w:szCs w:val="22"/>
                    </w:rPr>
                    <w:t xml:space="preserve"> anni nel trattamento e valutazione statistica dei dati ambientali</w:t>
                  </w:r>
                </w:p>
              </w:tc>
              <w:tc>
                <w:tcPr>
                  <w:tcW w:w="4476" w:type="dxa"/>
                  <w:tcBorders>
                    <w:right w:val="double" w:sz="4" w:space="0" w:color="9BBB59"/>
                  </w:tcBorders>
                </w:tcPr>
                <w:p w14:paraId="0AB3AB5A"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Neolaureati o neofiti</w:t>
                  </w:r>
                </w:p>
              </w:tc>
            </w:tr>
            <w:tr w:rsidR="00D07DAC" w:rsidRPr="00A35784" w14:paraId="3738B236" w14:textId="77777777" w:rsidTr="00D07DAC">
              <w:trPr>
                <w:trHeight w:val="750"/>
              </w:trPr>
              <w:tc>
                <w:tcPr>
                  <w:tcW w:w="4477" w:type="dxa"/>
                  <w:gridSpan w:val="3"/>
                  <w:tcBorders>
                    <w:left w:val="double" w:sz="4" w:space="0" w:color="9BBB59"/>
                  </w:tcBorders>
                </w:tcPr>
                <w:p w14:paraId="7B45D747" w14:textId="77777777" w:rsidR="00D07DAC" w:rsidRPr="00A35784" w:rsidRDefault="00D07DAC" w:rsidP="001B7B01">
                  <w:pPr>
                    <w:spacing w:line="240" w:lineRule="exact"/>
                    <w:ind w:left="22"/>
                    <w:jc w:val="both"/>
                    <w:rPr>
                      <w:rFonts w:ascii="Times New Roman" w:hAnsi="Times New Roman"/>
                      <w:color w:val="000000"/>
                      <w:sz w:val="22"/>
                      <w:szCs w:val="22"/>
                    </w:rPr>
                  </w:pPr>
                </w:p>
              </w:tc>
              <w:tc>
                <w:tcPr>
                  <w:tcW w:w="4476" w:type="dxa"/>
                  <w:tcBorders>
                    <w:right w:val="double" w:sz="4" w:space="0" w:color="9BBB59"/>
                  </w:tcBorders>
                </w:tcPr>
                <w:p w14:paraId="4160BCD3"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 xml:space="preserve">Corso base/approfondimento di utilizzo software di analisi statistica dei dati ambientali  </w:t>
                  </w:r>
                </w:p>
              </w:tc>
            </w:tr>
            <w:tr w:rsidR="00D07DAC" w:rsidRPr="00A35784" w14:paraId="7AE91095" w14:textId="77777777" w:rsidTr="00D07DAC">
              <w:trPr>
                <w:trHeight w:val="750"/>
              </w:trPr>
              <w:tc>
                <w:tcPr>
                  <w:tcW w:w="4477" w:type="dxa"/>
                  <w:gridSpan w:val="3"/>
                  <w:tcBorders>
                    <w:left w:val="double" w:sz="4" w:space="0" w:color="9BBB59"/>
                  </w:tcBorders>
                </w:tcPr>
                <w:p w14:paraId="15198701" w14:textId="77777777" w:rsidR="00D07DAC" w:rsidRPr="00A35784" w:rsidRDefault="00D07DAC" w:rsidP="001B7B01">
                  <w:pPr>
                    <w:spacing w:line="240" w:lineRule="exact"/>
                    <w:ind w:left="22"/>
                    <w:jc w:val="both"/>
                    <w:rPr>
                      <w:rFonts w:ascii="Times New Roman" w:hAnsi="Times New Roman"/>
                      <w:color w:val="000000"/>
                      <w:sz w:val="22"/>
                      <w:szCs w:val="22"/>
                    </w:rPr>
                  </w:pPr>
                </w:p>
              </w:tc>
              <w:tc>
                <w:tcPr>
                  <w:tcW w:w="4476" w:type="dxa"/>
                  <w:tcBorders>
                    <w:right w:val="double" w:sz="4" w:space="0" w:color="9BBB59"/>
                  </w:tcBorders>
                </w:tcPr>
                <w:p w14:paraId="0F5CEC7C" w14:textId="77777777" w:rsidR="00D07DAC" w:rsidRPr="00A35784" w:rsidRDefault="00D07DAC" w:rsidP="001B7B01">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Esperienza documentata di 1 anno nel trattamento e nella valutazione statistica dei dati ambientali</w:t>
                  </w:r>
                </w:p>
              </w:tc>
            </w:tr>
            <w:tr w:rsidR="00D07DAC" w:rsidRPr="00A35784" w14:paraId="3762A08F" w14:textId="77777777" w:rsidTr="00D07DAC">
              <w:trPr>
                <w:trHeight w:val="283"/>
              </w:trPr>
              <w:tc>
                <w:tcPr>
                  <w:tcW w:w="0" w:type="dxa"/>
                  <w:gridSpan w:val="4"/>
                  <w:tcBorders>
                    <w:left w:val="double" w:sz="4" w:space="0" w:color="9BBB59"/>
                    <w:right w:val="double" w:sz="4" w:space="0" w:color="9BBB59"/>
                  </w:tcBorders>
                  <w:shd w:val="clear" w:color="auto" w:fill="EAF1DD"/>
                </w:tcPr>
                <w:p w14:paraId="5A2E2587"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Metodo per la valutazione della qualifica</w:t>
                  </w:r>
                </w:p>
              </w:tc>
            </w:tr>
            <w:tr w:rsidR="00D07DAC" w:rsidRPr="00A35784" w14:paraId="3690C665" w14:textId="77777777" w:rsidTr="00D07DAC">
              <w:trPr>
                <w:trHeight w:val="573"/>
              </w:trPr>
              <w:tc>
                <w:tcPr>
                  <w:tcW w:w="8953" w:type="dxa"/>
                  <w:gridSpan w:val="4"/>
                  <w:tcBorders>
                    <w:left w:val="double" w:sz="4" w:space="0" w:color="9BBB59"/>
                    <w:bottom w:val="double" w:sz="4" w:space="0" w:color="9BBB59"/>
                    <w:right w:val="double" w:sz="4" w:space="0" w:color="9BBB59"/>
                  </w:tcBorders>
                </w:tcPr>
                <w:p w14:paraId="5DB652BB" w14:textId="77777777" w:rsidR="00D07DAC" w:rsidRPr="00A35784" w:rsidRDefault="00D07DAC" w:rsidP="001B7B01">
                  <w:pPr>
                    <w:spacing w:line="240" w:lineRule="exact"/>
                    <w:jc w:val="both"/>
                    <w:rPr>
                      <w:rFonts w:ascii="Times New Roman" w:hAnsi="Times New Roman"/>
                      <w:color w:val="000000"/>
                      <w:sz w:val="22"/>
                      <w:szCs w:val="22"/>
                      <w:highlight w:val="yellow"/>
                    </w:rPr>
                  </w:pPr>
                  <w:r w:rsidRPr="00A35784">
                    <w:rPr>
                      <w:rFonts w:ascii="Times New Roman" w:hAnsi="Times New Roman"/>
                      <w:color w:val="000000"/>
                      <w:sz w:val="22"/>
                      <w:szCs w:val="22"/>
                    </w:rPr>
                    <w:t xml:space="preserve">Prova pratica abilitativa nel trattamento dei dati di laboratorio, per il calcolo delle concentrazioni cellulari e per la valutazione statistica degli stessi. </w:t>
                  </w:r>
                </w:p>
              </w:tc>
            </w:tr>
            <w:tr w:rsidR="00D07DAC" w:rsidRPr="00A35784" w14:paraId="0DB4EA01" w14:textId="77777777" w:rsidTr="00D07DAC">
              <w:trPr>
                <w:trHeight w:val="695"/>
              </w:trPr>
              <w:tc>
                <w:tcPr>
                  <w:tcW w:w="8953" w:type="dxa"/>
                  <w:gridSpan w:val="4"/>
                  <w:tcBorders>
                    <w:top w:val="double" w:sz="4" w:space="0" w:color="9BBB59"/>
                    <w:left w:val="double" w:sz="4" w:space="0" w:color="9BBB59"/>
                    <w:bottom w:val="double" w:sz="4" w:space="0" w:color="9BBB59"/>
                    <w:right w:val="double" w:sz="4" w:space="0" w:color="9BBB59"/>
                  </w:tcBorders>
                  <w:shd w:val="clear" w:color="auto" w:fill="D6E3BC"/>
                </w:tcPr>
                <w:p w14:paraId="6B17F132" w14:textId="0248C88C"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 xml:space="preserve">Qualifica </w:t>
                  </w:r>
                  <w:r w:rsidR="00E60462">
                    <w:rPr>
                      <w:rFonts w:ascii="Times New Roman" w:hAnsi="Times New Roman"/>
                      <w:b/>
                      <w:color w:val="000000"/>
                      <w:sz w:val="22"/>
                      <w:szCs w:val="22"/>
                    </w:rPr>
                    <w:t>di esperto</w:t>
                  </w:r>
                  <w:r w:rsidR="00E60462" w:rsidRPr="00A35784">
                    <w:rPr>
                      <w:rFonts w:ascii="Times New Roman" w:hAnsi="Times New Roman"/>
                      <w:b/>
                      <w:color w:val="000000"/>
                      <w:sz w:val="22"/>
                      <w:szCs w:val="22"/>
                    </w:rPr>
                    <w:t xml:space="preserve"> </w:t>
                  </w:r>
                  <w:r w:rsidRPr="00A35784">
                    <w:rPr>
                      <w:rFonts w:ascii="Times New Roman" w:hAnsi="Times New Roman"/>
                      <w:b/>
                      <w:color w:val="000000"/>
                      <w:sz w:val="22"/>
                      <w:szCs w:val="22"/>
                    </w:rPr>
                    <w:t xml:space="preserve">nel trattamento dei dati in riferimento all’EQB fitoplancton di acque marino-costiere </w:t>
                  </w:r>
                </w:p>
                <w:p w14:paraId="108D0992" w14:textId="77777777" w:rsidR="00D07DAC" w:rsidRPr="00A35784" w:rsidRDefault="00D07DAC" w:rsidP="001B7B01">
                  <w:pPr>
                    <w:spacing w:line="240" w:lineRule="exact"/>
                    <w:jc w:val="center"/>
                    <w:rPr>
                      <w:rFonts w:ascii="Times New Roman" w:hAnsi="Times New Roman"/>
                      <w:b/>
                      <w:color w:val="000000"/>
                      <w:sz w:val="22"/>
                      <w:szCs w:val="22"/>
                    </w:rPr>
                  </w:pPr>
                  <w:r w:rsidRPr="00A35784">
                    <w:rPr>
                      <w:rFonts w:ascii="Times New Roman" w:hAnsi="Times New Roman"/>
                      <w:b/>
                      <w:color w:val="000000"/>
                      <w:sz w:val="22"/>
                      <w:szCs w:val="22"/>
                    </w:rPr>
                    <w:t>(F-AC-IS)</w:t>
                  </w:r>
                </w:p>
              </w:tc>
            </w:tr>
          </w:tbl>
          <w:p w14:paraId="7081D22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68C976" w14:textId="77777777" w:rsidR="00D07DAC" w:rsidRPr="00A35784" w:rsidRDefault="00D07DAC" w:rsidP="00D07DAC">
            <w:pPr>
              <w:spacing w:after="0" w:line="240" w:lineRule="auto"/>
              <w:ind w:left="720"/>
              <w:jc w:val="both"/>
              <w:rPr>
                <w:rFonts w:ascii="Times New Roman" w:eastAsia="Times" w:hAnsi="Times New Roman" w:cs="Times New Roman"/>
                <w:b/>
                <w:color w:val="000000"/>
                <w:lang w:eastAsia="it-IT"/>
              </w:rPr>
            </w:pPr>
          </w:p>
        </w:tc>
      </w:tr>
    </w:tbl>
    <w:p w14:paraId="1939F484"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lastRenderedPageBreak/>
        <w:t>Bibliografia</w:t>
      </w:r>
    </w:p>
    <w:p w14:paraId="5F662D8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DECF851" w14:textId="77777777" w:rsidR="00D07DAC" w:rsidRPr="00A35784" w:rsidRDefault="00D07DAC" w:rsidP="001B7B01">
      <w:pPr>
        <w:spacing w:line="240" w:lineRule="exact"/>
        <w:ind w:left="360"/>
        <w:contextualSpacing/>
        <w:jc w:val="both"/>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Magaletti</w:t>
      </w:r>
      <w:proofErr w:type="spellEnd"/>
      <w:r w:rsidRPr="00A35784">
        <w:rPr>
          <w:rFonts w:ascii="Times New Roman" w:eastAsia="Times" w:hAnsi="Times New Roman" w:cs="Times New Roman"/>
          <w:color w:val="000000"/>
          <w:lang w:eastAsia="it-IT"/>
        </w:rPr>
        <w:t>, E., Ghetti, A., Cabrini, M. e M. Pompei. 2001. Fitoplancton. In: Metodologie analitiche di riferimento. Programma di monitoraggio per il controllo dell’ambiente marino costiero (triennio 2001-2003). Ministero dell’Ambiente e della Tutela del Territorio, Servizio Difesa Mare – ICRAM. ICRAM 2001.</w:t>
      </w:r>
    </w:p>
    <w:p w14:paraId="36FF33B0" w14:textId="77777777" w:rsidR="00D07DAC" w:rsidRPr="00A35784" w:rsidRDefault="00D07DAC" w:rsidP="001B7B01">
      <w:pPr>
        <w:spacing w:line="240" w:lineRule="exact"/>
        <w:ind w:left="357"/>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15204:2006. Qualità dell'acqua - Norma guida per la conta di fitoplancton utilizzando la microscopia inversa (Tecnica di </w:t>
      </w:r>
      <w:proofErr w:type="spellStart"/>
      <w:r w:rsidRPr="00A35784">
        <w:rPr>
          <w:rFonts w:ascii="Times New Roman" w:eastAsia="Times" w:hAnsi="Times New Roman" w:cs="Times New Roman"/>
          <w:color w:val="000000"/>
          <w:lang w:eastAsia="it-IT"/>
        </w:rPr>
        <w:t>Utermöhl</w:t>
      </w:r>
      <w:proofErr w:type="spellEnd"/>
      <w:r w:rsidRPr="00A35784">
        <w:rPr>
          <w:rFonts w:ascii="Times New Roman" w:eastAsia="Times" w:hAnsi="Times New Roman" w:cs="Times New Roman"/>
          <w:color w:val="000000"/>
          <w:lang w:eastAsia="it-IT"/>
        </w:rPr>
        <w:t>).</w:t>
      </w:r>
    </w:p>
    <w:p w14:paraId="776EAEF1" w14:textId="77777777" w:rsidR="00D07DAC" w:rsidRPr="00A35784" w:rsidRDefault="00D07DAC" w:rsidP="001B7B01">
      <w:pPr>
        <w:spacing w:after="200" w:line="240" w:lineRule="exact"/>
        <w:ind w:left="360"/>
        <w:contextualSpacing/>
        <w:jc w:val="both"/>
        <w:rPr>
          <w:rFonts w:ascii="Times New Roman" w:eastAsia="Times" w:hAnsi="Times New Roman" w:cs="Times New Roman"/>
          <w:color w:val="000000"/>
          <w:lang w:eastAsia="it-IT"/>
        </w:rPr>
      </w:pPr>
    </w:p>
    <w:p w14:paraId="6C3A42BE" w14:textId="77777777" w:rsidR="00D07DAC" w:rsidRPr="00A35784" w:rsidRDefault="00D07DAC" w:rsidP="001B7B01">
      <w:pPr>
        <w:spacing w:after="200" w:line="240" w:lineRule="exact"/>
        <w:ind w:left="360"/>
        <w:contextualSpacing/>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UNI EN 15972:2012. Qualità dell'acqua - Guida all'esame quantitativo e qualitativo del fitoplancton marino.</w:t>
      </w:r>
    </w:p>
    <w:p w14:paraId="121F6225" w14:textId="77777777" w:rsidR="00D07DAC" w:rsidRPr="00A35784" w:rsidRDefault="00D07DAC" w:rsidP="001B7B01">
      <w:pPr>
        <w:spacing w:after="0" w:line="240" w:lineRule="exact"/>
        <w:jc w:val="both"/>
        <w:rPr>
          <w:rFonts w:ascii="Times New Roman" w:eastAsia="Times" w:hAnsi="Times New Roman" w:cs="Times New Roman"/>
          <w:color w:val="000000"/>
          <w:lang w:eastAsia="it-IT"/>
        </w:rPr>
      </w:pPr>
    </w:p>
    <w:p w14:paraId="5904E74D" w14:textId="77777777" w:rsidR="00D07DAC" w:rsidRPr="00A35784" w:rsidRDefault="00D07DAC" w:rsidP="001B7B01">
      <w:pPr>
        <w:spacing w:after="0" w:line="240" w:lineRule="exact"/>
        <w:ind w:firstLine="360"/>
        <w:jc w:val="both"/>
        <w:rPr>
          <w:rFonts w:ascii="Times New Roman" w:eastAsia="Times New Roman" w:hAnsi="Times New Roman" w:cs="Times New Roman"/>
          <w:color w:val="000000"/>
        </w:rPr>
      </w:pPr>
      <w:r w:rsidRPr="00A35784">
        <w:rPr>
          <w:rFonts w:ascii="Times New Roman" w:eastAsia="Times" w:hAnsi="Times New Roman" w:cs="Times New Roman"/>
          <w:color w:val="000000"/>
          <w:lang w:eastAsia="it-IT"/>
        </w:rPr>
        <w:t>ISPRA, Man. 56/2010. Metodologie di studio del Plancton marino</w:t>
      </w:r>
      <w:r w:rsidRPr="00A35784">
        <w:rPr>
          <w:rFonts w:ascii="Times New Roman" w:eastAsia="Times New Roman" w:hAnsi="Times New Roman" w:cs="Times New Roman"/>
          <w:color w:val="000000"/>
        </w:rPr>
        <w:t>.</w:t>
      </w:r>
    </w:p>
    <w:p w14:paraId="2C2A683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1ECC76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3AA3720" w14:textId="77777777" w:rsidR="00D07DAC" w:rsidRPr="00A35784" w:rsidRDefault="00D07DAC" w:rsidP="00D07DAC">
      <w:pPr>
        <w:spacing w:after="0" w:line="240" w:lineRule="auto"/>
        <w:jc w:val="center"/>
        <w:rPr>
          <w:rFonts w:ascii="Times New Roman" w:eastAsia="Times" w:hAnsi="Times New Roman" w:cs="Times New Roman"/>
          <w:b/>
          <w:lang w:eastAsia="it-IT"/>
        </w:rPr>
      </w:pPr>
      <w:r w:rsidRPr="00A35784">
        <w:rPr>
          <w:rFonts w:ascii="Times New Roman" w:eastAsia="Times" w:hAnsi="Times New Roman" w:cs="Times New Roman"/>
          <w:b/>
          <w:lang w:eastAsia="it-IT"/>
        </w:rPr>
        <w:t xml:space="preserve">ALLEGATO </w:t>
      </w:r>
    </w:p>
    <w:p w14:paraId="54117A6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91889A"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SCHEDE VALUTATIVE PER EQB Fitoplancton di acque marino-costiere</w:t>
      </w:r>
    </w:p>
    <w:p w14:paraId="133244DB"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0A882EEC"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Prova pratica di campionamento a mare ad osservazione diretta</w:t>
      </w:r>
    </w:p>
    <w:p w14:paraId="407A22B3"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lastRenderedPageBreak/>
        <w:t>Nelle schede deve essere prevista la valutazione e l’espressione di un giudizio mediante punteggio dei seguenti argomenti:</w:t>
      </w:r>
    </w:p>
    <w:p w14:paraId="28921567"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074BEB3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 Prelievo del fitoplancton </w:t>
      </w:r>
    </w:p>
    <w:p w14:paraId="068C15F9"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47339546"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degli strumenti per il campionamento </w:t>
      </w:r>
    </w:p>
    <w:p w14:paraId="20F27187"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0FFA0C61" w14:textId="77777777" w:rsidR="00D07DAC" w:rsidRPr="00A35784" w:rsidRDefault="00D07DAC" w:rsidP="008A786E">
      <w:pPr>
        <w:numPr>
          <w:ilvl w:val="0"/>
          <w:numId w:val="33"/>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delle strumentazioni per la determinazione dei parametri di campo </w:t>
      </w:r>
    </w:p>
    <w:p w14:paraId="06B9B1E5"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 Conservazione del campione</w:t>
      </w:r>
    </w:p>
    <w:p w14:paraId="1CEA4AB4"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63408AD2"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del campione</w:t>
      </w:r>
    </w:p>
    <w:p w14:paraId="3E1A734E" w14:textId="77777777" w:rsidR="00D07DAC" w:rsidRPr="00A35784" w:rsidRDefault="00D07DAC" w:rsidP="008A786E">
      <w:pPr>
        <w:numPr>
          <w:ilvl w:val="0"/>
          <w:numId w:val="36"/>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dei DPI</w:t>
      </w:r>
    </w:p>
    <w:p w14:paraId="17C64916"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D) Compilazione del verbale di campionamento</w:t>
      </w:r>
    </w:p>
    <w:p w14:paraId="2CEE8AFD" w14:textId="77777777" w:rsidR="00D07DAC" w:rsidRPr="00A35784" w:rsidRDefault="00D07DAC" w:rsidP="008A786E">
      <w:pPr>
        <w:numPr>
          <w:ilvl w:val="0"/>
          <w:numId w:val="37"/>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 e completezza delle informazioni inserite</w:t>
      </w:r>
    </w:p>
    <w:p w14:paraId="5656D603" w14:textId="77777777" w:rsidR="00D07DAC" w:rsidRPr="00A35784" w:rsidRDefault="00D07DAC" w:rsidP="001B7B01">
      <w:pPr>
        <w:spacing w:after="0" w:line="240" w:lineRule="exact"/>
        <w:rPr>
          <w:rFonts w:ascii="Times New Roman" w:eastAsia="Times" w:hAnsi="Times New Roman" w:cs="Times New Roman"/>
          <w:b/>
          <w:color w:val="000000"/>
          <w:lang w:eastAsia="it-IT"/>
        </w:rPr>
      </w:pPr>
    </w:p>
    <w:p w14:paraId="5C5D2394"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7C2AD395" w14:textId="77777777" w:rsidR="00D07DAC" w:rsidRPr="00A35784" w:rsidRDefault="00D07DAC" w:rsidP="008A786E">
      <w:pPr>
        <w:numPr>
          <w:ilvl w:val="0"/>
          <w:numId w:val="51"/>
        </w:numPr>
        <w:spacing w:after="200" w:line="240" w:lineRule="exact"/>
        <w:contextualSpacing/>
        <w:rPr>
          <w:rFonts w:ascii="Times New Roman" w:eastAsia="Times New Roman" w:hAnsi="Times New Roman" w:cs="Times New Roman"/>
          <w:b/>
        </w:rPr>
      </w:pPr>
      <w:r w:rsidRPr="00A35784">
        <w:rPr>
          <w:rFonts w:ascii="Times New Roman" w:eastAsia="Times New Roman" w:hAnsi="Times New Roman" w:cs="Times New Roman"/>
          <w:b/>
        </w:rPr>
        <w:t xml:space="preserve">Prova pratica/scritta di trattamento dei dati </w:t>
      </w:r>
    </w:p>
    <w:p w14:paraId="3BC5751C"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prove devono essere previste la valutazione e l’espressione di un giudizio mediante punteggio dei seguenti argomenti:</w:t>
      </w:r>
    </w:p>
    <w:p w14:paraId="212A8525" w14:textId="77777777" w:rsidR="00D07DAC" w:rsidRPr="00A35784" w:rsidRDefault="00D07DAC" w:rsidP="001B7B01">
      <w:pPr>
        <w:spacing w:after="0" w:line="240" w:lineRule="exact"/>
        <w:rPr>
          <w:rFonts w:ascii="Times New Roman" w:eastAsia="Times" w:hAnsi="Times New Roman" w:cs="Times New Roman"/>
          <w:color w:val="000000"/>
          <w:lang w:eastAsia="it-IT"/>
        </w:rPr>
      </w:pPr>
    </w:p>
    <w:p w14:paraId="7742AB56"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Conoscenza del pacchetto office (Excel, Access)</w:t>
      </w:r>
    </w:p>
    <w:p w14:paraId="53B40CB5"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Conoscenza dei principali software per analisi statistica dei dati ambientali (Es. Software </w:t>
      </w:r>
    </w:p>
    <w:p w14:paraId="3D586F5E" w14:textId="77777777" w:rsidR="00D07DAC" w:rsidRPr="00A35784" w:rsidRDefault="00D07DAC" w:rsidP="001B7B01">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R)</w:t>
      </w:r>
    </w:p>
    <w:p w14:paraId="04B54D68"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Controllo delle liste tassonomiche e dei relativi calcoli per individuazione di errori (nel calcolo o tassonomici)</w:t>
      </w:r>
    </w:p>
    <w:p w14:paraId="3A67439B" w14:textId="77777777" w:rsidR="00D07DAC" w:rsidRPr="00A35784" w:rsidRDefault="00D07DAC" w:rsidP="008A786E">
      <w:pPr>
        <w:numPr>
          <w:ilvl w:val="0"/>
          <w:numId w:val="68"/>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dati anomali per presenza e/o concentrazione di specie</w:t>
      </w:r>
    </w:p>
    <w:p w14:paraId="26996D5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703BEB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5B8BA8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6AD91938"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25A9786D"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17DA378"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BF5236F"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65D4872"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43B0FF4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783E13AB"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00856EE7"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9FC3710" w14:textId="77777777" w:rsidR="00E27705" w:rsidRPr="00A35784" w:rsidRDefault="00E27705" w:rsidP="00D07DAC">
      <w:pPr>
        <w:spacing w:after="0" w:line="240" w:lineRule="auto"/>
        <w:rPr>
          <w:rFonts w:ascii="Times New Roman" w:eastAsia="Times" w:hAnsi="Times New Roman" w:cs="Times New Roman"/>
          <w:color w:val="000000"/>
          <w:lang w:eastAsia="it-IT"/>
        </w:rPr>
      </w:pPr>
    </w:p>
    <w:p w14:paraId="1494F5DE" w14:textId="77777777" w:rsidR="00D07DAC" w:rsidRPr="0098766B" w:rsidRDefault="00D07DAC" w:rsidP="0098766B">
      <w:pPr>
        <w:keepNext/>
        <w:spacing w:after="0" w:line="240" w:lineRule="exact"/>
        <w:outlineLvl w:val="2"/>
        <w:rPr>
          <w:rFonts w:ascii="Times New Roman" w:eastAsia="Times" w:hAnsi="Times New Roman" w:cs="Times New Roman"/>
          <w:b/>
          <w:i/>
          <w:color w:val="000000"/>
          <w:sz w:val="24"/>
          <w:szCs w:val="24"/>
          <w:lang w:eastAsia="it-IT"/>
        </w:rPr>
      </w:pPr>
      <w:bookmarkStart w:id="351" w:name="_Toc63081364"/>
      <w:bookmarkStart w:id="352" w:name="_Toc71880580"/>
      <w:r w:rsidRPr="0098766B">
        <w:rPr>
          <w:rFonts w:ascii="Times New Roman" w:eastAsia="Times" w:hAnsi="Times New Roman" w:cs="Times New Roman"/>
          <w:b/>
          <w:i/>
          <w:color w:val="000000"/>
          <w:sz w:val="24"/>
          <w:szCs w:val="24"/>
          <w:lang w:eastAsia="it-IT"/>
        </w:rPr>
        <w:t xml:space="preserve">10.4 Schema di qualifica per il monitoraggio dell’EQB </w:t>
      </w:r>
      <w:proofErr w:type="spellStart"/>
      <w:r w:rsidRPr="0098766B">
        <w:rPr>
          <w:rFonts w:ascii="Times New Roman" w:eastAsia="Times" w:hAnsi="Times New Roman" w:cs="Times New Roman"/>
          <w:b/>
          <w:i/>
          <w:color w:val="000000"/>
          <w:sz w:val="24"/>
          <w:szCs w:val="24"/>
          <w:lang w:eastAsia="it-IT"/>
        </w:rPr>
        <w:t>Macroalghe</w:t>
      </w:r>
      <w:bookmarkEnd w:id="351"/>
      <w:bookmarkEnd w:id="352"/>
      <w:proofErr w:type="spellEnd"/>
    </w:p>
    <w:p w14:paraId="31A90AE2"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D1353A6"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Campo di applicazione e validità qualifica</w:t>
      </w:r>
    </w:p>
    <w:p w14:paraId="297CCF1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215948" w14:textId="77777777" w:rsidR="00D07DAC" w:rsidRPr="00A35784" w:rsidRDefault="00D07DAC" w:rsidP="009616BA">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di frangia infralitorale in acque marino-costiere </w:t>
      </w:r>
    </w:p>
    <w:p w14:paraId="7E6AF445"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Condizioni e limiti di validità: 3 anni </w:t>
      </w:r>
    </w:p>
    <w:p w14:paraId="682A087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F93410E"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Categoria di qualifica</w:t>
      </w:r>
    </w:p>
    <w:p w14:paraId="3F3373AD"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Borders>
          <w:top w:val="nil"/>
          <w:left w:val="nil"/>
          <w:bottom w:val="nil"/>
          <w:right w:val="nil"/>
          <w:insideH w:val="nil"/>
          <w:insideV w:val="nil"/>
        </w:tblBorders>
        <w:tblLayout w:type="fixed"/>
        <w:tblLook w:val="0400" w:firstRow="0" w:lastRow="0" w:firstColumn="0" w:lastColumn="0" w:noHBand="0" w:noVBand="1"/>
      </w:tblPr>
      <w:tblGrid>
        <w:gridCol w:w="1629"/>
        <w:gridCol w:w="6189"/>
        <w:gridCol w:w="1174"/>
        <w:gridCol w:w="78"/>
      </w:tblGrid>
      <w:tr w:rsidR="00D07DAC" w:rsidRPr="00A35784" w14:paraId="3B9516C9" w14:textId="77777777" w:rsidTr="00D07DAC">
        <w:trPr>
          <w:gridAfter w:val="1"/>
          <w:wAfter w:w="43" w:type="pct"/>
          <w:trHeight w:val="20"/>
        </w:trPr>
        <w:tc>
          <w:tcPr>
            <w:tcW w:w="898" w:type="pct"/>
          </w:tcPr>
          <w:p w14:paraId="33E99987"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MG-AC-CD</w:t>
            </w:r>
          </w:p>
        </w:tc>
        <w:tc>
          <w:tcPr>
            <w:tcW w:w="4059" w:type="pct"/>
            <w:gridSpan w:val="2"/>
          </w:tcPr>
          <w:p w14:paraId="23B3962E"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campionamento e determinazione tassonomica taxa </w:t>
            </w:r>
            <w:proofErr w:type="spellStart"/>
            <w:r w:rsidRPr="00A35784">
              <w:rPr>
                <w:rFonts w:ascii="Times New Roman" w:eastAsia="Times" w:hAnsi="Times New Roman" w:cs="Times New Roman"/>
                <w:color w:val="000000"/>
                <w:lang w:eastAsia="it-IT"/>
              </w:rPr>
              <w:t>macroalgali</w:t>
            </w:r>
            <w:proofErr w:type="spellEnd"/>
            <w:r w:rsidRPr="00A35784">
              <w:rPr>
                <w:rFonts w:ascii="Times New Roman" w:eastAsia="Times" w:hAnsi="Times New Roman" w:cs="Times New Roman"/>
                <w:color w:val="000000"/>
                <w:lang w:eastAsia="it-IT"/>
              </w:rPr>
              <w:t xml:space="preserve"> di frangia infralitorale in acque marino-costiere (Schema 1)</w:t>
            </w:r>
          </w:p>
        </w:tc>
      </w:tr>
      <w:tr w:rsidR="00D07DAC" w:rsidRPr="00A35784" w14:paraId="1D5EAC2A" w14:textId="77777777" w:rsidTr="00D07DAC">
        <w:trPr>
          <w:gridAfter w:val="1"/>
          <w:wAfter w:w="43" w:type="pct"/>
          <w:trHeight w:val="20"/>
        </w:trPr>
        <w:tc>
          <w:tcPr>
            <w:tcW w:w="898" w:type="pct"/>
          </w:tcPr>
          <w:p w14:paraId="61980013"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MG-AC-G</w:t>
            </w:r>
          </w:p>
        </w:tc>
        <w:tc>
          <w:tcPr>
            <w:tcW w:w="4059" w:type="pct"/>
            <w:gridSpan w:val="2"/>
          </w:tcPr>
          <w:p w14:paraId="1F47B7B0"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predisposizione e uso di supporti cartografici georeferenziati e </w:t>
            </w:r>
            <w:proofErr w:type="gramStart"/>
            <w:r w:rsidRPr="00A35784">
              <w:rPr>
                <w:rFonts w:ascii="Times New Roman" w:eastAsia="Times" w:hAnsi="Times New Roman" w:cs="Times New Roman"/>
                <w:color w:val="000000"/>
                <w:lang w:eastAsia="it-IT"/>
              </w:rPr>
              <w:t>non</w:t>
            </w:r>
            <w:proofErr w:type="gramEnd"/>
            <w:r w:rsidRPr="00A35784">
              <w:rPr>
                <w:rFonts w:ascii="Times New Roman" w:eastAsia="Times" w:hAnsi="Times New Roman" w:cs="Times New Roman"/>
                <w:color w:val="000000"/>
                <w:lang w:eastAsia="it-IT"/>
              </w:rPr>
              <w:t xml:space="preserve">, e database GIS (Schema 2) </w:t>
            </w:r>
          </w:p>
        </w:tc>
      </w:tr>
      <w:tr w:rsidR="00D07DAC" w:rsidRPr="00A35784" w14:paraId="7B1D66FE" w14:textId="77777777" w:rsidTr="00D07DAC">
        <w:trPr>
          <w:gridAfter w:val="1"/>
          <w:wAfter w:w="43" w:type="pct"/>
          <w:trHeight w:val="20"/>
        </w:trPr>
        <w:tc>
          <w:tcPr>
            <w:tcW w:w="898" w:type="pct"/>
          </w:tcPr>
          <w:p w14:paraId="53FF76D6"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MG-AC-IS</w:t>
            </w:r>
          </w:p>
        </w:tc>
        <w:tc>
          <w:tcPr>
            <w:tcW w:w="4059" w:type="pct"/>
            <w:gridSpan w:val="2"/>
          </w:tcPr>
          <w:p w14:paraId="0A7ED6B2"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Esperti calcolo indice CARLIT e valutazione stato di qualità ecologica EQB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in acque marino-costiere (Schema 3)</w:t>
            </w:r>
          </w:p>
          <w:p w14:paraId="3EFF342B"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p>
          <w:p w14:paraId="5F8136BA" w14:textId="77777777" w:rsidR="00D07DAC" w:rsidRPr="00A35784" w:rsidRDefault="00D07DAC" w:rsidP="009616BA">
            <w:pPr>
              <w:spacing w:after="0" w:line="240" w:lineRule="exact"/>
              <w:jc w:val="both"/>
              <w:rPr>
                <w:rFonts w:ascii="Times New Roman" w:eastAsia="Times" w:hAnsi="Times New Roman" w:cs="Times New Roman"/>
                <w:b/>
                <w:color w:val="000000"/>
                <w:lang w:eastAsia="it-IT"/>
              </w:rPr>
            </w:pPr>
          </w:p>
        </w:tc>
      </w:tr>
      <w:tr w:rsidR="00D07DAC" w:rsidRPr="00A35784" w14:paraId="06F3BCBA"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4"/>
            <w:tcBorders>
              <w:top w:val="single" w:sz="4" w:space="0" w:color="9BBB59"/>
              <w:left w:val="single" w:sz="4" w:space="0" w:color="9BBB59"/>
              <w:bottom w:val="single" w:sz="4" w:space="0" w:color="9BBB59"/>
              <w:right w:val="single" w:sz="4" w:space="0" w:color="9BBB59"/>
            </w:tcBorders>
            <w:shd w:val="clear" w:color="auto" w:fill="9BBB59"/>
          </w:tcPr>
          <w:p w14:paraId="32050DEB" w14:textId="26AC6991"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Tabella </w:t>
            </w:r>
            <w:r w:rsidR="00EB704A">
              <w:rPr>
                <w:rFonts w:ascii="Times New Roman" w:eastAsia="Times" w:hAnsi="Times New Roman" w:cs="Times New Roman"/>
                <w:b/>
                <w:color w:val="000000"/>
                <w:lang w:eastAsia="it-IT"/>
              </w:rPr>
              <w:t>10.4</w:t>
            </w:r>
            <w:r w:rsidRPr="00A35784">
              <w:rPr>
                <w:rFonts w:ascii="Times New Roman" w:eastAsia="Times" w:hAnsi="Times New Roman" w:cs="Times New Roman"/>
                <w:b/>
                <w:color w:val="000000"/>
                <w:lang w:eastAsia="it-IT"/>
              </w:rPr>
              <w:t xml:space="preserve"> Compilazione codici categorie</w:t>
            </w:r>
          </w:p>
        </w:tc>
      </w:tr>
      <w:tr w:rsidR="00D07DAC" w:rsidRPr="00AF2701" w14:paraId="2A4FBAF4"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4"/>
            <w:tcBorders>
              <w:top w:val="single" w:sz="4" w:space="0" w:color="9BBB59"/>
              <w:left w:val="single" w:sz="4" w:space="0" w:color="9BBB59"/>
              <w:bottom w:val="single" w:sz="4" w:space="0" w:color="9BBB59"/>
              <w:right w:val="single" w:sz="4" w:space="0" w:color="9BBB59"/>
            </w:tcBorders>
            <w:shd w:val="clear" w:color="auto" w:fill="D6E3BC"/>
          </w:tcPr>
          <w:p w14:paraId="4F9BE291" w14:textId="77777777" w:rsidR="00D07DAC" w:rsidRPr="00A35784" w:rsidRDefault="00D07DAC" w:rsidP="009616BA">
            <w:pPr>
              <w:spacing w:after="0" w:line="240" w:lineRule="exact"/>
              <w:jc w:val="center"/>
              <w:rPr>
                <w:rFonts w:ascii="Times New Roman" w:eastAsia="Times" w:hAnsi="Times New Roman" w:cs="Times New Roman"/>
                <w:color w:val="000000"/>
                <w:lang w:val="en-US" w:eastAsia="it-IT"/>
              </w:rPr>
            </w:pPr>
            <w:proofErr w:type="spellStart"/>
            <w:r w:rsidRPr="00A35784">
              <w:rPr>
                <w:rFonts w:ascii="Times New Roman" w:eastAsia="Times" w:hAnsi="Times New Roman" w:cs="Times New Roman"/>
                <w:color w:val="000000"/>
                <w:lang w:val="en-US" w:eastAsia="it-IT"/>
              </w:rPr>
              <w:t>Codice</w:t>
            </w:r>
            <w:proofErr w:type="spellEnd"/>
            <w:r w:rsidRPr="00A35784">
              <w:rPr>
                <w:rFonts w:ascii="Times New Roman" w:eastAsia="Times" w:hAnsi="Times New Roman" w:cs="Times New Roman"/>
                <w:color w:val="000000"/>
                <w:lang w:val="en-US" w:eastAsia="it-IT"/>
              </w:rPr>
              <w:t xml:space="preserve"> MG, AC, CD, G, IS</w:t>
            </w:r>
          </w:p>
        </w:tc>
      </w:tr>
      <w:tr w:rsidR="00D07DAC" w:rsidRPr="00A35784" w14:paraId="79648BB7"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tcBorders>
              <w:top w:val="single" w:sz="4" w:space="0" w:color="9BBB59"/>
              <w:left w:val="single" w:sz="4" w:space="0" w:color="9BBB59"/>
              <w:bottom w:val="single" w:sz="4" w:space="0" w:color="9BBB59"/>
              <w:right w:val="single" w:sz="4" w:space="0" w:color="9BBB59"/>
            </w:tcBorders>
          </w:tcPr>
          <w:p w14:paraId="4FC3FA28"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EQB </w:t>
            </w:r>
          </w:p>
        </w:tc>
        <w:tc>
          <w:tcPr>
            <w:tcW w:w="3412" w:type="pct"/>
            <w:tcBorders>
              <w:top w:val="single" w:sz="4" w:space="0" w:color="9BBB59"/>
              <w:left w:val="single" w:sz="4" w:space="0" w:color="9BBB59"/>
              <w:bottom w:val="single" w:sz="4" w:space="0" w:color="9BBB59"/>
              <w:right w:val="single" w:sz="4" w:space="0" w:color="9BBB59"/>
            </w:tcBorders>
          </w:tcPr>
          <w:p w14:paraId="2C60B05E" w14:textId="77777777" w:rsidR="00D07DAC" w:rsidRPr="00A35784" w:rsidRDefault="00D07DAC" w:rsidP="009616BA">
            <w:pPr>
              <w:spacing w:after="0" w:line="240" w:lineRule="exact"/>
              <w:rPr>
                <w:rFonts w:ascii="Times New Roman" w:eastAsia="Times" w:hAnsi="Times New Roman" w:cs="Times New Roman"/>
                <w:color w:val="000000"/>
                <w:lang w:eastAsia="it-IT"/>
              </w:rPr>
            </w:pPr>
            <w:proofErr w:type="spellStart"/>
            <w:r w:rsidRPr="00A35784">
              <w:rPr>
                <w:rFonts w:ascii="Times New Roman" w:eastAsia="Times" w:hAnsi="Times New Roman" w:cs="Times New Roman"/>
                <w:color w:val="000000"/>
                <w:lang w:eastAsia="it-IT"/>
              </w:rPr>
              <w:t>Macroalghe</w:t>
            </w:r>
            <w:proofErr w:type="spellEnd"/>
          </w:p>
        </w:tc>
        <w:tc>
          <w:tcPr>
            <w:tcW w:w="690" w:type="pct"/>
            <w:gridSpan w:val="2"/>
            <w:tcBorders>
              <w:top w:val="single" w:sz="4" w:space="0" w:color="9BBB59"/>
              <w:left w:val="single" w:sz="4" w:space="0" w:color="9BBB59"/>
              <w:bottom w:val="single" w:sz="4" w:space="0" w:color="9BBB59"/>
              <w:right w:val="single" w:sz="4" w:space="0" w:color="9BBB59"/>
            </w:tcBorders>
          </w:tcPr>
          <w:p w14:paraId="145AC5D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MG</w:t>
            </w:r>
          </w:p>
        </w:tc>
      </w:tr>
      <w:tr w:rsidR="00D07DAC" w:rsidRPr="00A35784" w14:paraId="3987E7E1"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tcBorders>
              <w:top w:val="single" w:sz="4" w:space="0" w:color="9BBB59"/>
              <w:left w:val="single" w:sz="4" w:space="0" w:color="9BBB59"/>
              <w:bottom w:val="single" w:sz="4" w:space="0" w:color="9BBB59"/>
              <w:right w:val="single" w:sz="4" w:space="0" w:color="9BBB59"/>
            </w:tcBorders>
          </w:tcPr>
          <w:p w14:paraId="2150D7AE"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lastRenderedPageBreak/>
              <w:t xml:space="preserve">Matrice </w:t>
            </w:r>
          </w:p>
        </w:tc>
        <w:tc>
          <w:tcPr>
            <w:tcW w:w="3412" w:type="pct"/>
            <w:tcBorders>
              <w:top w:val="single" w:sz="4" w:space="0" w:color="9BBB59"/>
              <w:left w:val="single" w:sz="4" w:space="0" w:color="9BBB59"/>
              <w:bottom w:val="single" w:sz="4" w:space="0" w:color="9BBB59"/>
              <w:right w:val="single" w:sz="4" w:space="0" w:color="9BBB59"/>
            </w:tcBorders>
          </w:tcPr>
          <w:p w14:paraId="356EECC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Acque marino-costiere </w:t>
            </w:r>
          </w:p>
        </w:tc>
        <w:tc>
          <w:tcPr>
            <w:tcW w:w="690" w:type="pct"/>
            <w:gridSpan w:val="2"/>
            <w:tcBorders>
              <w:top w:val="single" w:sz="4" w:space="0" w:color="9BBB59"/>
              <w:left w:val="single" w:sz="4" w:space="0" w:color="9BBB59"/>
              <w:bottom w:val="single" w:sz="4" w:space="0" w:color="9BBB59"/>
              <w:right w:val="single" w:sz="4" w:space="0" w:color="9BBB59"/>
            </w:tcBorders>
          </w:tcPr>
          <w:p w14:paraId="7B7E5B7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AC</w:t>
            </w:r>
          </w:p>
        </w:tc>
      </w:tr>
      <w:tr w:rsidR="00D07DAC" w:rsidRPr="00A35784" w14:paraId="26C1797F"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val="restart"/>
            <w:tcBorders>
              <w:top w:val="single" w:sz="4" w:space="0" w:color="9BBB59"/>
              <w:left w:val="single" w:sz="4" w:space="0" w:color="9BBB59"/>
              <w:bottom w:val="single" w:sz="4" w:space="0" w:color="9BBB59"/>
              <w:right w:val="single" w:sz="4" w:space="0" w:color="9BBB59"/>
            </w:tcBorders>
            <w:vAlign w:val="center"/>
          </w:tcPr>
          <w:p w14:paraId="2DD78220" w14:textId="77777777" w:rsidR="00D07DAC" w:rsidRPr="00A35784" w:rsidRDefault="00D07DAC" w:rsidP="009616BA">
            <w:p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Categoria</w:t>
            </w:r>
          </w:p>
        </w:tc>
        <w:tc>
          <w:tcPr>
            <w:tcW w:w="3412" w:type="pct"/>
            <w:tcBorders>
              <w:top w:val="single" w:sz="4" w:space="0" w:color="9BBB59"/>
              <w:left w:val="single" w:sz="4" w:space="0" w:color="9BBB59"/>
              <w:bottom w:val="single" w:sz="4" w:space="0" w:color="9BBB59"/>
              <w:right w:val="single" w:sz="4" w:space="0" w:color="9BBB59"/>
            </w:tcBorders>
          </w:tcPr>
          <w:p w14:paraId="3FA7C1DE"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Campionamento e Determinazione tassonomica taxa </w:t>
            </w:r>
            <w:proofErr w:type="spellStart"/>
            <w:r w:rsidRPr="00A35784">
              <w:rPr>
                <w:rFonts w:ascii="Times New Roman" w:eastAsia="Times" w:hAnsi="Times New Roman" w:cs="Times New Roman"/>
                <w:color w:val="000000"/>
                <w:lang w:eastAsia="it-IT"/>
              </w:rPr>
              <w:t>macroalgali</w:t>
            </w:r>
            <w:proofErr w:type="spellEnd"/>
            <w:r w:rsidRPr="00A35784">
              <w:rPr>
                <w:rFonts w:ascii="Times New Roman" w:eastAsia="Times" w:hAnsi="Times New Roman" w:cs="Times New Roman"/>
                <w:color w:val="000000"/>
                <w:lang w:eastAsia="it-IT"/>
              </w:rPr>
              <w:t xml:space="preserve"> di frangia infralitorale in acque marino costiere</w:t>
            </w:r>
          </w:p>
        </w:tc>
        <w:tc>
          <w:tcPr>
            <w:tcW w:w="690" w:type="pct"/>
            <w:gridSpan w:val="2"/>
            <w:tcBorders>
              <w:top w:val="single" w:sz="4" w:space="0" w:color="9BBB59"/>
              <w:left w:val="single" w:sz="4" w:space="0" w:color="9BBB59"/>
              <w:bottom w:val="single" w:sz="4" w:space="0" w:color="9BBB59"/>
              <w:right w:val="single" w:sz="4" w:space="0" w:color="9BBB59"/>
            </w:tcBorders>
          </w:tcPr>
          <w:p w14:paraId="21C53CFD"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CD</w:t>
            </w:r>
          </w:p>
        </w:tc>
      </w:tr>
      <w:tr w:rsidR="00D07DAC" w:rsidRPr="00A35784" w14:paraId="4C970DDB"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tcBorders>
              <w:top w:val="single" w:sz="4" w:space="0" w:color="9BBB59"/>
              <w:left w:val="single" w:sz="4" w:space="0" w:color="9BBB59"/>
              <w:bottom w:val="single" w:sz="4" w:space="0" w:color="9BBB59"/>
              <w:right w:val="single" w:sz="4" w:space="0" w:color="9BBB59"/>
            </w:tcBorders>
          </w:tcPr>
          <w:p w14:paraId="675ED0D4" w14:textId="77777777" w:rsidR="00D07DAC" w:rsidRPr="00A35784" w:rsidRDefault="00D07DAC" w:rsidP="009616BA">
            <w:pPr>
              <w:spacing w:after="0" w:line="240" w:lineRule="exact"/>
              <w:rPr>
                <w:rFonts w:ascii="Times New Roman" w:eastAsia="Times" w:hAnsi="Times New Roman" w:cs="Times New Roman"/>
                <w:color w:val="000000"/>
                <w:lang w:eastAsia="it-IT"/>
              </w:rPr>
            </w:pPr>
          </w:p>
        </w:tc>
        <w:tc>
          <w:tcPr>
            <w:tcW w:w="3412" w:type="pct"/>
            <w:tcBorders>
              <w:top w:val="single" w:sz="4" w:space="0" w:color="9BBB59"/>
              <w:left w:val="single" w:sz="4" w:space="0" w:color="9BBB59"/>
              <w:bottom w:val="single" w:sz="4" w:space="0" w:color="9BBB59"/>
              <w:right w:val="single" w:sz="4" w:space="0" w:color="9BBB59"/>
            </w:tcBorders>
          </w:tcPr>
          <w:p w14:paraId="3B7E5119" w14:textId="5DD7184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Predisposizione e uso di supporti cartografici georeferenziati e </w:t>
            </w:r>
            <w:proofErr w:type="gramStart"/>
            <w:r w:rsidRPr="00A35784">
              <w:rPr>
                <w:rFonts w:ascii="Times New Roman" w:eastAsia="Times" w:hAnsi="Times New Roman" w:cs="Times New Roman"/>
                <w:color w:val="000000"/>
                <w:lang w:eastAsia="it-IT"/>
              </w:rPr>
              <w:t>non</w:t>
            </w:r>
            <w:proofErr w:type="gramEnd"/>
            <w:r w:rsidRPr="00A35784">
              <w:rPr>
                <w:rFonts w:ascii="Times New Roman" w:eastAsia="Times" w:hAnsi="Times New Roman" w:cs="Times New Roman"/>
                <w:color w:val="000000"/>
                <w:lang w:eastAsia="it-IT"/>
              </w:rPr>
              <w:t>,</w:t>
            </w:r>
            <w:r w:rsidR="00A52AA7">
              <w:rPr>
                <w:rFonts w:ascii="Times New Roman" w:eastAsia="Times" w:hAnsi="Times New Roman" w:cs="Times New Roman"/>
                <w:color w:val="000000"/>
                <w:lang w:eastAsia="it-IT"/>
              </w:rPr>
              <w:t xml:space="preserve"> e database GIS </w:t>
            </w:r>
          </w:p>
        </w:tc>
        <w:tc>
          <w:tcPr>
            <w:tcW w:w="690" w:type="pct"/>
            <w:gridSpan w:val="2"/>
            <w:tcBorders>
              <w:top w:val="single" w:sz="4" w:space="0" w:color="9BBB59"/>
              <w:left w:val="single" w:sz="4" w:space="0" w:color="9BBB59"/>
              <w:bottom w:val="single" w:sz="4" w:space="0" w:color="9BBB59"/>
              <w:right w:val="single" w:sz="4" w:space="0" w:color="9BBB59"/>
            </w:tcBorders>
          </w:tcPr>
          <w:p w14:paraId="77F9FE20"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G</w:t>
            </w:r>
          </w:p>
        </w:tc>
      </w:tr>
      <w:tr w:rsidR="00D07DAC" w:rsidRPr="00A35784" w14:paraId="1BA232A1" w14:textId="77777777" w:rsidTr="00D07DAC">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898" w:type="pct"/>
            <w:vMerge/>
            <w:tcBorders>
              <w:top w:val="single" w:sz="4" w:space="0" w:color="9BBB59"/>
              <w:left w:val="single" w:sz="4" w:space="0" w:color="9BBB59"/>
              <w:bottom w:val="single" w:sz="4" w:space="0" w:color="9BBB59"/>
              <w:right w:val="single" w:sz="4" w:space="0" w:color="9BBB59"/>
            </w:tcBorders>
          </w:tcPr>
          <w:p w14:paraId="59FB6AB1" w14:textId="77777777" w:rsidR="00D07DAC" w:rsidRPr="00A35784" w:rsidRDefault="00D07DAC" w:rsidP="009616BA">
            <w:pPr>
              <w:spacing w:after="0" w:line="240" w:lineRule="exact"/>
              <w:rPr>
                <w:rFonts w:ascii="Times New Roman" w:eastAsia="Times" w:hAnsi="Times New Roman" w:cs="Times New Roman"/>
                <w:color w:val="000000"/>
                <w:lang w:eastAsia="it-IT"/>
              </w:rPr>
            </w:pPr>
          </w:p>
        </w:tc>
        <w:tc>
          <w:tcPr>
            <w:tcW w:w="3412" w:type="pct"/>
            <w:tcBorders>
              <w:top w:val="single" w:sz="4" w:space="0" w:color="9BBB59"/>
              <w:left w:val="single" w:sz="4" w:space="0" w:color="9BBB59"/>
              <w:bottom w:val="single" w:sz="4" w:space="0" w:color="9BBB59"/>
              <w:right w:val="single" w:sz="4" w:space="0" w:color="9BBB59"/>
            </w:tcBorders>
          </w:tcPr>
          <w:p w14:paraId="1D38E3DE"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Calcolo indice CARLIT e valutazione stato di qualità ecologica EQB </w:t>
            </w:r>
            <w:proofErr w:type="spellStart"/>
            <w:r w:rsidRPr="00A35784">
              <w:rPr>
                <w:rFonts w:ascii="Times New Roman" w:eastAsia="Times" w:hAnsi="Times New Roman" w:cs="Times New Roman"/>
                <w:color w:val="000000"/>
                <w:lang w:eastAsia="it-IT"/>
              </w:rPr>
              <w:t>Macroalghe</w:t>
            </w:r>
            <w:proofErr w:type="spellEnd"/>
            <w:r w:rsidRPr="00A35784">
              <w:rPr>
                <w:rFonts w:ascii="Times New Roman" w:eastAsia="Times" w:hAnsi="Times New Roman" w:cs="Times New Roman"/>
                <w:color w:val="000000"/>
                <w:lang w:eastAsia="it-IT"/>
              </w:rPr>
              <w:t xml:space="preserve"> in acque marino-costiere</w:t>
            </w:r>
          </w:p>
        </w:tc>
        <w:tc>
          <w:tcPr>
            <w:tcW w:w="690" w:type="pct"/>
            <w:gridSpan w:val="2"/>
            <w:tcBorders>
              <w:top w:val="single" w:sz="4" w:space="0" w:color="9BBB59"/>
              <w:left w:val="single" w:sz="4" w:space="0" w:color="9BBB59"/>
              <w:bottom w:val="single" w:sz="4" w:space="0" w:color="9BBB59"/>
              <w:right w:val="single" w:sz="4" w:space="0" w:color="9BBB59"/>
            </w:tcBorders>
          </w:tcPr>
          <w:p w14:paraId="2A8A6DC7"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 IS</w:t>
            </w:r>
          </w:p>
        </w:tc>
      </w:tr>
    </w:tbl>
    <w:p w14:paraId="387CFAF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DB4C39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ABFC32F"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Tipi di attività e relativi compiti</w:t>
      </w:r>
    </w:p>
    <w:p w14:paraId="79AFA14F"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439"/>
        <w:gridCol w:w="7631"/>
      </w:tblGrid>
      <w:tr w:rsidR="00D07DAC" w:rsidRPr="00A35784" w14:paraId="48785F0F" w14:textId="77777777" w:rsidTr="00D07DAC">
        <w:trPr>
          <w:trHeight w:val="20"/>
        </w:trPr>
        <w:tc>
          <w:tcPr>
            <w:tcW w:w="793" w:type="pct"/>
          </w:tcPr>
          <w:p w14:paraId="61CC5F97" w14:textId="77777777" w:rsidR="00D07DAC" w:rsidRPr="00A35784" w:rsidRDefault="00D07DAC" w:rsidP="009616BA">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MG-AC-CD</w:t>
            </w:r>
          </w:p>
        </w:tc>
        <w:tc>
          <w:tcPr>
            <w:tcW w:w="4207" w:type="pct"/>
          </w:tcPr>
          <w:p w14:paraId="787C027D"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Campionamento, </w:t>
            </w:r>
            <w:r w:rsidRPr="00A35784">
              <w:rPr>
                <w:rFonts w:ascii="Times New Roman" w:eastAsia="Times" w:hAnsi="Times New Roman" w:cs="Times New Roman"/>
                <w:color w:val="000000"/>
                <w:lang w:eastAsia="it-IT"/>
              </w:rPr>
              <w:t xml:space="preserve">determinazione tassonomica </w:t>
            </w:r>
            <w:r w:rsidRPr="00A35784">
              <w:rPr>
                <w:rFonts w:ascii="Times New Roman" w:eastAsia="Times" w:hAnsi="Times New Roman" w:cs="Times New Roman"/>
                <w:lang w:eastAsia="it-IT"/>
              </w:rPr>
              <w:t xml:space="preserve">e stima di abbondanza dei taxa </w:t>
            </w:r>
            <w:proofErr w:type="spellStart"/>
            <w:r w:rsidRPr="00A35784">
              <w:rPr>
                <w:rFonts w:ascii="Times New Roman" w:eastAsia="Times" w:hAnsi="Times New Roman" w:cs="Times New Roman"/>
                <w:lang w:eastAsia="it-IT"/>
              </w:rPr>
              <w:t>macroalgali</w:t>
            </w:r>
            <w:proofErr w:type="spellEnd"/>
            <w:r w:rsidRPr="00A35784">
              <w:rPr>
                <w:rFonts w:ascii="Times New Roman" w:eastAsia="Times" w:hAnsi="Times New Roman" w:cs="Times New Roman"/>
                <w:lang w:eastAsia="it-IT"/>
              </w:rPr>
              <w:t xml:space="preserve"> in base alle caratteristiche geomorfologiche della costa, secondo le metodiche indicate nelle linee guida di riferimento (ISPRA, 2008; ISPRA 2012) per le </w:t>
            </w:r>
            <w:proofErr w:type="spellStart"/>
            <w:r w:rsidRPr="00A35784">
              <w:rPr>
                <w:rFonts w:ascii="Times New Roman" w:eastAsia="Times" w:hAnsi="Times New Roman" w:cs="Times New Roman"/>
                <w:lang w:eastAsia="it-IT"/>
              </w:rPr>
              <w:t>Macroalghe</w:t>
            </w:r>
            <w:proofErr w:type="spellEnd"/>
            <w:r w:rsidRPr="00A35784">
              <w:rPr>
                <w:rFonts w:ascii="Times New Roman" w:eastAsia="Times" w:hAnsi="Times New Roman" w:cs="Times New Roman"/>
                <w:lang w:eastAsia="it-IT"/>
              </w:rPr>
              <w:t xml:space="preserve"> di frangia infralitorale in acque marino-costiere</w:t>
            </w:r>
          </w:p>
        </w:tc>
      </w:tr>
      <w:tr w:rsidR="00D07DAC" w:rsidRPr="00A35784" w14:paraId="24A3B66B" w14:textId="77777777" w:rsidTr="00D07DAC">
        <w:trPr>
          <w:trHeight w:val="20"/>
        </w:trPr>
        <w:tc>
          <w:tcPr>
            <w:tcW w:w="793" w:type="pct"/>
          </w:tcPr>
          <w:p w14:paraId="4CE3A0C9" w14:textId="77777777" w:rsidR="00D07DAC" w:rsidRPr="00A35784" w:rsidRDefault="00D07DAC" w:rsidP="009616BA">
            <w:pPr>
              <w:spacing w:after="0" w:line="240" w:lineRule="exact"/>
              <w:rPr>
                <w:rFonts w:ascii="Times New Roman" w:eastAsia="Times" w:hAnsi="Times New Roman" w:cs="Times New Roman"/>
                <w:b/>
                <w:lang w:eastAsia="it-IT"/>
              </w:rPr>
            </w:pPr>
            <w:r w:rsidRPr="00A35784">
              <w:rPr>
                <w:rFonts w:ascii="Times New Roman" w:eastAsia="Times" w:hAnsi="Times New Roman" w:cs="Times New Roman"/>
                <w:lang w:eastAsia="it-IT"/>
              </w:rPr>
              <w:t>MG-AC-G</w:t>
            </w:r>
          </w:p>
        </w:tc>
        <w:tc>
          <w:tcPr>
            <w:tcW w:w="4207" w:type="pct"/>
          </w:tcPr>
          <w:p w14:paraId="539C0CCB"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Predisposizione e uso di supporti cartografici georeferenziati e </w:t>
            </w:r>
            <w:proofErr w:type="gramStart"/>
            <w:r w:rsidRPr="00A35784">
              <w:rPr>
                <w:rFonts w:ascii="Times New Roman" w:eastAsia="Times" w:hAnsi="Times New Roman" w:cs="Times New Roman"/>
                <w:lang w:eastAsia="it-IT"/>
              </w:rPr>
              <w:t>non</w:t>
            </w:r>
            <w:proofErr w:type="gramEnd"/>
            <w:r w:rsidRPr="00A35784">
              <w:rPr>
                <w:rFonts w:ascii="Times New Roman" w:eastAsia="Times" w:hAnsi="Times New Roman" w:cs="Times New Roman"/>
                <w:lang w:eastAsia="it-IT"/>
              </w:rPr>
              <w:t xml:space="preserve">, e database GIS per la raccolta e l’elaborazione dei dati di campo secondo le metodologie di riferimento (ISPRA, 2008; ISPRA 2012) </w:t>
            </w:r>
          </w:p>
        </w:tc>
      </w:tr>
      <w:tr w:rsidR="00D07DAC" w:rsidRPr="00A35784" w14:paraId="2F1DABE6" w14:textId="77777777" w:rsidTr="00D07DAC">
        <w:trPr>
          <w:trHeight w:val="20"/>
        </w:trPr>
        <w:tc>
          <w:tcPr>
            <w:tcW w:w="793" w:type="pct"/>
          </w:tcPr>
          <w:p w14:paraId="3799E536"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MG-AC-IS</w:t>
            </w:r>
          </w:p>
        </w:tc>
        <w:tc>
          <w:tcPr>
            <w:tcW w:w="4207" w:type="pct"/>
          </w:tcPr>
          <w:p w14:paraId="25FB2741" w14:textId="77777777" w:rsidR="00D07DAC" w:rsidRPr="00A35784" w:rsidRDefault="00D07DAC" w:rsidP="009616BA">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Calcolo dell’indice CARLIT e valutazione dello stato di qualità ecologica dell’EQB </w:t>
            </w:r>
            <w:proofErr w:type="spellStart"/>
            <w:r w:rsidRPr="00A35784">
              <w:rPr>
                <w:rFonts w:ascii="Times New Roman" w:eastAsia="Times" w:hAnsi="Times New Roman" w:cs="Times New Roman"/>
                <w:lang w:eastAsia="it-IT"/>
              </w:rPr>
              <w:t>Macroalghe</w:t>
            </w:r>
            <w:proofErr w:type="spellEnd"/>
            <w:r w:rsidRPr="00A35784">
              <w:rPr>
                <w:rFonts w:ascii="Times New Roman" w:eastAsia="Times" w:hAnsi="Times New Roman" w:cs="Times New Roman"/>
                <w:lang w:eastAsia="it-IT"/>
              </w:rPr>
              <w:t xml:space="preserve"> in acque marino-costiere in funzione della classificazione di stato ecologico del corpo idrico oggetto del monitoraggio</w:t>
            </w:r>
          </w:p>
        </w:tc>
      </w:tr>
    </w:tbl>
    <w:p w14:paraId="205874B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C835CDC"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 xml:space="preserve"> Competenza richiesta</w:t>
      </w:r>
    </w:p>
    <w:p w14:paraId="568E5AD5"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W w:w="5000" w:type="pct"/>
        <w:tblLayout w:type="fixed"/>
        <w:tblLook w:val="0400" w:firstRow="0" w:lastRow="0" w:firstColumn="0" w:lastColumn="0" w:noHBand="0" w:noVBand="1"/>
      </w:tblPr>
      <w:tblGrid>
        <w:gridCol w:w="1399"/>
        <w:gridCol w:w="7671"/>
      </w:tblGrid>
      <w:tr w:rsidR="00D07DAC" w:rsidRPr="00A35784" w14:paraId="20DDC0FA" w14:textId="77777777" w:rsidTr="00D07DAC">
        <w:trPr>
          <w:trHeight w:val="745"/>
        </w:trPr>
        <w:tc>
          <w:tcPr>
            <w:tcW w:w="771" w:type="pct"/>
          </w:tcPr>
          <w:p w14:paraId="2E3F8169" w14:textId="77777777" w:rsidR="00D07DAC" w:rsidRPr="00A35784" w:rsidRDefault="00D07DAC" w:rsidP="009616BA">
            <w:pPr>
              <w:spacing w:after="0" w:line="240" w:lineRule="exact"/>
              <w:rPr>
                <w:rFonts w:ascii="Times New Roman" w:eastAsia="Times" w:hAnsi="Times New Roman" w:cs="Times New Roman"/>
                <w:highlight w:val="yellow"/>
                <w:lang w:eastAsia="it-IT"/>
              </w:rPr>
            </w:pPr>
            <w:r w:rsidRPr="00A35784">
              <w:rPr>
                <w:rFonts w:ascii="Times New Roman" w:eastAsia="Times" w:hAnsi="Times New Roman" w:cs="Times New Roman"/>
                <w:lang w:eastAsia="it-IT"/>
              </w:rPr>
              <w:t>MG-AC-CD</w:t>
            </w:r>
          </w:p>
        </w:tc>
        <w:tc>
          <w:tcPr>
            <w:tcW w:w="4229" w:type="pct"/>
          </w:tcPr>
          <w:p w14:paraId="55545F6D" w14:textId="77777777" w:rsidR="00D07DAC" w:rsidRPr="00A35784" w:rsidRDefault="00D07DAC" w:rsidP="009616BA">
            <w:pPr>
              <w:spacing w:after="0" w:line="240" w:lineRule="exact"/>
              <w:jc w:val="both"/>
              <w:rPr>
                <w:rFonts w:ascii="Times New Roman" w:eastAsia="Times" w:hAnsi="Times New Roman" w:cs="Times New Roman"/>
                <w:b/>
                <w:highlight w:val="yellow"/>
                <w:lang w:eastAsia="it-IT"/>
              </w:rPr>
            </w:pPr>
            <w:r w:rsidRPr="00A35784">
              <w:rPr>
                <w:rFonts w:ascii="Times New Roman" w:eastAsia="Times" w:hAnsi="Times New Roman" w:cs="Times New Roman"/>
                <w:lang w:eastAsia="it-IT"/>
              </w:rPr>
              <w:t xml:space="preserve">Operatore qualificato al campionamento, </w:t>
            </w:r>
            <w:r w:rsidRPr="00A35784">
              <w:rPr>
                <w:rFonts w:ascii="Times New Roman" w:eastAsia="Times" w:hAnsi="Times New Roman" w:cs="Times New Roman"/>
                <w:color w:val="000000"/>
                <w:lang w:eastAsia="it-IT"/>
              </w:rPr>
              <w:t>determinazione tassonomica</w:t>
            </w:r>
            <w:r w:rsidRPr="00A35784">
              <w:rPr>
                <w:rFonts w:ascii="Times New Roman" w:eastAsia="Times" w:hAnsi="Times New Roman" w:cs="Times New Roman"/>
                <w:lang w:eastAsia="it-IT"/>
              </w:rPr>
              <w:t xml:space="preserve"> e stima dell’abbondanza di taxa </w:t>
            </w:r>
            <w:proofErr w:type="spellStart"/>
            <w:r w:rsidRPr="00A35784">
              <w:rPr>
                <w:rFonts w:ascii="Times New Roman" w:eastAsia="Times" w:hAnsi="Times New Roman" w:cs="Times New Roman"/>
                <w:lang w:eastAsia="it-IT"/>
              </w:rPr>
              <w:t>macroalgali</w:t>
            </w:r>
            <w:proofErr w:type="spellEnd"/>
            <w:r w:rsidRPr="00A35784">
              <w:rPr>
                <w:rFonts w:ascii="Times New Roman" w:eastAsia="Times" w:hAnsi="Times New Roman" w:cs="Times New Roman"/>
                <w:lang w:eastAsia="it-IT"/>
              </w:rPr>
              <w:t xml:space="preserve"> di frangia infralitorale in funzione delle caratteristiche geomorfologiche in acque marino-costiere secondo le metodiche nazionali di riferimento (ISPRA, 2008; ISPRA 2012)</w:t>
            </w:r>
          </w:p>
        </w:tc>
      </w:tr>
      <w:tr w:rsidR="00D07DAC" w:rsidRPr="00A35784" w14:paraId="000DFF34" w14:textId="77777777" w:rsidTr="00D07DAC">
        <w:trPr>
          <w:trHeight w:val="512"/>
        </w:trPr>
        <w:tc>
          <w:tcPr>
            <w:tcW w:w="771" w:type="pct"/>
          </w:tcPr>
          <w:p w14:paraId="7640EB44"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MG-AC-G</w:t>
            </w:r>
          </w:p>
        </w:tc>
        <w:tc>
          <w:tcPr>
            <w:tcW w:w="4229" w:type="pct"/>
          </w:tcPr>
          <w:p w14:paraId="338E959A" w14:textId="77777777" w:rsidR="00D07DAC" w:rsidRPr="00A35784" w:rsidRDefault="00D07DAC" w:rsidP="009616BA">
            <w:pPr>
              <w:spacing w:after="0" w:line="240" w:lineRule="exact"/>
              <w:jc w:val="both"/>
              <w:rPr>
                <w:rFonts w:ascii="Times New Roman" w:eastAsia="Times" w:hAnsi="Times New Roman" w:cs="Times New Roman"/>
                <w:b/>
                <w:lang w:eastAsia="it-IT"/>
              </w:rPr>
            </w:pPr>
            <w:r w:rsidRPr="00A35784">
              <w:rPr>
                <w:rFonts w:ascii="Times New Roman" w:eastAsia="Times" w:hAnsi="Times New Roman" w:cs="Times New Roman"/>
                <w:lang w:eastAsia="it-IT"/>
              </w:rPr>
              <w:t xml:space="preserve">Operatore qualificato alla predisposizione e all’uso di supporti cartografici georeferenziati e </w:t>
            </w:r>
            <w:proofErr w:type="gramStart"/>
            <w:r w:rsidRPr="00A35784">
              <w:rPr>
                <w:rFonts w:ascii="Times New Roman" w:eastAsia="Times" w:hAnsi="Times New Roman" w:cs="Times New Roman"/>
                <w:lang w:eastAsia="it-IT"/>
              </w:rPr>
              <w:t>non</w:t>
            </w:r>
            <w:proofErr w:type="gramEnd"/>
            <w:r w:rsidRPr="00A35784">
              <w:rPr>
                <w:rFonts w:ascii="Times New Roman" w:eastAsia="Times" w:hAnsi="Times New Roman" w:cs="Times New Roman"/>
                <w:lang w:eastAsia="it-IT"/>
              </w:rPr>
              <w:t xml:space="preserve">, e database GIS </w:t>
            </w:r>
          </w:p>
        </w:tc>
      </w:tr>
      <w:tr w:rsidR="00D07DAC" w:rsidRPr="00A35784" w14:paraId="3FAA70FD" w14:textId="77777777" w:rsidTr="00D07DAC">
        <w:trPr>
          <w:trHeight w:val="759"/>
        </w:trPr>
        <w:tc>
          <w:tcPr>
            <w:tcW w:w="771" w:type="pct"/>
          </w:tcPr>
          <w:p w14:paraId="34042198" w14:textId="77777777" w:rsidR="00D07DAC" w:rsidRPr="00A35784" w:rsidRDefault="00D07DAC" w:rsidP="009616BA">
            <w:pPr>
              <w:spacing w:after="0" w:line="240" w:lineRule="exact"/>
              <w:rPr>
                <w:rFonts w:ascii="Times New Roman" w:eastAsia="Times" w:hAnsi="Times New Roman" w:cs="Times New Roman"/>
                <w:lang w:eastAsia="it-IT"/>
              </w:rPr>
            </w:pPr>
            <w:r w:rsidRPr="00A35784">
              <w:rPr>
                <w:rFonts w:ascii="Times New Roman" w:eastAsia="Times" w:hAnsi="Times New Roman" w:cs="Times New Roman"/>
                <w:lang w:eastAsia="it-IT"/>
              </w:rPr>
              <w:t>MG-AC-IS</w:t>
            </w:r>
          </w:p>
        </w:tc>
        <w:tc>
          <w:tcPr>
            <w:tcW w:w="4229" w:type="pct"/>
          </w:tcPr>
          <w:p w14:paraId="1D898470" w14:textId="77777777" w:rsidR="00D07DAC" w:rsidRPr="00A35784" w:rsidRDefault="00D07DAC" w:rsidP="009616BA">
            <w:pPr>
              <w:spacing w:after="0" w:line="240" w:lineRule="exact"/>
              <w:jc w:val="both"/>
              <w:rPr>
                <w:rFonts w:ascii="Times New Roman" w:eastAsia="Times" w:hAnsi="Times New Roman" w:cs="Times New Roman"/>
                <w:lang w:eastAsia="it-IT"/>
              </w:rPr>
            </w:pPr>
            <w:r w:rsidRPr="00A35784">
              <w:rPr>
                <w:rFonts w:ascii="Times New Roman" w:eastAsia="Times" w:hAnsi="Times New Roman" w:cs="Times New Roman"/>
                <w:lang w:eastAsia="it-IT"/>
              </w:rPr>
              <w:t xml:space="preserve">Operatore qualificato al calcolo dell’indice CARLIT e alla valutazione dello stato di qualità ecologica dell’EQB </w:t>
            </w:r>
            <w:proofErr w:type="spellStart"/>
            <w:r w:rsidRPr="00A35784">
              <w:rPr>
                <w:rFonts w:ascii="Times New Roman" w:eastAsia="Times" w:hAnsi="Times New Roman" w:cs="Times New Roman"/>
                <w:lang w:eastAsia="it-IT"/>
              </w:rPr>
              <w:t>Macroalghe</w:t>
            </w:r>
            <w:proofErr w:type="spellEnd"/>
            <w:r w:rsidRPr="00A35784">
              <w:rPr>
                <w:rFonts w:ascii="Times New Roman" w:eastAsia="Times" w:hAnsi="Times New Roman" w:cs="Times New Roman"/>
                <w:lang w:eastAsia="it-IT"/>
              </w:rPr>
              <w:t xml:space="preserve"> in acque marino-costiere in funzione della classificazione di stato ecologico del corpo idrico oggetto del monitoraggio</w:t>
            </w:r>
          </w:p>
        </w:tc>
      </w:tr>
    </w:tbl>
    <w:p w14:paraId="08BD6B83"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65D22CA5"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Requisiti di qualifica</w:t>
      </w:r>
    </w:p>
    <w:p w14:paraId="4B07AEA7"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C4080D"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BOX ESEMPLIFICATIVI</w:t>
      </w:r>
    </w:p>
    <w:p w14:paraId="7B7583DB" w14:textId="3200FA66" w:rsidR="00D07DAC" w:rsidRPr="00A35784" w:rsidRDefault="009616BA" w:rsidP="009616BA">
      <w:pPr>
        <w:tabs>
          <w:tab w:val="left" w:pos="8205"/>
        </w:tabs>
        <w:spacing w:after="0" w:line="240" w:lineRule="auto"/>
        <w:rPr>
          <w:rFonts w:ascii="Times New Roman" w:eastAsia="Times" w:hAnsi="Times New Roman" w:cs="Times New Roman"/>
          <w:color w:val="000000"/>
          <w:lang w:eastAsia="it-IT"/>
        </w:rPr>
      </w:pPr>
      <w:r>
        <w:rPr>
          <w:rFonts w:ascii="Times New Roman" w:eastAsia="Times" w:hAnsi="Times New Roman" w:cs="Times New Roman"/>
          <w:color w:val="000000"/>
          <w:lang w:eastAsia="it-IT"/>
        </w:rPr>
        <w:tab/>
      </w:r>
    </w:p>
    <w:tbl>
      <w:tblPr>
        <w:tblStyle w:val="Tabellagriglia1chiara-colore31"/>
        <w:tblW w:w="8953" w:type="dxa"/>
        <w:tblLook w:val="0400" w:firstRow="0" w:lastRow="0" w:firstColumn="0" w:lastColumn="0" w:noHBand="0" w:noVBand="1"/>
      </w:tblPr>
      <w:tblGrid>
        <w:gridCol w:w="10"/>
        <w:gridCol w:w="10"/>
        <w:gridCol w:w="9"/>
        <w:gridCol w:w="9"/>
        <w:gridCol w:w="4261"/>
        <w:gridCol w:w="23"/>
        <w:gridCol w:w="10"/>
        <w:gridCol w:w="104"/>
        <w:gridCol w:w="67"/>
        <w:gridCol w:w="4450"/>
      </w:tblGrid>
      <w:tr w:rsidR="00D07DAC" w:rsidRPr="00A35784" w14:paraId="69314AB2" w14:textId="77777777" w:rsidTr="00D07DAC">
        <w:trPr>
          <w:gridBefore w:val="4"/>
          <w:wBefore w:w="38" w:type="dxa"/>
          <w:trHeight w:val="109"/>
        </w:trPr>
        <w:tc>
          <w:tcPr>
            <w:tcW w:w="8915" w:type="dxa"/>
            <w:gridSpan w:val="6"/>
            <w:tcBorders>
              <w:top w:val="double" w:sz="4" w:space="0" w:color="9BBB59"/>
              <w:left w:val="double" w:sz="4" w:space="0" w:color="9BBB59"/>
              <w:bottom w:val="double" w:sz="4" w:space="0" w:color="9BBB59"/>
              <w:right w:val="double" w:sz="4" w:space="0" w:color="9BBB59"/>
            </w:tcBorders>
            <w:shd w:val="clear" w:color="auto" w:fill="9BBB59"/>
          </w:tcPr>
          <w:p w14:paraId="66505E0C" w14:textId="77777777" w:rsidR="00D07DAC" w:rsidRPr="00A35784" w:rsidRDefault="00D07DAC" w:rsidP="009616BA">
            <w:pPr>
              <w:spacing w:line="240" w:lineRule="exact"/>
              <w:jc w:val="both"/>
              <w:rPr>
                <w:rFonts w:ascii="Times New Roman" w:hAnsi="Times New Roman"/>
                <w:b/>
                <w:i/>
                <w:sz w:val="22"/>
                <w:szCs w:val="22"/>
              </w:rPr>
            </w:pPr>
            <w:r w:rsidRPr="00A35784">
              <w:rPr>
                <w:rFonts w:ascii="Times New Roman" w:hAnsi="Times New Roman"/>
                <w:b/>
                <w:sz w:val="22"/>
                <w:szCs w:val="22"/>
              </w:rPr>
              <w:t>Schema 1</w:t>
            </w:r>
          </w:p>
          <w:p w14:paraId="3434D08C" w14:textId="77777777" w:rsidR="00D07DAC" w:rsidRPr="00A35784" w:rsidRDefault="00D07DAC" w:rsidP="009616BA">
            <w:pPr>
              <w:spacing w:line="240" w:lineRule="exact"/>
              <w:jc w:val="center"/>
              <w:rPr>
                <w:rFonts w:ascii="Times New Roman" w:hAnsi="Times New Roman"/>
                <w:b/>
                <w:sz w:val="22"/>
                <w:szCs w:val="22"/>
              </w:rPr>
            </w:pPr>
          </w:p>
        </w:tc>
      </w:tr>
      <w:tr w:rsidR="00D07DAC" w:rsidRPr="00A35784" w14:paraId="0C103C5C" w14:textId="77777777" w:rsidTr="00D07DAC">
        <w:trPr>
          <w:gridBefore w:val="4"/>
          <w:wBefore w:w="38" w:type="dxa"/>
          <w:trHeight w:val="109"/>
        </w:trPr>
        <w:tc>
          <w:tcPr>
            <w:tcW w:w="8915" w:type="dxa"/>
            <w:gridSpan w:val="6"/>
            <w:tcBorders>
              <w:top w:val="double" w:sz="4" w:space="0" w:color="9BBB59"/>
              <w:left w:val="double" w:sz="4" w:space="0" w:color="9BBB59"/>
              <w:bottom w:val="double" w:sz="4" w:space="0" w:color="9BBB59"/>
              <w:right w:val="double" w:sz="4" w:space="0" w:color="9BBB59"/>
            </w:tcBorders>
          </w:tcPr>
          <w:p w14:paraId="230B8594"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1D079CCC" w14:textId="77777777" w:rsidTr="00D07DAC">
        <w:trPr>
          <w:gridBefore w:val="4"/>
          <w:wBefore w:w="38" w:type="dxa"/>
          <w:trHeight w:val="109"/>
        </w:trPr>
        <w:tc>
          <w:tcPr>
            <w:tcW w:w="8915" w:type="dxa"/>
            <w:gridSpan w:val="6"/>
            <w:tcBorders>
              <w:top w:val="double" w:sz="4" w:space="0" w:color="9BBB59"/>
              <w:left w:val="double" w:sz="4" w:space="0" w:color="9BBB59"/>
              <w:bottom w:val="single" w:sz="4" w:space="0" w:color="D6E3BC"/>
              <w:right w:val="double" w:sz="4" w:space="0" w:color="9BBB59"/>
            </w:tcBorders>
          </w:tcPr>
          <w:p w14:paraId="65E854B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3355D821" w14:textId="77777777" w:rsidTr="00D07DAC">
        <w:trPr>
          <w:gridBefore w:val="4"/>
          <w:wBefore w:w="38" w:type="dxa"/>
          <w:trHeight w:val="109"/>
        </w:trPr>
        <w:tc>
          <w:tcPr>
            <w:tcW w:w="8915" w:type="dxa"/>
            <w:gridSpan w:val="6"/>
            <w:tcBorders>
              <w:left w:val="double" w:sz="4" w:space="0" w:color="9BBB59"/>
              <w:right w:val="double" w:sz="4" w:space="0" w:color="9BBB59"/>
            </w:tcBorders>
          </w:tcPr>
          <w:p w14:paraId="4816F22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w:t>
            </w:r>
            <w:r w:rsidRPr="00A35784">
              <w:rPr>
                <w:rFonts w:ascii="Times New Roman" w:hAnsi="Times New Roman"/>
                <w:b/>
                <w:color w:val="000000"/>
                <w:sz w:val="22"/>
                <w:szCs w:val="22"/>
              </w:rPr>
              <w:t>determinazione tassonomica</w:t>
            </w:r>
            <w:r w:rsidRPr="00A35784">
              <w:rPr>
                <w:rFonts w:ascii="Times New Roman" w:hAnsi="Times New Roman"/>
                <w:b/>
                <w:sz w:val="22"/>
                <w:szCs w:val="22"/>
              </w:rPr>
              <w:t xml:space="preserve">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marino-costiere</w:t>
            </w:r>
          </w:p>
        </w:tc>
      </w:tr>
      <w:tr w:rsidR="00D07DAC" w:rsidRPr="00A35784" w14:paraId="79099F1C" w14:textId="77777777" w:rsidTr="00360859">
        <w:trPr>
          <w:gridBefore w:val="4"/>
          <w:wBefore w:w="38" w:type="dxa"/>
          <w:trHeight w:val="109"/>
        </w:trPr>
        <w:tc>
          <w:tcPr>
            <w:tcW w:w="4465" w:type="dxa"/>
            <w:gridSpan w:val="5"/>
            <w:tcBorders>
              <w:left w:val="double" w:sz="4" w:space="0" w:color="9BBB59"/>
            </w:tcBorders>
          </w:tcPr>
          <w:p w14:paraId="7F5148C5" w14:textId="77777777" w:rsidR="00D07DAC" w:rsidRPr="00A35784" w:rsidRDefault="00D07DAC" w:rsidP="009616BA">
            <w:pPr>
              <w:spacing w:line="240" w:lineRule="exact"/>
              <w:jc w:val="center"/>
              <w:rPr>
                <w:rFonts w:ascii="Times New Roman" w:eastAsia="Times New Roman" w:hAnsi="Times New Roman"/>
                <w:b/>
                <w:i/>
                <w:sz w:val="22"/>
                <w:szCs w:val="22"/>
                <w:u w:val="single"/>
                <w:lang w:val="en-US"/>
              </w:rPr>
            </w:pPr>
            <w:r w:rsidRPr="00A35784">
              <w:rPr>
                <w:rFonts w:ascii="Times New Roman" w:hAnsi="Times New Roman"/>
                <w:b/>
                <w:i/>
                <w:color w:val="000000"/>
                <w:sz w:val="22"/>
                <w:szCs w:val="22"/>
              </w:rPr>
              <w:t>1° Caso: personale con esperienza</w:t>
            </w:r>
          </w:p>
        </w:tc>
        <w:tc>
          <w:tcPr>
            <w:tcW w:w="4450" w:type="dxa"/>
            <w:tcBorders>
              <w:right w:val="double" w:sz="4" w:space="0" w:color="9BBB59"/>
            </w:tcBorders>
          </w:tcPr>
          <w:p w14:paraId="6C61A526" w14:textId="77777777" w:rsidR="00D07DAC" w:rsidRPr="00A35784" w:rsidRDefault="00D07DAC" w:rsidP="009616BA">
            <w:pPr>
              <w:spacing w:line="240" w:lineRule="exact"/>
              <w:ind w:left="43"/>
              <w:jc w:val="center"/>
              <w:rPr>
                <w:rFonts w:ascii="Times New Roman" w:eastAsia="Times New Roman" w:hAnsi="Times New Roman"/>
                <w:b/>
                <w:i/>
                <w:sz w:val="22"/>
                <w:szCs w:val="22"/>
                <w:u w:val="single"/>
                <w:lang w:val="en-US"/>
              </w:rPr>
            </w:pPr>
            <w:r w:rsidRPr="00A35784">
              <w:rPr>
                <w:rFonts w:ascii="Times New Roman" w:hAnsi="Times New Roman"/>
                <w:b/>
                <w:i/>
                <w:color w:val="000000"/>
                <w:sz w:val="22"/>
                <w:szCs w:val="22"/>
              </w:rPr>
              <w:t>2° Caso: neolaureati/neofiti</w:t>
            </w:r>
          </w:p>
        </w:tc>
      </w:tr>
      <w:tr w:rsidR="00D07DAC" w:rsidRPr="00A35784" w14:paraId="7025F9DB" w14:textId="77777777" w:rsidTr="00360859">
        <w:trPr>
          <w:gridBefore w:val="4"/>
          <w:wBefore w:w="38" w:type="dxa"/>
          <w:trHeight w:val="551"/>
        </w:trPr>
        <w:tc>
          <w:tcPr>
            <w:tcW w:w="4465" w:type="dxa"/>
            <w:gridSpan w:val="5"/>
            <w:tcBorders>
              <w:left w:val="double" w:sz="4" w:space="0" w:color="9BBB59"/>
            </w:tcBorders>
          </w:tcPr>
          <w:p w14:paraId="0129DC3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450" w:type="dxa"/>
            <w:tcBorders>
              <w:right w:val="double" w:sz="4" w:space="0" w:color="9BBB59"/>
            </w:tcBorders>
          </w:tcPr>
          <w:p w14:paraId="3DF16113"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512AAEC6" w14:textId="77777777" w:rsidTr="00360859">
        <w:trPr>
          <w:gridBefore w:val="4"/>
          <w:wBefore w:w="38" w:type="dxa"/>
          <w:trHeight w:val="1157"/>
        </w:trPr>
        <w:tc>
          <w:tcPr>
            <w:tcW w:w="4465" w:type="dxa"/>
            <w:gridSpan w:val="5"/>
            <w:tcBorders>
              <w:left w:val="double" w:sz="4" w:space="0" w:color="9BBB59"/>
              <w:bottom w:val="double" w:sz="4" w:space="0" w:color="9BBB59"/>
            </w:tcBorders>
          </w:tcPr>
          <w:p w14:paraId="7BEF37B2" w14:textId="77777777" w:rsidR="00D07DAC" w:rsidRPr="00A35784" w:rsidRDefault="00D07DAC" w:rsidP="009616BA">
            <w:pPr>
              <w:spacing w:line="240" w:lineRule="exact"/>
              <w:jc w:val="both"/>
              <w:rPr>
                <w:rFonts w:ascii="Times New Roman" w:hAnsi="Times New Roman"/>
                <w:b/>
                <w:sz w:val="22"/>
                <w:szCs w:val="22"/>
              </w:rPr>
            </w:pPr>
            <w:r w:rsidRPr="00A35784">
              <w:rPr>
                <w:rFonts w:ascii="Times New Roman" w:hAnsi="Times New Roman"/>
                <w:sz w:val="22"/>
                <w:szCs w:val="22"/>
              </w:rPr>
              <w:t xml:space="preserve">Esperienza documentata di almeno 3 anni nel campionamento e </w:t>
            </w:r>
            <w:r w:rsidRPr="00A35784">
              <w:rPr>
                <w:rFonts w:ascii="Times New Roman" w:hAnsi="Times New Roman"/>
                <w:color w:val="000000"/>
                <w:sz w:val="22"/>
                <w:szCs w:val="22"/>
              </w:rPr>
              <w:t xml:space="preserve">determinazione </w:t>
            </w:r>
            <w:r w:rsidRPr="00A35784">
              <w:rPr>
                <w:rFonts w:ascii="Times New Roman" w:hAnsi="Times New Roman"/>
                <w:sz w:val="22"/>
                <w:szCs w:val="22"/>
              </w:rPr>
              <w:t xml:space="preserve">/stima tassonomica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in funzione delle caratteristiche geomorfologiche in acque marino-costiere (ISPRA, 2008; ISPRA 2012)</w:t>
            </w:r>
          </w:p>
        </w:tc>
        <w:tc>
          <w:tcPr>
            <w:tcW w:w="4450" w:type="dxa"/>
            <w:tcBorders>
              <w:bottom w:val="double" w:sz="4" w:space="0" w:color="9BBB59"/>
              <w:right w:val="double" w:sz="4" w:space="0" w:color="9BBB59"/>
            </w:tcBorders>
          </w:tcPr>
          <w:p w14:paraId="2338B2A8"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569B7A06" w14:textId="77777777" w:rsidTr="00D07DAC">
        <w:trPr>
          <w:gridBefore w:val="3"/>
          <w:wBefore w:w="29" w:type="dxa"/>
          <w:trHeight w:val="286"/>
        </w:trPr>
        <w:tc>
          <w:tcPr>
            <w:tcW w:w="8924" w:type="dxa"/>
            <w:gridSpan w:val="7"/>
            <w:tcBorders>
              <w:left w:val="double" w:sz="4" w:space="0" w:color="9BBB59"/>
              <w:bottom w:val="double" w:sz="4" w:space="0" w:color="9BBB59"/>
              <w:right w:val="double" w:sz="4" w:space="0" w:color="9BBB59"/>
            </w:tcBorders>
          </w:tcPr>
          <w:p w14:paraId="6D7FB04D"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4B23BF4B" w14:textId="77777777" w:rsidTr="00D07DAC">
        <w:trPr>
          <w:gridBefore w:val="3"/>
          <w:wBefore w:w="29" w:type="dxa"/>
          <w:trHeight w:val="286"/>
        </w:trPr>
        <w:tc>
          <w:tcPr>
            <w:tcW w:w="8924" w:type="dxa"/>
            <w:gridSpan w:val="7"/>
            <w:tcBorders>
              <w:top w:val="double" w:sz="4" w:space="0" w:color="9BBB59"/>
              <w:left w:val="double" w:sz="4" w:space="0" w:color="9BBB59"/>
              <w:bottom w:val="single" w:sz="4" w:space="0" w:color="D6E3BC"/>
              <w:right w:val="double" w:sz="4" w:space="0" w:color="9BBB59"/>
            </w:tcBorders>
          </w:tcPr>
          <w:p w14:paraId="25A5225B"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lastRenderedPageBreak/>
              <w:t>REQUISITI</w:t>
            </w:r>
          </w:p>
        </w:tc>
      </w:tr>
      <w:tr w:rsidR="00D07DAC" w:rsidRPr="00A35784" w14:paraId="6D95C9E6" w14:textId="77777777" w:rsidTr="00D07DAC">
        <w:trPr>
          <w:gridBefore w:val="3"/>
          <w:wBefore w:w="29" w:type="dxa"/>
          <w:trHeight w:val="341"/>
        </w:trPr>
        <w:tc>
          <w:tcPr>
            <w:tcW w:w="8924" w:type="dxa"/>
            <w:gridSpan w:val="7"/>
            <w:tcBorders>
              <w:left w:val="double" w:sz="4" w:space="0" w:color="9BBB59"/>
              <w:right w:val="double" w:sz="4" w:space="0" w:color="9BBB59"/>
            </w:tcBorders>
          </w:tcPr>
          <w:p w14:paraId="356E8FF7"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campionamento e </w:t>
            </w:r>
            <w:r w:rsidRPr="00A35784">
              <w:rPr>
                <w:rFonts w:ascii="Times New Roman" w:hAnsi="Times New Roman"/>
                <w:b/>
                <w:color w:val="000000"/>
                <w:sz w:val="22"/>
                <w:szCs w:val="22"/>
              </w:rPr>
              <w:t>determinazione tassonomica</w:t>
            </w:r>
            <w:r w:rsidRPr="00A35784">
              <w:rPr>
                <w:rFonts w:ascii="Times New Roman" w:hAnsi="Times New Roman"/>
                <w:b/>
                <w:sz w:val="22"/>
                <w:szCs w:val="22"/>
              </w:rPr>
              <w:t xml:space="preserve">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marino-costiere</w:t>
            </w:r>
          </w:p>
        </w:tc>
      </w:tr>
      <w:tr w:rsidR="00D07DAC" w:rsidRPr="00A35784" w14:paraId="1FDD5C47" w14:textId="77777777" w:rsidTr="00360859">
        <w:trPr>
          <w:gridBefore w:val="3"/>
          <w:wBefore w:w="29" w:type="dxa"/>
          <w:trHeight w:val="286"/>
        </w:trPr>
        <w:tc>
          <w:tcPr>
            <w:tcW w:w="4474" w:type="dxa"/>
            <w:gridSpan w:val="6"/>
            <w:tcBorders>
              <w:left w:val="double" w:sz="4" w:space="0" w:color="9BBB59"/>
            </w:tcBorders>
          </w:tcPr>
          <w:p w14:paraId="266F6E39" w14:textId="77777777" w:rsidR="00D07DAC" w:rsidRPr="00A35784" w:rsidRDefault="00D07DAC" w:rsidP="009616BA">
            <w:pPr>
              <w:spacing w:line="240" w:lineRule="exact"/>
              <w:jc w:val="center"/>
              <w:rPr>
                <w:rFonts w:ascii="Times New Roman" w:hAnsi="Times New Roman"/>
                <w:b/>
                <w:i/>
                <w:sz w:val="22"/>
                <w:szCs w:val="22"/>
              </w:rPr>
            </w:pPr>
            <w:r w:rsidRPr="00A35784">
              <w:rPr>
                <w:rFonts w:ascii="Times New Roman" w:hAnsi="Times New Roman"/>
                <w:b/>
                <w:i/>
                <w:color w:val="000000"/>
                <w:sz w:val="22"/>
                <w:szCs w:val="22"/>
              </w:rPr>
              <w:t>1° Caso: personale con esperienza</w:t>
            </w:r>
          </w:p>
        </w:tc>
        <w:tc>
          <w:tcPr>
            <w:tcW w:w="4450" w:type="dxa"/>
            <w:tcBorders>
              <w:right w:val="double" w:sz="4" w:space="0" w:color="9BBB59"/>
            </w:tcBorders>
          </w:tcPr>
          <w:p w14:paraId="1BE44951" w14:textId="77777777" w:rsidR="00D07DAC" w:rsidRPr="00A35784" w:rsidRDefault="00D07DAC" w:rsidP="009616BA">
            <w:pPr>
              <w:spacing w:line="240" w:lineRule="exact"/>
              <w:jc w:val="center"/>
              <w:rPr>
                <w:rFonts w:ascii="Times New Roman" w:hAnsi="Times New Roman"/>
                <w:b/>
                <w:i/>
                <w:sz w:val="22"/>
                <w:szCs w:val="22"/>
              </w:rPr>
            </w:pPr>
            <w:r w:rsidRPr="00A35784">
              <w:rPr>
                <w:rFonts w:ascii="Times New Roman" w:hAnsi="Times New Roman"/>
                <w:b/>
                <w:i/>
                <w:color w:val="000000"/>
                <w:sz w:val="22"/>
                <w:szCs w:val="22"/>
              </w:rPr>
              <w:t>2° Caso: neolaureati/neofiti</w:t>
            </w:r>
          </w:p>
        </w:tc>
      </w:tr>
      <w:tr w:rsidR="00D07DAC" w:rsidRPr="00A35784" w14:paraId="092F1021" w14:textId="77777777" w:rsidTr="00360859">
        <w:trPr>
          <w:gridBefore w:val="3"/>
          <w:wBefore w:w="29" w:type="dxa"/>
          <w:trHeight w:val="572"/>
        </w:trPr>
        <w:tc>
          <w:tcPr>
            <w:tcW w:w="4474" w:type="dxa"/>
            <w:gridSpan w:val="6"/>
            <w:tcBorders>
              <w:left w:val="double" w:sz="4" w:space="0" w:color="9BBB59"/>
            </w:tcBorders>
          </w:tcPr>
          <w:p w14:paraId="0A29DDF2" w14:textId="4487EDC3" w:rsidR="00D07DAC" w:rsidRPr="00A35784" w:rsidRDefault="00D07DAC" w:rsidP="00AD7B18">
            <w:pPr>
              <w:spacing w:line="240" w:lineRule="exact"/>
              <w:jc w:val="both"/>
              <w:rPr>
                <w:rFonts w:ascii="Times New Roman" w:hAnsi="Times New Roman"/>
                <w:b/>
                <w:sz w:val="22"/>
                <w:szCs w:val="22"/>
              </w:rPr>
            </w:pPr>
            <w:r w:rsidRPr="00A35784">
              <w:rPr>
                <w:rFonts w:ascii="Times New Roman" w:hAnsi="Times New Roman"/>
                <w:sz w:val="22"/>
                <w:szCs w:val="22"/>
              </w:rPr>
              <w:t xml:space="preserve">Con esperienza documentata di almeno 3 anni in campionamento e </w:t>
            </w:r>
            <w:r w:rsidRPr="00A35784">
              <w:rPr>
                <w:rFonts w:ascii="Times New Roman" w:hAnsi="Times New Roman"/>
                <w:color w:val="000000"/>
                <w:sz w:val="22"/>
                <w:szCs w:val="22"/>
              </w:rPr>
              <w:t xml:space="preserve">determinazione </w:t>
            </w:r>
            <w:r w:rsidRPr="00A35784">
              <w:rPr>
                <w:rFonts w:ascii="Times New Roman" w:hAnsi="Times New Roman"/>
                <w:sz w:val="22"/>
                <w:szCs w:val="22"/>
              </w:rPr>
              <w:t xml:space="preserve">/ stima </w:t>
            </w:r>
            <w:r w:rsidRPr="00A35784">
              <w:rPr>
                <w:rFonts w:ascii="Times New Roman" w:hAnsi="Times New Roman"/>
                <w:color w:val="000000"/>
                <w:sz w:val="22"/>
                <w:szCs w:val="22"/>
              </w:rPr>
              <w:t>tassonomica</w:t>
            </w:r>
            <w:r w:rsidRPr="00A35784">
              <w:rPr>
                <w:rFonts w:ascii="Times New Roman" w:hAnsi="Times New Roman"/>
                <w:sz w:val="22"/>
                <w:szCs w:val="22"/>
              </w:rPr>
              <w:t xml:space="preserve">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in funzione delle caratteristiche geomorfologiche in acque marino-costiere </w:t>
            </w:r>
            <w:r w:rsidR="00951C1E" w:rsidRPr="00A35784">
              <w:rPr>
                <w:rFonts w:ascii="Times New Roman" w:hAnsi="Times New Roman"/>
                <w:sz w:val="22"/>
                <w:szCs w:val="22"/>
              </w:rPr>
              <w:t>(ISPRA, 2008; ISPRA 2012)</w:t>
            </w:r>
          </w:p>
        </w:tc>
        <w:tc>
          <w:tcPr>
            <w:tcW w:w="4450" w:type="dxa"/>
            <w:tcBorders>
              <w:right w:val="double" w:sz="4" w:space="0" w:color="9BBB59"/>
            </w:tcBorders>
          </w:tcPr>
          <w:p w14:paraId="033451B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60F03C08" w14:textId="77777777" w:rsidTr="00360859">
        <w:trPr>
          <w:gridBefore w:val="3"/>
          <w:wBefore w:w="29" w:type="dxa"/>
          <w:trHeight w:val="1521"/>
        </w:trPr>
        <w:tc>
          <w:tcPr>
            <w:tcW w:w="4474" w:type="dxa"/>
            <w:gridSpan w:val="6"/>
            <w:tcBorders>
              <w:left w:val="double" w:sz="4" w:space="0" w:color="9BBB59"/>
            </w:tcBorders>
          </w:tcPr>
          <w:p w14:paraId="6D8A7C22" w14:textId="77777777" w:rsidR="00D07DAC" w:rsidRPr="00A35784" w:rsidRDefault="00D07DAC" w:rsidP="009616BA">
            <w:pPr>
              <w:spacing w:line="240" w:lineRule="exact"/>
              <w:rPr>
                <w:rFonts w:ascii="Times New Roman" w:hAnsi="Times New Roman"/>
                <w:strike/>
                <w:sz w:val="22"/>
                <w:szCs w:val="22"/>
              </w:rPr>
            </w:pPr>
          </w:p>
        </w:tc>
        <w:tc>
          <w:tcPr>
            <w:tcW w:w="4450" w:type="dxa"/>
            <w:tcBorders>
              <w:right w:val="double" w:sz="4" w:space="0" w:color="9BBB59"/>
            </w:tcBorders>
          </w:tcPr>
          <w:p w14:paraId="74C91362" w14:textId="77777777" w:rsidR="00D07DAC" w:rsidRPr="00A35784" w:rsidRDefault="00D07DAC" w:rsidP="009616BA">
            <w:pPr>
              <w:spacing w:line="240" w:lineRule="exact"/>
              <w:rPr>
                <w:rFonts w:ascii="Times New Roman" w:hAnsi="Times New Roman"/>
                <w:sz w:val="22"/>
                <w:szCs w:val="22"/>
              </w:rPr>
            </w:pPr>
            <w:r w:rsidRPr="00A35784">
              <w:rPr>
                <w:rFonts w:ascii="Times New Roman" w:hAnsi="Times New Roman"/>
                <w:sz w:val="22"/>
                <w:szCs w:val="22"/>
              </w:rPr>
              <w:t>Corso base di campionamento e</w:t>
            </w:r>
          </w:p>
          <w:p w14:paraId="60F98F02"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determinazione/stima </w:t>
            </w:r>
            <w:r w:rsidRPr="00A35784">
              <w:rPr>
                <w:rFonts w:ascii="Times New Roman" w:hAnsi="Times New Roman"/>
                <w:color w:val="000000"/>
                <w:sz w:val="22"/>
                <w:szCs w:val="22"/>
              </w:rPr>
              <w:t>tassonomica</w:t>
            </w:r>
            <w:r w:rsidRPr="00A35784">
              <w:rPr>
                <w:rFonts w:ascii="Times New Roman" w:hAnsi="Times New Roman"/>
                <w:sz w:val="22"/>
                <w:szCs w:val="22"/>
              </w:rPr>
              <w:t xml:space="preserve"> di abbondanza di taxa </w:t>
            </w:r>
            <w:proofErr w:type="spellStart"/>
            <w:r w:rsidRPr="00A35784">
              <w:rPr>
                <w:rFonts w:ascii="Times New Roman" w:hAnsi="Times New Roman"/>
                <w:sz w:val="22"/>
                <w:szCs w:val="22"/>
              </w:rPr>
              <w:t>macroalgali</w:t>
            </w:r>
            <w:proofErr w:type="spellEnd"/>
            <w:r w:rsidRPr="00A35784">
              <w:rPr>
                <w:rFonts w:ascii="Times New Roman" w:hAnsi="Times New Roman"/>
                <w:sz w:val="22"/>
                <w:szCs w:val="22"/>
              </w:rPr>
              <w:t xml:space="preserve"> di frangia infralitorale in funzione delle caratteristiche geomorfologiche costiere secondo le metodiche di riferimento (ISPRA, 2008; ISPRA 2012)</w:t>
            </w:r>
          </w:p>
        </w:tc>
      </w:tr>
      <w:tr w:rsidR="00D07DAC" w:rsidRPr="00A35784" w14:paraId="1A7A20C8" w14:textId="77777777" w:rsidTr="00360859">
        <w:trPr>
          <w:gridBefore w:val="3"/>
          <w:wBefore w:w="29" w:type="dxa"/>
          <w:trHeight w:val="459"/>
        </w:trPr>
        <w:tc>
          <w:tcPr>
            <w:tcW w:w="4474" w:type="dxa"/>
            <w:gridSpan w:val="6"/>
            <w:tcBorders>
              <w:left w:val="double" w:sz="4" w:space="0" w:color="9BBB59"/>
            </w:tcBorders>
          </w:tcPr>
          <w:p w14:paraId="7B3BE5DB" w14:textId="77777777" w:rsidR="00D07DAC" w:rsidRPr="00A35784" w:rsidRDefault="00D07DAC" w:rsidP="009616BA">
            <w:pPr>
              <w:spacing w:line="240" w:lineRule="exact"/>
              <w:ind w:left="720"/>
              <w:jc w:val="both"/>
              <w:rPr>
                <w:rFonts w:ascii="Times New Roman" w:hAnsi="Times New Roman"/>
                <w:sz w:val="22"/>
                <w:szCs w:val="22"/>
              </w:rPr>
            </w:pPr>
          </w:p>
        </w:tc>
        <w:tc>
          <w:tcPr>
            <w:tcW w:w="4450" w:type="dxa"/>
            <w:tcBorders>
              <w:right w:val="double" w:sz="4" w:space="0" w:color="9BBB59"/>
            </w:tcBorders>
          </w:tcPr>
          <w:p w14:paraId="43EDF26D"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w:t>
            </w:r>
          </w:p>
        </w:tc>
      </w:tr>
      <w:tr w:rsidR="00D07DAC" w:rsidRPr="00A35784" w14:paraId="25FEBF19" w14:textId="77777777" w:rsidTr="00D07DAC">
        <w:trPr>
          <w:gridBefore w:val="3"/>
          <w:wBefore w:w="29" w:type="dxa"/>
          <w:trHeight w:val="215"/>
        </w:trPr>
        <w:tc>
          <w:tcPr>
            <w:tcW w:w="8924" w:type="dxa"/>
            <w:gridSpan w:val="7"/>
            <w:tcBorders>
              <w:left w:val="double" w:sz="4" w:space="0" w:color="9BBB59"/>
              <w:right w:val="double" w:sz="4" w:space="0" w:color="9BBB59"/>
            </w:tcBorders>
            <w:shd w:val="clear" w:color="auto" w:fill="EAF1DD"/>
          </w:tcPr>
          <w:p w14:paraId="5A4862A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4DD1954C" w14:textId="77777777" w:rsidTr="00D07DAC">
        <w:trPr>
          <w:gridBefore w:val="3"/>
          <w:wBefore w:w="29" w:type="dxa"/>
          <w:trHeight w:val="573"/>
        </w:trPr>
        <w:tc>
          <w:tcPr>
            <w:tcW w:w="8924" w:type="dxa"/>
            <w:gridSpan w:val="7"/>
            <w:tcBorders>
              <w:left w:val="double" w:sz="4" w:space="0" w:color="9BBB59"/>
              <w:bottom w:val="double" w:sz="4" w:space="0" w:color="9BBB59"/>
              <w:right w:val="double" w:sz="4" w:space="0" w:color="9BBB59"/>
            </w:tcBorders>
          </w:tcPr>
          <w:p w14:paraId="38F5EEA9"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Prova pratica ad osservazione diretta (es. prelievo campioni etc.)  e di </w:t>
            </w:r>
            <w:proofErr w:type="spellStart"/>
            <w:r w:rsidRPr="00A35784">
              <w:rPr>
                <w:rFonts w:ascii="Times New Roman" w:hAnsi="Times New Roman"/>
                <w:sz w:val="22"/>
                <w:szCs w:val="22"/>
              </w:rPr>
              <w:t>interconfronto</w:t>
            </w:r>
            <w:proofErr w:type="spellEnd"/>
            <w:r w:rsidRPr="00A35784">
              <w:rPr>
                <w:rFonts w:ascii="Times New Roman" w:hAnsi="Times New Roman"/>
                <w:sz w:val="22"/>
                <w:szCs w:val="22"/>
              </w:rPr>
              <w:t xml:space="preserve"> (es. determinazione tassonomica taxa etc.), in campo e in laboratorio, per la valutazione dell’applicazione delle metodiche di riferimento nazionali </w:t>
            </w:r>
          </w:p>
        </w:tc>
      </w:tr>
      <w:tr w:rsidR="00D07DAC" w:rsidRPr="00A35784" w14:paraId="17CE0623" w14:textId="77777777" w:rsidTr="00D07DAC">
        <w:trPr>
          <w:gridBefore w:val="3"/>
          <w:wBefore w:w="29" w:type="dxa"/>
          <w:trHeight w:val="695"/>
        </w:trPr>
        <w:tc>
          <w:tcPr>
            <w:tcW w:w="8924" w:type="dxa"/>
            <w:gridSpan w:val="7"/>
            <w:tcBorders>
              <w:top w:val="double" w:sz="4" w:space="0" w:color="9BBB59"/>
              <w:left w:val="double" w:sz="4" w:space="0" w:color="9BBB59"/>
              <w:bottom w:val="double" w:sz="4" w:space="0" w:color="9BBB59"/>
              <w:right w:val="double" w:sz="4" w:space="0" w:color="9BBB59"/>
            </w:tcBorders>
            <w:shd w:val="clear" w:color="auto" w:fill="D6E3BC"/>
          </w:tcPr>
          <w:p w14:paraId="7C595E85" w14:textId="342ADC19"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E60462">
              <w:rPr>
                <w:rFonts w:ascii="Times New Roman" w:hAnsi="Times New Roman"/>
                <w:b/>
                <w:sz w:val="22"/>
                <w:szCs w:val="22"/>
              </w:rPr>
              <w:t>di esperto</w:t>
            </w:r>
            <w:r w:rsidR="00DA2B8E">
              <w:rPr>
                <w:rFonts w:ascii="Times New Roman" w:hAnsi="Times New Roman"/>
                <w:b/>
                <w:sz w:val="22"/>
                <w:szCs w:val="22"/>
              </w:rPr>
              <w:t xml:space="preserve"> in</w:t>
            </w:r>
            <w:r w:rsidRPr="00A35784">
              <w:rPr>
                <w:rFonts w:ascii="Times New Roman" w:hAnsi="Times New Roman"/>
                <w:b/>
                <w:sz w:val="22"/>
                <w:szCs w:val="22"/>
              </w:rPr>
              <w:t xml:space="preserve"> campionamento e determinazione tassonomica taxa </w:t>
            </w:r>
            <w:proofErr w:type="spellStart"/>
            <w:r w:rsidRPr="00A35784">
              <w:rPr>
                <w:rFonts w:ascii="Times New Roman" w:hAnsi="Times New Roman"/>
                <w:b/>
                <w:sz w:val="22"/>
                <w:szCs w:val="22"/>
              </w:rPr>
              <w:t>macroalgali</w:t>
            </w:r>
            <w:proofErr w:type="spellEnd"/>
            <w:r w:rsidRPr="00A35784">
              <w:rPr>
                <w:rFonts w:ascii="Times New Roman" w:hAnsi="Times New Roman"/>
                <w:b/>
                <w:sz w:val="22"/>
                <w:szCs w:val="22"/>
              </w:rPr>
              <w:t xml:space="preserve"> di frangia infralitorale in acque </w:t>
            </w:r>
            <w:r w:rsidRPr="00A35784">
              <w:rPr>
                <w:rFonts w:ascii="Times New Roman" w:hAnsi="Times New Roman"/>
                <w:b/>
                <w:bCs/>
                <w:sz w:val="22"/>
                <w:szCs w:val="22"/>
              </w:rPr>
              <w:t>marino-costiere</w:t>
            </w:r>
            <w:r w:rsidRPr="00A35784">
              <w:rPr>
                <w:rFonts w:ascii="Times New Roman" w:hAnsi="Times New Roman"/>
                <w:sz w:val="22"/>
                <w:szCs w:val="22"/>
              </w:rPr>
              <w:t xml:space="preserve"> </w:t>
            </w:r>
          </w:p>
          <w:p w14:paraId="0B8C135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(MG-AC-CD)</w:t>
            </w:r>
          </w:p>
        </w:tc>
      </w:tr>
      <w:tr w:rsidR="00D07DAC" w:rsidRPr="00A35784" w14:paraId="5F11F0D8" w14:textId="77777777" w:rsidTr="00D07DAC">
        <w:trPr>
          <w:gridBefore w:val="2"/>
          <w:wBefore w:w="20" w:type="dxa"/>
          <w:trHeight w:val="109"/>
        </w:trPr>
        <w:tc>
          <w:tcPr>
            <w:tcW w:w="8933" w:type="dxa"/>
            <w:gridSpan w:val="8"/>
            <w:tcBorders>
              <w:bottom w:val="double" w:sz="4" w:space="0" w:color="9BBB59"/>
            </w:tcBorders>
          </w:tcPr>
          <w:p w14:paraId="55CE1BEB" w14:textId="77777777" w:rsidR="00D07DAC" w:rsidRPr="00A35784" w:rsidRDefault="00D07DAC" w:rsidP="00D07DAC">
            <w:pPr>
              <w:jc w:val="both"/>
              <w:rPr>
                <w:rFonts w:ascii="Times New Roman" w:hAnsi="Times New Roman"/>
                <w:b/>
                <w:sz w:val="22"/>
                <w:szCs w:val="22"/>
              </w:rPr>
            </w:pPr>
          </w:p>
        </w:tc>
      </w:tr>
      <w:tr w:rsidR="00D07DAC" w:rsidRPr="00A35784" w14:paraId="596059AB" w14:textId="77777777" w:rsidTr="00D07DAC">
        <w:trPr>
          <w:gridBefore w:val="2"/>
          <w:wBefore w:w="20" w:type="dxa"/>
          <w:trHeight w:val="109"/>
        </w:trPr>
        <w:tc>
          <w:tcPr>
            <w:tcW w:w="8933" w:type="dxa"/>
            <w:gridSpan w:val="8"/>
            <w:tcBorders>
              <w:top w:val="double" w:sz="4" w:space="0" w:color="9BBB59"/>
              <w:left w:val="double" w:sz="4" w:space="0" w:color="9BBB59"/>
              <w:bottom w:val="double" w:sz="4" w:space="0" w:color="9BBB59"/>
              <w:right w:val="double" w:sz="4" w:space="0" w:color="9BBB59"/>
            </w:tcBorders>
            <w:shd w:val="clear" w:color="auto" w:fill="9BBB59"/>
          </w:tcPr>
          <w:p w14:paraId="4E516C94" w14:textId="77777777" w:rsidR="00D07DAC" w:rsidRPr="00A35784" w:rsidRDefault="00D07DAC" w:rsidP="009616BA">
            <w:pPr>
              <w:spacing w:line="240" w:lineRule="exact"/>
              <w:jc w:val="both"/>
              <w:rPr>
                <w:rFonts w:ascii="Times New Roman" w:hAnsi="Times New Roman"/>
                <w:b/>
                <w:sz w:val="22"/>
                <w:szCs w:val="22"/>
              </w:rPr>
            </w:pPr>
            <w:r w:rsidRPr="00A35784">
              <w:rPr>
                <w:rFonts w:ascii="Times New Roman" w:hAnsi="Times New Roman"/>
                <w:b/>
                <w:sz w:val="22"/>
                <w:szCs w:val="22"/>
              </w:rPr>
              <w:t>Schema 2</w:t>
            </w:r>
          </w:p>
          <w:p w14:paraId="24BF4900" w14:textId="77777777" w:rsidR="00D07DAC" w:rsidRPr="00A35784" w:rsidRDefault="00D07DAC" w:rsidP="009616BA">
            <w:pPr>
              <w:spacing w:line="240" w:lineRule="exact"/>
              <w:jc w:val="both"/>
              <w:rPr>
                <w:rFonts w:ascii="Times New Roman" w:hAnsi="Times New Roman"/>
                <w:b/>
                <w:sz w:val="22"/>
                <w:szCs w:val="22"/>
              </w:rPr>
            </w:pPr>
          </w:p>
        </w:tc>
      </w:tr>
      <w:tr w:rsidR="00D07DAC" w:rsidRPr="00A35784" w14:paraId="64F2343A" w14:textId="77777777" w:rsidTr="00D07DAC">
        <w:trPr>
          <w:gridBefore w:val="2"/>
          <w:wBefore w:w="20" w:type="dxa"/>
          <w:trHeight w:val="109"/>
        </w:trPr>
        <w:tc>
          <w:tcPr>
            <w:tcW w:w="8933" w:type="dxa"/>
            <w:gridSpan w:val="8"/>
            <w:tcBorders>
              <w:top w:val="double" w:sz="4" w:space="0" w:color="9BBB59"/>
              <w:left w:val="double" w:sz="4" w:space="0" w:color="9BBB59"/>
              <w:bottom w:val="double" w:sz="4" w:space="0" w:color="9BBB59"/>
              <w:right w:val="double" w:sz="4" w:space="0" w:color="9BBB59"/>
            </w:tcBorders>
          </w:tcPr>
          <w:p w14:paraId="605CD8B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1 - DEFINIZIONI DELLE COMPETENZE INIZIALI RICHIESTE</w:t>
            </w:r>
          </w:p>
        </w:tc>
      </w:tr>
      <w:tr w:rsidR="00D07DAC" w:rsidRPr="00A35784" w14:paraId="033030C5" w14:textId="77777777" w:rsidTr="00D07DAC">
        <w:trPr>
          <w:gridBefore w:val="2"/>
          <w:wBefore w:w="20" w:type="dxa"/>
          <w:trHeight w:val="109"/>
        </w:trPr>
        <w:tc>
          <w:tcPr>
            <w:tcW w:w="8933" w:type="dxa"/>
            <w:gridSpan w:val="8"/>
            <w:tcBorders>
              <w:top w:val="double" w:sz="4" w:space="0" w:color="9BBB59"/>
              <w:left w:val="double" w:sz="4" w:space="0" w:color="9BBB59"/>
              <w:bottom w:val="single" w:sz="4" w:space="0" w:color="D6E3BC"/>
              <w:right w:val="double" w:sz="4" w:space="0" w:color="9BBB59"/>
            </w:tcBorders>
          </w:tcPr>
          <w:p w14:paraId="3ACA6FCF"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20663097" w14:textId="77777777" w:rsidTr="00D07DAC">
        <w:trPr>
          <w:gridBefore w:val="2"/>
          <w:wBefore w:w="20" w:type="dxa"/>
          <w:trHeight w:val="109"/>
        </w:trPr>
        <w:tc>
          <w:tcPr>
            <w:tcW w:w="8933" w:type="dxa"/>
            <w:gridSpan w:val="8"/>
            <w:tcBorders>
              <w:left w:val="double" w:sz="4" w:space="0" w:color="9BBB59"/>
              <w:right w:val="double" w:sz="4" w:space="0" w:color="9BBB59"/>
            </w:tcBorders>
          </w:tcPr>
          <w:p w14:paraId="6ACB9D80"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e database GIS</w:t>
            </w:r>
          </w:p>
        </w:tc>
      </w:tr>
      <w:tr w:rsidR="00D07DAC" w:rsidRPr="00A35784" w14:paraId="2072952E" w14:textId="77777777" w:rsidTr="00D07DAC">
        <w:trPr>
          <w:gridBefore w:val="2"/>
          <w:wBefore w:w="20" w:type="dxa"/>
          <w:trHeight w:val="109"/>
        </w:trPr>
        <w:tc>
          <w:tcPr>
            <w:tcW w:w="4279" w:type="dxa"/>
            <w:gridSpan w:val="3"/>
            <w:tcBorders>
              <w:left w:val="double" w:sz="4" w:space="0" w:color="9BBB59"/>
            </w:tcBorders>
          </w:tcPr>
          <w:p w14:paraId="0B62C96E"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1° Caso: personale con esperienza</w:t>
            </w:r>
          </w:p>
        </w:tc>
        <w:tc>
          <w:tcPr>
            <w:tcW w:w="4654" w:type="dxa"/>
            <w:gridSpan w:val="5"/>
            <w:tcBorders>
              <w:right w:val="double" w:sz="4" w:space="0" w:color="9BBB59"/>
            </w:tcBorders>
          </w:tcPr>
          <w:p w14:paraId="67D639C1"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2° Caso: neolaureati/neofiti</w:t>
            </w:r>
          </w:p>
        </w:tc>
      </w:tr>
      <w:tr w:rsidR="00D07DAC" w:rsidRPr="00A35784" w14:paraId="31E9E956" w14:textId="77777777" w:rsidTr="00D07DAC">
        <w:trPr>
          <w:gridBefore w:val="2"/>
          <w:wBefore w:w="20" w:type="dxa"/>
          <w:trHeight w:val="1320"/>
        </w:trPr>
        <w:tc>
          <w:tcPr>
            <w:tcW w:w="4279" w:type="dxa"/>
            <w:gridSpan w:val="3"/>
            <w:tcBorders>
              <w:left w:val="double" w:sz="4" w:space="0" w:color="9BBB59"/>
            </w:tcBorders>
          </w:tcPr>
          <w:p w14:paraId="66D1C70C"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654" w:type="dxa"/>
            <w:gridSpan w:val="5"/>
            <w:tcBorders>
              <w:right w:val="double" w:sz="4" w:space="0" w:color="9BBB59"/>
            </w:tcBorders>
          </w:tcPr>
          <w:p w14:paraId="18CE0030" w14:textId="230BBF85" w:rsidR="00D07DAC" w:rsidRPr="00A35784" w:rsidRDefault="00D07DAC" w:rsidP="005C1D74">
            <w:pPr>
              <w:spacing w:line="240" w:lineRule="exact"/>
              <w:jc w:val="both"/>
              <w:rPr>
                <w:rFonts w:ascii="Times New Roman" w:hAnsi="Times New Roman"/>
                <w:sz w:val="22"/>
                <w:szCs w:val="22"/>
              </w:rPr>
            </w:pPr>
            <w:r w:rsidRPr="00A35784">
              <w:rPr>
                <w:rFonts w:ascii="Times New Roman" w:hAnsi="Times New Roman"/>
                <w:color w:val="000000"/>
                <w:sz w:val="22"/>
                <w:szCs w:val="22"/>
              </w:rPr>
              <w:t xml:space="preserve"> Diploma di Laurea magistrale/specialistica o vecchio ordinamento i</w:t>
            </w:r>
            <w:r w:rsidRPr="005C1D74">
              <w:rPr>
                <w:rFonts w:ascii="Times New Roman" w:hAnsi="Times New Roman"/>
                <w:color w:val="000000"/>
                <w:sz w:val="22"/>
                <w:szCs w:val="22"/>
              </w:rPr>
              <w:t>n</w:t>
            </w:r>
            <w:r w:rsidRPr="005C1D74" w:rsidDel="00404DD5">
              <w:rPr>
                <w:rFonts w:ascii="Times New Roman" w:hAnsi="Times New Roman"/>
                <w:sz w:val="22"/>
                <w:szCs w:val="22"/>
              </w:rPr>
              <w:t xml:space="preserve"> </w:t>
            </w:r>
            <w:r w:rsidRPr="005C1D74">
              <w:rPr>
                <w:rFonts w:ascii="Times New Roman" w:hAnsi="Times New Roman"/>
                <w:sz w:val="22"/>
                <w:szCs w:val="22"/>
              </w:rPr>
              <w:t xml:space="preserve">Geologia, Ingegneria Ambientale, Scienze Biologiche, Scienze Naturali, Scienze Ambientali </w:t>
            </w:r>
            <w:r w:rsidRPr="005C1D74">
              <w:rPr>
                <w:rFonts w:ascii="Times New Roman" w:hAnsi="Times New Roman"/>
                <w:color w:val="000000"/>
                <w:sz w:val="22"/>
                <w:szCs w:val="22"/>
              </w:rPr>
              <w:t>o equipolle</w:t>
            </w:r>
            <w:r w:rsidRPr="00A35784">
              <w:rPr>
                <w:rFonts w:ascii="Times New Roman" w:hAnsi="Times New Roman"/>
                <w:color w:val="000000"/>
                <w:sz w:val="22"/>
                <w:szCs w:val="22"/>
              </w:rPr>
              <w:t>nti (Equipollenze ed equiparazioni tra titoli italiani, fonte MIUR)</w:t>
            </w:r>
          </w:p>
        </w:tc>
      </w:tr>
      <w:tr w:rsidR="00D07DAC" w:rsidRPr="00A35784" w14:paraId="720A0022" w14:textId="77777777" w:rsidTr="00D07DAC">
        <w:trPr>
          <w:gridBefore w:val="2"/>
          <w:wBefore w:w="20" w:type="dxa"/>
          <w:trHeight w:val="694"/>
        </w:trPr>
        <w:tc>
          <w:tcPr>
            <w:tcW w:w="4279" w:type="dxa"/>
            <w:gridSpan w:val="3"/>
            <w:tcBorders>
              <w:left w:val="double" w:sz="4" w:space="0" w:color="9BBB59"/>
              <w:bottom w:val="double" w:sz="4" w:space="0" w:color="9BBB59"/>
            </w:tcBorders>
          </w:tcPr>
          <w:p w14:paraId="75A94F0C" w14:textId="77777777" w:rsidR="00D07DAC" w:rsidRPr="00A35784" w:rsidRDefault="00D07DAC" w:rsidP="009616BA">
            <w:pPr>
              <w:spacing w:line="240" w:lineRule="exact"/>
              <w:jc w:val="both"/>
              <w:rPr>
                <w:rFonts w:ascii="Times New Roman" w:hAnsi="Times New Roman"/>
                <w:b/>
                <w:strike/>
                <w:sz w:val="22"/>
                <w:szCs w:val="22"/>
              </w:rPr>
            </w:pPr>
            <w:r w:rsidRPr="00A35784">
              <w:rPr>
                <w:rFonts w:ascii="Times New Roman" w:hAnsi="Times New Roman"/>
                <w:sz w:val="22"/>
                <w:szCs w:val="22"/>
              </w:rPr>
              <w:t xml:space="preserve">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sui sistemi cartografici e software GIS</w:t>
            </w:r>
          </w:p>
        </w:tc>
        <w:tc>
          <w:tcPr>
            <w:tcW w:w="4654" w:type="dxa"/>
            <w:gridSpan w:val="5"/>
            <w:tcBorders>
              <w:bottom w:val="double" w:sz="4" w:space="0" w:color="9BBB59"/>
              <w:right w:val="double" w:sz="4" w:space="0" w:color="9BBB59"/>
            </w:tcBorders>
          </w:tcPr>
          <w:p w14:paraId="7B4A7225"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color w:val="000000"/>
                <w:sz w:val="22"/>
                <w:szCs w:val="22"/>
              </w:rPr>
              <w:t>Neolaureati o neofiti</w:t>
            </w:r>
          </w:p>
        </w:tc>
      </w:tr>
      <w:tr w:rsidR="00D07DAC" w:rsidRPr="00A35784" w14:paraId="07A10511" w14:textId="77777777" w:rsidTr="00D07DAC">
        <w:trPr>
          <w:gridBefore w:val="1"/>
          <w:wBefore w:w="10" w:type="dxa"/>
          <w:trHeight w:val="286"/>
        </w:trPr>
        <w:tc>
          <w:tcPr>
            <w:tcW w:w="8943" w:type="dxa"/>
            <w:gridSpan w:val="9"/>
            <w:tcBorders>
              <w:left w:val="double" w:sz="4" w:space="0" w:color="9BBB59"/>
              <w:bottom w:val="double" w:sz="4" w:space="0" w:color="9BBB59"/>
              <w:right w:val="double" w:sz="4" w:space="0" w:color="9BBB59"/>
            </w:tcBorders>
          </w:tcPr>
          <w:p w14:paraId="04B3FA96"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4CF3BF28" w14:textId="77777777" w:rsidTr="00D07DAC">
        <w:trPr>
          <w:gridBefore w:val="1"/>
          <w:wBefore w:w="10" w:type="dxa"/>
          <w:trHeight w:val="286"/>
        </w:trPr>
        <w:tc>
          <w:tcPr>
            <w:tcW w:w="8943" w:type="dxa"/>
            <w:gridSpan w:val="9"/>
            <w:tcBorders>
              <w:top w:val="double" w:sz="4" w:space="0" w:color="9BBB59"/>
              <w:left w:val="double" w:sz="4" w:space="0" w:color="9BBB59"/>
              <w:bottom w:val="single" w:sz="4" w:space="0" w:color="D6E3BC"/>
              <w:right w:val="double" w:sz="4" w:space="0" w:color="9BBB59"/>
            </w:tcBorders>
          </w:tcPr>
          <w:p w14:paraId="474C15F9"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1F7B4543" w14:textId="77777777" w:rsidTr="00D07DAC">
        <w:trPr>
          <w:gridBefore w:val="1"/>
          <w:wBefore w:w="10" w:type="dxa"/>
          <w:trHeight w:val="341"/>
        </w:trPr>
        <w:tc>
          <w:tcPr>
            <w:tcW w:w="8943" w:type="dxa"/>
            <w:gridSpan w:val="9"/>
            <w:tcBorders>
              <w:left w:val="double" w:sz="4" w:space="0" w:color="9BBB59"/>
              <w:right w:val="double" w:sz="4" w:space="0" w:color="9BBB59"/>
            </w:tcBorders>
          </w:tcPr>
          <w:p w14:paraId="3DF9493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Esperti in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e database GIS</w:t>
            </w:r>
          </w:p>
        </w:tc>
      </w:tr>
      <w:tr w:rsidR="00D07DAC" w:rsidRPr="00A35784" w14:paraId="4D4CA385" w14:textId="77777777" w:rsidTr="00D07DAC">
        <w:trPr>
          <w:gridBefore w:val="1"/>
          <w:wBefore w:w="10" w:type="dxa"/>
          <w:trHeight w:val="286"/>
        </w:trPr>
        <w:tc>
          <w:tcPr>
            <w:tcW w:w="4322" w:type="dxa"/>
            <w:gridSpan w:val="6"/>
            <w:tcBorders>
              <w:left w:val="double" w:sz="4" w:space="0" w:color="9BBB59"/>
            </w:tcBorders>
          </w:tcPr>
          <w:p w14:paraId="571CD33C" w14:textId="77777777" w:rsidR="00D07DAC" w:rsidRPr="00A35784" w:rsidRDefault="00D07DAC" w:rsidP="009616BA">
            <w:pPr>
              <w:spacing w:line="240" w:lineRule="exact"/>
              <w:ind w:left="9"/>
              <w:jc w:val="center"/>
              <w:rPr>
                <w:rFonts w:ascii="Times New Roman" w:hAnsi="Times New Roman"/>
                <w:b/>
                <w:sz w:val="22"/>
                <w:szCs w:val="22"/>
              </w:rPr>
            </w:pPr>
            <w:r w:rsidRPr="00A35784">
              <w:rPr>
                <w:rFonts w:ascii="Times New Roman" w:hAnsi="Times New Roman"/>
                <w:b/>
                <w:i/>
                <w:color w:val="000000"/>
                <w:sz w:val="22"/>
                <w:szCs w:val="22"/>
              </w:rPr>
              <w:t>1° Caso: personale con esperienza</w:t>
            </w:r>
          </w:p>
        </w:tc>
        <w:tc>
          <w:tcPr>
            <w:tcW w:w="4621" w:type="dxa"/>
            <w:gridSpan w:val="3"/>
            <w:tcBorders>
              <w:right w:val="double" w:sz="4" w:space="0" w:color="9BBB59"/>
            </w:tcBorders>
          </w:tcPr>
          <w:p w14:paraId="07E091F9"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i/>
                <w:color w:val="000000"/>
                <w:sz w:val="22"/>
                <w:szCs w:val="22"/>
              </w:rPr>
              <w:t>2° Caso: neolaureati/neofiti</w:t>
            </w:r>
          </w:p>
        </w:tc>
      </w:tr>
      <w:tr w:rsidR="00D07DAC" w:rsidRPr="00A35784" w14:paraId="7D8853F8" w14:textId="77777777" w:rsidTr="00D07DAC">
        <w:trPr>
          <w:gridBefore w:val="1"/>
          <w:wBefore w:w="10" w:type="dxa"/>
          <w:trHeight w:val="572"/>
        </w:trPr>
        <w:tc>
          <w:tcPr>
            <w:tcW w:w="4322" w:type="dxa"/>
            <w:gridSpan w:val="6"/>
            <w:tcBorders>
              <w:left w:val="double" w:sz="4" w:space="0" w:color="9BBB59"/>
            </w:tcBorders>
          </w:tcPr>
          <w:p w14:paraId="102A09A6"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sui sistemi cartografici e software GIS </w:t>
            </w:r>
          </w:p>
        </w:tc>
        <w:tc>
          <w:tcPr>
            <w:tcW w:w="4621" w:type="dxa"/>
            <w:gridSpan w:val="3"/>
            <w:tcBorders>
              <w:right w:val="double" w:sz="4" w:space="0" w:color="9BBB59"/>
            </w:tcBorders>
          </w:tcPr>
          <w:p w14:paraId="37C0E119"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58BB2403" w14:textId="77777777" w:rsidTr="00D07DAC">
        <w:trPr>
          <w:gridBefore w:val="1"/>
          <w:wBefore w:w="10" w:type="dxa"/>
          <w:trHeight w:val="389"/>
        </w:trPr>
        <w:tc>
          <w:tcPr>
            <w:tcW w:w="4322" w:type="dxa"/>
            <w:gridSpan w:val="6"/>
            <w:tcBorders>
              <w:left w:val="double" w:sz="4" w:space="0" w:color="9BBB59"/>
            </w:tcBorders>
          </w:tcPr>
          <w:p w14:paraId="720A53C4" w14:textId="77777777" w:rsidR="00D07DAC" w:rsidRPr="00A35784" w:rsidRDefault="00D07DAC" w:rsidP="009616BA">
            <w:pPr>
              <w:spacing w:line="240" w:lineRule="exact"/>
              <w:rPr>
                <w:rFonts w:ascii="Times New Roman" w:hAnsi="Times New Roman"/>
                <w:strike/>
                <w:sz w:val="22"/>
                <w:szCs w:val="22"/>
              </w:rPr>
            </w:pPr>
          </w:p>
        </w:tc>
        <w:tc>
          <w:tcPr>
            <w:tcW w:w="4621" w:type="dxa"/>
            <w:gridSpan w:val="3"/>
            <w:tcBorders>
              <w:right w:val="double" w:sz="4" w:space="0" w:color="9BBB59"/>
            </w:tcBorders>
          </w:tcPr>
          <w:p w14:paraId="113C7E0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Corso base di cartografia e software GIS </w:t>
            </w:r>
          </w:p>
        </w:tc>
      </w:tr>
      <w:tr w:rsidR="00D07DAC" w:rsidRPr="00A35784" w14:paraId="6ABFF87A" w14:textId="77777777" w:rsidTr="00D07DAC">
        <w:trPr>
          <w:gridBefore w:val="1"/>
          <w:wBefore w:w="10" w:type="dxa"/>
          <w:trHeight w:val="459"/>
        </w:trPr>
        <w:tc>
          <w:tcPr>
            <w:tcW w:w="4322" w:type="dxa"/>
            <w:gridSpan w:val="6"/>
            <w:tcBorders>
              <w:left w:val="double" w:sz="4" w:space="0" w:color="9BBB59"/>
            </w:tcBorders>
          </w:tcPr>
          <w:p w14:paraId="1E6168A6" w14:textId="77777777" w:rsidR="00D07DAC" w:rsidRPr="00A35784" w:rsidRDefault="00D07DAC" w:rsidP="009616BA">
            <w:pPr>
              <w:spacing w:line="240" w:lineRule="exact"/>
              <w:ind w:left="720"/>
              <w:jc w:val="both"/>
              <w:rPr>
                <w:rFonts w:ascii="Times New Roman" w:hAnsi="Times New Roman"/>
                <w:sz w:val="22"/>
                <w:szCs w:val="22"/>
              </w:rPr>
            </w:pPr>
          </w:p>
        </w:tc>
        <w:tc>
          <w:tcPr>
            <w:tcW w:w="4621" w:type="dxa"/>
            <w:gridSpan w:val="3"/>
            <w:tcBorders>
              <w:right w:val="double" w:sz="4" w:space="0" w:color="9BBB59"/>
            </w:tcBorders>
          </w:tcPr>
          <w:p w14:paraId="19F86ED1"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almeno 1 anno in cartografia e software GIS </w:t>
            </w:r>
          </w:p>
        </w:tc>
      </w:tr>
      <w:tr w:rsidR="00D07DAC" w:rsidRPr="00A35784" w14:paraId="2B4ADA03" w14:textId="77777777" w:rsidTr="00D07DAC">
        <w:trPr>
          <w:gridBefore w:val="1"/>
          <w:wBefore w:w="10" w:type="dxa"/>
          <w:trHeight w:val="275"/>
        </w:trPr>
        <w:tc>
          <w:tcPr>
            <w:tcW w:w="8943" w:type="dxa"/>
            <w:gridSpan w:val="9"/>
            <w:tcBorders>
              <w:left w:val="double" w:sz="4" w:space="0" w:color="9BBB59"/>
              <w:right w:val="double" w:sz="4" w:space="0" w:color="9BBB59"/>
            </w:tcBorders>
            <w:shd w:val="clear" w:color="auto" w:fill="EAF1DD"/>
          </w:tcPr>
          <w:p w14:paraId="61AC5522"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4B162F65" w14:textId="77777777" w:rsidTr="00D07DAC">
        <w:trPr>
          <w:gridBefore w:val="1"/>
          <w:wBefore w:w="10" w:type="dxa"/>
          <w:trHeight w:val="573"/>
        </w:trPr>
        <w:tc>
          <w:tcPr>
            <w:tcW w:w="8943" w:type="dxa"/>
            <w:gridSpan w:val="9"/>
            <w:tcBorders>
              <w:left w:val="double" w:sz="4" w:space="0" w:color="9BBB59"/>
              <w:bottom w:val="double" w:sz="4" w:space="0" w:color="9BBB59"/>
              <w:right w:val="double" w:sz="4" w:space="0" w:color="9BBB59"/>
            </w:tcBorders>
          </w:tcPr>
          <w:p w14:paraId="719A64B4"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lastRenderedPageBreak/>
              <w:t xml:space="preserve">Prova pratica/scritta di predisposizione e uso di supporti cartografici georeferenziati e </w:t>
            </w:r>
            <w:proofErr w:type="gramStart"/>
            <w:r w:rsidRPr="00A35784">
              <w:rPr>
                <w:rFonts w:ascii="Times New Roman" w:hAnsi="Times New Roman"/>
                <w:sz w:val="22"/>
                <w:szCs w:val="22"/>
              </w:rPr>
              <w:t>non</w:t>
            </w:r>
            <w:proofErr w:type="gramEnd"/>
            <w:r w:rsidRPr="00A35784">
              <w:rPr>
                <w:rFonts w:ascii="Times New Roman" w:hAnsi="Times New Roman"/>
                <w:sz w:val="22"/>
                <w:szCs w:val="22"/>
              </w:rPr>
              <w:t xml:space="preserve">, e database GIS (es. preparazione di supporti cartografici, uso del software GIS etc.) </w:t>
            </w:r>
          </w:p>
        </w:tc>
      </w:tr>
      <w:tr w:rsidR="00D07DAC" w:rsidRPr="00A35784" w14:paraId="052FFF49" w14:textId="77777777" w:rsidTr="00D07DAC">
        <w:trPr>
          <w:gridBefore w:val="1"/>
          <w:wBefore w:w="10" w:type="dxa"/>
          <w:trHeight w:val="695"/>
        </w:trPr>
        <w:tc>
          <w:tcPr>
            <w:tcW w:w="8943" w:type="dxa"/>
            <w:gridSpan w:val="9"/>
            <w:tcBorders>
              <w:top w:val="double" w:sz="4" w:space="0" w:color="9BBB59"/>
              <w:left w:val="double" w:sz="4" w:space="0" w:color="9BBB59"/>
              <w:bottom w:val="double" w:sz="4" w:space="0" w:color="9BBB59"/>
              <w:right w:val="double" w:sz="4" w:space="0" w:color="9BBB59"/>
            </w:tcBorders>
            <w:shd w:val="clear" w:color="auto" w:fill="D6E3BC"/>
          </w:tcPr>
          <w:p w14:paraId="2D252603" w14:textId="2616552F"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 xml:space="preserve">Qualifica </w:t>
            </w:r>
            <w:r w:rsidR="00DA2B8E">
              <w:rPr>
                <w:rFonts w:ascii="Times New Roman" w:hAnsi="Times New Roman"/>
                <w:b/>
                <w:sz w:val="22"/>
                <w:szCs w:val="22"/>
              </w:rPr>
              <w:t>di esperto nella</w:t>
            </w:r>
            <w:r w:rsidRPr="00A35784">
              <w:rPr>
                <w:rFonts w:ascii="Times New Roman" w:hAnsi="Times New Roman"/>
                <w:b/>
                <w:sz w:val="22"/>
                <w:szCs w:val="22"/>
              </w:rPr>
              <w:t xml:space="preserve"> predisposizione e uso di supporti cartografici georeferenziati e </w:t>
            </w:r>
            <w:proofErr w:type="gramStart"/>
            <w:r w:rsidRPr="00A35784">
              <w:rPr>
                <w:rFonts w:ascii="Times New Roman" w:hAnsi="Times New Roman"/>
                <w:b/>
                <w:sz w:val="22"/>
                <w:szCs w:val="22"/>
              </w:rPr>
              <w:t>non</w:t>
            </w:r>
            <w:proofErr w:type="gramEnd"/>
            <w:r w:rsidRPr="00A35784">
              <w:rPr>
                <w:rFonts w:ascii="Times New Roman" w:hAnsi="Times New Roman"/>
                <w:b/>
                <w:sz w:val="22"/>
                <w:szCs w:val="22"/>
              </w:rPr>
              <w:t xml:space="preserve">, e database GIS </w:t>
            </w:r>
            <w:r w:rsidRPr="00AD7B18">
              <w:rPr>
                <w:rFonts w:ascii="Times New Roman" w:hAnsi="Times New Roman"/>
                <w:b/>
                <w:bCs/>
              </w:rPr>
              <w:t>(MG-AC-G)</w:t>
            </w:r>
          </w:p>
        </w:tc>
      </w:tr>
      <w:tr w:rsidR="00D07DAC" w:rsidRPr="00A35784" w14:paraId="368EC616"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bottom w:val="double" w:sz="4" w:space="0" w:color="9BBB59"/>
            </w:tcBorders>
          </w:tcPr>
          <w:p w14:paraId="1D613DDB" w14:textId="77777777" w:rsidR="00D07DAC" w:rsidRPr="00A35784" w:rsidRDefault="00D07DAC" w:rsidP="00D07DAC">
            <w:pPr>
              <w:jc w:val="center"/>
              <w:rPr>
                <w:rFonts w:ascii="Times New Roman" w:hAnsi="Times New Roman"/>
                <w:sz w:val="22"/>
                <w:szCs w:val="22"/>
              </w:rPr>
            </w:pPr>
          </w:p>
        </w:tc>
      </w:tr>
      <w:tr w:rsidR="00D07DAC" w:rsidRPr="00A35784" w14:paraId="5F093ADD"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double" w:sz="4" w:space="0" w:color="9BBB59"/>
              <w:right w:val="double" w:sz="4" w:space="0" w:color="9BBB59"/>
            </w:tcBorders>
            <w:shd w:val="clear" w:color="auto" w:fill="9BBB59"/>
          </w:tcPr>
          <w:p w14:paraId="1E52176E" w14:textId="77777777"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Schema 3</w:t>
            </w:r>
          </w:p>
          <w:p w14:paraId="4E599DD8" w14:textId="77777777" w:rsidR="00D07DAC" w:rsidRPr="00A35784" w:rsidRDefault="00D07DAC" w:rsidP="009616BA">
            <w:pPr>
              <w:spacing w:line="240" w:lineRule="exact"/>
              <w:jc w:val="center"/>
              <w:rPr>
                <w:rFonts w:ascii="Times New Roman" w:hAnsi="Times New Roman"/>
                <w:sz w:val="22"/>
                <w:szCs w:val="22"/>
              </w:rPr>
            </w:pPr>
          </w:p>
        </w:tc>
      </w:tr>
      <w:tr w:rsidR="00D07DAC" w:rsidRPr="00A35784" w14:paraId="0299944F"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double" w:sz="4" w:space="0" w:color="9BBB59"/>
              <w:right w:val="double" w:sz="4" w:space="0" w:color="9BBB59"/>
            </w:tcBorders>
          </w:tcPr>
          <w:p w14:paraId="0024107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sz w:val="22"/>
                <w:szCs w:val="22"/>
              </w:rPr>
              <w:t>BOX 1 - DEFINIZIONI DELLE COMPETENZE INIZIALI RICHIESTE</w:t>
            </w:r>
          </w:p>
        </w:tc>
      </w:tr>
      <w:tr w:rsidR="00D07DAC" w:rsidRPr="00A35784" w14:paraId="6F811DD5"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top w:val="double" w:sz="4" w:space="0" w:color="9BBB59"/>
              <w:left w:val="double" w:sz="4" w:space="0" w:color="9BBB59"/>
              <w:bottom w:val="single" w:sz="4" w:space="0" w:color="D6E3BC"/>
              <w:right w:val="double" w:sz="4" w:space="0" w:color="9BBB59"/>
            </w:tcBorders>
          </w:tcPr>
          <w:p w14:paraId="58DB48B5"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sz w:val="22"/>
                <w:szCs w:val="22"/>
              </w:rPr>
              <w:t>REQUISITI</w:t>
            </w:r>
          </w:p>
        </w:tc>
      </w:tr>
      <w:tr w:rsidR="00D07DAC" w:rsidRPr="00A35784" w14:paraId="25701D47"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8953" w:type="dxa"/>
            <w:gridSpan w:val="10"/>
            <w:tcBorders>
              <w:left w:val="double" w:sz="4" w:space="0" w:color="9BBB59"/>
              <w:right w:val="double" w:sz="4" w:space="0" w:color="9BBB59"/>
            </w:tcBorders>
          </w:tcPr>
          <w:p w14:paraId="47626958"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sz w:val="22"/>
                <w:szCs w:val="22"/>
              </w:rPr>
              <w:t xml:space="preserve">Esperti calcolo indice CARLIT e valutazione stato di qualità ecologica EQB </w:t>
            </w:r>
            <w:proofErr w:type="spellStart"/>
            <w:r w:rsidRPr="00A35784">
              <w:rPr>
                <w:rFonts w:ascii="Times New Roman" w:hAnsi="Times New Roman"/>
                <w:sz w:val="22"/>
                <w:szCs w:val="22"/>
              </w:rPr>
              <w:t>Macroalghe</w:t>
            </w:r>
            <w:proofErr w:type="spellEnd"/>
            <w:r w:rsidRPr="00A35784">
              <w:rPr>
                <w:rFonts w:ascii="Times New Roman" w:hAnsi="Times New Roman"/>
                <w:sz w:val="22"/>
                <w:szCs w:val="22"/>
              </w:rPr>
              <w:t xml:space="preserve"> in acque marino-costiere</w:t>
            </w:r>
          </w:p>
        </w:tc>
      </w:tr>
      <w:tr w:rsidR="00D07DAC" w:rsidRPr="00A35784" w14:paraId="7ACB8E31" w14:textId="77777777" w:rsidTr="00D07DA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tcBorders>
          </w:tcPr>
          <w:p w14:paraId="591FEB22" w14:textId="77777777" w:rsidR="00D07DAC" w:rsidRPr="00A35784" w:rsidRDefault="00D07DAC" w:rsidP="009616BA">
            <w:pPr>
              <w:spacing w:line="240" w:lineRule="exact"/>
              <w:jc w:val="center"/>
              <w:rPr>
                <w:rFonts w:ascii="Times New Roman" w:hAnsi="Times New Roman"/>
                <w:i/>
                <w:sz w:val="22"/>
                <w:szCs w:val="22"/>
              </w:rPr>
            </w:pPr>
            <w:r w:rsidRPr="00A35784">
              <w:rPr>
                <w:rFonts w:ascii="Times New Roman" w:hAnsi="Times New Roman"/>
                <w:i/>
                <w:color w:val="000000"/>
                <w:sz w:val="22"/>
                <w:szCs w:val="22"/>
              </w:rPr>
              <w:t>1° Caso: personale con esperienza</w:t>
            </w:r>
          </w:p>
        </w:tc>
        <w:tc>
          <w:tcPr>
            <w:tcW w:w="4517" w:type="dxa"/>
            <w:gridSpan w:val="2"/>
            <w:tcBorders>
              <w:right w:val="double" w:sz="4" w:space="0" w:color="9BBB59"/>
            </w:tcBorders>
          </w:tcPr>
          <w:p w14:paraId="388C55FD" w14:textId="77777777" w:rsidR="00D07DAC" w:rsidRPr="00A35784" w:rsidRDefault="00D07DAC" w:rsidP="009616BA">
            <w:pPr>
              <w:spacing w:line="240" w:lineRule="exac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i/>
                <w:sz w:val="22"/>
                <w:szCs w:val="22"/>
              </w:rPr>
            </w:pPr>
            <w:r w:rsidRPr="00A35784">
              <w:rPr>
                <w:rFonts w:ascii="Times New Roman" w:hAnsi="Times New Roman"/>
                <w:b/>
                <w:i/>
                <w:color w:val="000000"/>
                <w:sz w:val="22"/>
                <w:szCs w:val="22"/>
              </w:rPr>
              <w:t>2° Caso: neolaureati/neofiti</w:t>
            </w:r>
          </w:p>
        </w:tc>
      </w:tr>
      <w:tr w:rsidR="00D07DAC" w:rsidRPr="00A35784" w14:paraId="3E660643" w14:textId="77777777" w:rsidTr="00D07DAC">
        <w:tblPrEx>
          <w:tblLook w:val="04A0" w:firstRow="1" w:lastRow="0" w:firstColumn="1" w:lastColumn="0" w:noHBand="0" w:noVBand="1"/>
        </w:tblPrEx>
        <w:trPr>
          <w:trHeight w:val="680"/>
        </w:trPr>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tcBorders>
          </w:tcPr>
          <w:p w14:paraId="6E1AF259" w14:textId="77777777" w:rsidR="00D07DAC" w:rsidRPr="00A35784" w:rsidRDefault="00D07DAC" w:rsidP="009616BA">
            <w:pPr>
              <w:spacing w:line="240" w:lineRule="exact"/>
              <w:jc w:val="both"/>
              <w:rPr>
                <w:rFonts w:ascii="Times New Roman" w:hAnsi="Times New Roman"/>
                <w:b w:val="0"/>
                <w:i/>
                <w:sz w:val="22"/>
                <w:szCs w:val="22"/>
              </w:rPr>
            </w:pPr>
            <w:r w:rsidRPr="00A35784">
              <w:rPr>
                <w:rFonts w:ascii="Times New Roman" w:hAnsi="Times New Roman"/>
                <w:b w:val="0"/>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c>
          <w:tcPr>
            <w:tcW w:w="4517" w:type="dxa"/>
            <w:gridSpan w:val="2"/>
            <w:tcBorders>
              <w:right w:val="double" w:sz="4" w:space="0" w:color="9BBB59"/>
            </w:tcBorders>
          </w:tcPr>
          <w:p w14:paraId="1AD0269D"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i/>
                <w:sz w:val="22"/>
                <w:szCs w:val="22"/>
              </w:rPr>
            </w:pPr>
            <w:r w:rsidRPr="00A35784">
              <w:rPr>
                <w:rFonts w:ascii="Times New Roman" w:hAnsi="Times New Roman"/>
                <w:color w:val="000000"/>
                <w:sz w:val="22"/>
                <w:szCs w:val="22"/>
              </w:rPr>
              <w:t>Titolo di Studio: Diploma di Laurea magistrale/specialistica o vecchio ordinamento in Scienze Biologiche, Scienze Naturali, Scienze Agrarie, Scienze Forestali, Scienze Ambientali o equipollenti (Equipollenze ed equiparazioni tra titoli italiani, fonte MIUR)</w:t>
            </w:r>
          </w:p>
        </w:tc>
      </w:tr>
      <w:tr w:rsidR="00D07DAC" w:rsidRPr="00A35784" w14:paraId="09D95828" w14:textId="77777777" w:rsidTr="00D07DAC">
        <w:tblPrEx>
          <w:tblLook w:val="04A0" w:firstRow="1" w:lastRow="0" w:firstColumn="1" w:lastColumn="0" w:noHBand="0" w:noVBand="1"/>
        </w:tblPrEx>
        <w:trPr>
          <w:trHeight w:val="821"/>
        </w:trPr>
        <w:tc>
          <w:tcPr>
            <w:cnfStyle w:val="001000000000" w:firstRow="0" w:lastRow="0" w:firstColumn="1" w:lastColumn="0" w:oddVBand="0" w:evenVBand="0" w:oddHBand="0" w:evenHBand="0" w:firstRowFirstColumn="0" w:firstRowLastColumn="0" w:lastRowFirstColumn="0" w:lastRowLastColumn="0"/>
            <w:tcW w:w="4436" w:type="dxa"/>
            <w:gridSpan w:val="8"/>
            <w:tcBorders>
              <w:left w:val="double" w:sz="4" w:space="0" w:color="9BBB59"/>
              <w:bottom w:val="double" w:sz="4" w:space="0" w:color="9BBB59"/>
            </w:tcBorders>
          </w:tcPr>
          <w:p w14:paraId="6B0B1F24" w14:textId="77777777" w:rsidR="00D07DAC" w:rsidRPr="00A35784" w:rsidRDefault="00D07DAC" w:rsidP="009616BA">
            <w:pPr>
              <w:spacing w:line="240" w:lineRule="exact"/>
              <w:jc w:val="both"/>
              <w:rPr>
                <w:rFonts w:ascii="Times New Roman" w:hAnsi="Times New Roman"/>
                <w:b w:val="0"/>
                <w:sz w:val="22"/>
                <w:szCs w:val="22"/>
              </w:rPr>
            </w:pPr>
            <w:r w:rsidRPr="00A35784">
              <w:rPr>
                <w:rFonts w:ascii="Times New Roman" w:hAnsi="Times New Roman"/>
                <w:b w:val="0"/>
                <w:sz w:val="22"/>
                <w:szCs w:val="22"/>
              </w:rPr>
              <w:t xml:space="preserve">Esperienza documentata di almeno </w:t>
            </w:r>
            <w:proofErr w:type="gramStart"/>
            <w:r w:rsidRPr="00A35784">
              <w:rPr>
                <w:rFonts w:ascii="Times New Roman" w:hAnsi="Times New Roman"/>
                <w:b w:val="0"/>
                <w:sz w:val="22"/>
                <w:szCs w:val="22"/>
              </w:rPr>
              <w:t>2</w:t>
            </w:r>
            <w:proofErr w:type="gramEnd"/>
            <w:r w:rsidRPr="00A35784">
              <w:rPr>
                <w:rFonts w:ascii="Times New Roman" w:hAnsi="Times New Roman"/>
                <w:b w:val="0"/>
                <w:sz w:val="22"/>
                <w:szCs w:val="22"/>
              </w:rPr>
              <w:t xml:space="preserve"> anni nel calcolo dell’indice CARLIT e nella valutazione della qualità ecologica dell’EQB </w:t>
            </w:r>
            <w:proofErr w:type="spellStart"/>
            <w:r w:rsidRPr="00A35784">
              <w:rPr>
                <w:rFonts w:ascii="Times New Roman" w:hAnsi="Times New Roman"/>
                <w:b w:val="0"/>
                <w:sz w:val="22"/>
                <w:szCs w:val="22"/>
              </w:rPr>
              <w:t>Macroalghe</w:t>
            </w:r>
            <w:proofErr w:type="spellEnd"/>
            <w:r w:rsidRPr="00A35784">
              <w:rPr>
                <w:rFonts w:ascii="Times New Roman" w:hAnsi="Times New Roman"/>
                <w:b w:val="0"/>
                <w:sz w:val="22"/>
                <w:szCs w:val="22"/>
              </w:rPr>
              <w:t xml:space="preserve"> </w:t>
            </w:r>
          </w:p>
        </w:tc>
        <w:tc>
          <w:tcPr>
            <w:tcW w:w="4517" w:type="dxa"/>
            <w:gridSpan w:val="2"/>
            <w:tcBorders>
              <w:bottom w:val="double" w:sz="4" w:space="0" w:color="9BBB59"/>
              <w:right w:val="double" w:sz="4" w:space="0" w:color="9BBB59"/>
            </w:tcBorders>
          </w:tcPr>
          <w:p w14:paraId="24B68A03" w14:textId="4CD078EB" w:rsidR="00D07DAC" w:rsidRPr="00A35784" w:rsidRDefault="00951C1E"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A35784">
              <w:rPr>
                <w:rFonts w:ascii="Times New Roman" w:hAnsi="Times New Roman"/>
                <w:sz w:val="22"/>
                <w:szCs w:val="22"/>
              </w:rPr>
              <w:t>Neolaureati o neofiti</w:t>
            </w:r>
          </w:p>
        </w:tc>
      </w:tr>
      <w:tr w:rsidR="00D07DAC" w:rsidRPr="00A35784" w14:paraId="0E669CFC" w14:textId="77777777" w:rsidTr="00D07DAC">
        <w:trPr>
          <w:trHeight w:val="286"/>
        </w:trPr>
        <w:tc>
          <w:tcPr>
            <w:tcW w:w="8953" w:type="dxa"/>
            <w:gridSpan w:val="10"/>
            <w:tcBorders>
              <w:left w:val="double" w:sz="4" w:space="0" w:color="9BBB59"/>
              <w:bottom w:val="double" w:sz="4" w:space="0" w:color="9BBB59"/>
              <w:right w:val="double" w:sz="4" w:space="0" w:color="9BBB59"/>
            </w:tcBorders>
          </w:tcPr>
          <w:p w14:paraId="72179972"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BOX 2 - DEFINIZIONI DELLE COMPETENZE FINALI RICHIESTE</w:t>
            </w:r>
          </w:p>
        </w:tc>
      </w:tr>
      <w:tr w:rsidR="00D07DAC" w:rsidRPr="00A35784" w14:paraId="6C3CC0B2" w14:textId="77777777" w:rsidTr="00D07DAC">
        <w:trPr>
          <w:trHeight w:val="286"/>
        </w:trPr>
        <w:tc>
          <w:tcPr>
            <w:tcW w:w="8953" w:type="dxa"/>
            <w:gridSpan w:val="10"/>
            <w:tcBorders>
              <w:top w:val="double" w:sz="4" w:space="0" w:color="9BBB59"/>
              <w:left w:val="double" w:sz="4" w:space="0" w:color="9BBB59"/>
              <w:bottom w:val="single" w:sz="4" w:space="0" w:color="D6E3BC"/>
              <w:right w:val="double" w:sz="4" w:space="0" w:color="9BBB59"/>
            </w:tcBorders>
          </w:tcPr>
          <w:p w14:paraId="11A118B0"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REQUISITI</w:t>
            </w:r>
          </w:p>
        </w:tc>
      </w:tr>
      <w:tr w:rsidR="00D07DAC" w:rsidRPr="00A35784" w14:paraId="707E5ECF" w14:textId="77777777" w:rsidTr="00D07DAC">
        <w:trPr>
          <w:trHeight w:val="341"/>
        </w:trPr>
        <w:tc>
          <w:tcPr>
            <w:tcW w:w="8953" w:type="dxa"/>
            <w:gridSpan w:val="10"/>
            <w:tcBorders>
              <w:left w:val="double" w:sz="4" w:space="0" w:color="9BBB59"/>
              <w:right w:val="double" w:sz="4" w:space="0" w:color="9BBB59"/>
            </w:tcBorders>
          </w:tcPr>
          <w:p w14:paraId="71B965AC"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bCs/>
                <w:sz w:val="22"/>
                <w:szCs w:val="22"/>
              </w:rPr>
              <w:t xml:space="preserve">Esperti calcolo indice CARLIT e valutazione stato di qualità ecologica EQB </w:t>
            </w:r>
            <w:proofErr w:type="spellStart"/>
            <w:r w:rsidRPr="00A35784">
              <w:rPr>
                <w:rFonts w:ascii="Times New Roman" w:hAnsi="Times New Roman"/>
                <w:b/>
                <w:bCs/>
                <w:sz w:val="22"/>
                <w:szCs w:val="22"/>
              </w:rPr>
              <w:t>Macroalghe</w:t>
            </w:r>
            <w:proofErr w:type="spellEnd"/>
            <w:r w:rsidRPr="00A35784">
              <w:rPr>
                <w:rFonts w:ascii="Times New Roman" w:hAnsi="Times New Roman"/>
                <w:b/>
                <w:sz w:val="22"/>
                <w:szCs w:val="22"/>
              </w:rPr>
              <w:t xml:space="preserve"> in acque marino-costiere</w:t>
            </w:r>
          </w:p>
        </w:tc>
      </w:tr>
      <w:tr w:rsidR="00D07DAC" w:rsidRPr="00A35784" w14:paraId="6388587B" w14:textId="77777777" w:rsidTr="00D07DAC">
        <w:trPr>
          <w:trHeight w:val="245"/>
        </w:trPr>
        <w:tc>
          <w:tcPr>
            <w:tcW w:w="4322" w:type="dxa"/>
            <w:gridSpan w:val="6"/>
            <w:tcBorders>
              <w:left w:val="double" w:sz="4" w:space="0" w:color="9BBB59"/>
            </w:tcBorders>
          </w:tcPr>
          <w:p w14:paraId="3B08179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b/>
                <w:i/>
                <w:color w:val="000000"/>
                <w:sz w:val="22"/>
                <w:szCs w:val="22"/>
              </w:rPr>
              <w:t>1° Caso: personale con esperienza</w:t>
            </w:r>
          </w:p>
        </w:tc>
        <w:tc>
          <w:tcPr>
            <w:tcW w:w="4631" w:type="dxa"/>
            <w:gridSpan w:val="4"/>
            <w:tcBorders>
              <w:right w:val="double" w:sz="4" w:space="0" w:color="9BBB59"/>
            </w:tcBorders>
          </w:tcPr>
          <w:p w14:paraId="407F024F" w14:textId="77777777" w:rsidR="00D07DAC" w:rsidRPr="00A35784" w:rsidRDefault="00D07DAC" w:rsidP="009616BA">
            <w:pPr>
              <w:spacing w:line="240" w:lineRule="exact"/>
              <w:jc w:val="center"/>
              <w:rPr>
                <w:rFonts w:ascii="Times New Roman" w:hAnsi="Times New Roman"/>
                <w:sz w:val="22"/>
                <w:szCs w:val="22"/>
              </w:rPr>
            </w:pPr>
            <w:r w:rsidRPr="00A35784">
              <w:rPr>
                <w:rFonts w:ascii="Times New Roman" w:hAnsi="Times New Roman"/>
                <w:b/>
                <w:i/>
                <w:color w:val="000000"/>
                <w:sz w:val="22"/>
                <w:szCs w:val="22"/>
              </w:rPr>
              <w:t>2° Caso: neolaureati/neofiti</w:t>
            </w:r>
          </w:p>
        </w:tc>
      </w:tr>
      <w:tr w:rsidR="00951C1E" w:rsidRPr="00A35784" w14:paraId="08BBA514" w14:textId="77777777" w:rsidTr="00D07DAC">
        <w:trPr>
          <w:trHeight w:val="245"/>
        </w:trPr>
        <w:tc>
          <w:tcPr>
            <w:tcW w:w="4322" w:type="dxa"/>
            <w:gridSpan w:val="6"/>
            <w:tcBorders>
              <w:left w:val="double" w:sz="4" w:space="0" w:color="9BBB59"/>
            </w:tcBorders>
          </w:tcPr>
          <w:p w14:paraId="64283C02" w14:textId="77777777" w:rsidR="00951C1E" w:rsidRPr="00A35784" w:rsidRDefault="00951C1E" w:rsidP="00951C1E">
            <w:pPr>
              <w:spacing w:line="240" w:lineRule="exact"/>
              <w:jc w:val="both"/>
              <w:rPr>
                <w:rFonts w:ascii="Times New Roman" w:eastAsia="Times New Roman" w:hAnsi="Times New Roman"/>
                <w:strike/>
                <w:sz w:val="22"/>
                <w:szCs w:val="22"/>
              </w:rPr>
            </w:pPr>
            <w:r w:rsidRPr="00A35784">
              <w:rPr>
                <w:rFonts w:ascii="Times New Roman" w:hAnsi="Times New Roman"/>
                <w:sz w:val="22"/>
                <w:szCs w:val="22"/>
              </w:rPr>
              <w:t xml:space="preserve">Con esperienza documentata di almeno </w:t>
            </w:r>
            <w:proofErr w:type="gramStart"/>
            <w:r w:rsidRPr="00A35784">
              <w:rPr>
                <w:rFonts w:ascii="Times New Roman" w:hAnsi="Times New Roman"/>
                <w:sz w:val="22"/>
                <w:szCs w:val="22"/>
              </w:rPr>
              <w:t>2</w:t>
            </w:r>
            <w:proofErr w:type="gramEnd"/>
            <w:r w:rsidRPr="00A35784">
              <w:rPr>
                <w:rFonts w:ascii="Times New Roman" w:hAnsi="Times New Roman"/>
                <w:sz w:val="22"/>
                <w:szCs w:val="22"/>
              </w:rPr>
              <w:t xml:space="preserve"> anni nel calcolo dell’indice CARLIT e nella valutazione della qualità ecologica dell’EQB </w:t>
            </w:r>
            <w:proofErr w:type="spellStart"/>
            <w:r w:rsidRPr="00A35784">
              <w:rPr>
                <w:rFonts w:ascii="Times New Roman" w:hAnsi="Times New Roman"/>
                <w:sz w:val="22"/>
                <w:szCs w:val="22"/>
              </w:rPr>
              <w:t>Macroalghe</w:t>
            </w:r>
            <w:proofErr w:type="spellEnd"/>
          </w:p>
          <w:p w14:paraId="2A99DB4F" w14:textId="77777777" w:rsidR="00951C1E" w:rsidRPr="00A35784" w:rsidRDefault="00951C1E" w:rsidP="009616BA">
            <w:pPr>
              <w:spacing w:line="240" w:lineRule="exact"/>
              <w:jc w:val="center"/>
              <w:rPr>
                <w:rFonts w:ascii="Times New Roman" w:hAnsi="Times New Roman"/>
                <w:b/>
                <w:i/>
                <w:color w:val="000000"/>
              </w:rPr>
            </w:pPr>
          </w:p>
        </w:tc>
        <w:tc>
          <w:tcPr>
            <w:tcW w:w="4631" w:type="dxa"/>
            <w:gridSpan w:val="4"/>
            <w:tcBorders>
              <w:right w:val="double" w:sz="4" w:space="0" w:color="9BBB59"/>
            </w:tcBorders>
          </w:tcPr>
          <w:p w14:paraId="6B7F2BAE" w14:textId="01F14E01" w:rsidR="00951C1E" w:rsidRPr="00A35784" w:rsidRDefault="00951C1E" w:rsidP="00AD7B18">
            <w:pPr>
              <w:spacing w:line="240" w:lineRule="exact"/>
              <w:rPr>
                <w:rFonts w:ascii="Times New Roman" w:hAnsi="Times New Roman"/>
                <w:b/>
                <w:i/>
                <w:color w:val="000000"/>
              </w:rPr>
            </w:pPr>
            <w:r w:rsidRPr="00A35784">
              <w:rPr>
                <w:rFonts w:ascii="Times New Roman" w:hAnsi="Times New Roman"/>
                <w:sz w:val="22"/>
                <w:szCs w:val="22"/>
              </w:rPr>
              <w:t>Neolaureati o neofiti</w:t>
            </w:r>
          </w:p>
        </w:tc>
      </w:tr>
      <w:tr w:rsidR="00D07DAC" w:rsidRPr="00A35784" w14:paraId="0E661AF0" w14:textId="77777777" w:rsidTr="00D07DAC">
        <w:trPr>
          <w:trHeight w:val="552"/>
        </w:trPr>
        <w:tc>
          <w:tcPr>
            <w:tcW w:w="4322" w:type="dxa"/>
            <w:gridSpan w:val="6"/>
            <w:tcBorders>
              <w:left w:val="double" w:sz="4" w:space="0" w:color="9BBB59"/>
            </w:tcBorders>
          </w:tcPr>
          <w:p w14:paraId="11446594" w14:textId="77777777" w:rsidR="00D07DAC" w:rsidRPr="00A35784" w:rsidRDefault="00D07DAC" w:rsidP="00AD7B18">
            <w:pPr>
              <w:spacing w:line="240" w:lineRule="exact"/>
              <w:jc w:val="both"/>
              <w:rPr>
                <w:rFonts w:ascii="Times New Roman" w:hAnsi="Times New Roman"/>
                <w:strike/>
                <w:sz w:val="22"/>
                <w:szCs w:val="22"/>
              </w:rPr>
            </w:pPr>
          </w:p>
        </w:tc>
        <w:tc>
          <w:tcPr>
            <w:tcW w:w="4631" w:type="dxa"/>
            <w:gridSpan w:val="4"/>
            <w:tcBorders>
              <w:right w:val="double" w:sz="4" w:space="0" w:color="9BBB59"/>
            </w:tcBorders>
          </w:tcPr>
          <w:p w14:paraId="07F99F6F" w14:textId="1C1DDCF3"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Corso di formazione al calcolo dell’indice CARLIT per la definizione dello stato di qualità ecologica dell’EQB </w:t>
            </w:r>
            <w:proofErr w:type="spellStart"/>
            <w:r w:rsidRPr="00A35784">
              <w:rPr>
                <w:rFonts w:ascii="Times New Roman" w:hAnsi="Times New Roman"/>
                <w:sz w:val="22"/>
                <w:szCs w:val="22"/>
              </w:rPr>
              <w:t>Macroalghe</w:t>
            </w:r>
            <w:proofErr w:type="spellEnd"/>
            <w:r w:rsidRPr="00A35784">
              <w:rPr>
                <w:rFonts w:ascii="Times New Roman" w:hAnsi="Times New Roman"/>
                <w:sz w:val="22"/>
                <w:szCs w:val="22"/>
              </w:rPr>
              <w:t xml:space="preserve"> </w:t>
            </w:r>
          </w:p>
        </w:tc>
      </w:tr>
      <w:tr w:rsidR="00D07DAC" w:rsidRPr="00A35784" w14:paraId="0C81CD6C" w14:textId="77777777" w:rsidTr="00D07DAC">
        <w:trPr>
          <w:trHeight w:val="750"/>
        </w:trPr>
        <w:tc>
          <w:tcPr>
            <w:tcW w:w="4322" w:type="dxa"/>
            <w:gridSpan w:val="6"/>
            <w:tcBorders>
              <w:left w:val="double" w:sz="4" w:space="0" w:color="9BBB59"/>
            </w:tcBorders>
          </w:tcPr>
          <w:p w14:paraId="7E242E75" w14:textId="77777777" w:rsidR="00D07DAC" w:rsidRPr="00A35784" w:rsidRDefault="00D07DAC" w:rsidP="009616BA">
            <w:pPr>
              <w:spacing w:line="240" w:lineRule="exact"/>
              <w:rPr>
                <w:rFonts w:ascii="Times New Roman" w:hAnsi="Times New Roman"/>
                <w:sz w:val="22"/>
                <w:szCs w:val="22"/>
              </w:rPr>
            </w:pPr>
          </w:p>
        </w:tc>
        <w:tc>
          <w:tcPr>
            <w:tcW w:w="4631" w:type="dxa"/>
            <w:gridSpan w:val="4"/>
            <w:tcBorders>
              <w:right w:val="double" w:sz="4" w:space="0" w:color="9BBB59"/>
            </w:tcBorders>
          </w:tcPr>
          <w:p w14:paraId="4D1728B7" w14:textId="40B20E96" w:rsidR="00D07DAC" w:rsidRPr="00A35784" w:rsidRDefault="00D07DAC" w:rsidP="009616BA">
            <w:pPr>
              <w:spacing w:line="240" w:lineRule="exact"/>
              <w:jc w:val="both"/>
              <w:rPr>
                <w:rFonts w:ascii="Times New Roman" w:hAnsi="Times New Roman"/>
                <w:sz w:val="22"/>
                <w:szCs w:val="22"/>
              </w:rPr>
            </w:pPr>
            <w:r w:rsidRPr="00A35784">
              <w:rPr>
                <w:rFonts w:ascii="Times New Roman" w:hAnsi="Times New Roman"/>
                <w:sz w:val="22"/>
                <w:szCs w:val="22"/>
              </w:rPr>
              <w:t xml:space="preserve">Esperienza documentata di 1 anno nel calcolo dell’indice CARLIT e nella definizione dello stato di qualità ecologica dell’EQB </w:t>
            </w:r>
            <w:proofErr w:type="spellStart"/>
            <w:r w:rsidRPr="00A35784">
              <w:rPr>
                <w:rFonts w:ascii="Times New Roman" w:hAnsi="Times New Roman"/>
                <w:sz w:val="22"/>
                <w:szCs w:val="22"/>
              </w:rPr>
              <w:t>Macroalghe</w:t>
            </w:r>
            <w:proofErr w:type="spellEnd"/>
            <w:r w:rsidRPr="00A35784">
              <w:rPr>
                <w:rFonts w:ascii="Times New Roman" w:hAnsi="Times New Roman"/>
                <w:sz w:val="22"/>
                <w:szCs w:val="22"/>
              </w:rPr>
              <w:t xml:space="preserve"> </w:t>
            </w:r>
          </w:p>
        </w:tc>
      </w:tr>
      <w:tr w:rsidR="00D07DAC" w:rsidRPr="00A35784" w14:paraId="5AF31E91" w14:textId="77777777" w:rsidTr="00D07DAC">
        <w:trPr>
          <w:trHeight w:val="399"/>
        </w:trPr>
        <w:tc>
          <w:tcPr>
            <w:tcW w:w="8953" w:type="dxa"/>
            <w:gridSpan w:val="10"/>
            <w:tcBorders>
              <w:left w:val="double" w:sz="4" w:space="0" w:color="9BBB59"/>
              <w:right w:val="double" w:sz="4" w:space="0" w:color="9BBB59"/>
            </w:tcBorders>
            <w:shd w:val="clear" w:color="auto" w:fill="EAF1DD"/>
          </w:tcPr>
          <w:p w14:paraId="6AB27303"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Metodo per la valutazione della qualifica</w:t>
            </w:r>
          </w:p>
        </w:tc>
      </w:tr>
      <w:tr w:rsidR="00D07DAC" w:rsidRPr="00A35784" w14:paraId="6406A537" w14:textId="77777777" w:rsidTr="00D07DAC">
        <w:trPr>
          <w:trHeight w:val="573"/>
        </w:trPr>
        <w:tc>
          <w:tcPr>
            <w:tcW w:w="8953" w:type="dxa"/>
            <w:gridSpan w:val="10"/>
            <w:tcBorders>
              <w:left w:val="double" w:sz="4" w:space="0" w:color="9BBB59"/>
              <w:bottom w:val="double" w:sz="2" w:space="0" w:color="9BBB59"/>
              <w:right w:val="double" w:sz="4" w:space="0" w:color="9BBB59"/>
            </w:tcBorders>
          </w:tcPr>
          <w:p w14:paraId="3BE890C5" w14:textId="6BE8160B" w:rsidR="00D07DAC" w:rsidRPr="00A35784" w:rsidRDefault="005C1D74" w:rsidP="009616BA">
            <w:pPr>
              <w:spacing w:line="240" w:lineRule="exact"/>
              <w:jc w:val="both"/>
              <w:rPr>
                <w:rFonts w:ascii="Times New Roman" w:hAnsi="Times New Roman"/>
                <w:sz w:val="22"/>
                <w:szCs w:val="22"/>
              </w:rPr>
            </w:pPr>
            <w:r>
              <w:rPr>
                <w:rFonts w:ascii="Times New Roman" w:hAnsi="Times New Roman"/>
                <w:sz w:val="22"/>
                <w:szCs w:val="22"/>
              </w:rPr>
              <w:t>Prova pratica/</w:t>
            </w:r>
            <w:r w:rsidR="00D07DAC" w:rsidRPr="00A35784">
              <w:rPr>
                <w:rFonts w:ascii="Times New Roman" w:hAnsi="Times New Roman"/>
                <w:sz w:val="22"/>
                <w:szCs w:val="22"/>
              </w:rPr>
              <w:t xml:space="preserve">scritta di calcolo dell’indice e valutazione dello stato di qualità ecologica dell’EQB </w:t>
            </w:r>
            <w:proofErr w:type="spellStart"/>
            <w:r w:rsidR="00D07DAC" w:rsidRPr="00A35784">
              <w:rPr>
                <w:rFonts w:ascii="Times New Roman" w:hAnsi="Times New Roman"/>
                <w:sz w:val="22"/>
                <w:szCs w:val="22"/>
              </w:rPr>
              <w:t>Macroalghe</w:t>
            </w:r>
            <w:proofErr w:type="spellEnd"/>
            <w:r w:rsidR="00D07DAC" w:rsidRPr="00A35784">
              <w:rPr>
                <w:rFonts w:ascii="Times New Roman" w:hAnsi="Times New Roman"/>
                <w:sz w:val="22"/>
                <w:szCs w:val="22"/>
              </w:rPr>
              <w:t xml:space="preserve"> (es. simulazione di applicazione dell’indice ecologico)</w:t>
            </w:r>
          </w:p>
        </w:tc>
      </w:tr>
      <w:tr w:rsidR="00D07DAC" w:rsidRPr="00A35784" w14:paraId="35854D22" w14:textId="77777777" w:rsidTr="00D07DAC">
        <w:trPr>
          <w:trHeight w:val="695"/>
        </w:trPr>
        <w:tc>
          <w:tcPr>
            <w:tcW w:w="8953" w:type="dxa"/>
            <w:gridSpan w:val="10"/>
            <w:tcBorders>
              <w:top w:val="double" w:sz="2" w:space="0" w:color="9BBB59"/>
              <w:left w:val="double" w:sz="4" w:space="0" w:color="9BBB59"/>
              <w:bottom w:val="double" w:sz="4" w:space="0" w:color="9BBB59"/>
              <w:right w:val="double" w:sz="4" w:space="0" w:color="9BBB59"/>
            </w:tcBorders>
            <w:shd w:val="clear" w:color="auto" w:fill="D6E3BC"/>
          </w:tcPr>
          <w:p w14:paraId="6DFD0C0A" w14:textId="41CEA625"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Qualifica</w:t>
            </w:r>
            <w:r w:rsidR="00DA2B8E">
              <w:rPr>
                <w:rFonts w:ascii="Times New Roman" w:hAnsi="Times New Roman"/>
                <w:b/>
                <w:sz w:val="22"/>
                <w:szCs w:val="22"/>
              </w:rPr>
              <w:t xml:space="preserve"> di esperto ne</w:t>
            </w:r>
            <w:r w:rsidRPr="00A35784">
              <w:rPr>
                <w:rFonts w:ascii="Times New Roman" w:hAnsi="Times New Roman"/>
                <w:b/>
                <w:sz w:val="22"/>
                <w:szCs w:val="22"/>
              </w:rPr>
              <w:t xml:space="preserve">l calcolo indice CARLIT e valutazione dello stato di qualità ecologica EQB </w:t>
            </w:r>
            <w:proofErr w:type="spellStart"/>
            <w:r w:rsidRPr="00A35784">
              <w:rPr>
                <w:rFonts w:ascii="Times New Roman" w:hAnsi="Times New Roman"/>
                <w:b/>
                <w:sz w:val="22"/>
                <w:szCs w:val="22"/>
              </w:rPr>
              <w:t>Macroalghe</w:t>
            </w:r>
            <w:proofErr w:type="spellEnd"/>
            <w:r w:rsidRPr="00A35784">
              <w:rPr>
                <w:rFonts w:ascii="Times New Roman" w:hAnsi="Times New Roman"/>
                <w:b/>
                <w:sz w:val="22"/>
                <w:szCs w:val="22"/>
              </w:rPr>
              <w:t xml:space="preserve"> in acque marino-costiere</w:t>
            </w:r>
          </w:p>
          <w:p w14:paraId="1FC3CC67" w14:textId="77777777" w:rsidR="00D07DAC" w:rsidRPr="00A35784" w:rsidRDefault="00D07DAC" w:rsidP="009616BA">
            <w:pPr>
              <w:spacing w:line="240" w:lineRule="exact"/>
              <w:jc w:val="center"/>
              <w:rPr>
                <w:rFonts w:ascii="Times New Roman" w:hAnsi="Times New Roman"/>
                <w:b/>
                <w:sz w:val="22"/>
                <w:szCs w:val="22"/>
              </w:rPr>
            </w:pPr>
            <w:r w:rsidRPr="00A35784">
              <w:rPr>
                <w:rFonts w:ascii="Times New Roman" w:hAnsi="Times New Roman"/>
                <w:b/>
                <w:sz w:val="22"/>
                <w:szCs w:val="22"/>
              </w:rPr>
              <w:t>(MG-AC-IS)</w:t>
            </w:r>
          </w:p>
        </w:tc>
      </w:tr>
    </w:tbl>
    <w:p w14:paraId="55ECD04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78FF96E6"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04CE49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0EAA2EB" w14:textId="77777777" w:rsidR="00D07DAC" w:rsidRPr="00A35784" w:rsidRDefault="00D07DAC" w:rsidP="00D07DAC">
      <w:pPr>
        <w:keepNext/>
        <w:spacing w:after="0" w:line="240" w:lineRule="auto"/>
        <w:ind w:left="1440"/>
        <w:outlineLvl w:val="4"/>
        <w:rPr>
          <w:rFonts w:ascii="Times New Roman" w:eastAsia="Times" w:hAnsi="Times New Roman" w:cs="Times New Roman"/>
          <w:b/>
          <w:i/>
          <w:color w:val="000000"/>
          <w:lang w:eastAsia="it-IT"/>
        </w:rPr>
      </w:pPr>
      <w:r w:rsidRPr="00A35784">
        <w:rPr>
          <w:rFonts w:ascii="Times New Roman" w:eastAsia="Times" w:hAnsi="Times New Roman" w:cs="Times New Roman"/>
          <w:b/>
          <w:i/>
          <w:color w:val="000000"/>
          <w:lang w:eastAsia="it-IT"/>
        </w:rPr>
        <w:t>Bibliografia</w:t>
      </w:r>
    </w:p>
    <w:p w14:paraId="6478C2F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07DCBC21" w14:textId="77777777" w:rsidR="00D07DAC" w:rsidRPr="00A35784" w:rsidRDefault="00D07DAC" w:rsidP="009616BA">
      <w:pPr>
        <w:spacing w:after="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t xml:space="preserve">ISPRA, 2013. Integrazione al Quaderno metodologico ISPRA per il calcolo dello stato ecologico secondo la metodologia CARLIT. Procedure di campionamento per la raccolta dati. Marzo 2012. </w:t>
      </w:r>
      <w:r w:rsidRPr="00A35784">
        <w:rPr>
          <w:rFonts w:ascii="Times New Roman" w:eastAsia="Times" w:hAnsi="Times New Roman" w:cs="Times New Roman"/>
          <w:color w:val="000000"/>
          <w:lang w:eastAsia="it-IT"/>
        </w:rPr>
        <w:t>P. Gennaro</w:t>
      </w:r>
      <w:r w:rsidRPr="00A35784">
        <w:rPr>
          <w:rFonts w:ascii="Times New Roman" w:eastAsia="Times" w:hAnsi="Times New Roman" w:cs="Times New Roman"/>
          <w:bCs/>
          <w:color w:val="000000"/>
          <w:lang w:eastAsia="it-IT"/>
        </w:rPr>
        <w:t xml:space="preserve"> e S.F. Rende. Coordinamento II Fase dell’Esercizio di </w:t>
      </w:r>
      <w:proofErr w:type="spellStart"/>
      <w:r w:rsidRPr="00A35784">
        <w:rPr>
          <w:rFonts w:ascii="Times New Roman" w:eastAsia="Times" w:hAnsi="Times New Roman" w:cs="Times New Roman"/>
          <w:bCs/>
          <w:color w:val="000000"/>
          <w:lang w:eastAsia="it-IT"/>
        </w:rPr>
        <w:t>Intercalibrazione</w:t>
      </w:r>
      <w:proofErr w:type="spellEnd"/>
      <w:r w:rsidRPr="00A35784">
        <w:rPr>
          <w:rFonts w:ascii="Times New Roman" w:eastAsia="Times" w:hAnsi="Times New Roman" w:cs="Times New Roman"/>
          <w:bCs/>
          <w:color w:val="000000"/>
          <w:lang w:eastAsia="it-IT"/>
        </w:rPr>
        <w:t xml:space="preserve"> del </w:t>
      </w:r>
      <w:proofErr w:type="spellStart"/>
      <w:r w:rsidRPr="00A35784">
        <w:rPr>
          <w:rFonts w:ascii="Times New Roman" w:eastAsia="Times" w:hAnsi="Times New Roman" w:cs="Times New Roman"/>
          <w:bCs/>
          <w:color w:val="000000"/>
          <w:lang w:eastAsia="it-IT"/>
        </w:rPr>
        <w:t>Mediterranean</w:t>
      </w:r>
      <w:proofErr w:type="spellEnd"/>
      <w:r w:rsidRPr="00A35784">
        <w:rPr>
          <w:rFonts w:ascii="Times New Roman" w:eastAsia="Times" w:hAnsi="Times New Roman" w:cs="Times New Roman"/>
          <w:bCs/>
          <w:color w:val="000000"/>
          <w:lang w:eastAsia="it-IT"/>
        </w:rPr>
        <w:t xml:space="preserve"> </w:t>
      </w:r>
      <w:proofErr w:type="spellStart"/>
      <w:r w:rsidRPr="00A35784">
        <w:rPr>
          <w:rFonts w:ascii="Times New Roman" w:eastAsia="Times" w:hAnsi="Times New Roman" w:cs="Times New Roman"/>
          <w:bCs/>
          <w:color w:val="000000"/>
          <w:lang w:eastAsia="it-IT"/>
        </w:rPr>
        <w:t>Geographical</w:t>
      </w:r>
      <w:proofErr w:type="spellEnd"/>
      <w:r w:rsidRPr="00A35784">
        <w:rPr>
          <w:rFonts w:ascii="Times New Roman" w:eastAsia="Times" w:hAnsi="Times New Roman" w:cs="Times New Roman"/>
          <w:bCs/>
          <w:color w:val="000000"/>
          <w:lang w:eastAsia="it-IT"/>
        </w:rPr>
        <w:t xml:space="preserve"> </w:t>
      </w:r>
      <w:proofErr w:type="spellStart"/>
      <w:r w:rsidRPr="00A35784">
        <w:rPr>
          <w:rFonts w:ascii="Times New Roman" w:eastAsia="Times" w:hAnsi="Times New Roman" w:cs="Times New Roman"/>
          <w:bCs/>
          <w:color w:val="000000"/>
          <w:lang w:eastAsia="it-IT"/>
        </w:rPr>
        <w:t>Intercalibration</w:t>
      </w:r>
      <w:proofErr w:type="spellEnd"/>
      <w:r w:rsidRPr="00A35784">
        <w:rPr>
          <w:rFonts w:ascii="Times New Roman" w:eastAsia="Times" w:hAnsi="Times New Roman" w:cs="Times New Roman"/>
          <w:bCs/>
          <w:color w:val="000000"/>
          <w:lang w:eastAsia="it-IT"/>
        </w:rPr>
        <w:t xml:space="preserve"> Group (</w:t>
      </w:r>
      <w:proofErr w:type="spellStart"/>
      <w:r w:rsidRPr="00A35784">
        <w:rPr>
          <w:rFonts w:ascii="Times New Roman" w:eastAsia="Times" w:hAnsi="Times New Roman" w:cs="Times New Roman"/>
          <w:bCs/>
          <w:color w:val="000000"/>
          <w:lang w:eastAsia="it-IT"/>
        </w:rPr>
        <w:t>MedGIG</w:t>
      </w:r>
      <w:proofErr w:type="spellEnd"/>
      <w:r w:rsidRPr="00A35784">
        <w:rPr>
          <w:rFonts w:ascii="Times New Roman" w:eastAsia="Times" w:hAnsi="Times New Roman" w:cs="Times New Roman"/>
          <w:bCs/>
          <w:color w:val="000000"/>
          <w:lang w:eastAsia="it-IT"/>
        </w:rPr>
        <w:t>): Anna Maria Cicero e Franco Giovanardi</w:t>
      </w:r>
    </w:p>
    <w:p w14:paraId="3A29E028" w14:textId="77777777" w:rsidR="00D07DAC" w:rsidRPr="00A35784" w:rsidRDefault="00D07DAC" w:rsidP="009616BA">
      <w:pPr>
        <w:spacing w:after="0" w:line="240" w:lineRule="exact"/>
        <w:jc w:val="both"/>
        <w:rPr>
          <w:rFonts w:ascii="Times New Roman" w:eastAsia="Times" w:hAnsi="Times New Roman" w:cs="Times New Roman"/>
          <w:color w:val="000000"/>
          <w:lang w:eastAsia="it-IT"/>
        </w:rPr>
      </w:pPr>
    </w:p>
    <w:p w14:paraId="738931C6" w14:textId="77777777" w:rsidR="00D07DAC" w:rsidRPr="00A35784" w:rsidRDefault="00D07DAC" w:rsidP="009616BA">
      <w:pPr>
        <w:spacing w:after="0" w:line="240" w:lineRule="exact"/>
        <w:jc w:val="both"/>
        <w:rPr>
          <w:rFonts w:ascii="Times New Roman" w:eastAsia="Times" w:hAnsi="Times New Roman" w:cs="Times New Roman"/>
          <w:bCs/>
          <w:color w:val="000000"/>
          <w:lang w:eastAsia="it-IT"/>
        </w:rPr>
      </w:pPr>
      <w:r w:rsidRPr="00A35784">
        <w:rPr>
          <w:rFonts w:ascii="Times New Roman" w:eastAsia="Times" w:hAnsi="Times New Roman" w:cs="Times New Roman"/>
          <w:bCs/>
          <w:color w:val="000000"/>
          <w:lang w:eastAsia="it-IT"/>
        </w:rPr>
        <w:lastRenderedPageBreak/>
        <w:t xml:space="preserve">ISPRA, 2008. Quaderno Metodologico sull’elemento biologico </w:t>
      </w:r>
      <w:proofErr w:type="spellStart"/>
      <w:r w:rsidRPr="00A35784">
        <w:rPr>
          <w:rFonts w:ascii="Times New Roman" w:eastAsia="Times" w:hAnsi="Times New Roman" w:cs="Times New Roman"/>
          <w:bCs/>
          <w:color w:val="000000"/>
          <w:lang w:eastAsia="it-IT"/>
        </w:rPr>
        <w:t>Macroalghe</w:t>
      </w:r>
      <w:proofErr w:type="spellEnd"/>
      <w:r w:rsidRPr="00A35784">
        <w:rPr>
          <w:rFonts w:ascii="Times New Roman" w:eastAsia="Times" w:hAnsi="Times New Roman" w:cs="Times New Roman"/>
          <w:bCs/>
          <w:color w:val="000000"/>
          <w:lang w:eastAsia="it-IT"/>
        </w:rPr>
        <w:t xml:space="preserve"> e sul calcolo dello stato ecologico secondo la metodologia CARLIT”.  ISPRA, Roma, agosto 2008. </w:t>
      </w:r>
      <w:r w:rsidRPr="00A35784">
        <w:rPr>
          <w:rFonts w:ascii="Times New Roman" w:eastAsia="Times" w:hAnsi="Times New Roman" w:cs="Times New Roman"/>
          <w:color w:val="000000"/>
          <w:lang w:eastAsia="it-IT"/>
        </w:rPr>
        <w:t>A cura di:</w:t>
      </w:r>
      <w:r w:rsidRPr="00A35784">
        <w:rPr>
          <w:rFonts w:ascii="Times New Roman" w:eastAsia="Times" w:hAnsi="Times New Roman" w:cs="Times New Roman"/>
          <w:bCs/>
          <w:color w:val="000000"/>
          <w:lang w:eastAsia="it-IT"/>
        </w:rPr>
        <w:t xml:space="preserve"> L. </w:t>
      </w:r>
      <w:proofErr w:type="spellStart"/>
      <w:r w:rsidRPr="00A35784">
        <w:rPr>
          <w:rFonts w:ascii="Times New Roman" w:eastAsia="Times" w:hAnsi="Times New Roman" w:cs="Times New Roman"/>
          <w:bCs/>
          <w:color w:val="000000"/>
          <w:lang w:eastAsia="it-IT"/>
        </w:rPr>
        <w:t>Mangialajo</w:t>
      </w:r>
      <w:proofErr w:type="spellEnd"/>
      <w:r w:rsidRPr="00A35784">
        <w:rPr>
          <w:rFonts w:ascii="Times New Roman" w:eastAsia="Times" w:hAnsi="Times New Roman" w:cs="Times New Roman"/>
          <w:bCs/>
          <w:color w:val="000000"/>
          <w:lang w:eastAsia="it-IT"/>
        </w:rPr>
        <w:t xml:space="preserve">, G. Sartoni, F. Giovanardi, con la collaborazione di: N. </w:t>
      </w:r>
      <w:proofErr w:type="spellStart"/>
      <w:r w:rsidRPr="00A35784">
        <w:rPr>
          <w:rFonts w:ascii="Times New Roman" w:eastAsia="Times" w:hAnsi="Times New Roman" w:cs="Times New Roman"/>
          <w:bCs/>
          <w:color w:val="000000"/>
          <w:lang w:eastAsia="it-IT"/>
        </w:rPr>
        <w:t>Abdelahad</w:t>
      </w:r>
      <w:proofErr w:type="spellEnd"/>
      <w:r w:rsidRPr="00A35784">
        <w:rPr>
          <w:rFonts w:ascii="Times New Roman" w:eastAsia="Times" w:hAnsi="Times New Roman" w:cs="Times New Roman"/>
          <w:bCs/>
          <w:color w:val="000000"/>
          <w:lang w:eastAsia="it-IT"/>
        </w:rPr>
        <w:t xml:space="preserve">, E. Ballesteros, R. Bertolotto, R. Cattaneo-Vietti, G. Ceccherelli, MC. Buia, F. Bulleri, G. Casazza, M. </w:t>
      </w:r>
      <w:proofErr w:type="spellStart"/>
      <w:r w:rsidRPr="00A35784">
        <w:rPr>
          <w:rFonts w:ascii="Times New Roman" w:eastAsia="Times" w:hAnsi="Times New Roman" w:cs="Times New Roman"/>
          <w:bCs/>
          <w:color w:val="000000"/>
          <w:lang w:eastAsia="it-IT"/>
        </w:rPr>
        <w:t>Chiantore</w:t>
      </w:r>
      <w:proofErr w:type="spellEnd"/>
      <w:r w:rsidRPr="00A35784">
        <w:rPr>
          <w:rFonts w:ascii="Times New Roman" w:eastAsia="Times" w:hAnsi="Times New Roman" w:cs="Times New Roman"/>
          <w:bCs/>
          <w:color w:val="000000"/>
          <w:lang w:eastAsia="it-IT"/>
        </w:rPr>
        <w:t xml:space="preserve">, F. Gaino, I. Guala, P. Mannoni, L. Piazzi, F. Ragazzola, D. Serio, T. </w:t>
      </w:r>
      <w:proofErr w:type="spellStart"/>
      <w:r w:rsidRPr="00A35784">
        <w:rPr>
          <w:rFonts w:ascii="Times New Roman" w:eastAsia="Times" w:hAnsi="Times New Roman" w:cs="Times New Roman"/>
          <w:bCs/>
          <w:color w:val="000000"/>
          <w:lang w:eastAsia="it-IT"/>
        </w:rPr>
        <w:t>Thibaut</w:t>
      </w:r>
      <w:proofErr w:type="spellEnd"/>
      <w:r w:rsidRPr="00A35784">
        <w:rPr>
          <w:rFonts w:ascii="Times New Roman" w:eastAsia="Times" w:hAnsi="Times New Roman" w:cs="Times New Roman"/>
          <w:bCs/>
          <w:color w:val="000000"/>
          <w:lang w:eastAsia="it-IT"/>
        </w:rPr>
        <w:t>, X. Torres, F. Sante Rende, P. Gennaro, M. Amori.</w:t>
      </w:r>
    </w:p>
    <w:p w14:paraId="71477190"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CDC8C3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3FCBB6E" w14:textId="77777777" w:rsidR="00D07DAC" w:rsidRPr="00A35784" w:rsidRDefault="00D07DAC" w:rsidP="00D07DAC">
      <w:pPr>
        <w:spacing w:after="0" w:line="240" w:lineRule="auto"/>
        <w:jc w:val="center"/>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ALLEGATO</w:t>
      </w:r>
    </w:p>
    <w:p w14:paraId="61AF386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1A14F37C" w14:textId="77777777" w:rsidR="00D07DAC" w:rsidRPr="00A35784" w:rsidRDefault="00D07DAC" w:rsidP="00D07DAC">
      <w:pPr>
        <w:spacing w:after="0" w:line="240" w:lineRule="auto"/>
        <w:rPr>
          <w:rFonts w:ascii="Times New Roman" w:eastAsia="Times" w:hAnsi="Times New Roman" w:cs="Times New Roman"/>
          <w:b/>
          <w:color w:val="000000"/>
          <w:lang w:eastAsia="it-IT"/>
        </w:rPr>
      </w:pPr>
      <w:r w:rsidRPr="00A35784">
        <w:rPr>
          <w:rFonts w:ascii="Times New Roman" w:eastAsia="Times" w:hAnsi="Times New Roman" w:cs="Times New Roman"/>
          <w:b/>
          <w:color w:val="000000"/>
          <w:lang w:eastAsia="it-IT"/>
        </w:rPr>
        <w:t xml:space="preserve">SCHEDE VALUTATIVE PER EQB </w:t>
      </w:r>
      <w:proofErr w:type="spellStart"/>
      <w:r w:rsidRPr="00A35784">
        <w:rPr>
          <w:rFonts w:ascii="Times New Roman" w:eastAsia="Times" w:hAnsi="Times New Roman" w:cs="Times New Roman"/>
          <w:b/>
          <w:color w:val="000000"/>
          <w:lang w:eastAsia="it-IT"/>
        </w:rPr>
        <w:t>Macroalghe</w:t>
      </w:r>
      <w:proofErr w:type="spellEnd"/>
      <w:r w:rsidRPr="00A35784">
        <w:rPr>
          <w:rFonts w:ascii="Times New Roman" w:eastAsia="Times" w:hAnsi="Times New Roman" w:cs="Times New Roman"/>
          <w:b/>
          <w:color w:val="000000"/>
          <w:lang w:eastAsia="it-IT"/>
        </w:rPr>
        <w:t xml:space="preserve"> in ambienti marino costieri</w:t>
      </w:r>
    </w:p>
    <w:p w14:paraId="30CDAADF" w14:textId="77777777" w:rsidR="00D07DAC" w:rsidRPr="00A35784" w:rsidRDefault="00D07DAC" w:rsidP="00D07DAC">
      <w:pPr>
        <w:spacing w:after="0" w:line="240" w:lineRule="auto"/>
        <w:rPr>
          <w:rFonts w:ascii="Times New Roman" w:eastAsia="Times" w:hAnsi="Times New Roman" w:cs="Times New Roman"/>
          <w:b/>
          <w:color w:val="000000"/>
          <w:lang w:eastAsia="it-IT"/>
        </w:rPr>
      </w:pPr>
    </w:p>
    <w:p w14:paraId="5D210A25" w14:textId="06676624" w:rsidR="00D07DAC" w:rsidRPr="0057039F" w:rsidRDefault="00D07DAC" w:rsidP="008A786E">
      <w:pPr>
        <w:pStyle w:val="Paragrafoelenco"/>
        <w:numPr>
          <w:ilvl w:val="0"/>
          <w:numId w:val="51"/>
        </w:numPr>
        <w:spacing w:after="0" w:line="240" w:lineRule="exact"/>
        <w:ind w:left="714" w:hanging="357"/>
        <w:rPr>
          <w:rFonts w:ascii="Times New Roman" w:hAnsi="Times New Roman"/>
          <w:b/>
          <w:lang w:val="it-IT"/>
        </w:rPr>
      </w:pPr>
      <w:r w:rsidRPr="0057039F">
        <w:rPr>
          <w:rFonts w:ascii="Times New Roman" w:hAnsi="Times New Roman"/>
          <w:b/>
          <w:lang w:val="it-IT"/>
        </w:rPr>
        <w:t>Prova pratica ad osservazione diretta di campionamento speci</w:t>
      </w:r>
      <w:r w:rsidR="009616BA" w:rsidRPr="0057039F">
        <w:rPr>
          <w:rFonts w:ascii="Times New Roman" w:hAnsi="Times New Roman"/>
          <w:b/>
          <w:lang w:val="it-IT"/>
        </w:rPr>
        <w:t xml:space="preserve">e </w:t>
      </w:r>
      <w:proofErr w:type="spellStart"/>
      <w:r w:rsidR="009616BA" w:rsidRPr="0057039F">
        <w:rPr>
          <w:rFonts w:ascii="Times New Roman" w:hAnsi="Times New Roman"/>
          <w:b/>
          <w:lang w:val="it-IT"/>
        </w:rPr>
        <w:t>macroalgali</w:t>
      </w:r>
      <w:proofErr w:type="spellEnd"/>
      <w:r w:rsidR="009616BA" w:rsidRPr="0057039F">
        <w:rPr>
          <w:rFonts w:ascii="Times New Roman" w:hAnsi="Times New Roman"/>
          <w:b/>
          <w:lang w:val="it-IT"/>
        </w:rPr>
        <w:t xml:space="preserve"> destinate alla</w:t>
      </w:r>
      <w:r w:rsidRPr="0057039F">
        <w:rPr>
          <w:rFonts w:ascii="Times New Roman" w:hAnsi="Times New Roman"/>
          <w:lang w:val="it-IT"/>
        </w:rPr>
        <w:t xml:space="preserve"> </w:t>
      </w:r>
      <w:r w:rsidRPr="0057039F">
        <w:rPr>
          <w:rFonts w:ascii="Times New Roman" w:hAnsi="Times New Roman"/>
          <w:b/>
          <w:lang w:val="it-IT"/>
        </w:rPr>
        <w:t>determinazione tassonomica in laboratorio</w:t>
      </w:r>
    </w:p>
    <w:p w14:paraId="578F252D"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Nelle schede deve essere prevista la valutazione e l’espressione di un giudizio mediante punteggio per ognuna delle seguenti fasi di attività di campo:</w:t>
      </w:r>
    </w:p>
    <w:p w14:paraId="2992133B"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63F876C7"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Prelievo dei campioni per la determinazione tassonomica in laboratorio:</w:t>
      </w:r>
    </w:p>
    <w:p w14:paraId="4DF1A0E9"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Scelta della strumentazione</w:t>
      </w:r>
    </w:p>
    <w:p w14:paraId="49B6E4B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utilizzo degli strumenti per il campionamento</w:t>
      </w:r>
    </w:p>
    <w:p w14:paraId="0870DA56"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Corretta procedura di rimozione del tallo </w:t>
      </w:r>
      <w:proofErr w:type="spellStart"/>
      <w:r w:rsidRPr="00A35784">
        <w:rPr>
          <w:rFonts w:ascii="Times New Roman" w:eastAsia="Times" w:hAnsi="Times New Roman" w:cs="Times New Roman"/>
          <w:color w:val="000000"/>
          <w:lang w:eastAsia="it-IT"/>
        </w:rPr>
        <w:t>macroalgale</w:t>
      </w:r>
      <w:proofErr w:type="spellEnd"/>
      <w:r w:rsidRPr="00A35784">
        <w:rPr>
          <w:rFonts w:ascii="Times New Roman" w:eastAsia="Times" w:hAnsi="Times New Roman" w:cs="Times New Roman"/>
          <w:color w:val="000000"/>
          <w:lang w:eastAsia="it-IT"/>
        </w:rPr>
        <w:t xml:space="preserve"> dal substrato roccioso </w:t>
      </w:r>
    </w:p>
    <w:p w14:paraId="6C74BBE7"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Valutazione dell’accettabilità del campione raccolto</w:t>
      </w:r>
    </w:p>
    <w:p w14:paraId="555982A1"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 xml:space="preserve">Corretto utilizzo dei DPI </w:t>
      </w:r>
    </w:p>
    <w:p w14:paraId="65F5421D"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0CF63465"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lang w:val="en-US"/>
        </w:rPr>
      </w:pPr>
      <w:proofErr w:type="spellStart"/>
      <w:r w:rsidRPr="00A35784">
        <w:rPr>
          <w:rFonts w:ascii="Times New Roman" w:eastAsia="Times New Roman" w:hAnsi="Times New Roman" w:cs="Times New Roman"/>
          <w:lang w:val="en-US"/>
        </w:rPr>
        <w:t>Conservazione</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dei</w:t>
      </w:r>
      <w:proofErr w:type="spellEnd"/>
      <w:r w:rsidRPr="00A35784">
        <w:rPr>
          <w:rFonts w:ascii="Times New Roman" w:eastAsia="Times New Roman" w:hAnsi="Times New Roman" w:cs="Times New Roman"/>
          <w:lang w:val="en-US"/>
        </w:rPr>
        <w:t xml:space="preserve"> </w:t>
      </w:r>
      <w:proofErr w:type="spellStart"/>
      <w:r w:rsidRPr="00A35784">
        <w:rPr>
          <w:rFonts w:ascii="Times New Roman" w:eastAsia="Times New Roman" w:hAnsi="Times New Roman" w:cs="Times New Roman"/>
          <w:lang w:val="en-US"/>
        </w:rPr>
        <w:t>campioni</w:t>
      </w:r>
      <w:proofErr w:type="spellEnd"/>
    </w:p>
    <w:p w14:paraId="5C44C2B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Smistamento dei campioni</w:t>
      </w:r>
    </w:p>
    <w:p w14:paraId="54EE868D"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etichettatura interna ed esterna del campione</w:t>
      </w:r>
    </w:p>
    <w:p w14:paraId="5DAC9F2B"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Modalità di fissazione e conservazione del campione</w:t>
      </w:r>
    </w:p>
    <w:p w14:paraId="42632D8E"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71D780DE"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lang w:val="en-US"/>
        </w:rPr>
      </w:pPr>
      <w:proofErr w:type="spellStart"/>
      <w:proofErr w:type="gramStart"/>
      <w:r w:rsidRPr="00A35784">
        <w:rPr>
          <w:rFonts w:ascii="Times New Roman" w:eastAsia="Times New Roman" w:hAnsi="Times New Roman" w:cs="Times New Roman"/>
          <w:lang w:val="en-US"/>
        </w:rPr>
        <w:t>Compilazione</w:t>
      </w:r>
      <w:proofErr w:type="spellEnd"/>
      <w:r w:rsidRPr="00A35784">
        <w:rPr>
          <w:rFonts w:ascii="Times New Roman" w:eastAsia="Times New Roman" w:hAnsi="Times New Roman" w:cs="Times New Roman"/>
          <w:lang w:val="en-US"/>
        </w:rPr>
        <w:t xml:space="preserve">  verbale</w:t>
      </w:r>
      <w:proofErr w:type="gramEnd"/>
      <w:r w:rsidRPr="00A35784">
        <w:rPr>
          <w:rFonts w:ascii="Times New Roman" w:eastAsia="Times New Roman" w:hAnsi="Times New Roman" w:cs="Times New Roman"/>
          <w:lang w:val="en-US"/>
        </w:rPr>
        <w:t xml:space="preserve"> di </w:t>
      </w:r>
      <w:proofErr w:type="spellStart"/>
      <w:r w:rsidRPr="00A35784">
        <w:rPr>
          <w:rFonts w:ascii="Times New Roman" w:eastAsia="Times New Roman" w:hAnsi="Times New Roman" w:cs="Times New Roman"/>
          <w:lang w:val="en-US"/>
        </w:rPr>
        <w:t>campionamento</w:t>
      </w:r>
      <w:proofErr w:type="spellEnd"/>
    </w:p>
    <w:p w14:paraId="7377AE25"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Verifica della correttezza/completezza delle informazioni inserite</w:t>
      </w:r>
    </w:p>
    <w:p w14:paraId="5160B80D" w14:textId="77777777" w:rsidR="00D07DAC" w:rsidRPr="00A35784" w:rsidRDefault="00D07DAC" w:rsidP="008A786E">
      <w:pPr>
        <w:numPr>
          <w:ilvl w:val="0"/>
          <w:numId w:val="60"/>
        </w:num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Corretto uso strumentazione e registrazione dati di georeferenziazione dei settori a lunghezza variabile (per la cartografia in continuo)</w:t>
      </w:r>
    </w:p>
    <w:p w14:paraId="0681B93F" w14:textId="77777777" w:rsidR="00D07DAC" w:rsidRPr="00A35784" w:rsidRDefault="00D07DAC" w:rsidP="008A786E">
      <w:pPr>
        <w:numPr>
          <w:ilvl w:val="0"/>
          <w:numId w:val="60"/>
        </w:numPr>
        <w:spacing w:after="0" w:line="240" w:lineRule="exact"/>
        <w:rPr>
          <w:rFonts w:ascii="Times New Roman" w:eastAsia="Times" w:hAnsi="Times New Roman" w:cs="Times New Roman"/>
          <w:b/>
          <w:color w:val="000000"/>
          <w:lang w:eastAsia="it-IT"/>
        </w:rPr>
      </w:pPr>
      <w:r w:rsidRPr="00A35784">
        <w:rPr>
          <w:rFonts w:ascii="Times New Roman" w:eastAsia="Times" w:hAnsi="Times New Roman" w:cs="Times New Roman"/>
          <w:color w:val="000000"/>
          <w:lang w:eastAsia="it-IT"/>
        </w:rPr>
        <w:t xml:space="preserve">Corretta compilazione dei dati di geomorfologia del tratto di costa campionato </w:t>
      </w:r>
    </w:p>
    <w:p w14:paraId="39AC564B" w14:textId="77777777" w:rsidR="00D07DAC" w:rsidRPr="00A35784" w:rsidRDefault="00D07DAC" w:rsidP="009616BA">
      <w:pPr>
        <w:spacing w:after="0" w:line="240" w:lineRule="exact"/>
        <w:rPr>
          <w:rFonts w:ascii="Times New Roman" w:eastAsia="Times" w:hAnsi="Times New Roman" w:cs="Times New Roman"/>
          <w:b/>
          <w:color w:val="000000"/>
          <w:lang w:eastAsia="it-IT"/>
        </w:rPr>
      </w:pPr>
    </w:p>
    <w:p w14:paraId="23773BC3" w14:textId="77777777" w:rsidR="00D07DAC" w:rsidRPr="00A35784" w:rsidRDefault="00D07DAC" w:rsidP="008A786E">
      <w:pPr>
        <w:numPr>
          <w:ilvl w:val="3"/>
          <w:numId w:val="54"/>
        </w:numPr>
        <w:spacing w:after="0" w:line="240" w:lineRule="exact"/>
        <w:ind w:left="499" w:hanging="357"/>
        <w:contextualSpacing/>
        <w:rPr>
          <w:rFonts w:ascii="Times New Roman" w:eastAsia="Times New Roman" w:hAnsi="Times New Roman" w:cs="Times New Roman"/>
          <w:b/>
        </w:rPr>
      </w:pPr>
      <w:bookmarkStart w:id="353" w:name="_Hlk58250634"/>
      <w:r w:rsidRPr="00A35784">
        <w:rPr>
          <w:rFonts w:ascii="Times New Roman" w:eastAsia="Times New Roman" w:hAnsi="Times New Roman" w:cs="Times New Roman"/>
          <w:b/>
        </w:rPr>
        <w:t>Prova pratica/scritta di predisposizione e uso supporti cartografici e GIS</w:t>
      </w:r>
    </w:p>
    <w:bookmarkEnd w:id="353"/>
    <w:p w14:paraId="303C6A61" w14:textId="77777777" w:rsidR="00D07DAC" w:rsidRPr="00A35784" w:rsidRDefault="00D07DAC" w:rsidP="009616BA">
      <w:pPr>
        <w:spacing w:after="0" w:line="240" w:lineRule="exact"/>
        <w:rPr>
          <w:rFonts w:ascii="Times New Roman" w:eastAsia="Times" w:hAnsi="Times New Roman" w:cs="Times New Roman"/>
          <w:color w:val="000000"/>
          <w:lang w:eastAsia="it-IT"/>
        </w:rPr>
      </w:pPr>
      <w:r w:rsidRPr="00A35784">
        <w:rPr>
          <w:rFonts w:ascii="Times New Roman" w:eastAsia="Times" w:hAnsi="Times New Roman" w:cs="Times New Roman"/>
          <w:color w:val="000000"/>
          <w:lang w:eastAsia="it-IT"/>
        </w:rPr>
        <w:t>Nella prova deve essere prevista la valutazione e l’espressione di un giudizio mediante punteggio per ciascuna delle fasi seguenti:</w:t>
      </w:r>
    </w:p>
    <w:p w14:paraId="18C9CA1B" w14:textId="77777777" w:rsidR="00D07DAC" w:rsidRPr="00A35784" w:rsidRDefault="00D07DAC" w:rsidP="009616BA">
      <w:pPr>
        <w:spacing w:after="0" w:line="240" w:lineRule="exact"/>
        <w:rPr>
          <w:rFonts w:ascii="Times New Roman" w:eastAsia="Times" w:hAnsi="Times New Roman" w:cs="Times New Roman"/>
          <w:color w:val="000000"/>
          <w:lang w:eastAsia="it-IT"/>
        </w:rPr>
      </w:pPr>
    </w:p>
    <w:p w14:paraId="105B307F" w14:textId="77777777" w:rsidR="00D07DAC" w:rsidRPr="00A35784" w:rsidRDefault="00D07DAC" w:rsidP="008A786E">
      <w:pPr>
        <w:numPr>
          <w:ilvl w:val="0"/>
          <w:numId w:val="59"/>
        </w:numPr>
        <w:spacing w:after="0" w:line="240" w:lineRule="exact"/>
        <w:ind w:left="714" w:hanging="357"/>
        <w:contextualSpacing/>
        <w:rPr>
          <w:rFonts w:ascii="Times New Roman" w:eastAsia="Times New Roman" w:hAnsi="Times New Roman" w:cs="Times New Roman"/>
        </w:rPr>
      </w:pPr>
      <w:r w:rsidRPr="00A35784">
        <w:rPr>
          <w:rFonts w:ascii="Times New Roman" w:eastAsia="Times New Roman" w:hAnsi="Times New Roman" w:cs="Times New Roman"/>
        </w:rPr>
        <w:t>Predisposizione supporti cartografici georeferenziati e non (secondo le specifiche richieste dalla metodica nazionale di riferimento)</w:t>
      </w:r>
    </w:p>
    <w:p w14:paraId="156044F1" w14:textId="77777777" w:rsidR="00D07DAC" w:rsidRPr="00A35784" w:rsidRDefault="00D07DAC" w:rsidP="008A786E">
      <w:pPr>
        <w:numPr>
          <w:ilvl w:val="0"/>
          <w:numId w:val="61"/>
        </w:numPr>
        <w:spacing w:after="0" w:line="240" w:lineRule="exact"/>
        <w:rPr>
          <w:rFonts w:ascii="Times New Roman" w:eastAsia="Times New Roman" w:hAnsi="Times New Roman" w:cs="Times New Roman"/>
        </w:rPr>
      </w:pPr>
      <w:bookmarkStart w:id="354" w:name="_Hlk57745321"/>
      <w:r w:rsidRPr="00A35784">
        <w:rPr>
          <w:rFonts w:ascii="Times New Roman" w:eastAsia="Times New Roman" w:hAnsi="Times New Roman" w:cs="Times New Roman"/>
        </w:rPr>
        <w:t xml:space="preserve">Predisposizione dati sul software cartografico e restituzione della foto aerea </w:t>
      </w:r>
      <w:bookmarkEnd w:id="354"/>
      <w:r w:rsidRPr="00A35784">
        <w:rPr>
          <w:rFonts w:ascii="Times New Roman" w:eastAsia="Times New Roman" w:hAnsi="Times New Roman" w:cs="Times New Roman"/>
        </w:rPr>
        <w:t>non georeferenziata (cartografia in continuo)</w:t>
      </w:r>
    </w:p>
    <w:p w14:paraId="29418BFF" w14:textId="77777777" w:rsidR="00D07DAC" w:rsidRPr="00A35784" w:rsidRDefault="00D07DAC" w:rsidP="008A786E">
      <w:pPr>
        <w:numPr>
          <w:ilvl w:val="0"/>
          <w:numId w:val="61"/>
        </w:numPr>
        <w:spacing w:after="0" w:line="240" w:lineRule="exact"/>
        <w:rPr>
          <w:rFonts w:ascii="Times New Roman" w:eastAsia="Times New Roman" w:hAnsi="Times New Roman" w:cs="Times New Roman"/>
        </w:rPr>
      </w:pPr>
      <w:r w:rsidRPr="00A35784">
        <w:rPr>
          <w:rFonts w:ascii="Times New Roman" w:eastAsia="Times New Roman" w:hAnsi="Times New Roman" w:cs="Times New Roman"/>
        </w:rPr>
        <w:t xml:space="preserve"> Predisposizione dati sul software cartografico e restituzione della foto aerea georeferenziata (cartografia per settori) </w:t>
      </w:r>
    </w:p>
    <w:p w14:paraId="52A48330" w14:textId="77777777" w:rsidR="00D07DAC" w:rsidRPr="00A35784" w:rsidRDefault="00D07DAC" w:rsidP="009616BA">
      <w:pPr>
        <w:spacing w:after="0" w:line="240" w:lineRule="exact"/>
        <w:rPr>
          <w:rFonts w:ascii="Times New Roman" w:eastAsia="Times New Roman" w:hAnsi="Times New Roman" w:cs="Times New Roman"/>
        </w:rPr>
      </w:pPr>
    </w:p>
    <w:p w14:paraId="0C49A234" w14:textId="77777777" w:rsidR="00D07DAC" w:rsidRPr="00A35784" w:rsidRDefault="00D07DAC" w:rsidP="008A786E">
      <w:pPr>
        <w:numPr>
          <w:ilvl w:val="0"/>
          <w:numId w:val="59"/>
        </w:numPr>
        <w:spacing w:after="200" w:line="240" w:lineRule="exact"/>
        <w:contextualSpacing/>
        <w:rPr>
          <w:rFonts w:ascii="Times New Roman" w:eastAsia="Times New Roman" w:hAnsi="Times New Roman" w:cs="Times New Roman"/>
        </w:rPr>
      </w:pPr>
      <w:r w:rsidRPr="00A35784">
        <w:rPr>
          <w:rFonts w:ascii="Times New Roman" w:eastAsia="Times New Roman" w:hAnsi="Times New Roman" w:cs="Times New Roman"/>
        </w:rPr>
        <w:t>Predisposizione database GIS</w:t>
      </w:r>
    </w:p>
    <w:p w14:paraId="7FE06F97" w14:textId="77777777" w:rsidR="00D07DAC" w:rsidRPr="00A35784" w:rsidRDefault="00D07DAC" w:rsidP="008A786E">
      <w:pPr>
        <w:numPr>
          <w:ilvl w:val="0"/>
          <w:numId w:val="62"/>
        </w:numPr>
        <w:spacing w:after="200" w:line="240" w:lineRule="exact"/>
        <w:contextualSpacing/>
        <w:rPr>
          <w:rFonts w:ascii="Times New Roman" w:eastAsia="Times New Roman" w:hAnsi="Times New Roman" w:cs="Times New Roman"/>
        </w:rPr>
      </w:pPr>
      <w:r w:rsidRPr="00A35784">
        <w:rPr>
          <w:rFonts w:ascii="Times New Roman" w:eastAsia="Times New Roman" w:hAnsi="Times New Roman" w:cs="Times New Roman"/>
        </w:rPr>
        <w:t xml:space="preserve">Gestione software GIS, inserimento dati e restituzione valori di estensione delle situazioni geomorfologiche interessate dalle comunità </w:t>
      </w:r>
      <w:proofErr w:type="spellStart"/>
      <w:r w:rsidRPr="00A35784">
        <w:rPr>
          <w:rFonts w:ascii="Times New Roman" w:eastAsia="Times New Roman" w:hAnsi="Times New Roman" w:cs="Times New Roman"/>
        </w:rPr>
        <w:t>macroalgali</w:t>
      </w:r>
      <w:proofErr w:type="spellEnd"/>
    </w:p>
    <w:p w14:paraId="6025F7BA"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2B9D8EC9"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67B844B"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B8F11D4"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AABD107" w14:textId="6FC4E750" w:rsidR="00D07DAC" w:rsidRDefault="00D07DAC" w:rsidP="00D07DAC">
      <w:pPr>
        <w:spacing w:after="0" w:line="240" w:lineRule="auto"/>
        <w:rPr>
          <w:rFonts w:ascii="Times New Roman" w:eastAsia="Times" w:hAnsi="Times New Roman" w:cs="Times New Roman"/>
          <w:color w:val="000000"/>
          <w:lang w:eastAsia="it-IT"/>
        </w:rPr>
      </w:pPr>
    </w:p>
    <w:p w14:paraId="6FEAE3EB" w14:textId="43371C3A" w:rsidR="009616BA" w:rsidRDefault="009616BA" w:rsidP="00D07DAC">
      <w:pPr>
        <w:spacing w:after="0" w:line="240" w:lineRule="auto"/>
        <w:rPr>
          <w:rFonts w:ascii="Times New Roman" w:eastAsia="Times" w:hAnsi="Times New Roman" w:cs="Times New Roman"/>
          <w:color w:val="000000"/>
          <w:lang w:eastAsia="it-IT"/>
        </w:rPr>
      </w:pPr>
    </w:p>
    <w:p w14:paraId="3442B915" w14:textId="0D635B08" w:rsidR="009616BA" w:rsidRDefault="009616BA" w:rsidP="00D07DAC">
      <w:pPr>
        <w:spacing w:after="0" w:line="240" w:lineRule="auto"/>
        <w:rPr>
          <w:rFonts w:ascii="Times New Roman" w:eastAsia="Times" w:hAnsi="Times New Roman" w:cs="Times New Roman"/>
          <w:color w:val="000000"/>
          <w:lang w:eastAsia="it-IT"/>
        </w:rPr>
      </w:pPr>
    </w:p>
    <w:p w14:paraId="37A7F2E9" w14:textId="756B41FB" w:rsidR="009616BA" w:rsidRDefault="009616BA" w:rsidP="00D07DAC">
      <w:pPr>
        <w:spacing w:after="0" w:line="240" w:lineRule="auto"/>
        <w:rPr>
          <w:rFonts w:ascii="Times New Roman" w:eastAsia="Times" w:hAnsi="Times New Roman" w:cs="Times New Roman"/>
          <w:color w:val="000000"/>
          <w:lang w:eastAsia="it-IT"/>
        </w:rPr>
      </w:pPr>
    </w:p>
    <w:p w14:paraId="2ECF27BB" w14:textId="245ED2FC" w:rsidR="009616BA" w:rsidRDefault="009616BA" w:rsidP="00D07DAC">
      <w:pPr>
        <w:spacing w:after="0" w:line="240" w:lineRule="auto"/>
        <w:rPr>
          <w:rFonts w:ascii="Times New Roman" w:eastAsia="Times" w:hAnsi="Times New Roman" w:cs="Times New Roman"/>
          <w:color w:val="000000"/>
          <w:lang w:eastAsia="it-IT"/>
        </w:rPr>
      </w:pPr>
    </w:p>
    <w:p w14:paraId="64D0DADF" w14:textId="2BC0E75F" w:rsidR="009616BA" w:rsidRDefault="009616BA" w:rsidP="00D07DAC">
      <w:pPr>
        <w:spacing w:after="0" w:line="240" w:lineRule="auto"/>
        <w:rPr>
          <w:rFonts w:ascii="Times New Roman" w:eastAsia="Times" w:hAnsi="Times New Roman" w:cs="Times New Roman"/>
          <w:color w:val="000000"/>
          <w:lang w:eastAsia="it-IT"/>
        </w:rPr>
      </w:pPr>
    </w:p>
    <w:p w14:paraId="2278E973" w14:textId="13C27531" w:rsidR="009616BA" w:rsidRDefault="009616BA" w:rsidP="00D07DAC">
      <w:pPr>
        <w:spacing w:after="0" w:line="240" w:lineRule="auto"/>
        <w:rPr>
          <w:rFonts w:ascii="Times New Roman" w:eastAsia="Times" w:hAnsi="Times New Roman" w:cs="Times New Roman"/>
          <w:color w:val="000000"/>
          <w:lang w:eastAsia="it-IT"/>
        </w:rPr>
      </w:pPr>
    </w:p>
    <w:p w14:paraId="26169E69" w14:textId="66650FB2" w:rsidR="009616BA" w:rsidRDefault="009616BA" w:rsidP="00D07DAC">
      <w:pPr>
        <w:spacing w:after="0" w:line="240" w:lineRule="auto"/>
        <w:rPr>
          <w:rFonts w:ascii="Times New Roman" w:eastAsia="Times" w:hAnsi="Times New Roman" w:cs="Times New Roman"/>
          <w:color w:val="000000"/>
          <w:lang w:eastAsia="it-IT"/>
        </w:rPr>
      </w:pPr>
    </w:p>
    <w:p w14:paraId="4E180005" w14:textId="79C98065" w:rsidR="009616BA" w:rsidRDefault="009616BA" w:rsidP="00D07DAC">
      <w:pPr>
        <w:spacing w:after="0" w:line="240" w:lineRule="auto"/>
        <w:rPr>
          <w:rFonts w:ascii="Times New Roman" w:eastAsia="Times" w:hAnsi="Times New Roman" w:cs="Times New Roman"/>
          <w:color w:val="000000"/>
          <w:lang w:eastAsia="it-IT"/>
        </w:rPr>
      </w:pPr>
    </w:p>
    <w:p w14:paraId="424FA3DE" w14:textId="507B757D" w:rsidR="009616BA" w:rsidRDefault="009616BA" w:rsidP="00D07DAC">
      <w:pPr>
        <w:spacing w:after="0" w:line="240" w:lineRule="auto"/>
        <w:rPr>
          <w:rFonts w:ascii="Times New Roman" w:eastAsia="Times" w:hAnsi="Times New Roman" w:cs="Times New Roman"/>
          <w:color w:val="000000"/>
          <w:lang w:eastAsia="it-IT"/>
        </w:rPr>
      </w:pPr>
    </w:p>
    <w:p w14:paraId="2B571640" w14:textId="66669CF5" w:rsidR="009616BA" w:rsidRDefault="009616BA" w:rsidP="00D07DAC">
      <w:pPr>
        <w:spacing w:after="0" w:line="240" w:lineRule="auto"/>
        <w:rPr>
          <w:rFonts w:ascii="Times New Roman" w:eastAsia="Times" w:hAnsi="Times New Roman" w:cs="Times New Roman"/>
          <w:color w:val="000000"/>
          <w:lang w:eastAsia="it-IT"/>
        </w:rPr>
      </w:pPr>
    </w:p>
    <w:p w14:paraId="09A05AD1" w14:textId="635A045D" w:rsidR="009616BA" w:rsidRDefault="009616BA" w:rsidP="00D07DAC">
      <w:pPr>
        <w:spacing w:after="0" w:line="240" w:lineRule="auto"/>
        <w:rPr>
          <w:rFonts w:ascii="Times New Roman" w:eastAsia="Times" w:hAnsi="Times New Roman" w:cs="Times New Roman"/>
          <w:color w:val="000000"/>
          <w:lang w:eastAsia="it-IT"/>
        </w:rPr>
      </w:pPr>
    </w:p>
    <w:p w14:paraId="0F665767" w14:textId="7767F914" w:rsidR="009616BA" w:rsidRDefault="009616BA" w:rsidP="00D07DAC">
      <w:pPr>
        <w:spacing w:after="0" w:line="240" w:lineRule="auto"/>
        <w:rPr>
          <w:rFonts w:ascii="Times New Roman" w:eastAsia="Times" w:hAnsi="Times New Roman" w:cs="Times New Roman"/>
          <w:color w:val="000000"/>
          <w:lang w:eastAsia="it-IT"/>
        </w:rPr>
      </w:pPr>
    </w:p>
    <w:p w14:paraId="6ACB5C00" w14:textId="65B77B37" w:rsidR="009616BA" w:rsidRDefault="009616BA" w:rsidP="00D07DAC">
      <w:pPr>
        <w:spacing w:after="0" w:line="240" w:lineRule="auto"/>
        <w:rPr>
          <w:rFonts w:ascii="Times New Roman" w:eastAsia="Times" w:hAnsi="Times New Roman" w:cs="Times New Roman"/>
          <w:color w:val="000000"/>
          <w:lang w:eastAsia="it-IT"/>
        </w:rPr>
      </w:pPr>
    </w:p>
    <w:p w14:paraId="4AFED4D5" w14:textId="5C316F08" w:rsidR="009616BA" w:rsidRDefault="009616BA" w:rsidP="00D07DAC">
      <w:pPr>
        <w:spacing w:after="0" w:line="240" w:lineRule="auto"/>
        <w:rPr>
          <w:rFonts w:ascii="Times New Roman" w:eastAsia="Times" w:hAnsi="Times New Roman" w:cs="Times New Roman"/>
          <w:color w:val="000000"/>
          <w:lang w:eastAsia="it-IT"/>
        </w:rPr>
      </w:pPr>
    </w:p>
    <w:p w14:paraId="6F7D7B17" w14:textId="7404C8FC" w:rsidR="009616BA" w:rsidRDefault="009616BA" w:rsidP="00D07DAC">
      <w:pPr>
        <w:spacing w:after="0" w:line="240" w:lineRule="auto"/>
        <w:rPr>
          <w:rFonts w:ascii="Times New Roman" w:eastAsia="Times" w:hAnsi="Times New Roman" w:cs="Times New Roman"/>
          <w:color w:val="000000"/>
          <w:lang w:eastAsia="it-IT"/>
        </w:rPr>
      </w:pPr>
    </w:p>
    <w:p w14:paraId="769F67C6" w14:textId="222DDADB" w:rsidR="009616BA" w:rsidRDefault="009616BA" w:rsidP="00D07DAC">
      <w:pPr>
        <w:spacing w:after="0" w:line="240" w:lineRule="auto"/>
        <w:rPr>
          <w:rFonts w:ascii="Times New Roman" w:eastAsia="Times" w:hAnsi="Times New Roman" w:cs="Times New Roman"/>
          <w:color w:val="000000"/>
          <w:lang w:eastAsia="it-IT"/>
        </w:rPr>
      </w:pPr>
    </w:p>
    <w:p w14:paraId="5431BDA1" w14:textId="5C636960" w:rsidR="009616BA" w:rsidRDefault="009616BA" w:rsidP="00D07DAC">
      <w:pPr>
        <w:spacing w:after="0" w:line="240" w:lineRule="auto"/>
        <w:rPr>
          <w:rFonts w:ascii="Times New Roman" w:eastAsia="Times" w:hAnsi="Times New Roman" w:cs="Times New Roman"/>
          <w:color w:val="000000"/>
          <w:lang w:eastAsia="it-IT"/>
        </w:rPr>
      </w:pPr>
    </w:p>
    <w:p w14:paraId="6CCE774A" w14:textId="23F4BA17" w:rsidR="009616BA" w:rsidRDefault="009616BA" w:rsidP="00D07DAC">
      <w:pPr>
        <w:spacing w:after="0" w:line="240" w:lineRule="auto"/>
        <w:rPr>
          <w:rFonts w:ascii="Times New Roman" w:eastAsia="Times" w:hAnsi="Times New Roman" w:cs="Times New Roman"/>
          <w:color w:val="000000"/>
          <w:lang w:eastAsia="it-IT"/>
        </w:rPr>
      </w:pPr>
    </w:p>
    <w:p w14:paraId="7E93BD99" w14:textId="356642DD" w:rsidR="009616BA" w:rsidRDefault="009616BA" w:rsidP="00D07DAC">
      <w:pPr>
        <w:spacing w:after="0" w:line="240" w:lineRule="auto"/>
        <w:rPr>
          <w:rFonts w:ascii="Times New Roman" w:eastAsia="Times" w:hAnsi="Times New Roman" w:cs="Times New Roman"/>
          <w:color w:val="000000"/>
          <w:lang w:eastAsia="it-IT"/>
        </w:rPr>
      </w:pPr>
    </w:p>
    <w:p w14:paraId="2F1FF7F8" w14:textId="28AE7167" w:rsidR="009616BA" w:rsidRDefault="009616BA" w:rsidP="00D07DAC">
      <w:pPr>
        <w:spacing w:after="0" w:line="240" w:lineRule="auto"/>
        <w:rPr>
          <w:rFonts w:ascii="Times New Roman" w:eastAsia="Times" w:hAnsi="Times New Roman" w:cs="Times New Roman"/>
          <w:color w:val="000000"/>
          <w:lang w:eastAsia="it-IT"/>
        </w:rPr>
      </w:pPr>
    </w:p>
    <w:p w14:paraId="474151B0" w14:textId="2C2E6A83" w:rsidR="009616BA" w:rsidRDefault="009616BA" w:rsidP="00D07DAC">
      <w:pPr>
        <w:spacing w:after="0" w:line="240" w:lineRule="auto"/>
        <w:rPr>
          <w:rFonts w:ascii="Times New Roman" w:eastAsia="Times" w:hAnsi="Times New Roman" w:cs="Times New Roman"/>
          <w:color w:val="000000"/>
          <w:lang w:eastAsia="it-IT"/>
        </w:rPr>
      </w:pPr>
    </w:p>
    <w:p w14:paraId="0BB8F245" w14:textId="0B3523C3" w:rsidR="009616BA" w:rsidRDefault="009616BA" w:rsidP="00D07DAC">
      <w:pPr>
        <w:spacing w:after="0" w:line="240" w:lineRule="auto"/>
        <w:rPr>
          <w:rFonts w:ascii="Times New Roman" w:eastAsia="Times" w:hAnsi="Times New Roman" w:cs="Times New Roman"/>
          <w:color w:val="000000"/>
          <w:lang w:eastAsia="it-IT"/>
        </w:rPr>
      </w:pPr>
    </w:p>
    <w:p w14:paraId="10A9A09F" w14:textId="248C40D2" w:rsidR="009616BA" w:rsidRDefault="009616BA" w:rsidP="00D07DAC">
      <w:pPr>
        <w:spacing w:after="0" w:line="240" w:lineRule="auto"/>
        <w:rPr>
          <w:rFonts w:ascii="Times New Roman" w:eastAsia="Times" w:hAnsi="Times New Roman" w:cs="Times New Roman"/>
          <w:color w:val="000000"/>
          <w:lang w:eastAsia="it-IT"/>
        </w:rPr>
      </w:pPr>
    </w:p>
    <w:p w14:paraId="339F81A5" w14:textId="2C26BE08" w:rsidR="009616BA" w:rsidRDefault="009616BA" w:rsidP="00D07DAC">
      <w:pPr>
        <w:spacing w:after="0" w:line="240" w:lineRule="auto"/>
        <w:rPr>
          <w:rFonts w:ascii="Times New Roman" w:eastAsia="Times" w:hAnsi="Times New Roman" w:cs="Times New Roman"/>
          <w:color w:val="000000"/>
          <w:lang w:eastAsia="it-IT"/>
        </w:rPr>
      </w:pPr>
    </w:p>
    <w:p w14:paraId="655507A7" w14:textId="7C23AF73" w:rsidR="009616BA" w:rsidRDefault="009616BA" w:rsidP="00D07DAC">
      <w:pPr>
        <w:spacing w:after="0" w:line="240" w:lineRule="auto"/>
        <w:rPr>
          <w:rFonts w:ascii="Times New Roman" w:eastAsia="Times" w:hAnsi="Times New Roman" w:cs="Times New Roman"/>
          <w:color w:val="000000"/>
          <w:lang w:eastAsia="it-IT"/>
        </w:rPr>
      </w:pPr>
    </w:p>
    <w:p w14:paraId="000EDC79" w14:textId="15FA1078" w:rsidR="009616BA" w:rsidRDefault="009616BA" w:rsidP="00D07DAC">
      <w:pPr>
        <w:spacing w:after="0" w:line="240" w:lineRule="auto"/>
        <w:rPr>
          <w:rFonts w:ascii="Times New Roman" w:eastAsia="Times" w:hAnsi="Times New Roman" w:cs="Times New Roman"/>
          <w:color w:val="000000"/>
          <w:lang w:eastAsia="it-IT"/>
        </w:rPr>
      </w:pPr>
    </w:p>
    <w:p w14:paraId="355689DC" w14:textId="0F106CE3" w:rsidR="009616BA" w:rsidRDefault="009616BA" w:rsidP="00D07DAC">
      <w:pPr>
        <w:spacing w:after="0" w:line="240" w:lineRule="auto"/>
        <w:rPr>
          <w:rFonts w:ascii="Times New Roman" w:eastAsia="Times" w:hAnsi="Times New Roman" w:cs="Times New Roman"/>
          <w:color w:val="000000"/>
          <w:lang w:eastAsia="it-IT"/>
        </w:rPr>
      </w:pPr>
    </w:p>
    <w:p w14:paraId="042E0182" w14:textId="1445F94C" w:rsidR="009616BA" w:rsidRDefault="009616BA" w:rsidP="00D07DAC">
      <w:pPr>
        <w:spacing w:after="0" w:line="240" w:lineRule="auto"/>
        <w:rPr>
          <w:rFonts w:ascii="Times New Roman" w:eastAsia="Times" w:hAnsi="Times New Roman" w:cs="Times New Roman"/>
          <w:color w:val="000000"/>
          <w:lang w:eastAsia="it-IT"/>
        </w:rPr>
      </w:pPr>
    </w:p>
    <w:p w14:paraId="5B7982A5" w14:textId="6AB2C2CA" w:rsidR="009616BA" w:rsidRDefault="009616BA" w:rsidP="00D07DAC">
      <w:pPr>
        <w:spacing w:after="0" w:line="240" w:lineRule="auto"/>
        <w:rPr>
          <w:rFonts w:ascii="Times New Roman" w:eastAsia="Times" w:hAnsi="Times New Roman" w:cs="Times New Roman"/>
          <w:color w:val="000000"/>
          <w:lang w:eastAsia="it-IT"/>
        </w:rPr>
      </w:pPr>
    </w:p>
    <w:p w14:paraId="66E7A3EF" w14:textId="6E79EE15" w:rsidR="009616BA" w:rsidRDefault="009616BA" w:rsidP="00D07DAC">
      <w:pPr>
        <w:spacing w:after="0" w:line="240" w:lineRule="auto"/>
        <w:rPr>
          <w:rFonts w:ascii="Times New Roman" w:eastAsia="Times" w:hAnsi="Times New Roman" w:cs="Times New Roman"/>
          <w:color w:val="000000"/>
          <w:lang w:eastAsia="it-IT"/>
        </w:rPr>
      </w:pPr>
    </w:p>
    <w:p w14:paraId="56AF965C" w14:textId="3D9FE1F4" w:rsidR="009616BA" w:rsidRDefault="009616BA" w:rsidP="00D07DAC">
      <w:pPr>
        <w:spacing w:after="0" w:line="240" w:lineRule="auto"/>
        <w:rPr>
          <w:rFonts w:ascii="Times New Roman" w:eastAsia="Times" w:hAnsi="Times New Roman" w:cs="Times New Roman"/>
          <w:color w:val="000000"/>
          <w:lang w:eastAsia="it-IT"/>
        </w:rPr>
      </w:pPr>
    </w:p>
    <w:p w14:paraId="39AC0FCE" w14:textId="7E64F96E" w:rsidR="009616BA" w:rsidRDefault="009616BA" w:rsidP="00D07DAC">
      <w:pPr>
        <w:spacing w:after="0" w:line="240" w:lineRule="auto"/>
        <w:rPr>
          <w:rFonts w:ascii="Times New Roman" w:eastAsia="Times" w:hAnsi="Times New Roman" w:cs="Times New Roman"/>
          <w:color w:val="000000"/>
          <w:lang w:eastAsia="it-IT"/>
        </w:rPr>
      </w:pPr>
    </w:p>
    <w:p w14:paraId="02C1E122" w14:textId="6B2164BE" w:rsidR="009616BA" w:rsidRDefault="009616BA" w:rsidP="00D07DAC">
      <w:pPr>
        <w:spacing w:after="0" w:line="240" w:lineRule="auto"/>
        <w:rPr>
          <w:rFonts w:ascii="Times New Roman" w:eastAsia="Times" w:hAnsi="Times New Roman" w:cs="Times New Roman"/>
          <w:color w:val="000000"/>
          <w:lang w:eastAsia="it-IT"/>
        </w:rPr>
      </w:pPr>
    </w:p>
    <w:p w14:paraId="7B22B04D" w14:textId="3499076D" w:rsidR="009616BA" w:rsidRDefault="009616BA" w:rsidP="00D07DAC">
      <w:pPr>
        <w:spacing w:after="0" w:line="240" w:lineRule="auto"/>
        <w:rPr>
          <w:rFonts w:ascii="Times New Roman" w:eastAsia="Times" w:hAnsi="Times New Roman" w:cs="Times New Roman"/>
          <w:color w:val="000000"/>
          <w:lang w:eastAsia="it-IT"/>
        </w:rPr>
      </w:pPr>
    </w:p>
    <w:p w14:paraId="6DBEB7A9" w14:textId="3B89971B" w:rsidR="009616BA" w:rsidRDefault="009616BA" w:rsidP="00D07DAC">
      <w:pPr>
        <w:spacing w:after="0" w:line="240" w:lineRule="auto"/>
        <w:rPr>
          <w:rFonts w:ascii="Times New Roman" w:eastAsia="Times" w:hAnsi="Times New Roman" w:cs="Times New Roman"/>
          <w:color w:val="000000"/>
          <w:lang w:eastAsia="it-IT"/>
        </w:rPr>
      </w:pPr>
    </w:p>
    <w:p w14:paraId="2876C897" w14:textId="553FA63D" w:rsidR="009616BA" w:rsidRDefault="009616BA" w:rsidP="00D07DAC">
      <w:pPr>
        <w:spacing w:after="0" w:line="240" w:lineRule="auto"/>
        <w:rPr>
          <w:rFonts w:ascii="Times New Roman" w:eastAsia="Times" w:hAnsi="Times New Roman" w:cs="Times New Roman"/>
          <w:color w:val="000000"/>
          <w:lang w:eastAsia="it-IT"/>
        </w:rPr>
      </w:pPr>
    </w:p>
    <w:p w14:paraId="05D96661" w14:textId="77777777" w:rsidR="009616BA" w:rsidRPr="00A35784" w:rsidRDefault="009616BA" w:rsidP="00D07DAC">
      <w:pPr>
        <w:spacing w:after="0" w:line="240" w:lineRule="auto"/>
        <w:rPr>
          <w:rFonts w:ascii="Times New Roman" w:eastAsia="Times" w:hAnsi="Times New Roman" w:cs="Times New Roman"/>
          <w:color w:val="000000"/>
          <w:lang w:eastAsia="it-IT"/>
        </w:rPr>
      </w:pPr>
    </w:p>
    <w:p w14:paraId="4C7EB94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497D548"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3FDDECDE"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8A9E4CD" w14:textId="67CB2962" w:rsidR="00D07DAC" w:rsidRPr="00324F0A" w:rsidRDefault="00D07DAC" w:rsidP="00782755">
      <w:pPr>
        <w:pStyle w:val="Titolo1"/>
        <w:rPr>
          <w:i w:val="0"/>
          <w:iCs/>
        </w:rPr>
      </w:pPr>
      <w:bookmarkStart w:id="355" w:name="_Toc71880581"/>
      <w:r w:rsidRPr="00324F0A">
        <w:rPr>
          <w:i w:val="0"/>
          <w:iCs/>
        </w:rPr>
        <w:t xml:space="preserve">APPENDICE </w:t>
      </w:r>
      <w:r w:rsidR="00BE29C9" w:rsidRPr="00324F0A">
        <w:rPr>
          <w:i w:val="0"/>
          <w:iCs/>
        </w:rPr>
        <w:t>A</w:t>
      </w:r>
      <w:bookmarkEnd w:id="355"/>
    </w:p>
    <w:p w14:paraId="08BB7D65"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1BC634E8" w14:textId="77777777" w:rsidR="00D07DAC" w:rsidRPr="00A35784" w:rsidRDefault="00D07DAC" w:rsidP="00D07DAC">
      <w:pPr>
        <w:spacing w:after="0" w:line="240" w:lineRule="auto"/>
        <w:rPr>
          <w:rFonts w:ascii="Times New Roman" w:eastAsia="Times" w:hAnsi="Times New Roman" w:cs="Times New Roman"/>
          <w:color w:val="000000"/>
          <w:lang w:eastAsia="it-IT"/>
        </w:rPr>
      </w:pPr>
    </w:p>
    <w:tbl>
      <w:tblPr>
        <w:tblStyle w:val="Tabellaelenco3-colore31"/>
        <w:tblW w:w="9060" w:type="dxa"/>
        <w:jc w:val="center"/>
        <w:tblLook w:val="04A0" w:firstRow="1" w:lastRow="0" w:firstColumn="1" w:lastColumn="0" w:noHBand="0" w:noVBand="1"/>
      </w:tblPr>
      <w:tblGrid>
        <w:gridCol w:w="2121"/>
        <w:gridCol w:w="6939"/>
      </w:tblGrid>
      <w:tr w:rsidR="00D07DAC" w:rsidRPr="00A35784" w14:paraId="7585399D" w14:textId="77777777" w:rsidTr="00D07DAC">
        <w:trPr>
          <w:cnfStyle w:val="100000000000" w:firstRow="1" w:lastRow="0" w:firstColumn="0" w:lastColumn="0" w:oddVBand="0" w:evenVBand="0" w:oddHBand="0" w:evenHBand="0" w:firstRowFirstColumn="0" w:firstRowLastColumn="0" w:lastRowFirstColumn="0" w:lastRowLastColumn="0"/>
          <w:trHeight w:val="593"/>
          <w:jc w:val="center"/>
        </w:trPr>
        <w:tc>
          <w:tcPr>
            <w:cnfStyle w:val="001000000100" w:firstRow="0" w:lastRow="0" w:firstColumn="1" w:lastColumn="0" w:oddVBand="0" w:evenVBand="0" w:oddHBand="0" w:evenHBand="0" w:firstRowFirstColumn="1" w:firstRowLastColumn="0" w:lastRowFirstColumn="0" w:lastRowLastColumn="0"/>
            <w:tcW w:w="9059" w:type="dxa"/>
            <w:gridSpan w:val="2"/>
            <w:vAlign w:val="center"/>
          </w:tcPr>
          <w:p w14:paraId="1DE85803"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sz w:val="22"/>
                <w:szCs w:val="22"/>
              </w:rPr>
              <w:t>Monitoraggio biologico delle acque superficiali: Assicurazione della qualità del dato nelle ARPA APPA – Stato dell’arte anno 2020</w:t>
            </w:r>
          </w:p>
        </w:tc>
      </w:tr>
      <w:tr w:rsidR="00D07DAC" w:rsidRPr="00A35784" w14:paraId="1B04B82D"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130023AA"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Veneto</w:t>
            </w:r>
          </w:p>
        </w:tc>
        <w:tc>
          <w:tcPr>
            <w:tcW w:w="6938" w:type="dxa"/>
          </w:tcPr>
          <w:p w14:paraId="0764EC54"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ISO 17025:2018</w:t>
            </w:r>
          </w:p>
          <w:p w14:paraId="45CB1580"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 xml:space="preserve">accreditamento di campionamento e </w:t>
            </w:r>
            <w:r w:rsidRPr="00A35784">
              <w:rPr>
                <w:rFonts w:ascii="Times New Roman" w:hAnsi="Times New Roman"/>
                <w:color w:val="000000"/>
                <w:sz w:val="22"/>
                <w:szCs w:val="22"/>
              </w:rPr>
              <w:t>determinazione tassonomica</w:t>
            </w:r>
            <w:r w:rsidRPr="00A35784">
              <w:rPr>
                <w:rFonts w:ascii="Times New Roman" w:hAnsi="Times New Roman"/>
                <w:bCs/>
                <w:color w:val="000000"/>
                <w:sz w:val="22"/>
                <w:szCs w:val="22"/>
              </w:rPr>
              <w:t xml:space="preserve"> di </w:t>
            </w:r>
            <w:proofErr w:type="spellStart"/>
            <w:r w:rsidRPr="00A35784">
              <w:rPr>
                <w:rFonts w:ascii="Times New Roman" w:hAnsi="Times New Roman"/>
                <w:bCs/>
                <w:color w:val="000000"/>
                <w:sz w:val="22"/>
                <w:szCs w:val="22"/>
              </w:rPr>
              <w:t>macroinvertebrati</w:t>
            </w:r>
            <w:proofErr w:type="spellEnd"/>
            <w:r w:rsidRPr="00A35784">
              <w:rPr>
                <w:rFonts w:ascii="Times New Roman" w:hAnsi="Times New Roman"/>
                <w:bCs/>
                <w:color w:val="000000"/>
                <w:sz w:val="22"/>
                <w:szCs w:val="22"/>
              </w:rPr>
              <w:t>, diatomee, fitoplancton (laghi).</w:t>
            </w:r>
          </w:p>
        </w:tc>
      </w:tr>
      <w:tr w:rsidR="00D07DAC" w:rsidRPr="00A35784" w14:paraId="2E0B22CA"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1F1A66AC"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ARPAT Toscana</w:t>
            </w:r>
          </w:p>
        </w:tc>
        <w:tc>
          <w:tcPr>
            <w:tcW w:w="6938" w:type="dxa"/>
            <w:tcBorders>
              <w:top w:val="nil"/>
              <w:bottom w:val="nil"/>
            </w:tcBorders>
          </w:tcPr>
          <w:p w14:paraId="52E1A388"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17025:2018</w:t>
            </w:r>
          </w:p>
          <w:p w14:paraId="354B8A73"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accreditamento per le Diatomee con incertezza anche sul campionamento.</w:t>
            </w:r>
          </w:p>
        </w:tc>
      </w:tr>
      <w:tr w:rsidR="00D07DAC" w:rsidRPr="00A35784" w14:paraId="1AF647FC"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7C425E05"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Piemonte</w:t>
            </w:r>
          </w:p>
        </w:tc>
        <w:tc>
          <w:tcPr>
            <w:tcW w:w="6938" w:type="dxa"/>
          </w:tcPr>
          <w:p w14:paraId="191DE054"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bCs/>
                <w:i/>
                <w:color w:val="000000"/>
                <w:sz w:val="22"/>
                <w:szCs w:val="22"/>
              </w:rPr>
              <w:t>Norma UNI EN ISO 9001</w:t>
            </w:r>
          </w:p>
          <w:p w14:paraId="2A33A965"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bCs/>
                <w:color w:val="000000"/>
                <w:sz w:val="22"/>
                <w:szCs w:val="22"/>
              </w:rPr>
              <w:t>Certificazione su monitoraggio delle acque superficiali sia a livello di campionamento delle componenti biologiche (anno 2016) che a livello di attività di prova (2017).</w:t>
            </w:r>
          </w:p>
        </w:tc>
      </w:tr>
      <w:tr w:rsidR="00D07DAC" w:rsidRPr="00A35784" w14:paraId="2578C5FA"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75343C2D"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ARPAE</w:t>
            </w:r>
          </w:p>
        </w:tc>
        <w:tc>
          <w:tcPr>
            <w:tcW w:w="6938" w:type="dxa"/>
            <w:tcBorders>
              <w:top w:val="nil"/>
              <w:bottom w:val="nil"/>
            </w:tcBorders>
          </w:tcPr>
          <w:p w14:paraId="6FF57BF0"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i/>
                <w:color w:val="000000"/>
                <w:sz w:val="22"/>
                <w:szCs w:val="22"/>
              </w:rPr>
            </w:pPr>
            <w:r w:rsidRPr="00A35784">
              <w:rPr>
                <w:rFonts w:ascii="Times New Roman" w:hAnsi="Times New Roman"/>
                <w:i/>
                <w:color w:val="000000"/>
                <w:sz w:val="22"/>
                <w:szCs w:val="22"/>
              </w:rPr>
              <w:t>Norma UNI EN ISO 17025:2018</w:t>
            </w:r>
          </w:p>
          <w:p w14:paraId="37A08E1D"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r w:rsidRPr="00A35784">
              <w:rPr>
                <w:rFonts w:ascii="Times New Roman" w:hAnsi="Times New Roman"/>
                <w:color w:val="000000"/>
                <w:sz w:val="22"/>
                <w:szCs w:val="22"/>
              </w:rPr>
              <w:t xml:space="preserve">accreditamento di campionamento e determinazione tassonomica di </w:t>
            </w:r>
            <w:proofErr w:type="spellStart"/>
            <w:r w:rsidRPr="00A35784">
              <w:rPr>
                <w:rFonts w:ascii="Times New Roman" w:hAnsi="Times New Roman"/>
                <w:color w:val="000000"/>
                <w:sz w:val="22"/>
                <w:szCs w:val="22"/>
              </w:rPr>
              <w:t>macroinvertebrati</w:t>
            </w:r>
            <w:proofErr w:type="spellEnd"/>
            <w:r w:rsidRPr="00A35784">
              <w:rPr>
                <w:rFonts w:ascii="Times New Roman" w:hAnsi="Times New Roman"/>
                <w:color w:val="000000"/>
                <w:sz w:val="22"/>
                <w:szCs w:val="22"/>
              </w:rPr>
              <w:t xml:space="preserve"> bentonici</w:t>
            </w:r>
          </w:p>
        </w:tc>
      </w:tr>
      <w:tr w:rsidR="00D07DAC" w:rsidRPr="00A35784" w14:paraId="2BAA1EFD"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254FE0B0" w14:textId="77777777"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ARPA Lombardia</w:t>
            </w:r>
          </w:p>
        </w:tc>
        <w:tc>
          <w:tcPr>
            <w:tcW w:w="6938" w:type="dxa"/>
          </w:tcPr>
          <w:p w14:paraId="046B83C0"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r w:rsidR="00D07DAC" w:rsidRPr="00A35784" w14:paraId="2EB494AE"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Pr>
          <w:p w14:paraId="38739944" w14:textId="09B3E796" w:rsidR="00D07DAC" w:rsidRPr="00A35784" w:rsidRDefault="00D07DAC" w:rsidP="009616BA">
            <w:pPr>
              <w:spacing w:line="240" w:lineRule="exact"/>
              <w:jc w:val="both"/>
              <w:rPr>
                <w:rFonts w:ascii="Times New Roman" w:hAnsi="Times New Roman"/>
                <w:color w:val="000000"/>
                <w:sz w:val="22"/>
                <w:szCs w:val="22"/>
              </w:rPr>
            </w:pPr>
            <w:r w:rsidRPr="00A35784">
              <w:rPr>
                <w:rFonts w:ascii="Times New Roman" w:hAnsi="Times New Roman"/>
                <w:color w:val="000000"/>
                <w:sz w:val="22"/>
                <w:szCs w:val="22"/>
              </w:rPr>
              <w:t>……</w:t>
            </w:r>
          </w:p>
        </w:tc>
        <w:tc>
          <w:tcPr>
            <w:tcW w:w="6938" w:type="dxa"/>
            <w:tcBorders>
              <w:top w:val="nil"/>
              <w:bottom w:val="nil"/>
            </w:tcBorders>
          </w:tcPr>
          <w:p w14:paraId="45CB98E0" w14:textId="07E887CC" w:rsidR="00D07DAC" w:rsidRPr="00BF64AB" w:rsidRDefault="00BF64AB"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sz w:val="22"/>
                <w:szCs w:val="22"/>
              </w:rPr>
            </w:pPr>
            <w:r>
              <w:rPr>
                <w:rFonts w:ascii="Times New Roman" w:hAnsi="Times New Roman"/>
                <w:b/>
                <w:bCs/>
                <w:color w:val="FF0000"/>
                <w:sz w:val="22"/>
                <w:szCs w:val="22"/>
              </w:rPr>
              <w:t>…</w:t>
            </w:r>
            <w:r w:rsidRPr="00BF64AB">
              <w:rPr>
                <w:rFonts w:ascii="Times New Roman" w:hAnsi="Times New Roman"/>
                <w:b/>
                <w:bCs/>
                <w:color w:val="FF0000"/>
                <w:sz w:val="22"/>
                <w:szCs w:val="22"/>
              </w:rPr>
              <w:t>Ciascuna Agenzia integra con le proprie informazioni</w:t>
            </w:r>
            <w:r>
              <w:rPr>
                <w:rFonts w:ascii="Times New Roman" w:hAnsi="Times New Roman"/>
                <w:b/>
                <w:bCs/>
                <w:color w:val="FF0000"/>
                <w:sz w:val="22"/>
                <w:szCs w:val="22"/>
              </w:rPr>
              <w:t>…</w:t>
            </w:r>
            <w:commentRangeStart w:id="356"/>
            <w:commentRangeEnd w:id="356"/>
            <w:r w:rsidR="007D1F28">
              <w:rPr>
                <w:rStyle w:val="Rimandocommento"/>
                <w:rFonts w:ascii="Cambria" w:eastAsia="Times New Roman" w:hAnsi="Cambria"/>
                <w:lang w:val="en-US" w:eastAsia="en-US"/>
              </w:rPr>
              <w:commentReference w:id="356"/>
            </w:r>
          </w:p>
        </w:tc>
      </w:tr>
      <w:tr w:rsidR="00D07DAC" w:rsidRPr="00A35784" w14:paraId="79B79C56"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60B89FBD"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Pr>
          <w:p w14:paraId="25D50F45"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r w:rsidR="00D07DAC" w:rsidRPr="00A35784" w14:paraId="59EFEA85" w14:textId="77777777" w:rsidTr="00D07DAC">
        <w:trPr>
          <w:jc w:val="center"/>
        </w:trPr>
        <w:tc>
          <w:tcPr>
            <w:cnfStyle w:val="001000000000" w:firstRow="0" w:lastRow="0" w:firstColumn="1" w:lastColumn="0" w:oddVBand="0" w:evenVBand="0" w:oddHBand="0" w:evenHBand="0" w:firstRowFirstColumn="0" w:firstRowLastColumn="0" w:lastRowFirstColumn="0" w:lastRowLastColumn="0"/>
            <w:tcW w:w="2121" w:type="dxa"/>
            <w:tcBorders>
              <w:top w:val="nil"/>
              <w:bottom w:val="nil"/>
            </w:tcBorders>
          </w:tcPr>
          <w:p w14:paraId="13F57A05"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Borders>
              <w:top w:val="nil"/>
              <w:bottom w:val="nil"/>
            </w:tcBorders>
          </w:tcPr>
          <w:p w14:paraId="4B56BF26" w14:textId="77777777" w:rsidR="00D07DAC" w:rsidRPr="00A35784" w:rsidRDefault="00D07DAC" w:rsidP="009616BA">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color w:val="000000"/>
                <w:sz w:val="22"/>
                <w:szCs w:val="22"/>
              </w:rPr>
            </w:pPr>
          </w:p>
        </w:tc>
      </w:tr>
      <w:tr w:rsidR="00D07DAC" w:rsidRPr="00A35784" w14:paraId="42E791AC" w14:textId="77777777" w:rsidTr="00D07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1" w:type="dxa"/>
          </w:tcPr>
          <w:p w14:paraId="6404E8B9" w14:textId="77777777" w:rsidR="00D07DAC" w:rsidRPr="00A35784" w:rsidRDefault="00D07DAC" w:rsidP="009616BA">
            <w:pPr>
              <w:spacing w:line="240" w:lineRule="exact"/>
              <w:jc w:val="both"/>
              <w:rPr>
                <w:rFonts w:ascii="Times New Roman" w:hAnsi="Times New Roman"/>
                <w:color w:val="000000"/>
                <w:sz w:val="22"/>
                <w:szCs w:val="22"/>
              </w:rPr>
            </w:pPr>
          </w:p>
        </w:tc>
        <w:tc>
          <w:tcPr>
            <w:tcW w:w="6938" w:type="dxa"/>
          </w:tcPr>
          <w:p w14:paraId="2B60FD71" w14:textId="77777777" w:rsidR="00D07DAC" w:rsidRPr="00A35784" w:rsidRDefault="00D07DAC" w:rsidP="009616BA">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color w:val="000000"/>
                <w:sz w:val="22"/>
                <w:szCs w:val="22"/>
              </w:rPr>
            </w:pPr>
          </w:p>
        </w:tc>
      </w:tr>
    </w:tbl>
    <w:p w14:paraId="48CC411C" w14:textId="77777777" w:rsidR="00D07DAC" w:rsidRPr="00A35784" w:rsidRDefault="00D07DAC" w:rsidP="00D07DAC">
      <w:pPr>
        <w:spacing w:after="0" w:line="240" w:lineRule="auto"/>
        <w:rPr>
          <w:rFonts w:ascii="Times New Roman" w:eastAsia="Times" w:hAnsi="Times New Roman" w:cs="Times New Roman"/>
          <w:color w:val="000000"/>
          <w:lang w:eastAsia="it-IT"/>
        </w:rPr>
      </w:pPr>
    </w:p>
    <w:p w14:paraId="5EEAAFE7" w14:textId="77777777" w:rsidR="004048B4" w:rsidRPr="00A35784" w:rsidRDefault="004048B4">
      <w:pPr>
        <w:rPr>
          <w:rFonts w:ascii="Times New Roman" w:hAnsi="Times New Roman" w:cs="Times New Roman"/>
        </w:rPr>
      </w:pPr>
    </w:p>
    <w:sectPr w:rsidR="004048B4" w:rsidRPr="00A35784" w:rsidSect="00D07DAC">
      <w:headerReference w:type="default" r:id="rId28"/>
      <w:headerReference w:type="first" r:id="rId29"/>
      <w:pgSz w:w="11906" w:h="16838"/>
      <w:pgMar w:top="1418" w:right="1418" w:bottom="851" w:left="1418" w:header="709" w:footer="709"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PIETRO GENONI" w:date="2021-06-08T12:03:00Z" w:initials="GP">
    <w:p w14:paraId="5868FA00" w14:textId="721BBCBF" w:rsidR="003239F4" w:rsidRPr="00D83A9D" w:rsidRDefault="003239F4">
      <w:pPr>
        <w:pStyle w:val="Testocommento"/>
        <w:rPr>
          <w:lang w:val="it-IT"/>
        </w:rPr>
      </w:pPr>
      <w:r>
        <w:rPr>
          <w:rStyle w:val="Rimandocommento"/>
        </w:rPr>
        <w:annotationRef/>
      </w:r>
      <w:r w:rsidRPr="001A0820">
        <w:rPr>
          <w:lang w:val="it-IT"/>
        </w:rPr>
        <w:t>Anche non conformi a tale norma quando non disponibili</w:t>
      </w:r>
      <w:r>
        <w:rPr>
          <w:lang w:val="it-IT"/>
        </w:rPr>
        <w:t>.</w:t>
      </w:r>
    </w:p>
  </w:comment>
  <w:comment w:id="12" w:author="Cristina Martone" w:date="2022-10-21T10:59:00Z" w:initials="CM">
    <w:p w14:paraId="6405B741" w14:textId="77777777" w:rsidR="005776E9" w:rsidRDefault="005776E9" w:rsidP="00823A2B">
      <w:pPr>
        <w:pStyle w:val="Testocommento"/>
      </w:pPr>
      <w:r>
        <w:rPr>
          <w:rStyle w:val="Rimandocommento"/>
        </w:rPr>
        <w:annotationRef/>
      </w:r>
      <w:r>
        <w:t>Esempio?</w:t>
      </w:r>
    </w:p>
  </w:comment>
  <w:comment w:id="27" w:author="PIETRO GENONI" w:date="2021-05-28T16:44:00Z" w:initials="GP">
    <w:p w14:paraId="0E04701C" w14:textId="77777777" w:rsidR="003239F4" w:rsidRPr="00B95A6B" w:rsidRDefault="003239F4">
      <w:pPr>
        <w:pStyle w:val="Testocommento"/>
        <w:rPr>
          <w:lang w:val="fr-FR"/>
        </w:rPr>
      </w:pPr>
      <w:r w:rsidRPr="00B95A6B">
        <w:rPr>
          <w:lang w:val="fr-FR"/>
        </w:rPr>
        <w:t xml:space="preserve">Per le acque superficiali </w:t>
      </w:r>
      <w:r>
        <w:rPr>
          <w:rStyle w:val="Rimandocommento"/>
        </w:rPr>
        <w:annotationRef/>
      </w:r>
      <w:r w:rsidRPr="00B95A6B">
        <w:rPr>
          <w:lang w:val="fr-FR"/>
        </w:rPr>
        <w:t>andrebbero citate anche: UNI EN 10870-2012, UNI EN 15460-2008, UNI EN 16150-2013, UNI EN ISO 8689-1-2003, UNI EN ISO 8689-2-2004.</w:t>
      </w:r>
    </w:p>
    <w:p w14:paraId="352911D5" w14:textId="77777777" w:rsidR="003239F4" w:rsidRPr="00B95A6B" w:rsidRDefault="003239F4">
      <w:pPr>
        <w:pStyle w:val="Testocommento"/>
        <w:rPr>
          <w:lang w:val="fr-FR"/>
        </w:rPr>
      </w:pPr>
    </w:p>
    <w:p w14:paraId="5DA81079" w14:textId="587FFC5C" w:rsidR="003239F4" w:rsidRPr="00EA716E" w:rsidRDefault="003239F4">
      <w:pPr>
        <w:pStyle w:val="Testocommento"/>
        <w:rPr>
          <w:lang w:val="it-IT"/>
        </w:rPr>
      </w:pPr>
      <w:r w:rsidRPr="00EA716E">
        <w:rPr>
          <w:lang w:val="it-IT"/>
        </w:rPr>
        <w:t xml:space="preserve">Mancano i riferimenti </w:t>
      </w:r>
      <w:r>
        <w:rPr>
          <w:lang w:val="it-IT"/>
        </w:rPr>
        <w:t xml:space="preserve">normativi </w:t>
      </w:r>
      <w:r w:rsidRPr="00EA716E">
        <w:rPr>
          <w:lang w:val="it-IT"/>
        </w:rPr>
        <w:t>per le a</w:t>
      </w:r>
      <w:r>
        <w:rPr>
          <w:lang w:val="it-IT"/>
        </w:rPr>
        <w:t>cque di transizione e marino-costiere.</w:t>
      </w:r>
    </w:p>
  </w:comment>
  <w:comment w:id="28" w:author="Cristina Martone" w:date="2022-10-21T11:04:00Z" w:initials="CM">
    <w:p w14:paraId="077B6C76" w14:textId="77777777" w:rsidR="0072412A" w:rsidRDefault="00C84A06" w:rsidP="006246B0">
      <w:pPr>
        <w:pStyle w:val="Testocommento"/>
      </w:pPr>
      <w:r>
        <w:rPr>
          <w:rStyle w:val="Rimandocommento"/>
        </w:rPr>
        <w:annotationRef/>
      </w:r>
      <w:r w:rsidR="0072412A">
        <w:t>Ok, da integrare</w:t>
      </w:r>
    </w:p>
  </w:comment>
  <w:comment w:id="36" w:author="PIETRO GENONI" w:date="2021-05-28T16:55:00Z" w:initials="GP">
    <w:p w14:paraId="55E25D02" w14:textId="689C8E30" w:rsidR="003239F4" w:rsidRDefault="003239F4">
      <w:pPr>
        <w:pStyle w:val="Testocommento"/>
        <w:rPr>
          <w:lang w:val="it-IT"/>
        </w:rPr>
      </w:pPr>
      <w:r>
        <w:rPr>
          <w:rStyle w:val="Rimandocommento"/>
        </w:rPr>
        <w:annotationRef/>
      </w:r>
      <w:r w:rsidRPr="00056590">
        <w:rPr>
          <w:lang w:val="it-IT"/>
        </w:rPr>
        <w:t>Si delinea un percorso obbligato di qualifica che non mi sembra essere stato condiviso all’avvio del GDL.</w:t>
      </w:r>
    </w:p>
    <w:p w14:paraId="22C2C095" w14:textId="77777777" w:rsidR="00A579B3" w:rsidRPr="00056590" w:rsidRDefault="00A579B3">
      <w:pPr>
        <w:pStyle w:val="Testocommento"/>
        <w:rPr>
          <w:lang w:val="it-IT"/>
        </w:rPr>
      </w:pPr>
    </w:p>
  </w:comment>
  <w:comment w:id="37" w:author="Cristina Martone" w:date="2022-10-21T11:18:00Z" w:initials="CM">
    <w:p w14:paraId="77DEF1F0" w14:textId="77777777" w:rsidR="004107AF" w:rsidRDefault="004107AF" w:rsidP="00DC087D">
      <w:pPr>
        <w:pStyle w:val="Testocommento"/>
      </w:pPr>
      <w:r>
        <w:rPr>
          <w:rStyle w:val="Rimandocommento"/>
        </w:rPr>
        <w:annotationRef/>
      </w:r>
      <w:r>
        <w:t>Non è obbligatorio; lo schema del processo è stato condiviso con il GdL ACCREDIA/ISPRA a novembre 2020 (verbale)</w:t>
      </w:r>
    </w:p>
  </w:comment>
  <w:comment w:id="40" w:author="PIETRO GENONI" w:date="2021-05-27T17:19:00Z" w:initials="GP">
    <w:p w14:paraId="1B1F2DA9" w14:textId="491E8E39" w:rsidR="003239F4" w:rsidRPr="00DB7E0B" w:rsidRDefault="003239F4">
      <w:pPr>
        <w:pStyle w:val="Testocommento"/>
        <w:rPr>
          <w:lang w:val="it-IT"/>
        </w:rPr>
      </w:pPr>
      <w:r>
        <w:rPr>
          <w:rStyle w:val="Rimandocommento"/>
        </w:rPr>
        <w:annotationRef/>
      </w:r>
      <w:r w:rsidRPr="00DB7E0B">
        <w:rPr>
          <w:lang w:val="it-IT"/>
        </w:rPr>
        <w:t>In quale forma viene p</w:t>
      </w:r>
      <w:r>
        <w:rPr>
          <w:lang w:val="it-IT"/>
        </w:rPr>
        <w:t>rodotta l’attestazione? Chi è il responsabile della produzione dell’attestazione?</w:t>
      </w:r>
    </w:p>
  </w:comment>
  <w:comment w:id="41" w:author="Martone Cristina" w:date="2021-07-13T09:49:00Z" w:initials="MC">
    <w:p w14:paraId="25665420" w14:textId="7FE063ED" w:rsidR="00195FF6" w:rsidRDefault="00195FF6">
      <w:pPr>
        <w:pStyle w:val="Testocommento"/>
      </w:pPr>
      <w:r>
        <w:rPr>
          <w:rStyle w:val="Rimandocommento"/>
        </w:rPr>
        <w:annotationRef/>
      </w:r>
      <w:r>
        <w:t>Autocertificazione da parte del candidato con CV, ecc</w:t>
      </w:r>
    </w:p>
  </w:comment>
  <w:comment w:id="45" w:author="PIETRO GENONI" w:date="2021-05-28T16:57:00Z" w:initials="GP">
    <w:p w14:paraId="45FBABEE" w14:textId="30C1C8F9" w:rsidR="003239F4" w:rsidRPr="00D90155" w:rsidRDefault="003239F4">
      <w:pPr>
        <w:pStyle w:val="Testocommento"/>
        <w:rPr>
          <w:lang w:val="it-IT"/>
        </w:rPr>
      </w:pPr>
      <w:r>
        <w:rPr>
          <w:rStyle w:val="Rimandocommento"/>
        </w:rPr>
        <w:annotationRef/>
      </w:r>
      <w:r w:rsidRPr="00D90155">
        <w:rPr>
          <w:lang w:val="it-IT"/>
        </w:rPr>
        <w:t>Questa definizione è limitante. I</w:t>
      </w:r>
      <w:r>
        <w:rPr>
          <w:lang w:val="it-IT"/>
        </w:rPr>
        <w:t xml:space="preserve"> confronti interlaboratorio possono essere impostati in modo da qualificare un operatore per l’intero processo, dal campionamento al calcolo dell’indice.</w:t>
      </w:r>
    </w:p>
  </w:comment>
  <w:comment w:id="46" w:author="Cristina Martone" w:date="2023-02-15T15:23:00Z" w:initials="CM">
    <w:p w14:paraId="19559A9B" w14:textId="77777777" w:rsidR="004C2AD1" w:rsidRDefault="004C2AD1">
      <w:pPr>
        <w:pStyle w:val="Testocommento"/>
      </w:pPr>
      <w:r>
        <w:rPr>
          <w:rStyle w:val="Rimandocommento"/>
        </w:rPr>
        <w:annotationRef/>
      </w:r>
      <w:r>
        <w:t>È una definizione pertinente allo scopo di questo documento, che per le altre parti prevede prove valutative. Es. Il processo intero, dal campionamento all’indice spesso è condiviso da una intera squadra, non solo dal singolo operatore, lo scopo della LG è la qualifica del singolo operatore</w:t>
      </w:r>
    </w:p>
    <w:p w14:paraId="548A13E3" w14:textId="77777777" w:rsidR="004C2AD1" w:rsidRDefault="004C2AD1" w:rsidP="004A518D">
      <w:pPr>
        <w:pStyle w:val="Testocommento"/>
      </w:pPr>
    </w:p>
  </w:comment>
  <w:comment w:id="47" w:author="PIETRO GENONI" w:date="2021-05-27T17:22:00Z" w:initials="GP">
    <w:p w14:paraId="05908906" w14:textId="4A8D0556" w:rsidR="003239F4" w:rsidRPr="008B1486" w:rsidRDefault="003239F4">
      <w:pPr>
        <w:pStyle w:val="Testocommento"/>
        <w:rPr>
          <w:lang w:val="it-IT"/>
        </w:rPr>
      </w:pPr>
      <w:r>
        <w:rPr>
          <w:lang w:val="it-IT"/>
        </w:rPr>
        <w:t>Non  sono indicatori oggettivi.</w:t>
      </w:r>
    </w:p>
  </w:comment>
  <w:comment w:id="48" w:author="Cristina Martone" w:date="2023-02-15T15:25:00Z" w:initials="CM">
    <w:p w14:paraId="398C0138" w14:textId="77777777" w:rsidR="000F11B7" w:rsidRDefault="000F11B7" w:rsidP="00CA050E">
      <w:pPr>
        <w:pStyle w:val="Testocommento"/>
      </w:pPr>
      <w:r>
        <w:rPr>
          <w:rStyle w:val="Rimandocommento"/>
        </w:rPr>
        <w:annotationRef/>
      </w:r>
      <w:r>
        <w:t>E' una decisione scaturita dalla discussione del tavolo di lavoro. Si accettano ulteriori proposte in merito</w:t>
      </w:r>
    </w:p>
  </w:comment>
  <w:comment w:id="50" w:author="PIETRO GENONI" w:date="2021-05-28T17:00:00Z" w:initials="GP">
    <w:p w14:paraId="10D1AEAF" w14:textId="39D210B4" w:rsidR="003239F4" w:rsidRPr="00E45CDB" w:rsidRDefault="003239F4">
      <w:pPr>
        <w:pStyle w:val="Testocommento"/>
        <w:rPr>
          <w:lang w:val="it-IT"/>
        </w:rPr>
      </w:pPr>
      <w:r>
        <w:rPr>
          <w:rStyle w:val="Rimandocommento"/>
        </w:rPr>
        <w:annotationRef/>
      </w:r>
      <w:r w:rsidRPr="00E45CDB">
        <w:rPr>
          <w:lang w:val="it-IT"/>
        </w:rPr>
        <w:t>Non è chiaro cosa si i</w:t>
      </w:r>
      <w:r>
        <w:rPr>
          <w:lang w:val="it-IT"/>
        </w:rPr>
        <w:t>ntende. Chi è il soggetto responsabile dell’affiancamento? Si tratta di un affiancamento con personale interno qualificato o con soggetti esterni all’Agenzia di appartenenza?</w:t>
      </w:r>
      <w:r w:rsidR="000B4FE1">
        <w:rPr>
          <w:lang w:val="it-IT"/>
        </w:rPr>
        <w:t xml:space="preserve"> </w:t>
      </w:r>
    </w:p>
  </w:comment>
  <w:comment w:id="51" w:author="Martone Cristina" w:date="2021-07-13T09:59:00Z" w:initials="MC">
    <w:p w14:paraId="0C4587C3" w14:textId="21DF27F2" w:rsidR="000B4FE1" w:rsidRDefault="000B4FE1">
      <w:pPr>
        <w:pStyle w:val="Testocommento"/>
      </w:pPr>
      <w:r>
        <w:rPr>
          <w:rStyle w:val="Rimandocommento"/>
        </w:rPr>
        <w:annotationRef/>
      </w:r>
      <w:r>
        <w:t>Entrambi</w:t>
      </w:r>
    </w:p>
  </w:comment>
  <w:comment w:id="52" w:author="Cristina Martone" w:date="2023-05-30T12:02:00Z" w:initials="CM">
    <w:p w14:paraId="0E7B3ED6" w14:textId="77777777" w:rsidR="00231FAD" w:rsidRDefault="00231FAD" w:rsidP="00085ADC">
      <w:pPr>
        <w:pStyle w:val="Testocommento"/>
      </w:pPr>
      <w:r>
        <w:rPr>
          <w:rStyle w:val="Rimandocommento"/>
        </w:rPr>
        <w:annotationRef/>
      </w:r>
      <w:r>
        <w:t>Il responsabile dell'affiancamento è l'Agenzia interessata, che potrà decidere se far svolgere tale attività con personale interno qualificato o esterno all'Agenzia stessa.</w:t>
      </w:r>
    </w:p>
  </w:comment>
  <w:comment w:id="53" w:author="PIETRO GENONI" w:date="2021-05-28T17:02:00Z" w:initials="GP">
    <w:p w14:paraId="7D96253F" w14:textId="181221CC" w:rsidR="003239F4" w:rsidRPr="00B8543D" w:rsidRDefault="003239F4">
      <w:pPr>
        <w:pStyle w:val="Testocommento"/>
        <w:rPr>
          <w:lang w:val="it-IT"/>
        </w:rPr>
      </w:pPr>
      <w:r>
        <w:rPr>
          <w:rStyle w:val="Rimandocommento"/>
        </w:rPr>
        <w:annotationRef/>
      </w:r>
      <w:r w:rsidRPr="00B8543D">
        <w:rPr>
          <w:lang w:val="it-IT"/>
        </w:rPr>
        <w:t>Cosa si intende per “cara</w:t>
      </w:r>
      <w:r>
        <w:rPr>
          <w:lang w:val="it-IT"/>
        </w:rPr>
        <w:t>ttere nazionale”? I corsi possono essere impostati in base a specificità “regionali” (es. diatomee dell’area alpina).</w:t>
      </w:r>
    </w:p>
  </w:comment>
  <w:comment w:id="54" w:author="Cristina Martone" w:date="2023-05-30T12:05:00Z" w:initials="CM">
    <w:p w14:paraId="0746B920" w14:textId="77777777" w:rsidR="007B20DD" w:rsidRDefault="007B20DD" w:rsidP="000032B8">
      <w:pPr>
        <w:pStyle w:val="Testocommento"/>
      </w:pPr>
      <w:r>
        <w:rPr>
          <w:rStyle w:val="Rimandocommento"/>
        </w:rPr>
        <w:annotationRef/>
      </w:r>
      <w:r>
        <w:t>Ci si riferisce alla condivisione a priori dei corsi, in termini di partecipazione e programmi, con tutto l’SNPA, anche se impostati su specificità regionali</w:t>
      </w:r>
    </w:p>
  </w:comment>
  <w:comment w:id="56" w:author="PIETRO GENONI" w:date="2021-06-08T13:10:00Z" w:initials="GP">
    <w:p w14:paraId="2015DBA4" w14:textId="1DA238E7" w:rsidR="003239F4" w:rsidRPr="00307CC1" w:rsidRDefault="003239F4" w:rsidP="006E2CFD">
      <w:pPr>
        <w:pStyle w:val="Testocommento"/>
        <w:rPr>
          <w:lang w:val="it-IT"/>
        </w:rPr>
      </w:pPr>
      <w:r>
        <w:rPr>
          <w:rStyle w:val="Rimandocommento"/>
        </w:rPr>
        <w:annotationRef/>
      </w:r>
      <w:r>
        <w:rPr>
          <w:lang w:val="it-IT"/>
        </w:rPr>
        <w:t>In alcuni casi l</w:t>
      </w:r>
      <w:r w:rsidRPr="00307CC1">
        <w:rPr>
          <w:lang w:val="it-IT"/>
        </w:rPr>
        <w:t xml:space="preserve">e tre figure potrebbero </w:t>
      </w:r>
      <w:r>
        <w:rPr>
          <w:lang w:val="it-IT"/>
        </w:rPr>
        <w:t>anche essere rappresentate da un unico soggetto. Ad esempio, u</w:t>
      </w:r>
      <w:r w:rsidRPr="00307CC1">
        <w:rPr>
          <w:lang w:val="it-IT"/>
        </w:rPr>
        <w:t xml:space="preserve">n istruttore che è abile a svolgere l’attività di campo e di laboratorio </w:t>
      </w:r>
      <w:r>
        <w:rPr>
          <w:lang w:val="it-IT"/>
        </w:rPr>
        <w:t>sarà in possesso</w:t>
      </w:r>
      <w:r w:rsidRPr="00307CC1">
        <w:rPr>
          <w:lang w:val="it-IT"/>
        </w:rPr>
        <w:t xml:space="preserve"> anche </w:t>
      </w:r>
      <w:r>
        <w:rPr>
          <w:lang w:val="it-IT"/>
        </w:rPr>
        <w:t>del</w:t>
      </w:r>
      <w:r w:rsidRPr="00307CC1">
        <w:rPr>
          <w:lang w:val="it-IT"/>
        </w:rPr>
        <w:t xml:space="preserve">le conoscenze teoriche e </w:t>
      </w:r>
      <w:r>
        <w:rPr>
          <w:lang w:val="it-IT"/>
        </w:rPr>
        <w:t>potrebbe essere</w:t>
      </w:r>
      <w:r w:rsidRPr="00307CC1">
        <w:rPr>
          <w:lang w:val="it-IT"/>
        </w:rPr>
        <w:t xml:space="preserve"> in grado di condurre un esame ai discenti.</w:t>
      </w:r>
    </w:p>
    <w:p w14:paraId="7A1C8052" w14:textId="0197F18F" w:rsidR="003239F4" w:rsidRPr="006E2CFD" w:rsidRDefault="003239F4">
      <w:pPr>
        <w:pStyle w:val="Testocommento"/>
        <w:rPr>
          <w:lang w:val="it-IT"/>
        </w:rPr>
      </w:pPr>
    </w:p>
  </w:comment>
  <w:comment w:id="57" w:author="Cristina Martone" w:date="2022-10-21T11:33:00Z" w:initials="CM">
    <w:p w14:paraId="4AE0AC40" w14:textId="77777777" w:rsidR="00447644" w:rsidRDefault="00447644" w:rsidP="001902F9">
      <w:pPr>
        <w:pStyle w:val="Testocommento"/>
      </w:pPr>
      <w:r>
        <w:rPr>
          <w:rStyle w:val="Rimandocommento"/>
        </w:rPr>
        <w:annotationRef/>
      </w:r>
      <w:r>
        <w:t>Sono elencate le definizioni delle tre figure, ciò non esclude che un unico soggetto possa ricoprire i tre ruoli.</w:t>
      </w:r>
    </w:p>
  </w:comment>
  <w:comment w:id="58" w:author="PIETRO GENONI" w:date="2021-06-08T13:14:00Z" w:initials="GP">
    <w:p w14:paraId="5A064964" w14:textId="2A59C9CB" w:rsidR="003239F4" w:rsidRDefault="003239F4" w:rsidP="006E2CFD">
      <w:pPr>
        <w:pStyle w:val="Testocommento"/>
        <w:rPr>
          <w:lang w:val="it-IT"/>
        </w:rPr>
      </w:pPr>
      <w:r>
        <w:rPr>
          <w:rStyle w:val="Rimandocommento"/>
        </w:rPr>
        <w:annotationRef/>
      </w:r>
      <w:r>
        <w:rPr>
          <w:lang w:val="it-IT"/>
        </w:rPr>
        <w:t>Questo aspetto meriterebbe un approfondimento. Occorre definire</w:t>
      </w:r>
      <w:r w:rsidRPr="001A0820">
        <w:rPr>
          <w:lang w:val="it-IT"/>
        </w:rPr>
        <w:t xml:space="preserve"> la “coerenza” dell’esperienza maturat</w:t>
      </w:r>
      <w:r>
        <w:rPr>
          <w:lang w:val="it-IT"/>
        </w:rPr>
        <w:t>a</w:t>
      </w:r>
      <w:r w:rsidRPr="001A0820">
        <w:rPr>
          <w:lang w:val="it-IT"/>
        </w:rPr>
        <w:t xml:space="preserve">. </w:t>
      </w:r>
    </w:p>
    <w:p w14:paraId="3E3A6163" w14:textId="77777777" w:rsidR="003239F4" w:rsidRDefault="003239F4" w:rsidP="006E2CFD">
      <w:pPr>
        <w:pStyle w:val="Testocommento"/>
        <w:rPr>
          <w:lang w:val="it-IT"/>
        </w:rPr>
      </w:pPr>
      <w:r w:rsidRPr="001A0820">
        <w:rPr>
          <w:lang w:val="it-IT"/>
        </w:rPr>
        <w:t>Anche perché per un docente l’esperienza dovrebbe anche comprendere la capacità di trasmettere le proprie competenze. Il massimo esperto di un EQB che non ha mai insegnato potrebbe anche essere meno efficace di un docente meno esperto tecnicamente ma con buona esperienza nella conduzione dell’aula.</w:t>
      </w:r>
    </w:p>
    <w:p w14:paraId="0F73150C" w14:textId="4B8CD879" w:rsidR="003239F4" w:rsidRPr="006E2CFD" w:rsidRDefault="003239F4" w:rsidP="006E2CFD">
      <w:pPr>
        <w:pStyle w:val="Testocommento"/>
        <w:rPr>
          <w:lang w:val="it-IT"/>
        </w:rPr>
      </w:pPr>
      <w:r>
        <w:rPr>
          <w:lang w:val="it-IT"/>
        </w:rPr>
        <w:t>Ad esempio, nell’ambito della sicurezza i formatori vengono a loro volta qualificati con appositi corsi anche sulla metodologia didattica.</w:t>
      </w:r>
    </w:p>
  </w:comment>
  <w:comment w:id="59" w:author="Cristina Martone" w:date="2023-02-15T15:34:00Z" w:initials="CM">
    <w:p w14:paraId="3C2858DC" w14:textId="77777777" w:rsidR="00E17C87" w:rsidRDefault="00E17C87" w:rsidP="00B359E5">
      <w:pPr>
        <w:pStyle w:val="Testocommento"/>
      </w:pPr>
      <w:r>
        <w:rPr>
          <w:rStyle w:val="Rimandocommento"/>
        </w:rPr>
        <w:annotationRef/>
      </w:r>
      <w:r>
        <w:t>Ciò che è riportato è sintesi di una richiesta di semplificazione all’interno del gruppo di lavoro. Non ci si riferisce a “massimo esperto di un EQB” ma a personale che, in base al CV, ha i requisiti atti a ricoprire il ruolo di docente per le competenze e la capacità di trasmetterle.</w:t>
      </w:r>
    </w:p>
  </w:comment>
  <w:comment w:id="60" w:author="PIETRO GENONI" w:date="2021-06-01T10:52:00Z" w:initials="GP">
    <w:p w14:paraId="3C8137CB" w14:textId="421D3661" w:rsidR="003239F4" w:rsidRPr="00E914F8" w:rsidRDefault="003239F4">
      <w:pPr>
        <w:pStyle w:val="Testocommento"/>
        <w:rPr>
          <w:lang w:val="it-IT"/>
        </w:rPr>
      </w:pPr>
      <w:r>
        <w:rPr>
          <w:rStyle w:val="Rimandocommento"/>
        </w:rPr>
        <w:annotationRef/>
      </w:r>
      <w:r w:rsidRPr="00E914F8">
        <w:rPr>
          <w:lang w:val="it-IT"/>
        </w:rPr>
        <w:t xml:space="preserve">Non sono considerate le </w:t>
      </w:r>
      <w:r>
        <w:rPr>
          <w:lang w:val="it-IT"/>
        </w:rPr>
        <w:t>verifiche interne per l’abilitazione e il mantenimento della qualifica.</w:t>
      </w:r>
    </w:p>
  </w:comment>
  <w:comment w:id="61" w:author="Martone Cristina" w:date="2021-07-13T10:16:00Z" w:initials="MC">
    <w:p w14:paraId="11DABCB3" w14:textId="40BA2316" w:rsidR="00EE1885" w:rsidRDefault="00EE1885">
      <w:pPr>
        <w:pStyle w:val="Testocommento"/>
      </w:pPr>
      <w:r>
        <w:rPr>
          <w:rStyle w:val="Rimandocommento"/>
        </w:rPr>
        <w:annotationRef/>
      </w:r>
      <w:r>
        <w:t xml:space="preserve">In questo paragrafo vengono esplicitate solo le prove esterne finalizzate al percorso di qualifica. </w:t>
      </w:r>
    </w:p>
  </w:comment>
  <w:comment w:id="62" w:author="Martone Cristina" w:date="2021-07-13T10:20:00Z" w:initials="MC">
    <w:p w14:paraId="7B7C1D8A" w14:textId="57DCB9D4" w:rsidR="00EE1885" w:rsidRDefault="00EE1885">
      <w:pPr>
        <w:pStyle w:val="Testocommento"/>
      </w:pPr>
      <w:r>
        <w:rPr>
          <w:rStyle w:val="Rimandocommento"/>
        </w:rPr>
        <w:annotationRef/>
      </w:r>
      <w:r>
        <w:t>Non tutte le Agenzie hanno percorsi interni di abilitazione e mantenimento della qualifica dell’operatore (ISO 9001 o 17025), per cui resta valida la possibilità, per le Agenzie che li hanno, di poterli aggiungere come requisiti, come esplicitato nel Paragrafo 6.5</w:t>
      </w:r>
    </w:p>
  </w:comment>
  <w:comment w:id="65" w:author="PIETRO GENONI" w:date="2021-06-01T11:00:00Z" w:initials="GP">
    <w:p w14:paraId="5CDE65A4" w14:textId="77777777" w:rsidR="003239F4" w:rsidRPr="00C965E9" w:rsidRDefault="003239F4">
      <w:pPr>
        <w:pStyle w:val="Testocommento"/>
        <w:rPr>
          <w:lang w:val="it-IT"/>
        </w:rPr>
      </w:pPr>
      <w:r>
        <w:rPr>
          <w:rStyle w:val="Rimandocommento"/>
        </w:rPr>
        <w:annotationRef/>
      </w:r>
      <w:r w:rsidRPr="00C965E9">
        <w:rPr>
          <w:lang w:val="it-IT"/>
        </w:rPr>
        <w:t>Non si concorda con l’introduzione di questa tipologia di prove.</w:t>
      </w:r>
    </w:p>
    <w:p w14:paraId="1B3B1EA4" w14:textId="106F804E" w:rsidR="003239F4" w:rsidRPr="000364C8" w:rsidRDefault="003239F4">
      <w:pPr>
        <w:pStyle w:val="Testocommento"/>
        <w:rPr>
          <w:lang w:val="it-IT"/>
        </w:rPr>
      </w:pPr>
      <w:r>
        <w:rPr>
          <w:lang w:val="it-IT"/>
        </w:rPr>
        <w:t>Si tratta di valutazioni prive di riscontro oggettivo. Si devono utilizzare metodi di valutazione basati su evidenze. Ad esempio l</w:t>
      </w:r>
      <w:r w:rsidRPr="001A0820">
        <w:rPr>
          <w:lang w:val="it-IT"/>
        </w:rPr>
        <w:t xml:space="preserve">a bontà del campionamento può essere valutata indirettamente attraverso il confronto dell’indice </w:t>
      </w:r>
      <w:r>
        <w:rPr>
          <w:lang w:val="it-IT"/>
        </w:rPr>
        <w:t xml:space="preserve">ottenuto </w:t>
      </w:r>
      <w:r w:rsidRPr="001A0820">
        <w:rPr>
          <w:lang w:val="it-IT"/>
        </w:rPr>
        <w:t xml:space="preserve">con quello derivato da un campionamento in contemporanea </w:t>
      </w:r>
      <w:r>
        <w:rPr>
          <w:lang w:val="it-IT"/>
        </w:rPr>
        <w:t>di</w:t>
      </w:r>
      <w:r w:rsidRPr="001A0820">
        <w:rPr>
          <w:lang w:val="it-IT"/>
        </w:rPr>
        <w:t xml:space="preserve"> un operatore esperto/qualificato.</w:t>
      </w:r>
    </w:p>
  </w:comment>
  <w:comment w:id="66" w:author="Martone Cristina" w:date="2021-07-13T10:30:00Z" w:initials="MC">
    <w:p w14:paraId="5FF4792F" w14:textId="7BA9DA8A" w:rsidR="00732701" w:rsidRDefault="00732701">
      <w:pPr>
        <w:pStyle w:val="Testocommento"/>
      </w:pPr>
      <w:r>
        <w:rPr>
          <w:rStyle w:val="Rimandocommento"/>
        </w:rPr>
        <w:annotationRef/>
      </w:r>
      <w:r w:rsidRPr="00732701">
        <w:rPr>
          <w:bCs/>
          <w:lang w:val="it-IT"/>
        </w:rPr>
        <w:t>le prove ad osservazioni diretta sono state introdotte per valutare gli operatori nei casi in cui sia necessario esprimere un giudizio su una prova non replicabile (es campionamento). Gli allegati agli schemi forniscono una base per una valutazione che sia comparabile sia per il contenuto che per la difficoltà</w:t>
      </w:r>
    </w:p>
  </w:comment>
  <w:comment w:id="67" w:author="Cristina Martone" w:date="2023-05-30T12:14:00Z" w:initials="CM">
    <w:p w14:paraId="610AD507" w14:textId="77777777" w:rsidR="00E61246" w:rsidRDefault="00E61246" w:rsidP="009412F5">
      <w:pPr>
        <w:pStyle w:val="Testocommento"/>
      </w:pPr>
      <w:r>
        <w:rPr>
          <w:rStyle w:val="Rimandocommento"/>
        </w:rPr>
        <w:annotationRef/>
      </w:r>
      <w:r>
        <w:t>Il concetto di prova ad osservazione diretta si rifà ad alcune indicazioni riportate in una norma tecnica (17024:2012)</w:t>
      </w:r>
    </w:p>
  </w:comment>
  <w:comment w:id="69" w:author="PIETRO GENONI" w:date="2021-06-01T11:07:00Z" w:initials="GP">
    <w:p w14:paraId="1AF5FD72" w14:textId="50657DFC" w:rsidR="003239F4" w:rsidRPr="006A093F" w:rsidRDefault="003239F4">
      <w:pPr>
        <w:pStyle w:val="Testocommento"/>
        <w:rPr>
          <w:lang w:val="it-IT"/>
        </w:rPr>
      </w:pPr>
      <w:r>
        <w:rPr>
          <w:rStyle w:val="Rimandocommento"/>
        </w:rPr>
        <w:annotationRef/>
      </w:r>
      <w:r w:rsidRPr="006A093F">
        <w:rPr>
          <w:lang w:val="it-IT"/>
        </w:rPr>
        <w:t>Confronti interlaboratorio e p</w:t>
      </w:r>
      <w:r>
        <w:rPr>
          <w:lang w:val="it-IT"/>
        </w:rPr>
        <w:t>rove valutative non sono sinonimi. Vedere definizioni 17025 e 17043.</w:t>
      </w:r>
    </w:p>
  </w:comment>
  <w:comment w:id="70" w:author="Cristina Martone" w:date="2023-02-15T15:38:00Z" w:initials="CM">
    <w:p w14:paraId="0BB240EB" w14:textId="77777777" w:rsidR="00154E32" w:rsidRDefault="00154E32" w:rsidP="00CE05AA">
      <w:pPr>
        <w:pStyle w:val="Testocommento"/>
      </w:pPr>
      <w:r>
        <w:rPr>
          <w:rStyle w:val="Rimandocommento"/>
        </w:rPr>
        <w:annotationRef/>
      </w:r>
      <w:r>
        <w:t>I confronti interlaboratorio proposti in questa sezione, sono funzionali alla valutazione di alcune specifiche fasi del processo, per le altre fasi vengono applicate le prove valutative del Paragrafo 6.4</w:t>
      </w:r>
    </w:p>
  </w:comment>
  <w:comment w:id="71" w:author="PIETRO GENONI" w:date="2021-06-08T14:41:00Z" w:initials="GP">
    <w:p w14:paraId="7189FCD0" w14:textId="23D3CD6F" w:rsidR="003239F4" w:rsidRPr="007D162A" w:rsidRDefault="003239F4">
      <w:pPr>
        <w:pStyle w:val="Testocommento"/>
        <w:rPr>
          <w:lang w:val="it-IT"/>
        </w:rPr>
      </w:pPr>
      <w:r>
        <w:rPr>
          <w:rStyle w:val="Rimandocommento"/>
        </w:rPr>
        <w:annotationRef/>
      </w:r>
      <w:r w:rsidRPr="0041170D">
        <w:rPr>
          <w:lang w:val="it-IT"/>
        </w:rPr>
        <w:t>Riduttivo. Nei punti successivi per alcuni EQB si pone l’attenzione solo sulla tassonomia e conteggio tralasciando le fasi di campionamento</w:t>
      </w:r>
      <w:r>
        <w:rPr>
          <w:lang w:val="it-IT"/>
        </w:rPr>
        <w:t>.</w:t>
      </w:r>
    </w:p>
  </w:comment>
  <w:comment w:id="72" w:author="Cristina Martone" w:date="2022-10-21T11:43:00Z" w:initials="CM">
    <w:p w14:paraId="4916F93B" w14:textId="77777777" w:rsidR="00A333A7" w:rsidRDefault="00A333A7" w:rsidP="00716EA4">
      <w:pPr>
        <w:pStyle w:val="Testocommento"/>
      </w:pPr>
      <w:r>
        <w:rPr>
          <w:rStyle w:val="Rimandocommento"/>
        </w:rPr>
        <w:annotationRef/>
      </w:r>
      <w:r>
        <w:t>Per tutti gli EQB, sul campionamento sono previsti corsi di formazione e/o affiancamento. Inoltre nella prova finale è prevista la valutazione della capacità di campionamento dell'operatore</w:t>
      </w:r>
    </w:p>
  </w:comment>
  <w:comment w:id="73" w:author="PIETRO GENONI" w:date="2021-06-01T11:46:00Z" w:initials="GP">
    <w:p w14:paraId="6E43068C" w14:textId="3D75BA9D" w:rsidR="003239F4" w:rsidRPr="00035857" w:rsidRDefault="003239F4">
      <w:pPr>
        <w:pStyle w:val="Testocommento"/>
        <w:rPr>
          <w:lang w:val="it-IT"/>
        </w:rPr>
      </w:pPr>
      <w:r>
        <w:rPr>
          <w:rStyle w:val="Rimandocommento"/>
        </w:rPr>
        <w:annotationRef/>
      </w:r>
      <w:r w:rsidRPr="00035857">
        <w:rPr>
          <w:lang w:val="it-IT"/>
        </w:rPr>
        <w:t>Riduttivo. Non si considerano l</w:t>
      </w:r>
      <w:r>
        <w:rPr>
          <w:lang w:val="it-IT"/>
        </w:rPr>
        <w:t>e  fasi di campionamento e calcolo dell’indice.</w:t>
      </w:r>
    </w:p>
  </w:comment>
  <w:comment w:id="74" w:author="Cristina Martone" w:date="2022-10-21T11:46:00Z" w:initials="CM">
    <w:p w14:paraId="745CC356" w14:textId="77777777" w:rsidR="00C770FB" w:rsidRDefault="009820AE" w:rsidP="00992C0C">
      <w:pPr>
        <w:pStyle w:val="Testocommento"/>
      </w:pPr>
      <w:r>
        <w:rPr>
          <w:rStyle w:val="Rimandocommento"/>
        </w:rPr>
        <w:annotationRef/>
      </w:r>
      <w:r w:rsidR="00C770FB">
        <w:t>È una definizione pertinente allo scopo di questo documento, che per le altre parti prevede prove valutative. Es. Il processo intero, dal campionamento all’indice spesso è condiviso da una intera squadra, non solo dal singolo operatore, lo scopo della LG è la qualifica del singolo operatore</w:t>
      </w:r>
    </w:p>
  </w:comment>
  <w:comment w:id="75" w:author="PIETRO GENONI" w:date="2021-06-01T11:50:00Z" w:initials="GP">
    <w:p w14:paraId="25AD8B0F" w14:textId="27604589" w:rsidR="003239F4" w:rsidRPr="001A467E" w:rsidRDefault="003239F4">
      <w:pPr>
        <w:pStyle w:val="Testocommento"/>
        <w:rPr>
          <w:lang w:val="it-IT"/>
        </w:rPr>
      </w:pPr>
      <w:r>
        <w:rPr>
          <w:rStyle w:val="Rimandocommento"/>
        </w:rPr>
        <w:annotationRef/>
      </w:r>
      <w:r w:rsidRPr="001A467E">
        <w:rPr>
          <w:lang w:val="it-IT"/>
        </w:rPr>
        <w:t>Possono valere per tutti g</w:t>
      </w:r>
      <w:r>
        <w:rPr>
          <w:lang w:val="it-IT"/>
        </w:rPr>
        <w:t>li EQB, che senso ha introdurli qui?</w:t>
      </w:r>
    </w:p>
  </w:comment>
  <w:comment w:id="76" w:author="Cristina Martone" w:date="2022-10-21T11:46:00Z" w:initials="CM">
    <w:p w14:paraId="751A3259" w14:textId="77777777" w:rsidR="00CD487F" w:rsidRDefault="00CD487F" w:rsidP="000278E9">
      <w:pPr>
        <w:pStyle w:val="Testocommento"/>
      </w:pPr>
      <w:r>
        <w:rPr>
          <w:rStyle w:val="Rimandocommento"/>
        </w:rPr>
        <w:annotationRef/>
      </w:r>
      <w:r>
        <w:t>Lo ha richiesto il gruppo delle Agenzie che si sono occupate delle Diatomee</w:t>
      </w:r>
    </w:p>
  </w:comment>
  <w:comment w:id="77" w:author="PIETRO GENONI" w:date="2021-06-08T14:43:00Z" w:initials="GP">
    <w:p w14:paraId="13328B71" w14:textId="79D9DADE" w:rsidR="003239F4" w:rsidRPr="00B95A6B" w:rsidRDefault="003239F4">
      <w:pPr>
        <w:pStyle w:val="Testocommento"/>
        <w:rPr>
          <w:lang w:val="it-IT"/>
        </w:rPr>
      </w:pPr>
      <w:r>
        <w:rPr>
          <w:rStyle w:val="Rimandocommento"/>
        </w:rPr>
        <w:annotationRef/>
      </w:r>
      <w:r>
        <w:rPr>
          <w:lang w:val="it-IT"/>
        </w:rPr>
        <w:t>Per quanto riguarda i laghi, i</w:t>
      </w:r>
      <w:r w:rsidRPr="00307CC1">
        <w:rPr>
          <w:lang w:val="it-IT"/>
        </w:rPr>
        <w:t>l riconoscimento di un campione in un erbario è completamente altra cosa dal riconoscimento sul campo</w:t>
      </w:r>
      <w:r>
        <w:rPr>
          <w:lang w:val="it-IT"/>
        </w:rPr>
        <w:t>,</w:t>
      </w:r>
      <w:r w:rsidRPr="00307CC1">
        <w:rPr>
          <w:lang w:val="it-IT"/>
        </w:rPr>
        <w:t xml:space="preserve"> magari con telecamera subacquea in B/N e col movimento d</w:t>
      </w:r>
      <w:r>
        <w:rPr>
          <w:lang w:val="it-IT"/>
        </w:rPr>
        <w:t>e</w:t>
      </w:r>
      <w:r w:rsidRPr="00307CC1">
        <w:rPr>
          <w:lang w:val="it-IT"/>
        </w:rPr>
        <w:t>lla barca, della telecamera/ROV e delle correnti subacquee e superficiali. In queste condizioni operative, la capacità di caratterizzazione spaziale delle comunità è un</w:t>
      </w:r>
      <w:r>
        <w:rPr>
          <w:lang w:val="it-IT"/>
        </w:rPr>
        <w:t>’</w:t>
      </w:r>
      <w:r w:rsidRPr="00307CC1">
        <w:rPr>
          <w:lang w:val="it-IT"/>
        </w:rPr>
        <w:t>abilità diversa e indipendente dalla somma delle singole capacità "valutabili". Come scritto anche nei commenti successivi, il lavoro in squadra, gli strumenti e l'organizzazione del lavoro sono il punto chiave di un buon rilievo per quanto riguarda questa componente.</w:t>
      </w:r>
      <w:r>
        <w:rPr>
          <w:rStyle w:val="Rimandocommento"/>
        </w:rPr>
        <w:annotationRef/>
      </w:r>
      <w:r>
        <w:rPr>
          <w:rStyle w:val="Rimandocommento"/>
        </w:rPr>
        <w:annotationRef/>
      </w:r>
    </w:p>
  </w:comment>
  <w:comment w:id="78" w:author="Cristina Martone" w:date="2022-10-21T11:49:00Z" w:initials="CM">
    <w:p w14:paraId="4038EC54" w14:textId="77777777" w:rsidR="00E47319" w:rsidRDefault="00027964">
      <w:pPr>
        <w:pStyle w:val="Testocommento"/>
      </w:pPr>
      <w:r>
        <w:rPr>
          <w:rStyle w:val="Rimandocommento"/>
        </w:rPr>
        <w:annotationRef/>
      </w:r>
      <w:r w:rsidR="00E47319">
        <w:t>Possibilità di disgiungere la definizione dei confronti interlaboratorio per le macrofite laghi da quella per macrofite fiumi</w:t>
      </w:r>
    </w:p>
    <w:p w14:paraId="1BE4D12F" w14:textId="77777777" w:rsidR="00E47319" w:rsidRDefault="00E47319" w:rsidP="005C27C2">
      <w:pPr>
        <w:pStyle w:val="Testocommento"/>
      </w:pPr>
      <w:r>
        <w:t>NOTA: Da approfondire con esperti vecchio GdL Qualifica</w:t>
      </w:r>
    </w:p>
  </w:comment>
  <w:comment w:id="79" w:author="PIETRO GENONI" w:date="2021-06-08T14:46:00Z" w:initials="GP">
    <w:p w14:paraId="5C32F376" w14:textId="4ED3C206" w:rsidR="003239F4" w:rsidRPr="007D162A" w:rsidRDefault="003239F4">
      <w:pPr>
        <w:pStyle w:val="Testocommento"/>
        <w:rPr>
          <w:lang w:val="it-IT"/>
        </w:rPr>
      </w:pPr>
      <w:r>
        <w:rPr>
          <w:rStyle w:val="Rimandocommento"/>
        </w:rPr>
        <w:annotationRef/>
      </w:r>
      <w:r w:rsidRPr="00957FC5">
        <w:rPr>
          <w:lang w:val="it-IT"/>
        </w:rPr>
        <w:t>Nei laghi il numero delle specie è molto limitato</w:t>
      </w:r>
      <w:r>
        <w:rPr>
          <w:lang w:val="it-IT"/>
        </w:rPr>
        <w:t>;</w:t>
      </w:r>
      <w:r w:rsidRPr="00957FC5">
        <w:rPr>
          <w:lang w:val="it-IT"/>
        </w:rPr>
        <w:t xml:space="preserve"> </w:t>
      </w:r>
      <w:r>
        <w:rPr>
          <w:lang w:val="it-IT"/>
        </w:rPr>
        <w:t>l’aspetto di maggiore importanza consiste nella</w:t>
      </w:r>
      <w:r w:rsidRPr="00957FC5">
        <w:rPr>
          <w:lang w:val="it-IT"/>
        </w:rPr>
        <w:t xml:space="preserve"> caratterizzazione spaziale in relazione alla batimetria. L’organizz</w:t>
      </w:r>
      <w:r>
        <w:rPr>
          <w:lang w:val="it-IT"/>
        </w:rPr>
        <w:t>az</w:t>
      </w:r>
      <w:r w:rsidRPr="00957FC5">
        <w:rPr>
          <w:lang w:val="it-IT"/>
        </w:rPr>
        <w:t xml:space="preserve">ione e </w:t>
      </w:r>
      <w:r>
        <w:rPr>
          <w:lang w:val="it-IT"/>
        </w:rPr>
        <w:t xml:space="preserve">la </w:t>
      </w:r>
      <w:r w:rsidRPr="00957FC5">
        <w:rPr>
          <w:lang w:val="it-IT"/>
        </w:rPr>
        <w:t>strumentazione disponibile per il lavoro dall’imbarcazione determinano il successo dell’indagine. Inoltre</w:t>
      </w:r>
      <w:r>
        <w:rPr>
          <w:lang w:val="it-IT"/>
        </w:rPr>
        <w:t>,</w:t>
      </w:r>
      <w:r w:rsidRPr="00957FC5">
        <w:rPr>
          <w:lang w:val="it-IT"/>
        </w:rPr>
        <w:t xml:space="preserve"> per il riconoscimento di alcune Characeae occorre il contributo di esperti tassonomi per la conferma delle identificazioni</w:t>
      </w:r>
      <w:r>
        <w:rPr>
          <w:lang w:val="it-IT"/>
        </w:rPr>
        <w:t>.</w:t>
      </w:r>
    </w:p>
  </w:comment>
  <w:comment w:id="80" w:author="Martone Cristina" w:date="2021-07-13T10:37:00Z" w:initials="MC">
    <w:p w14:paraId="20D61103" w14:textId="77777777" w:rsidR="00CA448E" w:rsidRPr="00CA448E" w:rsidRDefault="00CA448E" w:rsidP="00CA448E">
      <w:pPr>
        <w:pStyle w:val="Testocommento"/>
      </w:pPr>
      <w:r>
        <w:rPr>
          <w:rStyle w:val="Rimandocommento"/>
        </w:rPr>
        <w:annotationRef/>
      </w:r>
      <w:r w:rsidRPr="00CA448E">
        <w:t>Da approfondire con I singoli esperti/sottogruppi</w:t>
      </w:r>
    </w:p>
    <w:p w14:paraId="4177805E" w14:textId="20846FFD" w:rsidR="00CA448E" w:rsidRDefault="00CA448E">
      <w:pPr>
        <w:pStyle w:val="Testocommento"/>
      </w:pPr>
    </w:p>
  </w:comment>
  <w:comment w:id="81" w:author="PIETRO GENONI" w:date="2021-06-08T14:47:00Z" w:initials="GP">
    <w:p w14:paraId="0686C50D" w14:textId="3893DC59" w:rsidR="003239F4" w:rsidRPr="005222D1" w:rsidRDefault="003239F4">
      <w:pPr>
        <w:pStyle w:val="Testocommento"/>
        <w:rPr>
          <w:lang w:val="it-IT"/>
        </w:rPr>
      </w:pPr>
      <w:r>
        <w:rPr>
          <w:rStyle w:val="Rimandocommento"/>
        </w:rPr>
        <w:annotationRef/>
      </w:r>
      <w:r>
        <w:rPr>
          <w:lang w:val="it-IT"/>
        </w:rPr>
        <w:t>Aspetto d</w:t>
      </w:r>
      <w:r w:rsidRPr="00957FC5">
        <w:rPr>
          <w:lang w:val="it-IT"/>
        </w:rPr>
        <w:t>elicato e da definire bene. Forse bisognerebbe avere osservato qualche lago di diversa natura  morfologica, altitudinale e di diverso livello trofico. Il tempo definit</w:t>
      </w:r>
      <w:r>
        <w:rPr>
          <w:lang w:val="it-IT"/>
        </w:rPr>
        <w:t>o</w:t>
      </w:r>
      <w:r w:rsidRPr="00957FC5">
        <w:rPr>
          <w:lang w:val="it-IT"/>
        </w:rPr>
        <w:t xml:space="preserve">  non </w:t>
      </w:r>
      <w:r>
        <w:rPr>
          <w:lang w:val="it-IT"/>
        </w:rPr>
        <w:t>è</w:t>
      </w:r>
      <w:r w:rsidRPr="00957FC5">
        <w:rPr>
          <w:lang w:val="it-IT"/>
        </w:rPr>
        <w:t xml:space="preserve"> un requisit</w:t>
      </w:r>
      <w:r>
        <w:rPr>
          <w:lang w:val="it-IT"/>
        </w:rPr>
        <w:t>o</w:t>
      </w:r>
      <w:r w:rsidRPr="00957FC5">
        <w:rPr>
          <w:lang w:val="it-IT"/>
        </w:rPr>
        <w:t xml:space="preserve"> importante. Non sono</w:t>
      </w:r>
      <w:r>
        <w:rPr>
          <w:lang w:val="it-IT"/>
        </w:rPr>
        <w:t xml:space="preserve"> paragonabili ai</w:t>
      </w:r>
      <w:r w:rsidRPr="00957FC5">
        <w:rPr>
          <w:lang w:val="it-IT"/>
        </w:rPr>
        <w:t xml:space="preserve"> macroinvertebrati dei corsi d’acqua</w:t>
      </w:r>
      <w:r>
        <w:rPr>
          <w:lang w:val="it-IT"/>
        </w:rPr>
        <w:t>.</w:t>
      </w:r>
    </w:p>
  </w:comment>
  <w:comment w:id="82" w:author="Martone Cristina" w:date="2021-07-13T10:37:00Z" w:initials="MC">
    <w:p w14:paraId="2062619F" w14:textId="6E705888" w:rsidR="00CA448E" w:rsidRDefault="00CA448E">
      <w:pPr>
        <w:pStyle w:val="Testocommento"/>
      </w:pPr>
      <w:r>
        <w:rPr>
          <w:rStyle w:val="Rimandocommento"/>
        </w:rPr>
        <w:annotationRef/>
      </w:r>
      <w:r w:rsidRPr="00CA448E">
        <w:rPr>
          <w:lang w:val="it-IT"/>
        </w:rPr>
        <w:t>Da approfondire con I singoli esperti/sottogruppi</w:t>
      </w:r>
    </w:p>
  </w:comment>
  <w:comment w:id="85" w:author="PIETRO GENONI" w:date="2021-06-01T12:21:00Z" w:initials="GP">
    <w:p w14:paraId="18DC96B2" w14:textId="632D350A" w:rsidR="003239F4" w:rsidRPr="00615CC1" w:rsidRDefault="003239F4">
      <w:pPr>
        <w:pStyle w:val="Testocommento"/>
        <w:rPr>
          <w:lang w:val="it-IT"/>
        </w:rPr>
      </w:pPr>
      <w:r>
        <w:rPr>
          <w:lang w:val="it-IT"/>
        </w:rPr>
        <w:t>Non è possibile: i</w:t>
      </w:r>
      <w:r>
        <w:rPr>
          <w:rStyle w:val="Rimandocommento"/>
        </w:rPr>
        <w:annotationRef/>
      </w:r>
      <w:r w:rsidRPr="00615CC1">
        <w:rPr>
          <w:lang w:val="it-IT"/>
        </w:rPr>
        <w:t>l calcolo dell’indice è basato su</w:t>
      </w:r>
      <w:r>
        <w:rPr>
          <w:lang w:val="it-IT"/>
        </w:rPr>
        <w:t xml:space="preserve"> dati di sei campioni e tiene conto anche della clorofilla.</w:t>
      </w:r>
    </w:p>
  </w:comment>
  <w:comment w:id="86" w:author="Cristina Martone" w:date="2022-10-21T11:55:00Z" w:initials="CM">
    <w:p w14:paraId="1BBCE047" w14:textId="77777777" w:rsidR="00B238BC" w:rsidRDefault="00B238BC" w:rsidP="00F74C8A">
      <w:pPr>
        <w:pStyle w:val="Testocommento"/>
      </w:pPr>
      <w:r>
        <w:rPr>
          <w:rStyle w:val="Rimandocommento"/>
        </w:rPr>
        <w:annotationRef/>
      </w:r>
      <w:r>
        <w:t>Da approfondire con gli esperti dei singoli sottogruppi</w:t>
      </w:r>
    </w:p>
  </w:comment>
  <w:comment w:id="83" w:author="PIETRO GENONI" w:date="2021-06-08T14:51:00Z" w:initials="GP">
    <w:p w14:paraId="1BA0582D" w14:textId="12D332C7" w:rsidR="003239F4" w:rsidRPr="005222D1" w:rsidRDefault="003239F4">
      <w:pPr>
        <w:pStyle w:val="Testocommento"/>
        <w:rPr>
          <w:lang w:val="it-IT"/>
        </w:rPr>
      </w:pPr>
      <w:r>
        <w:rPr>
          <w:rStyle w:val="Rimandocommento"/>
        </w:rPr>
        <w:annotationRef/>
      </w:r>
      <w:r>
        <w:rPr>
          <w:lang w:val="it-IT"/>
        </w:rPr>
        <w:t xml:space="preserve">Per il fitoplancton si ritiene che la partecipazione a un </w:t>
      </w:r>
      <w:r w:rsidRPr="005222D1">
        <w:rPr>
          <w:i/>
          <w:iCs/>
          <w:lang w:val="it-IT"/>
        </w:rPr>
        <w:t>proficiency test</w:t>
      </w:r>
      <w:r>
        <w:rPr>
          <w:lang w:val="it-IT"/>
        </w:rPr>
        <w:t xml:space="preserve"> sia</w:t>
      </w:r>
      <w:r w:rsidRPr="00957FC5">
        <w:rPr>
          <w:lang w:val="it-IT"/>
        </w:rPr>
        <w:t xml:space="preserve"> </w:t>
      </w:r>
      <w:r>
        <w:rPr>
          <w:lang w:val="it-IT"/>
        </w:rPr>
        <w:t xml:space="preserve">adeguata e </w:t>
      </w:r>
      <w:r w:rsidRPr="00957FC5">
        <w:rPr>
          <w:lang w:val="it-IT"/>
        </w:rPr>
        <w:t>più che sufficiente</w:t>
      </w:r>
      <w:r>
        <w:rPr>
          <w:lang w:val="it-IT"/>
        </w:rPr>
        <w:t xml:space="preserve"> per finalità di qualifica</w:t>
      </w:r>
      <w:r w:rsidRPr="00957FC5">
        <w:rPr>
          <w:lang w:val="it-IT"/>
        </w:rPr>
        <w:t xml:space="preserve">. </w:t>
      </w:r>
      <w:r>
        <w:rPr>
          <w:lang w:val="it-IT"/>
        </w:rPr>
        <w:t>Per questo EQB i c</w:t>
      </w:r>
      <w:r w:rsidRPr="00957FC5">
        <w:rPr>
          <w:lang w:val="it-IT"/>
        </w:rPr>
        <w:t>onfronti sono estremamente complessi con campioni sedimentati e su tutto lo spettro di specie presenti.</w:t>
      </w:r>
    </w:p>
  </w:comment>
  <w:comment w:id="84" w:author="Martone Cristina" w:date="2021-07-13T10:40:00Z" w:initials="MC">
    <w:p w14:paraId="0DB97C10" w14:textId="11E13D09" w:rsidR="00CA448E" w:rsidRDefault="00CA448E">
      <w:pPr>
        <w:pStyle w:val="Testocommento"/>
      </w:pPr>
      <w:r>
        <w:rPr>
          <w:rStyle w:val="Rimandocommento"/>
        </w:rPr>
        <w:annotationRef/>
      </w:r>
      <w:r w:rsidRPr="00CA448E">
        <w:rPr>
          <w:lang w:val="it-IT"/>
        </w:rPr>
        <w:t>Da approfondire con singoli esperti/sottogruppi</w:t>
      </w:r>
    </w:p>
  </w:comment>
  <w:comment w:id="87" w:author="PIETRO GENONI" w:date="2021-06-01T12:44:00Z" w:initials="GP">
    <w:p w14:paraId="1AEF1AF0" w14:textId="11009217" w:rsidR="003239F4" w:rsidRPr="005222D1" w:rsidRDefault="003239F4">
      <w:pPr>
        <w:pStyle w:val="Testocommento"/>
        <w:rPr>
          <w:lang w:val="it-IT"/>
        </w:rPr>
      </w:pPr>
      <w:r>
        <w:rPr>
          <w:rStyle w:val="Rimandocommento"/>
        </w:rPr>
        <w:annotationRef/>
      </w:r>
      <w:r w:rsidRPr="005222D1">
        <w:rPr>
          <w:lang w:val="it-IT"/>
        </w:rPr>
        <w:t>Non si concorda sull’impostazione di questa parte (vedere note</w:t>
      </w:r>
      <w:r>
        <w:rPr>
          <w:lang w:val="it-IT"/>
        </w:rPr>
        <w:t xml:space="preserve"> successive</w:t>
      </w:r>
      <w:r w:rsidRPr="005222D1">
        <w:rPr>
          <w:lang w:val="it-IT"/>
        </w:rPr>
        <w:t>).</w:t>
      </w:r>
    </w:p>
    <w:p w14:paraId="7D44B564" w14:textId="02763CC0" w:rsidR="003239F4" w:rsidRPr="006931AF" w:rsidRDefault="003239F4">
      <w:pPr>
        <w:pStyle w:val="Testocommento"/>
        <w:rPr>
          <w:lang w:val="it-IT"/>
        </w:rPr>
      </w:pPr>
      <w:r w:rsidRPr="006931AF">
        <w:rPr>
          <w:lang w:val="it-IT"/>
        </w:rPr>
        <w:t xml:space="preserve">È opportuno richiamare il fatto che in Europa esistono diversi </w:t>
      </w:r>
      <w:r w:rsidRPr="005222D1">
        <w:rPr>
          <w:i/>
          <w:iCs/>
          <w:lang w:val="it-IT"/>
        </w:rPr>
        <w:t>providers</w:t>
      </w:r>
      <w:r w:rsidRPr="006931AF">
        <w:rPr>
          <w:lang w:val="it-IT"/>
        </w:rPr>
        <w:t xml:space="preserve"> </w:t>
      </w:r>
      <w:r>
        <w:rPr>
          <w:lang w:val="it-IT"/>
        </w:rPr>
        <w:t>accreditati</w:t>
      </w:r>
      <w:r w:rsidRPr="006931AF">
        <w:rPr>
          <w:lang w:val="it-IT"/>
        </w:rPr>
        <w:t xml:space="preserve"> che organizzano circuiti di interconfronto sulle prove biologiche (si veda ad esempio il database EPTIS).</w:t>
      </w:r>
    </w:p>
  </w:comment>
  <w:comment w:id="88" w:author="Cristina Martone" w:date="2023-02-15T15:50:00Z" w:initials="CM">
    <w:p w14:paraId="4F3C7D30" w14:textId="77777777" w:rsidR="00824F74" w:rsidRDefault="00824F74" w:rsidP="00AE5ADB">
      <w:pPr>
        <w:pStyle w:val="Testocommento"/>
      </w:pPr>
      <w:r>
        <w:rPr>
          <w:rStyle w:val="Rimandocommento"/>
        </w:rPr>
        <w:annotationRef/>
      </w:r>
      <w:r>
        <w:t>Si riportano delle indicazioni basate sulle attuali procedure previste da questo Istituto</w:t>
      </w:r>
    </w:p>
  </w:comment>
  <w:comment w:id="89" w:author="Cristina Martone" w:date="2023-05-30T12:30:00Z" w:initials="CM">
    <w:p w14:paraId="3FFD2EDA" w14:textId="77777777" w:rsidR="004D637B" w:rsidRDefault="004D637B" w:rsidP="005F223C">
      <w:pPr>
        <w:pStyle w:val="Testocommento"/>
      </w:pPr>
      <w:r>
        <w:rPr>
          <w:rStyle w:val="Rimandocommento"/>
        </w:rPr>
        <w:annotationRef/>
      </w:r>
      <w:r>
        <w:t>Vedi integrazione alla fine del paragrafo</w:t>
      </w:r>
    </w:p>
  </w:comment>
  <w:comment w:id="90" w:author="PIETRO GENONI" w:date="2021-06-01T12:23:00Z" w:initials="GP">
    <w:p w14:paraId="3AB9CC35" w14:textId="357B1A20" w:rsidR="003239F4" w:rsidRPr="00CF464D" w:rsidRDefault="003239F4">
      <w:pPr>
        <w:pStyle w:val="Testocommento"/>
        <w:rPr>
          <w:lang w:val="it-IT"/>
        </w:rPr>
      </w:pPr>
      <w:r>
        <w:rPr>
          <w:rStyle w:val="Rimandocommento"/>
        </w:rPr>
        <w:annotationRef/>
      </w:r>
      <w:r w:rsidRPr="00CF464D">
        <w:rPr>
          <w:lang w:val="it-IT"/>
        </w:rPr>
        <w:t xml:space="preserve">Quale soggetto </w:t>
      </w:r>
      <w:r>
        <w:rPr>
          <w:lang w:val="it-IT"/>
        </w:rPr>
        <w:t xml:space="preserve">stabilisce la conformità </w:t>
      </w:r>
      <w:r w:rsidRPr="00CF464D">
        <w:rPr>
          <w:lang w:val="it-IT"/>
        </w:rPr>
        <w:t xml:space="preserve">e con </w:t>
      </w:r>
      <w:r>
        <w:rPr>
          <w:lang w:val="it-IT"/>
        </w:rPr>
        <w:t>quali modalità?</w:t>
      </w:r>
    </w:p>
  </w:comment>
  <w:comment w:id="91" w:author="Cristina Martone" w:date="2022-10-21T11:59:00Z" w:initials="CM">
    <w:p w14:paraId="5B2D20A5" w14:textId="77777777" w:rsidR="0096239E" w:rsidRDefault="0096239E" w:rsidP="002129F8">
      <w:pPr>
        <w:pStyle w:val="Testocommento"/>
      </w:pPr>
      <w:r>
        <w:rPr>
          <w:rStyle w:val="Rimandocommento"/>
        </w:rPr>
        <w:annotationRef/>
      </w:r>
      <w:r>
        <w:t>ISPRA</w:t>
      </w:r>
    </w:p>
  </w:comment>
  <w:comment w:id="92" w:author="PIETRO GENONI" w:date="2021-06-01T12:26:00Z" w:initials="GP">
    <w:p w14:paraId="48A84C9A" w14:textId="6F0D029E" w:rsidR="003239F4" w:rsidRPr="00DE1650" w:rsidRDefault="003239F4">
      <w:pPr>
        <w:pStyle w:val="Testocommento"/>
        <w:rPr>
          <w:lang w:val="it-IT"/>
        </w:rPr>
      </w:pPr>
      <w:r>
        <w:rPr>
          <w:rStyle w:val="Rimandocommento"/>
        </w:rPr>
        <w:annotationRef/>
      </w:r>
      <w:r w:rsidRPr="00DE1650">
        <w:rPr>
          <w:lang w:val="it-IT"/>
        </w:rPr>
        <w:t>Grosso limite: non considera l</w:t>
      </w:r>
      <w:r>
        <w:rPr>
          <w:lang w:val="it-IT"/>
        </w:rPr>
        <w:t>a fase di campionamento e di calcolo dell’indice. Non può essere l’unica tipologia di interconfronto prevista.</w:t>
      </w:r>
    </w:p>
  </w:comment>
  <w:comment w:id="93" w:author="Cristina Martone" w:date="2022-10-21T12:01:00Z" w:initials="CM">
    <w:p w14:paraId="0739CCFA" w14:textId="77777777" w:rsidR="007B2B24" w:rsidRDefault="007B2B24" w:rsidP="00C61299">
      <w:pPr>
        <w:pStyle w:val="Testocommento"/>
      </w:pPr>
      <w:r>
        <w:rPr>
          <w:rStyle w:val="Rimandocommento"/>
        </w:rPr>
        <w:annotationRef/>
      </w:r>
      <w:r>
        <w:t>È una definizione pertinente allo scopo di questo documento, che per le alter parti prevede prove valutative. Es. Il processo intero, dal campionamento all’indice spesso è condiviso da una intera squadra, non solo dal singolo operatore, lo scopo della LG è la qualifica del singolo operatore</w:t>
      </w:r>
    </w:p>
  </w:comment>
  <w:comment w:id="94" w:author="Cristina Martone" w:date="2022-10-21T12:02:00Z" w:initials="CM">
    <w:p w14:paraId="5F19C734" w14:textId="77777777" w:rsidR="00533FBC" w:rsidRDefault="00533FBC" w:rsidP="00BC5FEF">
      <w:pPr>
        <w:pStyle w:val="Testocommento"/>
      </w:pPr>
      <w:r>
        <w:rPr>
          <w:rStyle w:val="Rimandocommento"/>
        </w:rPr>
        <w:annotationRef/>
      </w:r>
      <w:r>
        <w:t>Verificare Manuale</w:t>
      </w:r>
    </w:p>
  </w:comment>
  <w:comment w:id="95" w:author="Cristina Martone" w:date="2023-02-15T15:51:00Z" w:initials="CM">
    <w:p w14:paraId="658875AE" w14:textId="77777777" w:rsidR="00E60047" w:rsidRDefault="00E60047" w:rsidP="00676968">
      <w:pPr>
        <w:pStyle w:val="Testocommento"/>
      </w:pPr>
      <w:r>
        <w:rPr>
          <w:rStyle w:val="Rimandocommento"/>
        </w:rPr>
        <w:annotationRef/>
      </w:r>
      <w:r>
        <w:t>Controllare per acque transizione</w:t>
      </w:r>
    </w:p>
  </w:comment>
  <w:comment w:id="99" w:author="PIETRO GENONI" w:date="2021-06-01T12:40:00Z" w:initials="GP">
    <w:p w14:paraId="1F503EC4" w14:textId="260006FE" w:rsidR="003239F4" w:rsidRPr="007640EE" w:rsidRDefault="003239F4">
      <w:pPr>
        <w:pStyle w:val="Testocommento"/>
        <w:rPr>
          <w:lang w:val="it-IT"/>
        </w:rPr>
      </w:pPr>
      <w:r>
        <w:rPr>
          <w:rStyle w:val="Rimandocommento"/>
        </w:rPr>
        <w:annotationRef/>
      </w:r>
      <w:r w:rsidRPr="007640EE">
        <w:rPr>
          <w:lang w:val="it-IT"/>
        </w:rPr>
        <w:t>Non è detto che l</w:t>
      </w:r>
      <w:r>
        <w:rPr>
          <w:lang w:val="it-IT"/>
        </w:rPr>
        <w:t>a prova preveda un confronto delle liste tassonomiche, ad esempio può prevedere il confronto degli indici di stato.</w:t>
      </w:r>
    </w:p>
  </w:comment>
  <w:comment w:id="100" w:author="Cristina Martone" w:date="2023-05-30T12:34:00Z" w:initials="CM">
    <w:p w14:paraId="567190F7" w14:textId="77777777" w:rsidR="008C6AB1" w:rsidRDefault="008C6AB1" w:rsidP="00FA5EF6">
      <w:pPr>
        <w:pStyle w:val="Testocommento"/>
      </w:pPr>
      <w:r>
        <w:rPr>
          <w:rStyle w:val="Rimandocommento"/>
        </w:rPr>
        <w:annotationRef/>
      </w:r>
      <w:r>
        <w:t>Vedi Nota n.4</w:t>
      </w:r>
    </w:p>
  </w:comment>
  <w:comment w:id="118" w:author="PIETRO GENONI" w:date="2021-06-08T18:59:00Z" w:initials="GP">
    <w:p w14:paraId="554CA861" w14:textId="4257FEE4" w:rsidR="003239F4" w:rsidRPr="000E1110" w:rsidRDefault="003239F4">
      <w:pPr>
        <w:pStyle w:val="Testocommento"/>
        <w:rPr>
          <w:lang w:val="it-IT"/>
        </w:rPr>
      </w:pPr>
      <w:r>
        <w:rPr>
          <w:rStyle w:val="Rimandocommento"/>
        </w:rPr>
        <w:annotationRef/>
      </w:r>
      <w:r w:rsidRPr="000E1110">
        <w:rPr>
          <w:lang w:val="it-IT"/>
        </w:rPr>
        <w:t xml:space="preserve">Non tutti </w:t>
      </w:r>
      <w:r>
        <w:rPr>
          <w:lang w:val="it-IT"/>
        </w:rPr>
        <w:t>i</w:t>
      </w:r>
      <w:r w:rsidRPr="000E1110">
        <w:rPr>
          <w:lang w:val="it-IT"/>
        </w:rPr>
        <w:t xml:space="preserve"> me</w:t>
      </w:r>
      <w:r>
        <w:rPr>
          <w:lang w:val="it-IT"/>
        </w:rPr>
        <w:t>todi prevedono lo smistamento degli organismi.</w:t>
      </w:r>
    </w:p>
  </w:comment>
  <w:comment w:id="119" w:author="Cristina Martone" w:date="2022-10-21T12:12:00Z" w:initials="CM">
    <w:p w14:paraId="74B0DCD9" w14:textId="77777777" w:rsidR="00302513" w:rsidRDefault="00302513" w:rsidP="00CE6B76">
      <w:pPr>
        <w:pStyle w:val="Testocommento"/>
      </w:pPr>
      <w:r>
        <w:rPr>
          <w:rStyle w:val="Rimandocommento"/>
        </w:rPr>
        <w:annotationRef/>
      </w:r>
      <w:r>
        <w:t>È un elenco generico raggruppato per categorie</w:t>
      </w:r>
    </w:p>
  </w:comment>
  <w:comment w:id="116" w:author="PIETRO GENONI" w:date="2021-06-01T13:00:00Z" w:initials="GP">
    <w:p w14:paraId="3487F047" w14:textId="5D30271C" w:rsidR="003239F4" w:rsidRPr="003F591C" w:rsidRDefault="003239F4">
      <w:pPr>
        <w:pStyle w:val="Testocommento"/>
        <w:rPr>
          <w:lang w:val="it-IT"/>
        </w:rPr>
      </w:pPr>
      <w:r>
        <w:rPr>
          <w:rStyle w:val="Rimandocommento"/>
        </w:rPr>
        <w:annotationRef/>
      </w:r>
      <w:r w:rsidRPr="000E1110">
        <w:rPr>
          <w:lang w:val="it-IT"/>
        </w:rPr>
        <w:t>Impostazione inutilmente rigida.</w:t>
      </w:r>
      <w:r w:rsidRPr="003F591C">
        <w:rPr>
          <w:lang w:val="it-IT"/>
        </w:rPr>
        <w:t xml:space="preserve"> </w:t>
      </w:r>
      <w:r>
        <w:rPr>
          <w:lang w:val="it-IT"/>
        </w:rPr>
        <w:t>Ad esempio un unico interconfronto può certificare il mantenimento della qualifica sia del campionamento che dell’analisi.</w:t>
      </w:r>
    </w:p>
  </w:comment>
  <w:comment w:id="117" w:author="Cristina Martone" w:date="2023-05-30T12:38:00Z" w:initials="CM">
    <w:p w14:paraId="7BA6F04E" w14:textId="77777777" w:rsidR="006B4E1C" w:rsidRDefault="006B4E1C" w:rsidP="005D1EFD">
      <w:pPr>
        <w:pStyle w:val="Testocommento"/>
      </w:pPr>
      <w:r>
        <w:rPr>
          <w:rStyle w:val="Rimandocommento"/>
        </w:rPr>
        <w:annotationRef/>
      </w:r>
      <w:r>
        <w:t>Il raggruppamento per categorie in questo paragrafo non esclude la possibilità di effettuare confronti che coprano più categorie</w:t>
      </w:r>
    </w:p>
  </w:comment>
  <w:comment w:id="114" w:author="PIETRO GENONI" w:date="2021-05-26T15:42:00Z" w:initials="GP">
    <w:p w14:paraId="27077DC4" w14:textId="2BAB74F1" w:rsidR="003239F4" w:rsidRPr="001A0820" w:rsidRDefault="003239F4">
      <w:pPr>
        <w:pStyle w:val="Testocommento"/>
        <w:rPr>
          <w:lang w:val="it-IT"/>
        </w:rPr>
      </w:pPr>
      <w:r>
        <w:rPr>
          <w:rStyle w:val="Rimandocommento"/>
        </w:rPr>
        <w:annotationRef/>
      </w:r>
      <w:bookmarkStart w:id="122" w:name="_Hlk74071807"/>
      <w:r>
        <w:rPr>
          <w:lang w:val="it-IT"/>
        </w:rPr>
        <w:t>La frequenza di mantenimento della qualifica non può essere unica per tutti gli EQB, ma d</w:t>
      </w:r>
      <w:r w:rsidRPr="001A0820">
        <w:rPr>
          <w:lang w:val="it-IT"/>
        </w:rPr>
        <w:t xml:space="preserve">ovrebbe </w:t>
      </w:r>
      <w:r>
        <w:rPr>
          <w:lang w:val="it-IT"/>
        </w:rPr>
        <w:t>dipendere da diversi fattori quali la complessità del campionamento, la</w:t>
      </w:r>
      <w:r w:rsidRPr="001A0820">
        <w:rPr>
          <w:lang w:val="it-IT"/>
        </w:rPr>
        <w:t xml:space="preserve"> </w:t>
      </w:r>
      <w:r>
        <w:rPr>
          <w:lang w:val="it-IT"/>
        </w:rPr>
        <w:t>varietà tassonomica del</w:t>
      </w:r>
      <w:r w:rsidRPr="001A0820">
        <w:rPr>
          <w:lang w:val="it-IT"/>
        </w:rPr>
        <w:t>l’EQB indagato,</w:t>
      </w:r>
      <w:r>
        <w:rPr>
          <w:lang w:val="it-IT"/>
        </w:rPr>
        <w:t xml:space="preserve"> il numero di analisi eseguite annualmente, e così via.</w:t>
      </w:r>
      <w:bookmarkEnd w:id="122"/>
    </w:p>
  </w:comment>
  <w:comment w:id="115" w:author="Cristina Martone" w:date="2022-10-21T12:11:00Z" w:initials="CM">
    <w:p w14:paraId="67227BC9" w14:textId="77777777" w:rsidR="00647C7D" w:rsidRDefault="00647C7D" w:rsidP="000C4C30">
      <w:pPr>
        <w:pStyle w:val="Testocommento"/>
      </w:pPr>
      <w:r>
        <w:rPr>
          <w:rStyle w:val="Rimandocommento"/>
        </w:rPr>
        <w:annotationRef/>
      </w:r>
      <w:r>
        <w:t>La definizione dei tre anni è avvenuta raggiungendo un accordo, a seguito della valutazione dei diversi fattori citati</w:t>
      </w:r>
    </w:p>
  </w:comment>
  <w:comment w:id="120" w:author="PIETRO GENONI" w:date="2021-06-01T12:59:00Z" w:initials="GP">
    <w:p w14:paraId="7DA67C7B" w14:textId="5A65B3DE" w:rsidR="003239F4" w:rsidRPr="00446A01" w:rsidRDefault="003239F4">
      <w:pPr>
        <w:pStyle w:val="Testocommento"/>
        <w:rPr>
          <w:lang w:val="it-IT"/>
        </w:rPr>
      </w:pPr>
      <w:r>
        <w:rPr>
          <w:rStyle w:val="Rimandocommento"/>
        </w:rPr>
        <w:annotationRef/>
      </w:r>
      <w:r w:rsidRPr="00446A01">
        <w:rPr>
          <w:lang w:val="it-IT"/>
        </w:rPr>
        <w:t>Non pertinente all’oggetto del d</w:t>
      </w:r>
      <w:r>
        <w:rPr>
          <w:lang w:val="it-IT"/>
        </w:rPr>
        <w:t>ocumento.</w:t>
      </w:r>
    </w:p>
  </w:comment>
  <w:comment w:id="121" w:author="Cristina Martone" w:date="2022-10-21T12:13:00Z" w:initials="CM">
    <w:p w14:paraId="4A8F4109" w14:textId="77777777" w:rsidR="00710C24" w:rsidRDefault="00710C24" w:rsidP="00506255">
      <w:pPr>
        <w:pStyle w:val="Testocommento"/>
      </w:pPr>
      <w:r>
        <w:rPr>
          <w:rStyle w:val="Rimandocommento"/>
        </w:rPr>
        <w:annotationRef/>
      </w:r>
      <w:r>
        <w:t>L'oggetto del documento comprende tutta la parte acque di transizione e marino-costiere</w:t>
      </w:r>
    </w:p>
  </w:comment>
  <w:comment w:id="124" w:author="Cristina Martone" w:date="2023-05-30T12:40:00Z" w:initials="CM">
    <w:p w14:paraId="5403DEAA" w14:textId="77777777" w:rsidR="00545BA3" w:rsidRDefault="00545BA3" w:rsidP="006F7E24">
      <w:pPr>
        <w:pStyle w:val="Testocommento"/>
      </w:pPr>
      <w:r>
        <w:rPr>
          <w:rStyle w:val="Rimandocommento"/>
        </w:rPr>
        <w:annotationRef/>
      </w:r>
      <w:r>
        <w:t>Nuovo Paragrafo, presente anche nella versione inviata il mese scorso (maggio)</w:t>
      </w:r>
    </w:p>
  </w:comment>
  <w:comment w:id="132" w:author="PIETRO GENONI" w:date="2021-06-01T13:02:00Z" w:initials="GP">
    <w:p w14:paraId="557E69F0" w14:textId="2FB330FF" w:rsidR="003239F4" w:rsidRPr="009E6B38" w:rsidRDefault="003239F4">
      <w:pPr>
        <w:pStyle w:val="Testocommento"/>
        <w:rPr>
          <w:lang w:val="it-IT"/>
        </w:rPr>
      </w:pPr>
      <w:r>
        <w:rPr>
          <w:rStyle w:val="Rimandocommento"/>
        </w:rPr>
        <w:annotationRef/>
      </w:r>
      <w:r w:rsidRPr="009E6B38">
        <w:rPr>
          <w:lang w:val="it-IT"/>
        </w:rPr>
        <w:t>Questo paragrafo è superfluo. T</w:t>
      </w:r>
      <w:r>
        <w:rPr>
          <w:lang w:val="it-IT"/>
        </w:rPr>
        <w:t>utte le Agenzie che adottano un sistema di gestione della qualità devono prevedere la conservazione della documentazione.</w:t>
      </w:r>
    </w:p>
  </w:comment>
  <w:comment w:id="133" w:author="Cristina Martone" w:date="2022-10-21T12:14:00Z" w:initials="CM">
    <w:p w14:paraId="173954EE" w14:textId="77777777" w:rsidR="00A64534" w:rsidRDefault="00A64534" w:rsidP="0002101C">
      <w:pPr>
        <w:pStyle w:val="Testocommento"/>
      </w:pPr>
      <w:r>
        <w:rPr>
          <w:rStyle w:val="Rimandocommento"/>
        </w:rPr>
        <w:annotationRef/>
      </w:r>
      <w:r>
        <w:t>Il paragrafo si riferisce ad un registro ISPRA</w:t>
      </w:r>
    </w:p>
  </w:comment>
  <w:comment w:id="136" w:author="PIETRO GENONI" w:date="2021-06-01T13:04:00Z" w:initials="GP">
    <w:p w14:paraId="36C9982D" w14:textId="0CA9598E" w:rsidR="003239F4" w:rsidRPr="00314F3A" w:rsidRDefault="003239F4">
      <w:pPr>
        <w:pStyle w:val="Testocommento"/>
        <w:rPr>
          <w:lang w:val="it-IT"/>
        </w:rPr>
      </w:pPr>
      <w:r>
        <w:rPr>
          <w:rStyle w:val="Rimandocommento"/>
        </w:rPr>
        <w:annotationRef/>
      </w:r>
      <w:r w:rsidRPr="00314F3A">
        <w:rPr>
          <w:lang w:val="it-IT"/>
        </w:rPr>
        <w:t>Al di là d</w:t>
      </w:r>
      <w:r>
        <w:rPr>
          <w:lang w:val="it-IT"/>
        </w:rPr>
        <w:t>i questa frammentazione discutibile per diversi EQB, differenziare tra calcolo dell’indice e valutazione dello stato appare oltremodo eccessivo.</w:t>
      </w:r>
    </w:p>
  </w:comment>
  <w:comment w:id="137" w:author="Cristina Martone" w:date="2022-10-21T12:18:00Z" w:initials="CM">
    <w:p w14:paraId="50A15159" w14:textId="77777777" w:rsidR="00DB0520" w:rsidRDefault="00DB0520" w:rsidP="00197184">
      <w:pPr>
        <w:pStyle w:val="Testocommento"/>
      </w:pPr>
      <w:r>
        <w:rPr>
          <w:rStyle w:val="Rimandocommento"/>
        </w:rPr>
        <w:annotationRef/>
      </w:r>
      <w:r>
        <w:t>Non tutti i sottogruppi hanno inserito negli schemi la valutazione dello stato associata al calcolo dell'indice. Essendo un paragrafo della parte generale, abbiamo esplicitato entrambi separatamente.</w:t>
      </w:r>
    </w:p>
  </w:comment>
  <w:comment w:id="138" w:author="PIETRO GENONI" w:date="2021-06-08T19:12:00Z" w:initials="GP">
    <w:p w14:paraId="4519FAD7" w14:textId="42354FAC" w:rsidR="003239F4" w:rsidRPr="00745340" w:rsidRDefault="003239F4">
      <w:pPr>
        <w:pStyle w:val="Testocommento"/>
        <w:rPr>
          <w:lang w:val="it-IT"/>
        </w:rPr>
      </w:pPr>
      <w:r>
        <w:rPr>
          <w:rStyle w:val="Rimandocommento"/>
        </w:rPr>
        <w:annotationRef/>
      </w:r>
      <w:r w:rsidRPr="0041170D">
        <w:rPr>
          <w:lang w:val="it-IT"/>
        </w:rPr>
        <w:t>Manca la definizione di come</w:t>
      </w:r>
      <w:r>
        <w:rPr>
          <w:lang w:val="it-IT"/>
        </w:rPr>
        <w:t xml:space="preserve"> avvenga il </w:t>
      </w:r>
      <w:r w:rsidRPr="0041170D">
        <w:rPr>
          <w:lang w:val="it-IT"/>
        </w:rPr>
        <w:t>rinnov</w:t>
      </w:r>
      <w:r>
        <w:rPr>
          <w:lang w:val="it-IT"/>
        </w:rPr>
        <w:t>o del</w:t>
      </w:r>
      <w:r w:rsidRPr="0041170D">
        <w:rPr>
          <w:lang w:val="it-IT"/>
        </w:rPr>
        <w:t>la qualifica. In generale il rinnovo è meno oneroso della prima qualifica.</w:t>
      </w:r>
    </w:p>
  </w:comment>
  <w:comment w:id="139" w:author="Cristina Martone" w:date="2023-05-30T12:42:00Z" w:initials="CM">
    <w:p w14:paraId="63FC7987" w14:textId="77777777" w:rsidR="00D1692B" w:rsidRDefault="00E94AEB" w:rsidP="00795CF7">
      <w:pPr>
        <w:pStyle w:val="Testocommento"/>
      </w:pPr>
      <w:r>
        <w:rPr>
          <w:rStyle w:val="Rimandocommento"/>
        </w:rPr>
        <w:annotationRef/>
      </w:r>
      <w:r w:rsidR="00D1692B">
        <w:t>Vedi paragrafo 6.5, mantenimento e rinnovo nel documento sono considerati equivalenti</w:t>
      </w:r>
    </w:p>
  </w:comment>
  <w:comment w:id="151" w:author="PIETRO GENONI" w:date="2021-05-26T15:43:00Z" w:initials="GP">
    <w:p w14:paraId="2D1D8748" w14:textId="2333B54B" w:rsidR="003239F4" w:rsidRPr="00D2718D" w:rsidRDefault="003239F4">
      <w:pPr>
        <w:pStyle w:val="Testocommento"/>
        <w:rPr>
          <w:lang w:val="it-IT"/>
        </w:rPr>
      </w:pPr>
      <w:r>
        <w:rPr>
          <w:rStyle w:val="Rimandocommento"/>
        </w:rPr>
        <w:annotationRef/>
      </w:r>
      <w:r>
        <w:rPr>
          <w:rStyle w:val="Rimandocommento"/>
        </w:rPr>
        <w:annotationRef/>
      </w:r>
      <w:r w:rsidRPr="00D2718D">
        <w:rPr>
          <w:lang w:val="it-IT"/>
        </w:rPr>
        <w:t>Per gli operatori che svolgono attività continua di campionamento smistamento e determinazione, non</w:t>
      </w:r>
      <w:r>
        <w:rPr>
          <w:lang w:val="it-IT"/>
        </w:rPr>
        <w:t xml:space="preserve"> si</w:t>
      </w:r>
      <w:r w:rsidRPr="00D2718D">
        <w:rPr>
          <w:lang w:val="it-IT"/>
        </w:rPr>
        <w:t xml:space="preserve"> ved</w:t>
      </w:r>
      <w:r>
        <w:rPr>
          <w:lang w:val="it-IT"/>
        </w:rPr>
        <w:t>e</w:t>
      </w:r>
      <w:r w:rsidRPr="00D2718D">
        <w:rPr>
          <w:lang w:val="it-IT"/>
        </w:rPr>
        <w:t xml:space="preserve"> la necessita di </w:t>
      </w:r>
      <w:r>
        <w:rPr>
          <w:lang w:val="it-IT"/>
        </w:rPr>
        <w:t xml:space="preserve">introdurre </w:t>
      </w:r>
      <w:r w:rsidRPr="00D2718D">
        <w:rPr>
          <w:lang w:val="it-IT"/>
        </w:rPr>
        <w:t>una qualifica che scade ogni 3 anni</w:t>
      </w:r>
      <w:r>
        <w:rPr>
          <w:lang w:val="it-IT"/>
        </w:rPr>
        <w:t>.</w:t>
      </w:r>
      <w:r w:rsidRPr="00D2718D">
        <w:rPr>
          <w:lang w:val="it-IT"/>
        </w:rPr>
        <w:t xml:space="preserve"> </w:t>
      </w:r>
      <w:r>
        <w:rPr>
          <w:lang w:val="it-IT"/>
        </w:rPr>
        <w:t>Si dovrebbero invece considerare, ad esempio,</w:t>
      </w:r>
      <w:r w:rsidRPr="00D2718D">
        <w:rPr>
          <w:lang w:val="it-IT"/>
        </w:rPr>
        <w:t xml:space="preserve"> le ore di lavoro svolte nell’attività specifica. </w:t>
      </w:r>
    </w:p>
  </w:comment>
  <w:comment w:id="152" w:author="Cristina Martone" w:date="2022-10-25T16:11:00Z" w:initials="CM">
    <w:p w14:paraId="65BDEEC2" w14:textId="77777777" w:rsidR="00C84AF4" w:rsidRDefault="007D2F0C" w:rsidP="000D7CB7">
      <w:pPr>
        <w:pStyle w:val="Testocommento"/>
      </w:pPr>
      <w:r>
        <w:rPr>
          <w:rStyle w:val="Rimandocommento"/>
        </w:rPr>
        <w:annotationRef/>
      </w:r>
      <w:r w:rsidR="00C84AF4">
        <w:t xml:space="preserve">La definizione dei tre anni è avvenuta raggiungendo un accordo, a seguito della discussione all'interno di ciascun sottogruppo. La discussione verteva sui 3 anni o sul numero di campioni effettuati da ciascun operatore. Il n. di campioni effettuati è penalizzante per gli operatori che lavorano in piccole Agenzie o in piccoli territori, che quindi effettuano pochi campioni/anno. </w:t>
      </w:r>
    </w:p>
  </w:comment>
  <w:comment w:id="153" w:author="PIETRO GENONI" w:date="2021-06-01T13:15:00Z" w:initials="GP">
    <w:p w14:paraId="39B38FFE" w14:textId="09CD96EA" w:rsidR="003239F4" w:rsidRPr="00B400D1" w:rsidRDefault="003239F4">
      <w:pPr>
        <w:pStyle w:val="Testocommento"/>
        <w:rPr>
          <w:lang w:val="it-IT"/>
        </w:rPr>
      </w:pPr>
      <w:r>
        <w:rPr>
          <w:rStyle w:val="Rimandocommento"/>
        </w:rPr>
        <w:annotationRef/>
      </w:r>
      <w:r w:rsidRPr="00B400D1">
        <w:rPr>
          <w:lang w:val="it-IT"/>
        </w:rPr>
        <w:t>Questo livello</w:t>
      </w:r>
      <w:r>
        <w:rPr>
          <w:lang w:val="it-IT"/>
        </w:rPr>
        <w:t xml:space="preserve"> di qualifica</w:t>
      </w:r>
      <w:r w:rsidRPr="00B400D1">
        <w:rPr>
          <w:lang w:val="it-IT"/>
        </w:rPr>
        <w:t xml:space="preserve"> è discutibile: si ammette che vi sia del personale </w:t>
      </w:r>
      <w:r>
        <w:rPr>
          <w:lang w:val="it-IT"/>
        </w:rPr>
        <w:t>che effettua un campionamento per 10-15 minuti e poi non faccia nulla nel corso dell’analisi?</w:t>
      </w:r>
      <w:r w:rsidRPr="00B400D1">
        <w:rPr>
          <w:lang w:val="it-IT"/>
        </w:rPr>
        <w:t xml:space="preserve"> </w:t>
      </w:r>
    </w:p>
  </w:comment>
  <w:comment w:id="154" w:author="Cristina Martone" w:date="2022-10-25T16:22:00Z" w:initials="CM">
    <w:p w14:paraId="3BF1CAED" w14:textId="77777777" w:rsidR="00F8365C" w:rsidRDefault="006D0513">
      <w:pPr>
        <w:pStyle w:val="Testocommento"/>
      </w:pPr>
      <w:r>
        <w:rPr>
          <w:rStyle w:val="Rimandocommento"/>
        </w:rPr>
        <w:annotationRef/>
      </w:r>
      <w:r w:rsidR="00F8365C">
        <w:t>Considerate le indicazioni dell'Ordine dei Biologi, la redazione del rapporto di prova e la validazione della lista tassonomica possono essere effettuati solo da personale con laurea specialistica in biologia, escludendo di conseguenza il personale con laurea triennale</w:t>
      </w:r>
    </w:p>
    <w:p w14:paraId="08105250" w14:textId="77777777" w:rsidR="00F8365C" w:rsidRDefault="00F8365C" w:rsidP="00965AB6">
      <w:pPr>
        <w:pStyle w:val="Testocommento"/>
      </w:pPr>
      <w:r>
        <w:t>Non prevedere questo livello di qualifica avrebbe escluso da tutto il percorso il personale non in possesso delle specifiche lauree richieste.</w:t>
      </w:r>
    </w:p>
  </w:comment>
  <w:comment w:id="161" w:author="PIETRO GENONI" w:date="2021-06-08T19:19:00Z" w:initials="GP">
    <w:p w14:paraId="60DEE771" w14:textId="6F990DBD" w:rsidR="003239F4" w:rsidRPr="00A565FB" w:rsidRDefault="003239F4" w:rsidP="00A565FB">
      <w:pPr>
        <w:pStyle w:val="Testocommento"/>
        <w:rPr>
          <w:lang w:val="it-IT"/>
        </w:rPr>
      </w:pPr>
      <w:r>
        <w:rPr>
          <w:rStyle w:val="Rimandocommento"/>
        </w:rPr>
        <w:annotationRef/>
      </w:r>
      <w:r>
        <w:rPr>
          <w:lang w:val="it-IT"/>
        </w:rPr>
        <w:t xml:space="preserve">Questo punto è estremamente critico. Il neofita esegue </w:t>
      </w:r>
      <w:r w:rsidRPr="0041170D">
        <w:rPr>
          <w:lang w:val="it-IT"/>
        </w:rPr>
        <w:t xml:space="preserve">campionamenti per due anni, ma </w:t>
      </w:r>
      <w:r>
        <w:rPr>
          <w:lang w:val="it-IT"/>
        </w:rPr>
        <w:t>come si</w:t>
      </w:r>
      <w:r w:rsidRPr="0041170D">
        <w:rPr>
          <w:lang w:val="it-IT"/>
        </w:rPr>
        <w:t xml:space="preserve"> garantisce che </w:t>
      </w:r>
      <w:r>
        <w:rPr>
          <w:lang w:val="it-IT"/>
        </w:rPr>
        <w:t>sono eseguiti correttamente</w:t>
      </w:r>
      <w:r w:rsidRPr="0041170D">
        <w:rPr>
          <w:lang w:val="it-IT"/>
        </w:rPr>
        <w:t>? Inoltre</w:t>
      </w:r>
      <w:r>
        <w:rPr>
          <w:lang w:val="it-IT"/>
        </w:rPr>
        <w:t>,</w:t>
      </w:r>
      <w:r w:rsidRPr="0041170D">
        <w:rPr>
          <w:lang w:val="it-IT"/>
        </w:rPr>
        <w:t xml:space="preserve"> il fatto di dovere attendere </w:t>
      </w:r>
      <w:r>
        <w:rPr>
          <w:lang w:val="it-IT"/>
        </w:rPr>
        <w:t>due</w:t>
      </w:r>
      <w:r w:rsidRPr="0041170D">
        <w:rPr>
          <w:lang w:val="it-IT"/>
        </w:rPr>
        <w:t xml:space="preserve"> anni dopo la formazione può essere un forte limite all’operatività e pare un tempo eccessivamente lungo.</w:t>
      </w:r>
    </w:p>
  </w:comment>
  <w:comment w:id="162" w:author="Cristina Martone" w:date="2022-10-25T16:31:00Z" w:initials="CM">
    <w:p w14:paraId="6147F0FA" w14:textId="77777777" w:rsidR="00FB5017" w:rsidRDefault="00133154" w:rsidP="006919BD">
      <w:pPr>
        <w:pStyle w:val="Testocommento"/>
      </w:pPr>
      <w:r>
        <w:rPr>
          <w:rStyle w:val="Rimandocommento"/>
        </w:rPr>
        <w:annotationRef/>
      </w:r>
      <w:r w:rsidR="00FB5017">
        <w:t>Vedi apposito paragrafo 6,5 sui percorsi di controllo qualifica interni</w:t>
      </w:r>
    </w:p>
  </w:comment>
  <w:comment w:id="166" w:author="PIETRO GENONI" w:date="2021-05-26T15:45:00Z" w:initials="GP">
    <w:p w14:paraId="52BD1A15" w14:textId="3E5D2493" w:rsidR="003239F4" w:rsidRPr="00F7620A" w:rsidRDefault="003239F4" w:rsidP="00F7620A">
      <w:pPr>
        <w:pStyle w:val="Testocommento"/>
        <w:rPr>
          <w:lang w:val="it-IT"/>
        </w:rPr>
      </w:pPr>
      <w:r>
        <w:rPr>
          <w:rStyle w:val="Rimandocommento"/>
        </w:rPr>
        <w:annotationRef/>
      </w:r>
      <w:r w:rsidRPr="00F7620A">
        <w:rPr>
          <w:lang w:val="it-IT"/>
        </w:rPr>
        <w:t>Escludere le lauree triennali dalla determinazione tassonomica risulta poco sensato alla luce dei percorsi formativi delle stesse, in quanto gli aspetti di sistematica e determinazione tassonomica sono parte integrante dei percorsi di studio previsti per queste lauree.</w:t>
      </w:r>
    </w:p>
  </w:comment>
  <w:comment w:id="167" w:author="Cristina Martone" w:date="2022-10-25T16:32:00Z" w:initials="CM">
    <w:p w14:paraId="2D4E6A03" w14:textId="77777777" w:rsidR="00F153E8" w:rsidRDefault="00333096" w:rsidP="00842B48">
      <w:pPr>
        <w:pStyle w:val="Testocommento"/>
      </w:pPr>
      <w:r>
        <w:rPr>
          <w:rStyle w:val="Rimandocommento"/>
        </w:rPr>
        <w:annotationRef/>
      </w:r>
      <w:r w:rsidR="00F153E8">
        <w:t>Considerate le indicazioni dell'Ordine dei Biologi, nelle Agenzie accreditate il rapporto di prova e la validazione della lista tassonomica può essere validata solo da personale con laurea specialistica in biologia albo A, escludendo di conseguenza il personale con laurea triennale. Ciò impone una scelta obbligata contraria alla giusta osservazione sui piani di studio. Questione su cui bisogna raggiungere un accordo comune.</w:t>
      </w:r>
    </w:p>
  </w:comment>
  <w:comment w:id="176" w:author="PIETRO GENONI" w:date="2021-06-08T19:26:00Z" w:initials="GP">
    <w:p w14:paraId="26D81494" w14:textId="27C9B881" w:rsidR="003239F4" w:rsidRPr="00A565FB" w:rsidRDefault="003239F4" w:rsidP="00A565FB">
      <w:pPr>
        <w:pStyle w:val="Testocommento"/>
        <w:rPr>
          <w:lang w:val="it-IT"/>
        </w:rPr>
      </w:pPr>
      <w:r>
        <w:rPr>
          <w:rStyle w:val="Rimandocommento"/>
        </w:rPr>
        <w:annotationRef/>
      </w:r>
      <w:r w:rsidRPr="0041170D">
        <w:rPr>
          <w:lang w:val="it-IT"/>
        </w:rPr>
        <w:t xml:space="preserve">Il fatto di dovere attendere </w:t>
      </w:r>
      <w:r>
        <w:rPr>
          <w:lang w:val="it-IT"/>
        </w:rPr>
        <w:t>due</w:t>
      </w:r>
      <w:r w:rsidRPr="0041170D">
        <w:rPr>
          <w:lang w:val="it-IT"/>
        </w:rPr>
        <w:t xml:space="preserve"> anni dopo la formazione </w:t>
      </w:r>
      <w:r>
        <w:rPr>
          <w:lang w:val="it-IT"/>
        </w:rPr>
        <w:t xml:space="preserve">è </w:t>
      </w:r>
      <w:r w:rsidRPr="0041170D">
        <w:rPr>
          <w:lang w:val="it-IT"/>
        </w:rPr>
        <w:t>un forte limite all’operatività e pare un tempo eccessivamente lungo.</w:t>
      </w:r>
      <w:r>
        <w:rPr>
          <w:lang w:val="it-IT"/>
        </w:rPr>
        <w:t xml:space="preserve"> Seguendo</w:t>
      </w:r>
      <w:r w:rsidRPr="0041170D">
        <w:rPr>
          <w:lang w:val="it-IT"/>
        </w:rPr>
        <w:t xml:space="preserve"> questo approccio, </w:t>
      </w:r>
      <w:r>
        <w:rPr>
          <w:lang w:val="it-IT"/>
        </w:rPr>
        <w:t xml:space="preserve">se </w:t>
      </w:r>
      <w:r w:rsidRPr="0041170D">
        <w:rPr>
          <w:lang w:val="it-IT"/>
        </w:rPr>
        <w:t xml:space="preserve">dopo due anni di </w:t>
      </w:r>
      <w:r>
        <w:rPr>
          <w:lang w:val="it-IT"/>
        </w:rPr>
        <w:t xml:space="preserve">esperienza la </w:t>
      </w:r>
      <w:r w:rsidRPr="0041170D">
        <w:rPr>
          <w:lang w:val="it-IT"/>
        </w:rPr>
        <w:t xml:space="preserve">prova abilitativa </w:t>
      </w:r>
      <w:r>
        <w:rPr>
          <w:lang w:val="it-IT"/>
        </w:rPr>
        <w:t>da esito sfavorevole</w:t>
      </w:r>
      <w:r w:rsidRPr="0041170D">
        <w:rPr>
          <w:lang w:val="it-IT"/>
        </w:rPr>
        <w:t xml:space="preserve">, cosa succede? </w:t>
      </w:r>
      <w:r>
        <w:rPr>
          <w:lang w:val="it-IT"/>
        </w:rPr>
        <w:t xml:space="preserve">Si segue un </w:t>
      </w:r>
      <w:r w:rsidRPr="0041170D">
        <w:rPr>
          <w:lang w:val="it-IT"/>
        </w:rPr>
        <w:t xml:space="preserve">nuovo corso e </w:t>
      </w:r>
      <w:r>
        <w:rPr>
          <w:lang w:val="it-IT"/>
        </w:rPr>
        <w:t xml:space="preserve">devono passare </w:t>
      </w:r>
      <w:r w:rsidRPr="0041170D">
        <w:rPr>
          <w:lang w:val="it-IT"/>
        </w:rPr>
        <w:t xml:space="preserve">altri due anni di campionamento? E </w:t>
      </w:r>
      <w:r>
        <w:rPr>
          <w:lang w:val="it-IT"/>
        </w:rPr>
        <w:t>i</w:t>
      </w:r>
      <w:r w:rsidRPr="0041170D">
        <w:rPr>
          <w:lang w:val="it-IT"/>
        </w:rPr>
        <w:t xml:space="preserve"> campionamenti fatti </w:t>
      </w:r>
      <w:r>
        <w:rPr>
          <w:lang w:val="it-IT"/>
        </w:rPr>
        <w:t>nei due anni precedenti,</w:t>
      </w:r>
      <w:r w:rsidRPr="0041170D">
        <w:rPr>
          <w:lang w:val="it-IT"/>
        </w:rPr>
        <w:t xml:space="preserve"> che allora probabilmente sono </w:t>
      </w:r>
      <w:r>
        <w:rPr>
          <w:lang w:val="it-IT"/>
        </w:rPr>
        <w:t>“</w:t>
      </w:r>
      <w:r w:rsidRPr="0041170D">
        <w:rPr>
          <w:lang w:val="it-IT"/>
        </w:rPr>
        <w:t>sbagliati</w:t>
      </w:r>
      <w:r>
        <w:rPr>
          <w:lang w:val="it-IT"/>
        </w:rPr>
        <w:t>”,</w:t>
      </w:r>
      <w:r w:rsidRPr="0041170D">
        <w:rPr>
          <w:lang w:val="it-IT"/>
        </w:rPr>
        <w:t xml:space="preserve"> </w:t>
      </w:r>
      <w:r>
        <w:rPr>
          <w:lang w:val="it-IT"/>
        </w:rPr>
        <w:t>vengono comunque ritenuti validi</w:t>
      </w:r>
      <w:r w:rsidRPr="0041170D">
        <w:rPr>
          <w:lang w:val="it-IT"/>
        </w:rPr>
        <w:t>?</w:t>
      </w:r>
    </w:p>
  </w:comment>
  <w:comment w:id="177" w:author="Cristina Martone" w:date="2022-10-25T16:48:00Z" w:initials="CM">
    <w:p w14:paraId="2A30C8DC" w14:textId="77777777" w:rsidR="00CD2A04" w:rsidRDefault="00613CA7" w:rsidP="008825AD">
      <w:pPr>
        <w:pStyle w:val="Testocommento"/>
      </w:pPr>
      <w:r>
        <w:rPr>
          <w:rStyle w:val="Rimandocommento"/>
        </w:rPr>
        <w:annotationRef/>
      </w:r>
      <w:r w:rsidR="00CD2A04">
        <w:t>Laddove l'operatore non superi la prova valutativa è necessaria l'analisi delle cause e l'attuazione di azioni correttive secondo le normali procedure della garanzia del dato. Vedi paragrafo 6.5 percorsi di controllo qualifica interna Agenzie</w:t>
      </w:r>
    </w:p>
  </w:comment>
  <w:comment w:id="178" w:author="PIETRO GENONI" w:date="2021-06-08T19:29:00Z" w:initials="GP">
    <w:p w14:paraId="0EE128A5" w14:textId="63B58169" w:rsidR="003239F4" w:rsidRPr="002A02AA" w:rsidRDefault="003239F4" w:rsidP="002A02AA">
      <w:pPr>
        <w:pStyle w:val="Testocommento"/>
        <w:rPr>
          <w:lang w:val="it-IT"/>
        </w:rPr>
      </w:pPr>
      <w:r>
        <w:rPr>
          <w:rStyle w:val="Rimandocommento"/>
        </w:rPr>
        <w:annotationRef/>
      </w:r>
      <w:r>
        <w:rPr>
          <w:lang w:val="it-IT"/>
        </w:rPr>
        <w:t>S</w:t>
      </w:r>
      <w:r w:rsidRPr="0041170D">
        <w:rPr>
          <w:lang w:val="it-IT"/>
        </w:rPr>
        <w:t xml:space="preserve">embra eccessivo per utilizzare il </w:t>
      </w:r>
      <w:r>
        <w:rPr>
          <w:lang w:val="it-IT"/>
        </w:rPr>
        <w:t>M</w:t>
      </w:r>
      <w:r w:rsidRPr="0041170D">
        <w:rPr>
          <w:lang w:val="it-IT"/>
        </w:rPr>
        <w:t>acr</w:t>
      </w:r>
      <w:r>
        <w:rPr>
          <w:lang w:val="it-IT"/>
        </w:rPr>
        <w:t>O</w:t>
      </w:r>
      <w:r w:rsidRPr="0041170D">
        <w:rPr>
          <w:lang w:val="it-IT"/>
        </w:rPr>
        <w:t xml:space="preserve">per. Essendo poi requisiti iniziali vuol dire che il neofita avrà la qualifica dopo 6 anni (3+3) da quando </w:t>
      </w:r>
      <w:r>
        <w:rPr>
          <w:lang w:val="it-IT"/>
        </w:rPr>
        <w:t xml:space="preserve">inizia a </w:t>
      </w:r>
      <w:r w:rsidRPr="0041170D">
        <w:rPr>
          <w:lang w:val="it-IT"/>
        </w:rPr>
        <w:t>calcola</w:t>
      </w:r>
      <w:r>
        <w:rPr>
          <w:lang w:val="it-IT"/>
        </w:rPr>
        <w:t>re</w:t>
      </w:r>
      <w:r w:rsidRPr="0041170D">
        <w:rPr>
          <w:lang w:val="it-IT"/>
        </w:rPr>
        <w:t xml:space="preserve"> lo S</w:t>
      </w:r>
      <w:r>
        <w:rPr>
          <w:lang w:val="it-IT"/>
        </w:rPr>
        <w:t>TAR_</w:t>
      </w:r>
      <w:r w:rsidRPr="0041170D">
        <w:rPr>
          <w:lang w:val="it-IT"/>
        </w:rPr>
        <w:t>ICMi (</w:t>
      </w:r>
      <w:r>
        <w:rPr>
          <w:lang w:val="it-IT"/>
        </w:rPr>
        <w:t xml:space="preserve">si fa rilevare che </w:t>
      </w:r>
      <w:r w:rsidRPr="0041170D">
        <w:rPr>
          <w:lang w:val="it-IT"/>
        </w:rPr>
        <w:t xml:space="preserve">per campionamento e </w:t>
      </w:r>
      <w:r>
        <w:rPr>
          <w:lang w:val="it-IT"/>
        </w:rPr>
        <w:t>analisi</w:t>
      </w:r>
      <w:r w:rsidRPr="0041170D">
        <w:rPr>
          <w:lang w:val="it-IT"/>
        </w:rPr>
        <w:t xml:space="preserve"> ne bastano </w:t>
      </w:r>
      <w:r>
        <w:rPr>
          <w:lang w:val="it-IT"/>
        </w:rPr>
        <w:t>2</w:t>
      </w:r>
      <w:r w:rsidRPr="0041170D">
        <w:rPr>
          <w:lang w:val="it-IT"/>
        </w:rPr>
        <w:t>)</w:t>
      </w:r>
      <w:r>
        <w:rPr>
          <w:lang w:val="it-IT"/>
        </w:rPr>
        <w:t>.</w:t>
      </w:r>
    </w:p>
  </w:comment>
  <w:comment w:id="179" w:author="Cristina Martone" w:date="2022-10-21T12:31:00Z" w:initials="CM">
    <w:p w14:paraId="6A50AAEA" w14:textId="77777777" w:rsidR="00B416C5" w:rsidRDefault="00B416C5" w:rsidP="00672DD2">
      <w:pPr>
        <w:pStyle w:val="Testocommento"/>
      </w:pPr>
      <w:r>
        <w:rPr>
          <w:rStyle w:val="Rimandocommento"/>
        </w:rPr>
        <w:annotationRef/>
      </w:r>
      <w:r>
        <w:t>Sono 3 anni in totale per il neofita</w:t>
      </w:r>
    </w:p>
  </w:comment>
  <w:comment w:id="188" w:author="PIETRO GENONI" w:date="2021-06-08T19:32:00Z" w:initials="GP">
    <w:p w14:paraId="7AC22D9A" w14:textId="21FF3CD7" w:rsidR="003239F4" w:rsidRPr="002A02AA" w:rsidRDefault="003239F4">
      <w:pPr>
        <w:pStyle w:val="Testocommento"/>
        <w:rPr>
          <w:lang w:val="it-IT"/>
        </w:rPr>
      </w:pPr>
      <w:r>
        <w:rPr>
          <w:rStyle w:val="Rimandocommento"/>
        </w:rPr>
        <w:annotationRef/>
      </w:r>
      <w:r w:rsidRPr="0041170D">
        <w:rPr>
          <w:lang w:val="it-IT"/>
        </w:rPr>
        <w:t>Sono alternativ</w:t>
      </w:r>
      <w:r>
        <w:rPr>
          <w:lang w:val="it-IT"/>
        </w:rPr>
        <w:t>i</w:t>
      </w:r>
      <w:r w:rsidRPr="0041170D">
        <w:rPr>
          <w:lang w:val="it-IT"/>
        </w:rPr>
        <w:t xml:space="preserve"> o complementari? Nel secondo caso devo avere un esito positiv</w:t>
      </w:r>
      <w:r>
        <w:rPr>
          <w:lang w:val="it-IT"/>
        </w:rPr>
        <w:t>o</w:t>
      </w:r>
      <w:r w:rsidRPr="0041170D">
        <w:rPr>
          <w:lang w:val="it-IT"/>
        </w:rPr>
        <w:t xml:space="preserve"> per tutte e tre?</w:t>
      </w:r>
    </w:p>
  </w:comment>
  <w:comment w:id="189" w:author="Cristina Martone" w:date="2022-10-21T12:33:00Z" w:initials="CM">
    <w:p w14:paraId="4107ACB3" w14:textId="77777777" w:rsidR="00D24333" w:rsidRDefault="005E4443" w:rsidP="009C6682">
      <w:pPr>
        <w:pStyle w:val="Testocommento"/>
      </w:pPr>
      <w:r>
        <w:rPr>
          <w:rStyle w:val="Rimandocommento"/>
        </w:rPr>
        <w:annotationRef/>
      </w:r>
      <w:r w:rsidR="00D24333">
        <w:t>Complementari, esito positivo per tutte, in quanto la qualifica è per campionamento e determinazione</w:t>
      </w:r>
    </w:p>
  </w:comment>
  <w:comment w:id="199" w:author="PIETRO GENONI" w:date="2021-06-08T19:49:00Z" w:initials="GP">
    <w:p w14:paraId="22FBACAF" w14:textId="0B7EC761" w:rsidR="003239F4" w:rsidRPr="000A73B2" w:rsidRDefault="003239F4">
      <w:pPr>
        <w:pStyle w:val="Testocommento"/>
        <w:rPr>
          <w:lang w:val="it-IT"/>
        </w:rPr>
      </w:pPr>
      <w:r>
        <w:rPr>
          <w:rStyle w:val="Rimandocommento"/>
        </w:rPr>
        <w:annotationRef/>
      </w:r>
      <w:r w:rsidRPr="0070328E">
        <w:rPr>
          <w:lang w:val="it-IT"/>
        </w:rPr>
        <w:t xml:space="preserve">Sono valide le stesse considerazioni fatte per </w:t>
      </w:r>
      <w:r>
        <w:rPr>
          <w:lang w:val="it-IT"/>
        </w:rPr>
        <w:t>i</w:t>
      </w:r>
      <w:r w:rsidRPr="0070328E">
        <w:rPr>
          <w:lang w:val="it-IT"/>
        </w:rPr>
        <w:t xml:space="preserve"> macroinvertebrati bentonici fiumi guadabili.</w:t>
      </w:r>
    </w:p>
  </w:comment>
  <w:comment w:id="200" w:author="Cristina Martone" w:date="2023-02-15T16:23:00Z" w:initials="CM">
    <w:p w14:paraId="15892385" w14:textId="77777777" w:rsidR="002946D5" w:rsidRDefault="002946D5" w:rsidP="002F4893">
      <w:pPr>
        <w:pStyle w:val="Testocommento"/>
      </w:pPr>
      <w:r>
        <w:rPr>
          <w:rStyle w:val="Rimandocommento"/>
        </w:rPr>
        <w:annotationRef/>
      </w:r>
      <w:r>
        <w:t>Vedi commenti box macroinvertebrati fiumi guadabili</w:t>
      </w:r>
    </w:p>
  </w:comment>
  <w:comment w:id="207" w:author="PIETRO GENONI" w:date="2021-06-08T19:38:00Z" w:initials="GP">
    <w:p w14:paraId="2B059577" w14:textId="497DB5B6" w:rsidR="003239F4" w:rsidRPr="002A02AA" w:rsidRDefault="003239F4">
      <w:pPr>
        <w:pStyle w:val="Testocommento"/>
        <w:rPr>
          <w:lang w:val="it-IT"/>
        </w:rPr>
      </w:pPr>
      <w:r>
        <w:rPr>
          <w:rStyle w:val="Rimandocommento"/>
        </w:rPr>
        <w:annotationRef/>
      </w:r>
      <w:r w:rsidRPr="002A02AA">
        <w:rPr>
          <w:lang w:val="it-IT"/>
        </w:rPr>
        <w:t>Per il calcolo dell’ICMi bastano “solo” 3 anni di esperienza</w:t>
      </w:r>
      <w:r>
        <w:rPr>
          <w:lang w:val="it-IT"/>
        </w:rPr>
        <w:t>, mentre</w:t>
      </w:r>
      <w:r w:rsidRPr="002A02AA">
        <w:rPr>
          <w:lang w:val="it-IT"/>
        </w:rPr>
        <w:t xml:space="preserve"> per lo STAR</w:t>
      </w:r>
      <w:r>
        <w:rPr>
          <w:lang w:val="it-IT"/>
        </w:rPr>
        <w:t>_</w:t>
      </w:r>
      <w:r w:rsidRPr="002A02AA">
        <w:rPr>
          <w:lang w:val="it-IT"/>
        </w:rPr>
        <w:t>ICMi ci vogliono 6 anni</w:t>
      </w:r>
      <w:r>
        <w:rPr>
          <w:lang w:val="it-IT"/>
        </w:rPr>
        <w:t>: anche questo appare privo di fondamento logico</w:t>
      </w:r>
      <w:r w:rsidRPr="002A02AA">
        <w:rPr>
          <w:lang w:val="it-IT"/>
        </w:rPr>
        <w:t>.</w:t>
      </w:r>
    </w:p>
  </w:comment>
  <w:comment w:id="208" w:author="Cristina Martone" w:date="2022-10-21T12:34:00Z" w:initials="CM">
    <w:p w14:paraId="4B2BEE51" w14:textId="77777777" w:rsidR="00A2625A" w:rsidRDefault="00A2625A" w:rsidP="00C141D4">
      <w:pPr>
        <w:pStyle w:val="Testocommento"/>
      </w:pPr>
      <w:r>
        <w:rPr>
          <w:rStyle w:val="Rimandocommento"/>
        </w:rPr>
        <w:annotationRef/>
      </w:r>
      <w:r>
        <w:t>Anche per lo STAR_ICMi bastano 3 anni</w:t>
      </w:r>
    </w:p>
  </w:comment>
  <w:comment w:id="212" w:author="PIETRO GENONI" w:date="2021-06-08T19:39:00Z" w:initials="GP">
    <w:p w14:paraId="53A1154D" w14:textId="43A3F78D" w:rsidR="003239F4" w:rsidRPr="00F11760" w:rsidRDefault="003239F4" w:rsidP="00F11760">
      <w:pPr>
        <w:pStyle w:val="Testocommento"/>
        <w:rPr>
          <w:lang w:val="it-IT"/>
        </w:rPr>
      </w:pPr>
      <w:r>
        <w:rPr>
          <w:rStyle w:val="Rimandocommento"/>
        </w:rPr>
        <w:annotationRef/>
      </w:r>
      <w:r w:rsidRPr="00806313">
        <w:rPr>
          <w:lang w:val="it-IT"/>
        </w:rPr>
        <w:t xml:space="preserve">Non sembra </w:t>
      </w:r>
      <w:r>
        <w:rPr>
          <w:lang w:val="it-IT"/>
        </w:rPr>
        <w:t>opportuno</w:t>
      </w:r>
      <w:r w:rsidRPr="00806313">
        <w:rPr>
          <w:lang w:val="it-IT"/>
        </w:rPr>
        <w:t xml:space="preserve"> un paragrafo </w:t>
      </w:r>
      <w:r>
        <w:rPr>
          <w:lang w:val="it-IT"/>
        </w:rPr>
        <w:t>specifico</w:t>
      </w:r>
      <w:r w:rsidRPr="00806313">
        <w:rPr>
          <w:lang w:val="it-IT"/>
        </w:rPr>
        <w:t xml:space="preserve">; anche la procedura di campionamento è del tutto assimilabile ai </w:t>
      </w:r>
      <w:r>
        <w:rPr>
          <w:lang w:val="it-IT"/>
        </w:rPr>
        <w:t xml:space="preserve">fiumi </w:t>
      </w:r>
      <w:r w:rsidRPr="00806313">
        <w:rPr>
          <w:lang w:val="it-IT"/>
        </w:rPr>
        <w:t>guadabili; le altre fasi (preparativ</w:t>
      </w:r>
      <w:r>
        <w:rPr>
          <w:lang w:val="it-IT"/>
        </w:rPr>
        <w:t>a</w:t>
      </w:r>
      <w:r w:rsidRPr="00806313">
        <w:rPr>
          <w:lang w:val="it-IT"/>
        </w:rPr>
        <w:t>, determinazione e conteggio) sono identiche</w:t>
      </w:r>
      <w:r>
        <w:rPr>
          <w:lang w:val="it-IT"/>
        </w:rPr>
        <w:t>.</w:t>
      </w:r>
    </w:p>
  </w:comment>
  <w:comment w:id="213" w:author="Cristina Martone" w:date="2022-10-21T12:35:00Z" w:initials="CM">
    <w:p w14:paraId="3BB350F6" w14:textId="77777777" w:rsidR="00727D74" w:rsidRDefault="009C2CCA" w:rsidP="00DF3EB2">
      <w:pPr>
        <w:pStyle w:val="Testocommento"/>
      </w:pPr>
      <w:r>
        <w:rPr>
          <w:rStyle w:val="Rimandocommento"/>
        </w:rPr>
        <w:annotationRef/>
      </w:r>
      <w:r w:rsidR="00727D74">
        <w:t>Il gruppo di Agenzie che ha lavorato sulle Diatomee ha deciso di creare il paragrafo specifico. Il campionamento dei non guadabili per l'EQB Diatomee avviene anche mediante substrati artificiali, ciò ha portato alla suddivisione in due casi specifici.</w:t>
      </w:r>
    </w:p>
  </w:comment>
  <w:comment w:id="221" w:author="PIETRO GENONI" w:date="2021-06-08T19:50:00Z" w:initials="GP">
    <w:p w14:paraId="45479769" w14:textId="0F6278B6" w:rsidR="003239F4" w:rsidRPr="000A73B2" w:rsidRDefault="003239F4">
      <w:pPr>
        <w:pStyle w:val="Testocommento"/>
        <w:rPr>
          <w:lang w:val="it-IT"/>
        </w:rPr>
      </w:pPr>
      <w:r>
        <w:rPr>
          <w:rStyle w:val="Rimandocommento"/>
        </w:rPr>
        <w:annotationRef/>
      </w:r>
      <w:r w:rsidRPr="0070328E">
        <w:rPr>
          <w:lang w:val="it-IT"/>
        </w:rPr>
        <w:t xml:space="preserve">Sono valide le stesse considerazioni fatte per </w:t>
      </w:r>
      <w:r>
        <w:rPr>
          <w:lang w:val="it-IT"/>
        </w:rPr>
        <w:t>i</w:t>
      </w:r>
      <w:r w:rsidRPr="0070328E">
        <w:rPr>
          <w:lang w:val="it-IT"/>
        </w:rPr>
        <w:t xml:space="preserve"> macroinvertebrati bentonici fiumi guadabili.</w:t>
      </w:r>
    </w:p>
  </w:comment>
  <w:comment w:id="222" w:author="Cristina Martone" w:date="2023-02-15T16:26:00Z" w:initials="CM">
    <w:p w14:paraId="5555EB72" w14:textId="77777777" w:rsidR="00BA7CC5" w:rsidRDefault="00BA7CC5" w:rsidP="009113EF">
      <w:pPr>
        <w:pStyle w:val="Testocommento"/>
      </w:pPr>
      <w:r>
        <w:rPr>
          <w:rStyle w:val="Rimandocommento"/>
        </w:rPr>
        <w:annotationRef/>
      </w:r>
      <w:r>
        <w:t>Vedi commenti box macroinvertebrati fiumi guadabili</w:t>
      </w:r>
    </w:p>
  </w:comment>
  <w:comment w:id="228" w:author="PIETRO GENONI" w:date="2021-06-08T19:51:00Z" w:initials="GP">
    <w:p w14:paraId="1BE22945" w14:textId="28DF31C3" w:rsidR="003239F4" w:rsidRPr="000A73B2" w:rsidRDefault="003239F4">
      <w:pPr>
        <w:pStyle w:val="Testocommento"/>
        <w:rPr>
          <w:lang w:val="it-IT"/>
        </w:rPr>
      </w:pPr>
      <w:r>
        <w:rPr>
          <w:rStyle w:val="Rimandocommento"/>
        </w:rPr>
        <w:annotationRef/>
      </w:r>
      <w:r w:rsidRPr="0070328E">
        <w:rPr>
          <w:lang w:val="it-IT"/>
        </w:rPr>
        <w:t xml:space="preserve">Sono valide le stesse considerazioni fatte per </w:t>
      </w:r>
      <w:r>
        <w:rPr>
          <w:lang w:val="it-IT"/>
        </w:rPr>
        <w:t xml:space="preserve">i </w:t>
      </w:r>
      <w:r w:rsidRPr="0070328E">
        <w:rPr>
          <w:lang w:val="it-IT"/>
        </w:rPr>
        <w:t>macroinvertebrati bentonici fiumi guadabili.</w:t>
      </w:r>
    </w:p>
  </w:comment>
  <w:comment w:id="229" w:author="Cristina Martone" w:date="2023-02-15T16:26:00Z" w:initials="CM">
    <w:p w14:paraId="4DAD1843" w14:textId="77777777" w:rsidR="00BA7CC5" w:rsidRDefault="00BA7CC5" w:rsidP="009B60D5">
      <w:pPr>
        <w:pStyle w:val="Testocommento"/>
      </w:pPr>
      <w:r>
        <w:rPr>
          <w:rStyle w:val="Rimandocommento"/>
        </w:rPr>
        <w:annotationRef/>
      </w:r>
      <w:r>
        <w:t>Vedi commenti box macroinvertebrati fiumi guadabili</w:t>
      </w:r>
    </w:p>
  </w:comment>
  <w:comment w:id="233" w:author="PIETRO GENONI" w:date="2021-05-26T16:34:00Z" w:initials="GP">
    <w:p w14:paraId="6CBB87A9" w14:textId="27F611B6" w:rsidR="003239F4" w:rsidRPr="00087E13" w:rsidRDefault="003239F4" w:rsidP="00087E13">
      <w:pPr>
        <w:pStyle w:val="Testocommento"/>
        <w:rPr>
          <w:lang w:val="it-IT"/>
        </w:rPr>
      </w:pPr>
      <w:r>
        <w:rPr>
          <w:rStyle w:val="Rimandocommento"/>
        </w:rPr>
        <w:annotationRef/>
      </w:r>
      <w:r w:rsidRPr="00087E13">
        <w:rPr>
          <w:lang w:val="it-IT"/>
        </w:rPr>
        <w:t xml:space="preserve">Come per gli altri EQB non </w:t>
      </w:r>
      <w:r>
        <w:rPr>
          <w:lang w:val="it-IT"/>
        </w:rPr>
        <w:t xml:space="preserve">si ritiene </w:t>
      </w:r>
      <w:r w:rsidRPr="00087E13">
        <w:rPr>
          <w:lang w:val="it-IT"/>
        </w:rPr>
        <w:t xml:space="preserve">giustificato </w:t>
      </w:r>
      <w:r>
        <w:rPr>
          <w:lang w:val="it-IT"/>
        </w:rPr>
        <w:t>limitarsi al</w:t>
      </w:r>
      <w:r w:rsidRPr="00087E13">
        <w:rPr>
          <w:lang w:val="it-IT"/>
        </w:rPr>
        <w:t>le sole lauree magistrali e specialistiche</w:t>
      </w:r>
      <w:r>
        <w:rPr>
          <w:lang w:val="it-IT"/>
        </w:rPr>
        <w:t>,</w:t>
      </w:r>
      <w:r w:rsidRPr="00087E13">
        <w:rPr>
          <w:lang w:val="it-IT"/>
        </w:rPr>
        <w:t xml:space="preserve"> in quanto la determinazione tassonomi</w:t>
      </w:r>
      <w:r>
        <w:rPr>
          <w:lang w:val="it-IT"/>
        </w:rPr>
        <w:t>c</w:t>
      </w:r>
      <w:r w:rsidRPr="00087E13">
        <w:rPr>
          <w:lang w:val="it-IT"/>
        </w:rPr>
        <w:t>a e</w:t>
      </w:r>
      <w:r>
        <w:rPr>
          <w:lang w:val="it-IT"/>
        </w:rPr>
        <w:t xml:space="preserve"> la</w:t>
      </w:r>
      <w:r w:rsidRPr="00087E13">
        <w:rPr>
          <w:lang w:val="it-IT"/>
        </w:rPr>
        <w:t xml:space="preserve"> sistematica sono parte integrante dei percorsi di studio triennali.</w:t>
      </w:r>
    </w:p>
  </w:comment>
  <w:comment w:id="234" w:author="Cristina Martone" w:date="2023-02-15T16:28:00Z" w:initials="CM">
    <w:p w14:paraId="3BBCF8A8" w14:textId="77777777" w:rsidR="00521189" w:rsidRDefault="000608AE" w:rsidP="0025432F">
      <w:pPr>
        <w:pStyle w:val="Testocommento"/>
      </w:pPr>
      <w:r>
        <w:rPr>
          <w:rStyle w:val="Rimandocommento"/>
        </w:rPr>
        <w:annotationRef/>
      </w:r>
      <w:r w:rsidR="00521189">
        <w:t>Vista la complessità della determinazione tassonomica dell'EQB fauna ittica, il GdL ha ritenuto opportuno stabilire questo livello di formazione, in quanto i piani di studio delle lauree triennali prevedono programmi base di zoologia (zoologia 1 generale) e non  specialistici (zoologia 2)</w:t>
      </w:r>
    </w:p>
  </w:comment>
  <w:comment w:id="242" w:author="PIETRO GENONI" w:date="2021-06-09T19:16:00Z" w:initials="GP">
    <w:p w14:paraId="43E5A2E3" w14:textId="01EF26F0" w:rsidR="003239F4" w:rsidRPr="004136D4" w:rsidRDefault="003239F4" w:rsidP="004136D4">
      <w:pPr>
        <w:pStyle w:val="Testocommento"/>
        <w:rPr>
          <w:lang w:val="it-IT"/>
        </w:rPr>
      </w:pPr>
      <w:r>
        <w:rPr>
          <w:rStyle w:val="Rimandocommento"/>
        </w:rPr>
        <w:annotationRef/>
      </w:r>
      <w:r w:rsidRPr="003A69AD">
        <w:rPr>
          <w:lang w:val="it-IT"/>
        </w:rPr>
        <w:t>Come è possibile che l’abilitazione ad una attività complessa come la caratterizzazione delle comunità macrobentoniche dei laghi</w:t>
      </w:r>
      <w:r>
        <w:rPr>
          <w:lang w:val="it-IT"/>
        </w:rPr>
        <w:t>,</w:t>
      </w:r>
      <w:r w:rsidRPr="003A69AD">
        <w:rPr>
          <w:lang w:val="it-IT"/>
        </w:rPr>
        <w:t xml:space="preserve"> che si apprende con un lavoro lungo e costante</w:t>
      </w:r>
      <w:r>
        <w:rPr>
          <w:lang w:val="it-IT"/>
        </w:rPr>
        <w:t>,</w:t>
      </w:r>
      <w:r w:rsidRPr="003A69AD">
        <w:rPr>
          <w:lang w:val="it-IT"/>
        </w:rPr>
        <w:t xml:space="preserve"> abbia un limite di validità </w:t>
      </w:r>
      <w:r>
        <w:rPr>
          <w:lang w:val="it-IT"/>
        </w:rPr>
        <w:t>t</w:t>
      </w:r>
      <w:r w:rsidRPr="003A69AD">
        <w:rPr>
          <w:lang w:val="it-IT"/>
        </w:rPr>
        <w:t>emporale?</w:t>
      </w:r>
      <w:r w:rsidRPr="00E914F8">
        <w:rPr>
          <w:lang w:val="it-IT"/>
        </w:rPr>
        <w:t xml:space="preserve"> I ricercatori che si dedicano</w:t>
      </w:r>
      <w:r>
        <w:rPr>
          <w:lang w:val="it-IT"/>
        </w:rPr>
        <w:t xml:space="preserve"> a questa attività</w:t>
      </w:r>
      <w:r w:rsidRPr="00E914F8">
        <w:rPr>
          <w:lang w:val="it-IT"/>
        </w:rPr>
        <w:t xml:space="preserve"> non hanno scadenza.  Chi ha scritto questi schemi</w:t>
      </w:r>
      <w:r>
        <w:rPr>
          <w:lang w:val="it-IT"/>
        </w:rPr>
        <w:t xml:space="preserve"> probabilmente non</w:t>
      </w:r>
      <w:r w:rsidRPr="00E914F8">
        <w:rPr>
          <w:lang w:val="it-IT"/>
        </w:rPr>
        <w:t xml:space="preserve"> ha una conoscenza in merito alle difficoltà di identificazione delle larve di chironomidi a livello di specie</w:t>
      </w:r>
      <w:r>
        <w:rPr>
          <w:lang w:val="it-IT"/>
        </w:rPr>
        <w:t xml:space="preserve">. Per garantire la qualità dei dati </w:t>
      </w:r>
      <w:r w:rsidRPr="00E914F8">
        <w:rPr>
          <w:lang w:val="it-IT"/>
        </w:rPr>
        <w:t xml:space="preserve">è </w:t>
      </w:r>
      <w:r>
        <w:rPr>
          <w:lang w:val="it-IT"/>
        </w:rPr>
        <w:t>indispensabile la f</w:t>
      </w:r>
      <w:r w:rsidRPr="00E914F8">
        <w:rPr>
          <w:lang w:val="it-IT"/>
        </w:rPr>
        <w:t xml:space="preserve">ormazione continua e </w:t>
      </w:r>
      <w:r>
        <w:rPr>
          <w:lang w:val="it-IT"/>
        </w:rPr>
        <w:t xml:space="preserve">il </w:t>
      </w:r>
      <w:r w:rsidRPr="00E914F8">
        <w:rPr>
          <w:lang w:val="it-IT"/>
        </w:rPr>
        <w:t xml:space="preserve">confronto con esperti tassonomi sui singoli campioni raccolti, </w:t>
      </w:r>
      <w:r>
        <w:rPr>
          <w:lang w:val="it-IT"/>
        </w:rPr>
        <w:t>oltre</w:t>
      </w:r>
      <w:r w:rsidRPr="00E914F8">
        <w:rPr>
          <w:lang w:val="it-IT"/>
        </w:rPr>
        <w:t xml:space="preserve"> </w:t>
      </w:r>
      <w:r>
        <w:rPr>
          <w:lang w:val="it-IT"/>
        </w:rPr>
        <w:t xml:space="preserve">un </w:t>
      </w:r>
      <w:r w:rsidRPr="00E914F8">
        <w:rPr>
          <w:lang w:val="it-IT"/>
        </w:rPr>
        <w:t>eventuale completamento con tecniche molecolari.</w:t>
      </w:r>
      <w:r>
        <w:rPr>
          <w:lang w:val="it-IT"/>
        </w:rPr>
        <w:t xml:space="preserve"> L</w:t>
      </w:r>
      <w:r w:rsidRPr="00E914F8">
        <w:rPr>
          <w:lang w:val="it-IT"/>
        </w:rPr>
        <w:t xml:space="preserve">’affiancamento ai tassonomi esperti deve essere continuo </w:t>
      </w:r>
      <w:r>
        <w:rPr>
          <w:lang w:val="it-IT"/>
        </w:rPr>
        <w:t>per le specie</w:t>
      </w:r>
      <w:r w:rsidRPr="00E914F8">
        <w:rPr>
          <w:lang w:val="it-IT"/>
        </w:rPr>
        <w:t xml:space="preserve"> di difficile determinazione</w:t>
      </w:r>
      <w:r>
        <w:rPr>
          <w:lang w:val="it-IT"/>
        </w:rPr>
        <w:t>.</w:t>
      </w:r>
    </w:p>
  </w:comment>
  <w:comment w:id="243" w:author="Cristina Martone" w:date="2022-10-25T17:04:00Z" w:initials="CM">
    <w:p w14:paraId="64DBC08A" w14:textId="77777777" w:rsidR="007A00F5" w:rsidRDefault="007A00F5" w:rsidP="000225A7">
      <w:pPr>
        <w:pStyle w:val="Testocommento"/>
      </w:pPr>
      <w:r>
        <w:rPr>
          <w:rStyle w:val="Rimandocommento"/>
        </w:rPr>
        <w:annotationRef/>
      </w:r>
      <w:r>
        <w:t>La scadenza triennale è funzionale al controllo temporale del mantenimento delle competenze nell'ottica di contribuire alla garanzia del dato finale all'interno del processo di qualifica dell'operatore che si sta definendo con questa LG</w:t>
      </w:r>
    </w:p>
  </w:comment>
  <w:comment w:id="244" w:author="PIETRO GENONI" w:date="2021-06-09T19:20:00Z" w:initials="GP">
    <w:p w14:paraId="7A23E3D5" w14:textId="050E4303" w:rsidR="003239F4" w:rsidRPr="007A6C55" w:rsidRDefault="003239F4">
      <w:pPr>
        <w:pStyle w:val="Testocommento"/>
        <w:rPr>
          <w:lang w:val="it-IT"/>
        </w:rPr>
      </w:pPr>
      <w:r>
        <w:rPr>
          <w:rStyle w:val="Rimandocommento"/>
        </w:rPr>
        <w:annotationRef/>
      </w:r>
      <w:r w:rsidRPr="00957FC5">
        <w:rPr>
          <w:lang w:val="it-IT"/>
        </w:rPr>
        <w:t xml:space="preserve">Suddividere questa attività in queste 4 competenze è fuorviante ed illogico. Cosa significa </w:t>
      </w:r>
      <w:r>
        <w:rPr>
          <w:lang w:val="it-IT"/>
        </w:rPr>
        <w:t>“</w:t>
      </w:r>
      <w:r w:rsidRPr="00957FC5">
        <w:rPr>
          <w:lang w:val="it-IT"/>
        </w:rPr>
        <w:t>Esperti in smistamento</w:t>
      </w:r>
      <w:r>
        <w:rPr>
          <w:lang w:val="it-IT"/>
        </w:rPr>
        <w:t>”</w:t>
      </w:r>
      <w:r w:rsidRPr="00957FC5">
        <w:rPr>
          <w:lang w:val="it-IT"/>
        </w:rPr>
        <w:t>? Chi si occupa di macroinvertebrat</w:t>
      </w:r>
      <w:r>
        <w:rPr>
          <w:lang w:val="it-IT"/>
        </w:rPr>
        <w:t>i</w:t>
      </w:r>
      <w:r w:rsidRPr="00957FC5">
        <w:rPr>
          <w:lang w:val="it-IT"/>
        </w:rPr>
        <w:t xml:space="preserve"> </w:t>
      </w:r>
      <w:r>
        <w:rPr>
          <w:lang w:val="it-IT"/>
        </w:rPr>
        <w:t xml:space="preserve">lacustri </w:t>
      </w:r>
      <w:r w:rsidRPr="00957FC5">
        <w:rPr>
          <w:lang w:val="it-IT"/>
        </w:rPr>
        <w:t>deve conoscere tutto</w:t>
      </w:r>
      <w:r>
        <w:rPr>
          <w:lang w:val="it-IT"/>
        </w:rPr>
        <w:t>,</w:t>
      </w:r>
      <w:r w:rsidRPr="00957FC5">
        <w:rPr>
          <w:lang w:val="it-IT"/>
        </w:rPr>
        <w:t xml:space="preserve"> dall’ecologia alla tassonomia, all’utilizzo di indici. Poi ci potranno essere alcuni </w:t>
      </w:r>
      <w:r>
        <w:rPr>
          <w:lang w:val="it-IT"/>
        </w:rPr>
        <w:t xml:space="preserve">operatori </w:t>
      </w:r>
      <w:r w:rsidRPr="00957FC5">
        <w:rPr>
          <w:lang w:val="it-IT"/>
        </w:rPr>
        <w:t xml:space="preserve">che hanno maggiore attitudine al riconoscimento. Quello che è importante è la conoscenza complessiva degli aspetti limnologici delle comunità e la loro risposta ai fattori di pressione.  </w:t>
      </w:r>
      <w:r>
        <w:rPr>
          <w:lang w:val="it-IT"/>
        </w:rPr>
        <w:t>Attenzione a non banalizzare le attività.</w:t>
      </w:r>
    </w:p>
  </w:comment>
  <w:comment w:id="245" w:author="Cristina Martone" w:date="2022-10-25T17:13:00Z" w:initials="CM">
    <w:p w14:paraId="37CC6653" w14:textId="77777777" w:rsidR="00796BF2" w:rsidRDefault="00727429">
      <w:pPr>
        <w:pStyle w:val="Testocommento"/>
      </w:pPr>
      <w:r>
        <w:rPr>
          <w:rStyle w:val="Rimandocommento"/>
        </w:rPr>
        <w:annotationRef/>
      </w:r>
      <w:r w:rsidR="00796BF2">
        <w:t>In alcune Agenzie le figure sono separate.</w:t>
      </w:r>
    </w:p>
    <w:p w14:paraId="3875C6B4" w14:textId="77777777" w:rsidR="00796BF2" w:rsidRDefault="00796BF2" w:rsidP="00217E34">
      <w:pPr>
        <w:pStyle w:val="Testocommento"/>
      </w:pPr>
      <w:r>
        <w:t>E' necessario approfondire l'argomento con gli esperti. Le categorie possono essere raggruppate anche in una sola, se c'è un comune accordo. Si accettano proposte costruttive in merito.</w:t>
      </w:r>
    </w:p>
  </w:comment>
  <w:comment w:id="281" w:author="PIETRO GENONI" w:date="2021-06-09T19:48:00Z" w:initials="GP">
    <w:p w14:paraId="572CCCB5" w14:textId="047B6307" w:rsidR="003239F4" w:rsidRPr="00307CC1" w:rsidRDefault="003239F4" w:rsidP="00B02FC5">
      <w:pPr>
        <w:pStyle w:val="Testocommento"/>
        <w:rPr>
          <w:lang w:val="it-IT"/>
        </w:rPr>
      </w:pPr>
      <w:r>
        <w:rPr>
          <w:rStyle w:val="Rimandocommento"/>
        </w:rPr>
        <w:annotationRef/>
      </w:r>
      <w:r w:rsidRPr="00307CC1">
        <w:rPr>
          <w:lang w:val="it-IT"/>
        </w:rPr>
        <w:t>Cosa significa a scadenza dell’abilitazione dopo 3 ann</w:t>
      </w:r>
      <w:r>
        <w:rPr>
          <w:lang w:val="it-IT"/>
        </w:rPr>
        <w:t>i</w:t>
      </w:r>
      <w:r w:rsidRPr="00307CC1">
        <w:rPr>
          <w:lang w:val="it-IT"/>
        </w:rPr>
        <w:t xml:space="preserve">? Non ha senso. Chi si occupa </w:t>
      </w:r>
      <w:r>
        <w:rPr>
          <w:lang w:val="it-IT"/>
        </w:rPr>
        <w:t xml:space="preserve">seriamente </w:t>
      </w:r>
      <w:r w:rsidRPr="00307CC1">
        <w:rPr>
          <w:lang w:val="it-IT"/>
        </w:rPr>
        <w:t>di fitoplancton sa che l’apprendimento e aggiornamento deve essere costante</w:t>
      </w:r>
      <w:r>
        <w:rPr>
          <w:lang w:val="it-IT"/>
        </w:rPr>
        <w:t>,</w:t>
      </w:r>
      <w:r w:rsidRPr="00307CC1">
        <w:rPr>
          <w:lang w:val="it-IT"/>
        </w:rPr>
        <w:t xml:space="preserve"> ma non ha una scadenza. Ci sono difficoltà enormi a livello di identificazione tassonomica, vi è in corso un</w:t>
      </w:r>
      <w:r>
        <w:rPr>
          <w:lang w:val="it-IT"/>
        </w:rPr>
        <w:t>’</w:t>
      </w:r>
      <w:r w:rsidRPr="00307CC1">
        <w:rPr>
          <w:lang w:val="it-IT"/>
        </w:rPr>
        <w:t>evoluzione nelle tecniche molecolari ed il relativ</w:t>
      </w:r>
      <w:r>
        <w:rPr>
          <w:lang w:val="it-IT"/>
        </w:rPr>
        <w:t>o</w:t>
      </w:r>
      <w:r w:rsidRPr="00307CC1">
        <w:rPr>
          <w:lang w:val="it-IT"/>
        </w:rPr>
        <w:t xml:space="preserve"> confront</w:t>
      </w:r>
      <w:r>
        <w:rPr>
          <w:lang w:val="it-IT"/>
        </w:rPr>
        <w:t>o</w:t>
      </w:r>
      <w:r w:rsidRPr="00307CC1">
        <w:rPr>
          <w:lang w:val="it-IT"/>
        </w:rPr>
        <w:t xml:space="preserve"> con il riconoscimento morfologico. Non vi sono esperti in Italia a livello di ricerca dal punto di vista tassonomico ed ecologico per tutti gli ambienti.</w:t>
      </w:r>
    </w:p>
    <w:p w14:paraId="6CB630B7" w14:textId="6881D0AB" w:rsidR="003239F4" w:rsidRPr="00307CC1" w:rsidRDefault="003239F4" w:rsidP="00B02FC5">
      <w:pPr>
        <w:pStyle w:val="Testocommento"/>
        <w:rPr>
          <w:lang w:val="it-IT"/>
        </w:rPr>
      </w:pPr>
      <w:r>
        <w:rPr>
          <w:lang w:val="it-IT"/>
        </w:rPr>
        <w:t>C</w:t>
      </w:r>
      <w:r w:rsidRPr="00307CC1">
        <w:rPr>
          <w:lang w:val="it-IT"/>
        </w:rPr>
        <w:t>hi sarebbe il riferimento?</w:t>
      </w:r>
    </w:p>
    <w:p w14:paraId="22B675A4" w14:textId="2EDBA140" w:rsidR="003239F4" w:rsidRPr="00307CC1" w:rsidRDefault="003239F4" w:rsidP="00B02FC5">
      <w:pPr>
        <w:pStyle w:val="Testocommento"/>
        <w:rPr>
          <w:lang w:val="it-IT"/>
        </w:rPr>
      </w:pPr>
      <w:r w:rsidRPr="00307CC1">
        <w:rPr>
          <w:lang w:val="it-IT"/>
        </w:rPr>
        <w:t xml:space="preserve">Cosa significa </w:t>
      </w:r>
      <w:r>
        <w:rPr>
          <w:lang w:val="it-IT"/>
        </w:rPr>
        <w:t>“E</w:t>
      </w:r>
      <w:r w:rsidRPr="00307CC1">
        <w:rPr>
          <w:lang w:val="it-IT"/>
        </w:rPr>
        <w:t>sperti in sedimentazione</w:t>
      </w:r>
      <w:r>
        <w:rPr>
          <w:lang w:val="it-IT"/>
        </w:rPr>
        <w:t>”</w:t>
      </w:r>
      <w:r w:rsidRPr="00307CC1">
        <w:rPr>
          <w:lang w:val="it-IT"/>
        </w:rPr>
        <w:t xml:space="preserve">? </w:t>
      </w:r>
      <w:r>
        <w:rPr>
          <w:lang w:val="it-IT"/>
        </w:rPr>
        <w:t xml:space="preserve">Evidentemente non </w:t>
      </w:r>
      <w:r w:rsidRPr="00307CC1">
        <w:rPr>
          <w:lang w:val="it-IT"/>
        </w:rPr>
        <w:t>si ha un’idea di cosa significhi l’analisi di un campione di fitoplancton</w:t>
      </w:r>
      <w:r>
        <w:rPr>
          <w:lang w:val="it-IT"/>
        </w:rPr>
        <w:t>.</w:t>
      </w:r>
    </w:p>
    <w:p w14:paraId="4CCBD0F8" w14:textId="722355A0" w:rsidR="003239F4" w:rsidRPr="00307CC1" w:rsidRDefault="003239F4" w:rsidP="00B02FC5">
      <w:pPr>
        <w:pStyle w:val="Testocommento"/>
        <w:rPr>
          <w:lang w:val="it-IT"/>
        </w:rPr>
      </w:pPr>
      <w:r w:rsidRPr="00307CC1">
        <w:rPr>
          <w:lang w:val="it-IT"/>
        </w:rPr>
        <w:t>Occorre che le persone che si occupano di fitoplancton abbiano la conoscenza dei fenomeni chimico</w:t>
      </w:r>
      <w:r>
        <w:rPr>
          <w:lang w:val="it-IT"/>
        </w:rPr>
        <w:t>-</w:t>
      </w:r>
      <w:r w:rsidRPr="00307CC1">
        <w:rPr>
          <w:lang w:val="it-IT"/>
        </w:rPr>
        <w:t>fisici che caratterizzano la successione stagionale all’interno delle diverse tipologie lacustri.</w:t>
      </w:r>
    </w:p>
    <w:p w14:paraId="38656267" w14:textId="77777777" w:rsidR="003239F4" w:rsidRDefault="003239F4" w:rsidP="00B02FC5">
      <w:pPr>
        <w:pStyle w:val="Testocommento"/>
        <w:rPr>
          <w:lang w:val="it-IT"/>
        </w:rPr>
      </w:pPr>
      <w:r w:rsidRPr="00307CC1">
        <w:rPr>
          <w:lang w:val="it-IT"/>
        </w:rPr>
        <w:t xml:space="preserve">Per l’apprendimento del riconoscimento </w:t>
      </w:r>
      <w:r>
        <w:rPr>
          <w:lang w:val="it-IT"/>
        </w:rPr>
        <w:t>sono</w:t>
      </w:r>
      <w:r w:rsidRPr="00307CC1">
        <w:rPr>
          <w:lang w:val="it-IT"/>
        </w:rPr>
        <w:t xml:space="preserve"> fondamental</w:t>
      </w:r>
      <w:r>
        <w:rPr>
          <w:lang w:val="it-IT"/>
        </w:rPr>
        <w:t>i:</w:t>
      </w:r>
    </w:p>
    <w:p w14:paraId="421CA35E" w14:textId="224D975F" w:rsidR="003239F4" w:rsidRDefault="003239F4" w:rsidP="00B02FC5">
      <w:pPr>
        <w:pStyle w:val="Testocommento"/>
        <w:rPr>
          <w:lang w:val="it-IT"/>
        </w:rPr>
      </w:pPr>
      <w:r>
        <w:rPr>
          <w:lang w:val="it-IT"/>
        </w:rPr>
        <w:t>- l’</w:t>
      </w:r>
      <w:r w:rsidRPr="00307CC1">
        <w:rPr>
          <w:lang w:val="it-IT"/>
        </w:rPr>
        <w:t>affiancamento con personale esperto e che ha conoscenza anche dei singoli ambienti</w:t>
      </w:r>
      <w:r>
        <w:rPr>
          <w:lang w:val="it-IT"/>
        </w:rPr>
        <w:t>;</w:t>
      </w:r>
    </w:p>
    <w:p w14:paraId="5FB42EDA" w14:textId="06FA214A" w:rsidR="003239F4" w:rsidRDefault="003239F4" w:rsidP="006006FA">
      <w:pPr>
        <w:pStyle w:val="Testocommento"/>
        <w:rPr>
          <w:lang w:val="it-IT"/>
        </w:rPr>
      </w:pPr>
      <w:r>
        <w:rPr>
          <w:lang w:val="it-IT"/>
        </w:rPr>
        <w:t xml:space="preserve">- </w:t>
      </w:r>
      <w:r w:rsidRPr="00307CC1">
        <w:rPr>
          <w:lang w:val="it-IT"/>
        </w:rPr>
        <w:t>l’organizzazione di momenti di aggiornamento rispetto al riconoscimento dei diversi gruppi algali in relazione all’evoluzione delle diverse tecniche di identificazione</w:t>
      </w:r>
      <w:r>
        <w:rPr>
          <w:lang w:val="it-IT"/>
        </w:rPr>
        <w:t>;</w:t>
      </w:r>
    </w:p>
    <w:p w14:paraId="1E765C01" w14:textId="59BDCB42" w:rsidR="003239F4" w:rsidRPr="00307CC1" w:rsidRDefault="003239F4" w:rsidP="006006FA">
      <w:pPr>
        <w:pStyle w:val="Testocommento"/>
        <w:rPr>
          <w:lang w:val="it-IT"/>
        </w:rPr>
      </w:pPr>
      <w:r>
        <w:rPr>
          <w:lang w:val="it-IT"/>
        </w:rPr>
        <w:t xml:space="preserve">- </w:t>
      </w:r>
      <w:r w:rsidRPr="00307CC1">
        <w:rPr>
          <w:lang w:val="it-IT"/>
        </w:rPr>
        <w:t>l’implementazione delle tecniche molecolari e morfologiche di riconoscimento.</w:t>
      </w:r>
    </w:p>
    <w:p w14:paraId="4BFB8BD5" w14:textId="3CB79A9A" w:rsidR="003239F4" w:rsidRPr="00307CC1" w:rsidRDefault="003239F4" w:rsidP="00B02FC5">
      <w:pPr>
        <w:pStyle w:val="Testocommento"/>
        <w:rPr>
          <w:lang w:val="it-IT"/>
        </w:rPr>
      </w:pPr>
      <w:r>
        <w:rPr>
          <w:lang w:val="it-IT"/>
        </w:rPr>
        <w:t>I</w:t>
      </w:r>
      <w:r w:rsidRPr="00307CC1">
        <w:rPr>
          <w:lang w:val="it-IT"/>
        </w:rPr>
        <w:t>l livello di difficoltà per questa componente biologica è nettamente superiore a quella di tutte le altre.</w:t>
      </w:r>
      <w:r>
        <w:rPr>
          <w:lang w:val="it-IT"/>
        </w:rPr>
        <w:t xml:space="preserve"> Si tratta di</w:t>
      </w:r>
      <w:r w:rsidRPr="00307CC1">
        <w:rPr>
          <w:lang w:val="it-IT"/>
        </w:rPr>
        <w:t xml:space="preserve"> un argomento in continua evoluzione.</w:t>
      </w:r>
    </w:p>
    <w:p w14:paraId="4D3D3775" w14:textId="419EA1FF" w:rsidR="003239F4" w:rsidRPr="00B02FC5" w:rsidRDefault="003239F4" w:rsidP="00B02FC5">
      <w:pPr>
        <w:pStyle w:val="Testocommento"/>
        <w:rPr>
          <w:lang w:val="it-IT"/>
        </w:rPr>
      </w:pPr>
      <w:r w:rsidRPr="00307CC1">
        <w:rPr>
          <w:lang w:val="it-IT"/>
        </w:rPr>
        <w:t xml:space="preserve">Occorre inoltre un confronto continuo tra le diverse </w:t>
      </w:r>
      <w:r>
        <w:rPr>
          <w:lang w:val="it-IT"/>
        </w:rPr>
        <w:t>Agenzie</w:t>
      </w:r>
      <w:r w:rsidRPr="00307CC1">
        <w:rPr>
          <w:lang w:val="it-IT"/>
        </w:rPr>
        <w:t xml:space="preserve"> per una armonizzazione d</w:t>
      </w:r>
      <w:r>
        <w:rPr>
          <w:lang w:val="it-IT"/>
        </w:rPr>
        <w:t>e</w:t>
      </w:r>
      <w:r w:rsidRPr="00307CC1">
        <w:rPr>
          <w:lang w:val="it-IT"/>
        </w:rPr>
        <w:t>lle identificazioni tassonomiche</w:t>
      </w:r>
      <w:r>
        <w:rPr>
          <w:lang w:val="it-IT"/>
        </w:rPr>
        <w:t>.</w:t>
      </w:r>
    </w:p>
  </w:comment>
  <w:comment w:id="282" w:author="Cristina Martone" w:date="2022-10-25T17:29:00Z" w:initials="CM">
    <w:p w14:paraId="2DA5EFA3" w14:textId="77777777" w:rsidR="004A5985" w:rsidRDefault="00AE3E19">
      <w:pPr>
        <w:pStyle w:val="Testocommento"/>
      </w:pPr>
      <w:r>
        <w:rPr>
          <w:rStyle w:val="Rimandocommento"/>
        </w:rPr>
        <w:annotationRef/>
      </w:r>
      <w:r w:rsidR="004A5985">
        <w:t>La scadenza triennale è funzionale al controllo temporale del mantenimento delle competenze nell'ottica di contribuire alla garanzia del dato finale all'interno del processo di qualifica dell'operatore che si sta definendo con questa LG.</w:t>
      </w:r>
    </w:p>
    <w:p w14:paraId="0CAF953E" w14:textId="77777777" w:rsidR="004A5985" w:rsidRDefault="004A5985" w:rsidP="002F1110">
      <w:pPr>
        <w:pStyle w:val="Testocommento"/>
      </w:pPr>
      <w:r>
        <w:t>Come per schema macroinvertebrati le categorie possono essere eventualmente raggruppate. Si accettano proposte costruttive in merito nel rispetto di una progettazione che sia omogenea agli altri schemi definiti in questa LG. E' necessario un approfondimento dell'argomento con gli esperti.</w:t>
      </w:r>
    </w:p>
  </w:comment>
  <w:comment w:id="284" w:author="PIETRO GENONI" w:date="2021-06-09T19:49:00Z" w:initials="GP">
    <w:p w14:paraId="55017421" w14:textId="25954E2A" w:rsidR="003239F4" w:rsidRPr="006006FA" w:rsidRDefault="003239F4">
      <w:pPr>
        <w:pStyle w:val="Testocommento"/>
        <w:rPr>
          <w:lang w:val="it-IT"/>
        </w:rPr>
      </w:pPr>
      <w:r>
        <w:rPr>
          <w:lang w:val="it-IT"/>
        </w:rPr>
        <w:t xml:space="preserve">Questa </w:t>
      </w:r>
      <w:r>
        <w:rPr>
          <w:rStyle w:val="Rimandocommento"/>
        </w:rPr>
        <w:annotationRef/>
      </w:r>
      <w:r>
        <w:rPr>
          <w:lang w:val="it-IT"/>
        </w:rPr>
        <w:t>s</w:t>
      </w:r>
      <w:r w:rsidRPr="00307CC1">
        <w:rPr>
          <w:lang w:val="it-IT"/>
        </w:rPr>
        <w:t xml:space="preserve">uddivisione </w:t>
      </w:r>
      <w:r>
        <w:rPr>
          <w:lang w:val="it-IT"/>
        </w:rPr>
        <w:t xml:space="preserve">è </w:t>
      </w:r>
      <w:r w:rsidRPr="00307CC1">
        <w:rPr>
          <w:lang w:val="it-IT"/>
        </w:rPr>
        <w:t>insensat</w:t>
      </w:r>
      <w:r>
        <w:rPr>
          <w:lang w:val="it-IT"/>
        </w:rPr>
        <w:t>a.</w:t>
      </w:r>
    </w:p>
  </w:comment>
  <w:comment w:id="285" w:author="Cristina Martone" w:date="2022-10-25T17:29:00Z" w:initials="CM">
    <w:p w14:paraId="5327F47F" w14:textId="77777777" w:rsidR="008F7C9B" w:rsidRDefault="00AE3E19" w:rsidP="00044F73">
      <w:pPr>
        <w:pStyle w:val="Testocommento"/>
      </w:pPr>
      <w:r>
        <w:rPr>
          <w:rStyle w:val="Rimandocommento"/>
        </w:rPr>
        <w:annotationRef/>
      </w:r>
      <w:r w:rsidR="008F7C9B">
        <w:t>Come per schema macroinvertebrati le categorie possono essere eventualmente raggruppate. E' necessario un approfondimento dell'argomento con gli esperti. Si accettano proposte costruttive in merito nel rispetto di una progettazione che sia omogenea agli altri schemi definiti in questa LG.</w:t>
      </w:r>
    </w:p>
  </w:comment>
  <w:comment w:id="289" w:author="PIETRO GENONI" w:date="2021-06-09T19:55:00Z" w:initials="GP">
    <w:p w14:paraId="74C1E60C" w14:textId="63BF0503" w:rsidR="003239F4" w:rsidRDefault="003239F4">
      <w:pPr>
        <w:pStyle w:val="Testocommento"/>
        <w:rPr>
          <w:lang w:val="it-IT"/>
        </w:rPr>
      </w:pPr>
      <w:r>
        <w:rPr>
          <w:rStyle w:val="Rimandocommento"/>
        </w:rPr>
        <w:annotationRef/>
      </w:r>
      <w:r>
        <w:rPr>
          <w:lang w:val="it-IT"/>
        </w:rPr>
        <w:t>I</w:t>
      </w:r>
      <w:r w:rsidRPr="00307CC1">
        <w:rPr>
          <w:lang w:val="it-IT"/>
        </w:rPr>
        <w:t xml:space="preserve">mpedire a chi ha una laurea triennale la qualifica per questo tipo di attività </w:t>
      </w:r>
      <w:r>
        <w:rPr>
          <w:lang w:val="it-IT"/>
        </w:rPr>
        <w:t>non è condivisibile</w:t>
      </w:r>
      <w:r w:rsidRPr="00307CC1">
        <w:rPr>
          <w:lang w:val="it-IT"/>
        </w:rPr>
        <w:t xml:space="preserve">. Vengono </w:t>
      </w:r>
      <w:r>
        <w:rPr>
          <w:lang w:val="it-IT"/>
        </w:rPr>
        <w:t>frequentati</w:t>
      </w:r>
      <w:r w:rsidRPr="00307CC1">
        <w:rPr>
          <w:lang w:val="it-IT"/>
        </w:rPr>
        <w:t xml:space="preserve"> corsi di formazione </w:t>
      </w:r>
      <w:r>
        <w:rPr>
          <w:lang w:val="it-IT"/>
        </w:rPr>
        <w:t xml:space="preserve">specifici </w:t>
      </w:r>
      <w:r w:rsidRPr="00307CC1">
        <w:rPr>
          <w:lang w:val="it-IT"/>
        </w:rPr>
        <w:t>e l'esperienza maturata nel tempo è fondamentale per queste attività più del titolo di laurea magistrale</w:t>
      </w:r>
      <w:r>
        <w:rPr>
          <w:lang w:val="it-IT"/>
        </w:rPr>
        <w:t>,</w:t>
      </w:r>
      <w:r w:rsidRPr="00307CC1">
        <w:rPr>
          <w:lang w:val="it-IT"/>
        </w:rPr>
        <w:t xml:space="preserve"> che comunque non fornisce una formazione così specializzata sull'argomento.</w:t>
      </w:r>
    </w:p>
    <w:p w14:paraId="335C9161" w14:textId="7616FDB2" w:rsidR="003239F4" w:rsidRPr="006006FA" w:rsidRDefault="003239F4">
      <w:pPr>
        <w:pStyle w:val="Testocommento"/>
        <w:rPr>
          <w:lang w:val="it-IT"/>
        </w:rPr>
      </w:pPr>
      <w:r>
        <w:rPr>
          <w:lang w:val="it-IT"/>
        </w:rPr>
        <w:t>Q</w:t>
      </w:r>
      <w:r w:rsidRPr="00307CC1">
        <w:rPr>
          <w:lang w:val="it-IT"/>
        </w:rPr>
        <w:t xml:space="preserve">uesto commento vale </w:t>
      </w:r>
      <w:r>
        <w:rPr>
          <w:lang w:val="it-IT"/>
        </w:rPr>
        <w:t xml:space="preserve">anche </w:t>
      </w:r>
      <w:r w:rsidRPr="00307CC1">
        <w:rPr>
          <w:lang w:val="it-IT"/>
        </w:rPr>
        <w:t>per tutti i box successivi</w:t>
      </w:r>
      <w:r>
        <w:rPr>
          <w:rStyle w:val="Rimandocommento"/>
        </w:rPr>
        <w:annotationRef/>
      </w:r>
      <w:r>
        <w:rPr>
          <w:lang w:val="it-IT"/>
        </w:rPr>
        <w:t>.</w:t>
      </w:r>
    </w:p>
  </w:comment>
  <w:comment w:id="290" w:author="Cristina Martone" w:date="2023-05-31T16:40:00Z" w:initials="CM">
    <w:p w14:paraId="714DF16D" w14:textId="77777777" w:rsidR="00703073" w:rsidRDefault="00703073" w:rsidP="005D575A">
      <w:pPr>
        <w:pStyle w:val="Testocommento"/>
      </w:pPr>
      <w:r>
        <w:rPr>
          <w:rStyle w:val="Rimandocommento"/>
        </w:rPr>
        <w:annotationRef/>
      </w:r>
      <w:r>
        <w:t>Non pertinente, è prevista laurea triennale</w:t>
      </w:r>
    </w:p>
  </w:comment>
  <w:comment w:id="294" w:author="PIETRO GENONI" w:date="2021-06-09T19:57:00Z" w:initials="GP">
    <w:p w14:paraId="5679D760" w14:textId="7DB3BF47" w:rsidR="003239F4" w:rsidRPr="006006FA" w:rsidRDefault="003239F4">
      <w:pPr>
        <w:pStyle w:val="Testocommento"/>
        <w:rPr>
          <w:lang w:val="it-IT"/>
        </w:rPr>
      </w:pPr>
      <w:r>
        <w:rPr>
          <w:rStyle w:val="Rimandocommento"/>
        </w:rPr>
        <w:annotationRef/>
      </w:r>
      <w:r>
        <w:rPr>
          <w:lang w:val="it-IT"/>
        </w:rPr>
        <w:t>Incongruente</w:t>
      </w:r>
      <w:r w:rsidRPr="00307CC1">
        <w:rPr>
          <w:lang w:val="it-IT"/>
        </w:rPr>
        <w:t xml:space="preserve"> rispetto a quanto indicato per la fauna ittica o per le macrofite in cui servono 6 anni di esperienza</w:t>
      </w:r>
      <w:r>
        <w:rPr>
          <w:lang w:val="it-IT"/>
        </w:rPr>
        <w:t>. I</w:t>
      </w:r>
      <w:r w:rsidRPr="00307CC1">
        <w:rPr>
          <w:lang w:val="it-IT"/>
        </w:rPr>
        <w:t xml:space="preserve">l numero di specie che si possono </w:t>
      </w:r>
      <w:r>
        <w:rPr>
          <w:lang w:val="it-IT"/>
        </w:rPr>
        <w:t>riscontrare</w:t>
      </w:r>
      <w:r w:rsidRPr="00307CC1">
        <w:rPr>
          <w:lang w:val="it-IT"/>
        </w:rPr>
        <w:t xml:space="preserve"> quando si effettua un’analisi di fitoplancton </w:t>
      </w:r>
      <w:r>
        <w:rPr>
          <w:lang w:val="it-IT"/>
        </w:rPr>
        <w:t xml:space="preserve">non </w:t>
      </w:r>
      <w:r w:rsidRPr="00307CC1">
        <w:rPr>
          <w:lang w:val="it-IT"/>
        </w:rPr>
        <w:t xml:space="preserve">è </w:t>
      </w:r>
      <w:r>
        <w:rPr>
          <w:lang w:val="it-IT"/>
        </w:rPr>
        <w:t xml:space="preserve">confrontabile </w:t>
      </w:r>
      <w:r w:rsidRPr="00307CC1">
        <w:rPr>
          <w:lang w:val="it-IT"/>
        </w:rPr>
        <w:t>rispetto a quello che si può riconoscere in qualsiasi altro tipo di analisi.</w:t>
      </w:r>
    </w:p>
  </w:comment>
  <w:comment w:id="295" w:author="Cristina Martone" w:date="2022-10-25T17:33:00Z" w:initials="CM">
    <w:p w14:paraId="151AA17F" w14:textId="77777777" w:rsidR="00C503E2" w:rsidRDefault="00884237" w:rsidP="0080019A">
      <w:pPr>
        <w:pStyle w:val="Testocommento"/>
      </w:pPr>
      <w:r>
        <w:rPr>
          <w:rStyle w:val="Rimandocommento"/>
        </w:rPr>
        <w:annotationRef/>
      </w:r>
      <w:r w:rsidR="00C503E2">
        <w:t>E' necessario un approfondimento dell'argomento con gli esperti</w:t>
      </w:r>
    </w:p>
  </w:comment>
  <w:comment w:id="296" w:author="PIETRO GENONI" w:date="2021-06-10T10:26:00Z" w:initials="GP">
    <w:p w14:paraId="4AAB2514" w14:textId="053EDFB9" w:rsidR="003239F4" w:rsidRPr="00C80681" w:rsidRDefault="003239F4">
      <w:pPr>
        <w:pStyle w:val="Testocommento"/>
        <w:rPr>
          <w:lang w:val="it-IT"/>
        </w:rPr>
      </w:pPr>
      <w:r>
        <w:rPr>
          <w:rStyle w:val="Rimandocommento"/>
        </w:rPr>
        <w:annotationRef/>
      </w:r>
      <w:r w:rsidRPr="00307CC1">
        <w:rPr>
          <w:lang w:val="it-IT"/>
        </w:rPr>
        <w:t xml:space="preserve">Esperto in sedimentazione </w:t>
      </w:r>
      <w:r>
        <w:rPr>
          <w:lang w:val="it-IT"/>
        </w:rPr>
        <w:t>è</w:t>
      </w:r>
      <w:r w:rsidRPr="00307CC1">
        <w:rPr>
          <w:lang w:val="it-IT"/>
        </w:rPr>
        <w:t xml:space="preserve"> una qualifica</w:t>
      </w:r>
      <w:r>
        <w:rPr>
          <w:lang w:val="it-IT"/>
        </w:rPr>
        <w:t xml:space="preserve"> completamente insensata.</w:t>
      </w:r>
    </w:p>
  </w:comment>
  <w:comment w:id="297" w:author="Cristina Martone" w:date="2023-05-31T16:42:00Z" w:initials="CM">
    <w:p w14:paraId="7096644A" w14:textId="77777777" w:rsidR="00FA72FB" w:rsidRDefault="00FA72FB" w:rsidP="0023116E">
      <w:pPr>
        <w:pStyle w:val="Testocommento"/>
      </w:pPr>
      <w:r>
        <w:rPr>
          <w:rStyle w:val="Rimandocommento"/>
        </w:rPr>
        <w:annotationRef/>
      </w:r>
      <w:r>
        <w:t>Vedi commento su eventuale raggruppamento qualifiche, si accenttano proposte costruttive</w:t>
      </w:r>
    </w:p>
  </w:comment>
  <w:comment w:id="298" w:author="PIETRO GENONI" w:date="2021-06-10T10:26:00Z" w:initials="GP">
    <w:p w14:paraId="6BAF9AA1" w14:textId="70F425F7" w:rsidR="003239F4" w:rsidRPr="00E914F8" w:rsidRDefault="003239F4" w:rsidP="004F2DDA">
      <w:pPr>
        <w:pStyle w:val="Testocommento"/>
        <w:rPr>
          <w:lang w:val="it-IT"/>
        </w:rPr>
      </w:pPr>
      <w:r>
        <w:rPr>
          <w:rStyle w:val="Rimandocommento"/>
        </w:rPr>
        <w:annotationRef/>
      </w:r>
      <w:r>
        <w:rPr>
          <w:lang w:val="it-IT"/>
        </w:rPr>
        <w:t>Le p</w:t>
      </w:r>
      <w:r w:rsidRPr="00E914F8">
        <w:rPr>
          <w:lang w:val="it-IT"/>
        </w:rPr>
        <w:t>rove di similarità per il fitoplancton non sono applicabili.</w:t>
      </w:r>
    </w:p>
    <w:p w14:paraId="4ACC10AB" w14:textId="7CDA9C22" w:rsidR="003239F4" w:rsidRDefault="003239F4" w:rsidP="004F2DDA">
      <w:pPr>
        <w:pStyle w:val="Testocommento"/>
        <w:rPr>
          <w:lang w:val="it-IT"/>
        </w:rPr>
      </w:pPr>
      <w:r w:rsidRPr="00E914F8">
        <w:rPr>
          <w:lang w:val="it-IT"/>
        </w:rPr>
        <w:t xml:space="preserve">Unica cosa plausibile è la partecipazione a </w:t>
      </w:r>
      <w:r w:rsidRPr="004F2DDA">
        <w:rPr>
          <w:i/>
          <w:iCs/>
          <w:lang w:val="it-IT"/>
        </w:rPr>
        <w:t>proficiency test</w:t>
      </w:r>
      <w:r w:rsidRPr="00E914F8">
        <w:rPr>
          <w:lang w:val="it-IT"/>
        </w:rPr>
        <w:t>, dove sia possibile anche avere un app</w:t>
      </w:r>
      <w:r>
        <w:rPr>
          <w:lang w:val="it-IT"/>
        </w:rPr>
        <w:t>r</w:t>
      </w:r>
      <w:r w:rsidRPr="00E914F8">
        <w:rPr>
          <w:lang w:val="it-IT"/>
        </w:rPr>
        <w:t>endimento dal confronto</w:t>
      </w:r>
      <w:r>
        <w:rPr>
          <w:lang w:val="it-IT"/>
        </w:rPr>
        <w:t>.</w:t>
      </w:r>
    </w:p>
    <w:p w14:paraId="2AB313D0" w14:textId="4ADA6674" w:rsidR="003239F4" w:rsidRPr="004F2DDA" w:rsidRDefault="003239F4" w:rsidP="004F2DDA">
      <w:pPr>
        <w:pStyle w:val="Testocommento"/>
        <w:rPr>
          <w:lang w:val="it-IT"/>
        </w:rPr>
      </w:pPr>
      <w:r>
        <w:rPr>
          <w:lang w:val="it-IT"/>
        </w:rPr>
        <w:t>Per avere un’idea della tipologia di confronti che possono essere effettuati tra gli operatori che effettuano conteggi è necessario ricorrere a criteri come quelli utilizzati ne</w:t>
      </w:r>
      <w:r w:rsidRPr="004F2DDA">
        <w:rPr>
          <w:lang w:val="it-IT"/>
        </w:rPr>
        <w:t xml:space="preserve">i </w:t>
      </w:r>
      <w:r w:rsidRPr="004F2DDA">
        <w:rPr>
          <w:i/>
          <w:iCs/>
          <w:lang w:val="it-IT"/>
        </w:rPr>
        <w:t>trials</w:t>
      </w:r>
      <w:r w:rsidRPr="004F2DDA">
        <w:rPr>
          <w:lang w:val="it-IT"/>
        </w:rPr>
        <w:t xml:space="preserve"> EQAT</w:t>
      </w:r>
      <w:r>
        <w:rPr>
          <w:lang w:val="it-IT"/>
        </w:rPr>
        <w:t>,</w:t>
      </w:r>
      <w:r w:rsidRPr="004F2DDA">
        <w:rPr>
          <w:lang w:val="it-IT"/>
        </w:rPr>
        <w:t xml:space="preserve"> </w:t>
      </w:r>
      <w:r>
        <w:rPr>
          <w:lang w:val="it-IT"/>
        </w:rPr>
        <w:t>per non correre il rischio di utilizzare strumenti inadeguati.</w:t>
      </w:r>
    </w:p>
  </w:comment>
  <w:comment w:id="299" w:author="Cristina Martone" w:date="2022-10-25T17:43:00Z" w:initials="CM">
    <w:p w14:paraId="4E027EFF" w14:textId="77777777" w:rsidR="00C503E2" w:rsidRDefault="00216849" w:rsidP="007D34D6">
      <w:pPr>
        <w:pStyle w:val="Testocommento"/>
      </w:pPr>
      <w:r>
        <w:rPr>
          <w:rStyle w:val="Rimandocommento"/>
        </w:rPr>
        <w:annotationRef/>
      </w:r>
      <w:r w:rsidR="00C503E2">
        <w:t>E' necessario un approfondimento dell'argomento con gli esperti</w:t>
      </w:r>
    </w:p>
  </w:comment>
  <w:comment w:id="300" w:author="PIETRO GENONI" w:date="2021-06-10T10:30:00Z" w:initials="GP">
    <w:p w14:paraId="656CE756" w14:textId="01E607C5" w:rsidR="003239F4" w:rsidRPr="004F2DDA" w:rsidRDefault="003239F4" w:rsidP="004F2DDA">
      <w:pPr>
        <w:pStyle w:val="Testocommento"/>
        <w:rPr>
          <w:lang w:val="it-IT"/>
        </w:rPr>
      </w:pPr>
      <w:r>
        <w:rPr>
          <w:rStyle w:val="Rimandocommento"/>
        </w:rPr>
        <w:annotationRef/>
      </w:r>
      <w:r w:rsidRPr="000E31FC">
        <w:rPr>
          <w:lang w:val="it-IT"/>
        </w:rPr>
        <w:t>Non è possib</w:t>
      </w:r>
      <w:r>
        <w:rPr>
          <w:lang w:val="it-IT"/>
        </w:rPr>
        <w:t>i</w:t>
      </w:r>
      <w:r w:rsidRPr="000E31FC">
        <w:rPr>
          <w:lang w:val="it-IT"/>
        </w:rPr>
        <w:t xml:space="preserve">le separare le fasi ed avere abilitazioni per singoli stadi. </w:t>
      </w:r>
      <w:r w:rsidRPr="00307CC1">
        <w:rPr>
          <w:lang w:val="it-IT"/>
        </w:rPr>
        <w:t>La competenza deve essere su tutto.</w:t>
      </w:r>
    </w:p>
  </w:comment>
  <w:comment w:id="301" w:author="Cristina Martone" w:date="2022-10-25T17:44:00Z" w:initials="CM">
    <w:p w14:paraId="4F68D487" w14:textId="77777777" w:rsidR="00C503E2" w:rsidRDefault="00C01945" w:rsidP="003E54C4">
      <w:pPr>
        <w:pStyle w:val="Testocommento"/>
      </w:pPr>
      <w:r>
        <w:rPr>
          <w:rStyle w:val="Rimandocommento"/>
        </w:rPr>
        <w:annotationRef/>
      </w:r>
      <w:r w:rsidR="00C503E2">
        <w:t>E' necessario un approfondimento dell'argomento con gli esperti</w:t>
      </w:r>
    </w:p>
  </w:comment>
  <w:comment w:id="302" w:author="PIETRO GENONI" w:date="2021-06-10T10:32:00Z" w:initials="GP">
    <w:p w14:paraId="4F12456D" w14:textId="582DECB1" w:rsidR="003239F4" w:rsidRPr="004F2DDA" w:rsidRDefault="003239F4">
      <w:pPr>
        <w:pStyle w:val="Testocommento"/>
        <w:rPr>
          <w:lang w:val="it-IT"/>
        </w:rPr>
      </w:pPr>
      <w:r>
        <w:rPr>
          <w:rStyle w:val="Rimandocommento"/>
        </w:rPr>
        <w:annotationRef/>
      </w:r>
      <w:r>
        <w:rPr>
          <w:lang w:val="it-IT"/>
        </w:rPr>
        <w:t xml:space="preserve">Evidentemente non ci si </w:t>
      </w:r>
      <w:r w:rsidRPr="00307CC1">
        <w:rPr>
          <w:lang w:val="it-IT"/>
        </w:rPr>
        <w:t xml:space="preserve">rende conto di cosa significhi </w:t>
      </w:r>
      <w:r>
        <w:rPr>
          <w:lang w:val="it-IT"/>
        </w:rPr>
        <w:t>sottoporre</w:t>
      </w:r>
      <w:r w:rsidRPr="00307CC1">
        <w:rPr>
          <w:lang w:val="it-IT"/>
        </w:rPr>
        <w:t xml:space="preserve"> ad una valutazione</w:t>
      </w:r>
      <w:r w:rsidRPr="004F2DDA">
        <w:rPr>
          <w:lang w:val="it-IT"/>
        </w:rPr>
        <w:t xml:space="preserve"> </w:t>
      </w:r>
      <w:r w:rsidRPr="00307CC1">
        <w:rPr>
          <w:lang w:val="it-IT"/>
        </w:rPr>
        <w:t>l’insieme di queste operazioni</w:t>
      </w:r>
      <w:r>
        <w:rPr>
          <w:lang w:val="it-IT"/>
        </w:rPr>
        <w:t>.</w:t>
      </w:r>
    </w:p>
  </w:comment>
  <w:comment w:id="303" w:author="Cristina Martone" w:date="2022-10-25T17:44:00Z" w:initials="CM">
    <w:p w14:paraId="7C21F122" w14:textId="77777777" w:rsidR="0003333F" w:rsidRDefault="0003333F" w:rsidP="006578FB">
      <w:pPr>
        <w:pStyle w:val="Testocommento"/>
      </w:pPr>
      <w:r>
        <w:rPr>
          <w:rStyle w:val="Rimandocommento"/>
        </w:rPr>
        <w:annotationRef/>
      </w:r>
      <w:r>
        <w:t>Proposta: tenuto conto delle difficoltà intrinseche alla metodica, le valutazioni potranno essere concordate ed effettuate in concomitanza con i campionamenti ai fini di monitoraggio</w:t>
      </w:r>
    </w:p>
  </w:comment>
  <w:comment w:id="320" w:author="PIETRO GENONI" w:date="2021-06-10T10:34:00Z" w:initials="GP">
    <w:p w14:paraId="1D5E2064" w14:textId="575EFA79" w:rsidR="003239F4" w:rsidRPr="004F2DDA" w:rsidRDefault="003239F4">
      <w:pPr>
        <w:pStyle w:val="Testocommento"/>
        <w:rPr>
          <w:lang w:val="it-IT"/>
        </w:rPr>
      </w:pPr>
      <w:r>
        <w:rPr>
          <w:rStyle w:val="Rimandocommento"/>
        </w:rPr>
        <w:annotationRef/>
      </w:r>
      <w:r>
        <w:rPr>
          <w:lang w:val="it-IT"/>
        </w:rPr>
        <w:t>Riguardo</w:t>
      </w:r>
      <w:r w:rsidRPr="00307CC1">
        <w:rPr>
          <w:lang w:val="it-IT"/>
        </w:rPr>
        <w:t xml:space="preserve"> la scadenza vale </w:t>
      </w:r>
      <w:r>
        <w:rPr>
          <w:lang w:val="it-IT"/>
        </w:rPr>
        <w:t xml:space="preserve">quanto scritto per </w:t>
      </w:r>
      <w:r w:rsidRPr="00307CC1">
        <w:rPr>
          <w:lang w:val="it-IT"/>
        </w:rPr>
        <w:t>gli altri EQB.</w:t>
      </w:r>
    </w:p>
  </w:comment>
  <w:comment w:id="321" w:author="Cristina Martone" w:date="2022-10-25T17:45:00Z" w:initials="CM">
    <w:p w14:paraId="403B4D0D" w14:textId="77777777" w:rsidR="0003333F" w:rsidRDefault="0003333F" w:rsidP="00BE1430">
      <w:pPr>
        <w:pStyle w:val="Testocommento"/>
      </w:pPr>
      <w:r>
        <w:rPr>
          <w:rStyle w:val="Rimandocommento"/>
        </w:rPr>
        <w:annotationRef/>
      </w:r>
      <w:r>
        <w:t>Vedi commento precedente</w:t>
      </w:r>
    </w:p>
  </w:comment>
  <w:comment w:id="322" w:author="PIETRO GENONI" w:date="2021-06-10T10:35:00Z" w:initials="GP">
    <w:p w14:paraId="6497221B" w14:textId="6196B25E" w:rsidR="003239F4" w:rsidRPr="004F2DDA" w:rsidRDefault="003239F4">
      <w:pPr>
        <w:pStyle w:val="Testocommento"/>
        <w:rPr>
          <w:lang w:val="it-IT"/>
        </w:rPr>
      </w:pPr>
      <w:r>
        <w:rPr>
          <w:rStyle w:val="Rimandocommento"/>
        </w:rPr>
        <w:annotationRef/>
      </w:r>
      <w:r w:rsidRPr="006A07DA">
        <w:rPr>
          <w:lang w:val="it-IT"/>
        </w:rPr>
        <w:t>Non si tratta di scegliere una stazione di campionamento</w:t>
      </w:r>
      <w:r>
        <w:rPr>
          <w:lang w:val="it-IT"/>
        </w:rPr>
        <w:t>, m</w:t>
      </w:r>
      <w:r w:rsidRPr="006A07DA">
        <w:rPr>
          <w:lang w:val="it-IT"/>
        </w:rPr>
        <w:t>a di valutare sulla base delle caratteristiche batimetriche, chimico fisiche e sulle informazioni bibliografiche la collocazione e il numero di transetti</w:t>
      </w:r>
      <w:r>
        <w:rPr>
          <w:lang w:val="it-IT"/>
        </w:rPr>
        <w:t>.</w:t>
      </w:r>
    </w:p>
  </w:comment>
  <w:comment w:id="323" w:author="Cristina Martone" w:date="2022-10-25T17:47:00Z" w:initials="CM">
    <w:p w14:paraId="0CADF0A0" w14:textId="77777777" w:rsidR="00434DB3" w:rsidRDefault="00434DB3" w:rsidP="00EB1167">
      <w:pPr>
        <w:pStyle w:val="Testocommento"/>
      </w:pPr>
      <w:r>
        <w:rPr>
          <w:rStyle w:val="Rimandocommento"/>
        </w:rPr>
        <w:annotationRef/>
      </w:r>
      <w:r>
        <w:t>Nella scelta erano ritenute intrinseche queste informazioni/caratteristiche</w:t>
      </w:r>
    </w:p>
  </w:comment>
  <w:comment w:id="326" w:author="PIETRO GENONI" w:date="2021-06-10T10:36:00Z" w:initials="GP">
    <w:p w14:paraId="738BAD96" w14:textId="436368C5" w:rsidR="003239F4" w:rsidRPr="002927E0" w:rsidRDefault="003239F4">
      <w:pPr>
        <w:pStyle w:val="Testocommento"/>
        <w:rPr>
          <w:lang w:val="it-IT"/>
        </w:rPr>
      </w:pPr>
      <w:r>
        <w:rPr>
          <w:rStyle w:val="Rimandocommento"/>
        </w:rPr>
        <w:annotationRef/>
      </w:r>
      <w:r>
        <w:rPr>
          <w:lang w:val="it-IT"/>
        </w:rPr>
        <w:t>Riguardo</w:t>
      </w:r>
      <w:r w:rsidRPr="00307CC1">
        <w:rPr>
          <w:lang w:val="it-IT"/>
        </w:rPr>
        <w:t xml:space="preserve"> la scadenza vale </w:t>
      </w:r>
      <w:r>
        <w:rPr>
          <w:lang w:val="it-IT"/>
        </w:rPr>
        <w:t xml:space="preserve">quanto scritto per </w:t>
      </w:r>
      <w:r w:rsidRPr="00307CC1">
        <w:rPr>
          <w:lang w:val="it-IT"/>
        </w:rPr>
        <w:t>gli altri EQB.</w:t>
      </w:r>
    </w:p>
  </w:comment>
  <w:comment w:id="327" w:author="Cristina Martone" w:date="2022-10-25T17:48:00Z" w:initials="CM">
    <w:p w14:paraId="1320E936" w14:textId="77777777" w:rsidR="00BD4E92" w:rsidRDefault="00BD4E92" w:rsidP="00CA1BD0">
      <w:pPr>
        <w:pStyle w:val="Testocommento"/>
      </w:pPr>
      <w:r>
        <w:rPr>
          <w:rStyle w:val="Rimandocommento"/>
        </w:rPr>
        <w:annotationRef/>
      </w:r>
      <w:r>
        <w:t>Vedi commenti precedenti</w:t>
      </w:r>
    </w:p>
  </w:comment>
  <w:comment w:id="331" w:author="PIETRO GENONI" w:date="2021-06-10T10:37:00Z" w:initials="GP">
    <w:p w14:paraId="29780FE4" w14:textId="0DD74298" w:rsidR="003239F4" w:rsidRPr="002927E0" w:rsidRDefault="003239F4" w:rsidP="002927E0">
      <w:pPr>
        <w:pStyle w:val="Testocommento"/>
        <w:rPr>
          <w:lang w:val="it-IT"/>
        </w:rPr>
      </w:pPr>
      <w:r>
        <w:rPr>
          <w:rStyle w:val="Rimandocommento"/>
        </w:rPr>
        <w:annotationRef/>
      </w:r>
      <w:r w:rsidRPr="00307CC1">
        <w:rPr>
          <w:lang w:val="it-IT"/>
        </w:rPr>
        <w:t>Val</w:t>
      </w:r>
      <w:r>
        <w:rPr>
          <w:lang w:val="it-IT"/>
        </w:rPr>
        <w:t>gono le stesse considerazioni scritte per gli altri EQB.</w:t>
      </w:r>
    </w:p>
  </w:comment>
  <w:comment w:id="332" w:author="Cristina Martone" w:date="2022-10-25T17:49:00Z" w:initials="CM">
    <w:p w14:paraId="29ECE277" w14:textId="77777777" w:rsidR="00BD4E92" w:rsidRDefault="00BD4E92" w:rsidP="006805E2">
      <w:pPr>
        <w:pStyle w:val="Testocommento"/>
      </w:pPr>
      <w:r>
        <w:rPr>
          <w:rStyle w:val="Rimandocommento"/>
        </w:rPr>
        <w:annotationRef/>
      </w:r>
      <w:r>
        <w:t>Vedi commenti precedenti</w:t>
      </w:r>
    </w:p>
  </w:comment>
  <w:comment w:id="356" w:author="NICOLA DELL'ORTO" w:date="2021-05-26T14:38:00Z" w:initials="DN">
    <w:p w14:paraId="0FC5B756" w14:textId="58E52ADC" w:rsidR="003239F4" w:rsidRPr="00A35784" w:rsidRDefault="003239F4" w:rsidP="0064653A">
      <w:pPr>
        <w:spacing w:line="240" w:lineRule="exact"/>
        <w:jc w:val="both"/>
        <w:rPr>
          <w:rFonts w:ascii="Times New Roman" w:hAnsi="Times New Roman"/>
          <w:bCs/>
          <w:i/>
          <w:color w:val="000000"/>
        </w:rPr>
      </w:pPr>
      <w:r>
        <w:rPr>
          <w:rStyle w:val="Rimandocommento"/>
        </w:rPr>
        <w:annotationRef/>
      </w:r>
      <w:r>
        <w:t xml:space="preserve">Da integrare: </w:t>
      </w:r>
      <w:r w:rsidRPr="00A35784">
        <w:rPr>
          <w:rFonts w:ascii="Times New Roman" w:hAnsi="Times New Roman"/>
          <w:bCs/>
          <w:i/>
          <w:color w:val="000000"/>
        </w:rPr>
        <w:t>Norma UNI EN ISO 17025:2018</w:t>
      </w:r>
    </w:p>
    <w:p w14:paraId="73F20DF0" w14:textId="5A36D549" w:rsidR="003239F4" w:rsidRPr="001A0820" w:rsidRDefault="003239F4" w:rsidP="0064653A">
      <w:pPr>
        <w:pStyle w:val="Testocommento"/>
        <w:rPr>
          <w:lang w:val="it-IT"/>
        </w:rPr>
      </w:pPr>
      <w:r w:rsidRPr="001A0820">
        <w:rPr>
          <w:rFonts w:ascii="Times New Roman" w:hAnsi="Times New Roman"/>
          <w:bCs/>
          <w:color w:val="000000"/>
          <w:sz w:val="22"/>
          <w:szCs w:val="22"/>
          <w:lang w:val="it-IT"/>
        </w:rPr>
        <w:t xml:space="preserve">accreditamento di campionamento e </w:t>
      </w:r>
      <w:r w:rsidRPr="001A0820">
        <w:rPr>
          <w:rFonts w:ascii="Times New Roman" w:hAnsi="Times New Roman"/>
          <w:color w:val="000000"/>
          <w:sz w:val="22"/>
          <w:szCs w:val="22"/>
          <w:lang w:val="it-IT"/>
        </w:rPr>
        <w:t>determinazione tassonomica</w:t>
      </w:r>
      <w:r w:rsidRPr="001A0820">
        <w:rPr>
          <w:rFonts w:ascii="Times New Roman" w:hAnsi="Times New Roman"/>
          <w:bCs/>
          <w:color w:val="000000"/>
          <w:sz w:val="22"/>
          <w:szCs w:val="22"/>
          <w:lang w:val="it-IT"/>
        </w:rPr>
        <w:t xml:space="preserve"> di macroinvertebrati, diatomee.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68FA00" w15:done="0"/>
  <w15:commentEx w15:paraId="6405B741" w15:paraIdParent="5868FA00" w15:done="0"/>
  <w15:commentEx w15:paraId="5DA81079" w15:done="0"/>
  <w15:commentEx w15:paraId="077B6C76" w15:paraIdParent="5DA81079" w15:done="0"/>
  <w15:commentEx w15:paraId="22C2C095" w15:done="0"/>
  <w15:commentEx w15:paraId="77DEF1F0" w15:paraIdParent="22C2C095" w15:done="0"/>
  <w15:commentEx w15:paraId="1B1F2DA9" w15:done="0"/>
  <w15:commentEx w15:paraId="25665420" w15:paraIdParent="1B1F2DA9" w15:done="0"/>
  <w15:commentEx w15:paraId="45FBABEE" w15:done="0"/>
  <w15:commentEx w15:paraId="548A13E3" w15:paraIdParent="45FBABEE" w15:done="0"/>
  <w15:commentEx w15:paraId="05908906" w15:done="0"/>
  <w15:commentEx w15:paraId="398C0138" w15:paraIdParent="05908906" w15:done="0"/>
  <w15:commentEx w15:paraId="10D1AEAF" w15:done="0"/>
  <w15:commentEx w15:paraId="0C4587C3" w15:paraIdParent="10D1AEAF" w15:done="0"/>
  <w15:commentEx w15:paraId="0E7B3ED6" w15:paraIdParent="10D1AEAF" w15:done="0"/>
  <w15:commentEx w15:paraId="7D96253F" w15:done="0"/>
  <w15:commentEx w15:paraId="0746B920" w15:paraIdParent="7D96253F" w15:done="0"/>
  <w15:commentEx w15:paraId="7A1C8052" w15:done="0"/>
  <w15:commentEx w15:paraId="4AE0AC40" w15:paraIdParent="7A1C8052" w15:done="0"/>
  <w15:commentEx w15:paraId="0F73150C" w15:done="0"/>
  <w15:commentEx w15:paraId="3C2858DC" w15:paraIdParent="0F73150C" w15:done="0"/>
  <w15:commentEx w15:paraId="3C8137CB" w15:done="0"/>
  <w15:commentEx w15:paraId="11DABCB3" w15:paraIdParent="3C8137CB" w15:done="0"/>
  <w15:commentEx w15:paraId="7B7C1D8A" w15:paraIdParent="3C8137CB" w15:done="0"/>
  <w15:commentEx w15:paraId="1B3B1EA4" w15:done="0"/>
  <w15:commentEx w15:paraId="5FF4792F" w15:paraIdParent="1B3B1EA4" w15:done="0"/>
  <w15:commentEx w15:paraId="610AD507" w15:paraIdParent="1B3B1EA4" w15:done="0"/>
  <w15:commentEx w15:paraId="1AF5FD72" w15:done="0"/>
  <w15:commentEx w15:paraId="0BB240EB" w15:paraIdParent="1AF5FD72" w15:done="0"/>
  <w15:commentEx w15:paraId="7189FCD0" w15:done="0"/>
  <w15:commentEx w15:paraId="4916F93B" w15:paraIdParent="7189FCD0" w15:done="0"/>
  <w15:commentEx w15:paraId="6E43068C" w15:done="0"/>
  <w15:commentEx w15:paraId="745CC356" w15:paraIdParent="6E43068C" w15:done="0"/>
  <w15:commentEx w15:paraId="25AD8B0F" w15:done="1"/>
  <w15:commentEx w15:paraId="751A3259" w15:paraIdParent="25AD8B0F" w15:done="1"/>
  <w15:commentEx w15:paraId="13328B71" w15:done="0"/>
  <w15:commentEx w15:paraId="1BE4D12F" w15:paraIdParent="13328B71" w15:done="0"/>
  <w15:commentEx w15:paraId="5C32F376" w15:done="0"/>
  <w15:commentEx w15:paraId="4177805E" w15:paraIdParent="5C32F376" w15:done="0"/>
  <w15:commentEx w15:paraId="0686C50D" w15:done="0"/>
  <w15:commentEx w15:paraId="2062619F" w15:paraIdParent="0686C50D" w15:done="0"/>
  <w15:commentEx w15:paraId="18DC96B2" w15:done="0"/>
  <w15:commentEx w15:paraId="1BBCE047" w15:paraIdParent="18DC96B2" w15:done="0"/>
  <w15:commentEx w15:paraId="1BA0582D" w15:done="0"/>
  <w15:commentEx w15:paraId="0DB97C10" w15:paraIdParent="1BA0582D" w15:done="0"/>
  <w15:commentEx w15:paraId="7D44B564" w15:done="0"/>
  <w15:commentEx w15:paraId="4F3C7D30" w15:paraIdParent="7D44B564" w15:done="0"/>
  <w15:commentEx w15:paraId="3FFD2EDA" w15:paraIdParent="7D44B564" w15:done="0"/>
  <w15:commentEx w15:paraId="3AB9CC35" w15:done="0"/>
  <w15:commentEx w15:paraId="5B2D20A5" w15:paraIdParent="3AB9CC35" w15:done="0"/>
  <w15:commentEx w15:paraId="48A84C9A" w15:done="0"/>
  <w15:commentEx w15:paraId="0739CCFA" w15:paraIdParent="48A84C9A" w15:done="0"/>
  <w15:commentEx w15:paraId="5F19C734" w15:done="0"/>
  <w15:commentEx w15:paraId="658875AE" w15:paraIdParent="5F19C734" w15:done="0"/>
  <w15:commentEx w15:paraId="1F503EC4" w15:done="0"/>
  <w15:commentEx w15:paraId="567190F7" w15:paraIdParent="1F503EC4" w15:done="0"/>
  <w15:commentEx w15:paraId="554CA861" w15:done="0"/>
  <w15:commentEx w15:paraId="74B0DCD9" w15:paraIdParent="554CA861" w15:done="0"/>
  <w15:commentEx w15:paraId="3487F047" w15:done="0"/>
  <w15:commentEx w15:paraId="7BA6F04E" w15:paraIdParent="3487F047" w15:done="0"/>
  <w15:commentEx w15:paraId="27077DC4" w15:done="0"/>
  <w15:commentEx w15:paraId="67227BC9" w15:paraIdParent="27077DC4" w15:done="0"/>
  <w15:commentEx w15:paraId="7DA67C7B" w15:done="0"/>
  <w15:commentEx w15:paraId="4A8F4109" w15:paraIdParent="7DA67C7B" w15:done="0"/>
  <w15:commentEx w15:paraId="5403DEAA" w15:done="0"/>
  <w15:commentEx w15:paraId="557E69F0" w15:done="0"/>
  <w15:commentEx w15:paraId="173954EE" w15:paraIdParent="557E69F0" w15:done="0"/>
  <w15:commentEx w15:paraId="36C9982D" w15:done="0"/>
  <w15:commentEx w15:paraId="50A15159" w15:paraIdParent="36C9982D" w15:done="0"/>
  <w15:commentEx w15:paraId="4519FAD7" w15:done="0"/>
  <w15:commentEx w15:paraId="63FC7987" w15:paraIdParent="4519FAD7" w15:done="0"/>
  <w15:commentEx w15:paraId="2D1D8748" w15:done="0"/>
  <w15:commentEx w15:paraId="65BDEEC2" w15:paraIdParent="2D1D8748" w15:done="0"/>
  <w15:commentEx w15:paraId="39B38FFE" w15:done="0"/>
  <w15:commentEx w15:paraId="08105250" w15:paraIdParent="39B38FFE" w15:done="0"/>
  <w15:commentEx w15:paraId="60DEE771" w15:done="0"/>
  <w15:commentEx w15:paraId="6147F0FA" w15:paraIdParent="60DEE771" w15:done="0"/>
  <w15:commentEx w15:paraId="52BD1A15" w15:done="0"/>
  <w15:commentEx w15:paraId="2D4E6A03" w15:paraIdParent="52BD1A15" w15:done="0"/>
  <w15:commentEx w15:paraId="26D81494" w15:done="0"/>
  <w15:commentEx w15:paraId="2A30C8DC" w15:paraIdParent="26D81494" w15:done="0"/>
  <w15:commentEx w15:paraId="0EE128A5" w15:done="0"/>
  <w15:commentEx w15:paraId="6A50AAEA" w15:paraIdParent="0EE128A5" w15:done="0"/>
  <w15:commentEx w15:paraId="7AC22D9A" w15:done="0"/>
  <w15:commentEx w15:paraId="4107ACB3" w15:paraIdParent="7AC22D9A" w15:done="0"/>
  <w15:commentEx w15:paraId="22FBACAF" w15:done="0"/>
  <w15:commentEx w15:paraId="15892385" w15:paraIdParent="22FBACAF" w15:done="0"/>
  <w15:commentEx w15:paraId="2B059577" w15:done="0"/>
  <w15:commentEx w15:paraId="4B2BEE51" w15:paraIdParent="2B059577" w15:done="0"/>
  <w15:commentEx w15:paraId="53A1154D" w15:done="0"/>
  <w15:commentEx w15:paraId="3BB350F6" w15:paraIdParent="53A1154D" w15:done="0"/>
  <w15:commentEx w15:paraId="45479769" w15:done="0"/>
  <w15:commentEx w15:paraId="5555EB72" w15:paraIdParent="45479769" w15:done="0"/>
  <w15:commentEx w15:paraId="1BE22945" w15:done="0"/>
  <w15:commentEx w15:paraId="4DAD1843" w15:paraIdParent="1BE22945" w15:done="0"/>
  <w15:commentEx w15:paraId="6CBB87A9" w15:done="0"/>
  <w15:commentEx w15:paraId="3BBCF8A8" w15:paraIdParent="6CBB87A9" w15:done="0"/>
  <w15:commentEx w15:paraId="43E5A2E3" w15:done="0"/>
  <w15:commentEx w15:paraId="64DBC08A" w15:paraIdParent="43E5A2E3" w15:done="0"/>
  <w15:commentEx w15:paraId="7A23E3D5" w15:done="0"/>
  <w15:commentEx w15:paraId="3875C6B4" w15:paraIdParent="7A23E3D5" w15:done="0"/>
  <w15:commentEx w15:paraId="4D3D3775" w15:done="0"/>
  <w15:commentEx w15:paraId="0CAF953E" w15:paraIdParent="4D3D3775" w15:done="0"/>
  <w15:commentEx w15:paraId="55017421" w15:done="0"/>
  <w15:commentEx w15:paraId="5327F47F" w15:paraIdParent="55017421" w15:done="0"/>
  <w15:commentEx w15:paraId="335C9161" w15:done="0"/>
  <w15:commentEx w15:paraId="714DF16D" w15:paraIdParent="335C9161" w15:done="0"/>
  <w15:commentEx w15:paraId="5679D760" w15:done="0"/>
  <w15:commentEx w15:paraId="151AA17F" w15:paraIdParent="5679D760" w15:done="0"/>
  <w15:commentEx w15:paraId="4AAB2514" w15:done="0"/>
  <w15:commentEx w15:paraId="7096644A" w15:paraIdParent="4AAB2514" w15:done="0"/>
  <w15:commentEx w15:paraId="2AB313D0" w15:done="0"/>
  <w15:commentEx w15:paraId="4E027EFF" w15:paraIdParent="2AB313D0" w15:done="0"/>
  <w15:commentEx w15:paraId="656CE756" w15:done="0"/>
  <w15:commentEx w15:paraId="4F68D487" w15:paraIdParent="656CE756" w15:done="0"/>
  <w15:commentEx w15:paraId="4F12456D" w15:done="0"/>
  <w15:commentEx w15:paraId="7C21F122" w15:paraIdParent="4F12456D" w15:done="0"/>
  <w15:commentEx w15:paraId="1D5E2064" w15:done="0"/>
  <w15:commentEx w15:paraId="403B4D0D" w15:paraIdParent="1D5E2064" w15:done="0"/>
  <w15:commentEx w15:paraId="6497221B" w15:done="0"/>
  <w15:commentEx w15:paraId="0CADF0A0" w15:paraIdParent="6497221B" w15:done="0"/>
  <w15:commentEx w15:paraId="738BAD96" w15:done="0"/>
  <w15:commentEx w15:paraId="1320E936" w15:paraIdParent="738BAD96" w15:done="0"/>
  <w15:commentEx w15:paraId="29780FE4" w15:done="0"/>
  <w15:commentEx w15:paraId="29ECE277" w15:paraIdParent="29780FE4" w15:done="0"/>
  <w15:commentEx w15:paraId="73F20D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9DB04" w16cex:dateUtc="2021-06-08T10:03:00Z"/>
  <w16cex:commentExtensible w16cex:durableId="26FCFA04" w16cex:dateUtc="2022-10-21T08:59:00Z"/>
  <w16cex:commentExtensible w16cex:durableId="245B9C7D" w16cex:dateUtc="2021-05-28T14:44:00Z"/>
  <w16cex:commentExtensible w16cex:durableId="26FCFB46" w16cex:dateUtc="2022-10-21T09:04:00Z"/>
  <w16cex:commentExtensible w16cex:durableId="26FCFE8E" w16cex:dateUtc="2022-10-21T09:18:00Z"/>
  <w16cex:commentExtensible w16cex:durableId="245A5317" w16cex:dateUtc="2021-05-27T15:19:00Z"/>
  <w16cex:commentExtensible w16cex:durableId="245B9F7F" w16cex:dateUtc="2021-05-28T14:57:00Z"/>
  <w16cex:commentExtensible w16cex:durableId="2797777E" w16cex:dateUtc="2023-02-15T14:23:00Z"/>
  <w16cex:commentExtensible w16cex:durableId="245A53C9" w16cex:dateUtc="2021-05-27T15:22:00Z"/>
  <w16cex:commentExtensible w16cex:durableId="279777F2" w16cex:dateUtc="2023-02-15T14:25:00Z"/>
  <w16cex:commentExtensible w16cex:durableId="245BA046" w16cex:dateUtc="2021-05-28T15:00:00Z"/>
  <w16cex:commentExtensible w16cex:durableId="28206461" w16cex:dateUtc="2023-05-30T10:02:00Z"/>
  <w16cex:commentExtensible w16cex:durableId="245BA09B" w16cex:dateUtc="2021-05-28T15:02:00Z"/>
  <w16cex:commentExtensible w16cex:durableId="282064FF" w16cex:dateUtc="2023-05-30T10:05:00Z"/>
  <w16cex:commentExtensible w16cex:durableId="2469EAE1" w16cex:dateUtc="2021-06-08T11:10:00Z"/>
  <w16cex:commentExtensible w16cex:durableId="26FD0214" w16cex:dateUtc="2022-10-21T09:33:00Z"/>
  <w16cex:commentExtensible w16cex:durableId="2469EBB6" w16cex:dateUtc="2021-06-08T11:14:00Z"/>
  <w16cex:commentExtensible w16cex:durableId="279779F6" w16cex:dateUtc="2023-02-15T14:34:00Z"/>
  <w16cex:commentExtensible w16cex:durableId="24608FF1" w16cex:dateUtc="2021-06-01T08:52:00Z"/>
  <w16cex:commentExtensible w16cex:durableId="246091BF" w16cex:dateUtc="2021-06-01T09:00:00Z"/>
  <w16cex:commentExtensible w16cex:durableId="28206717" w16cex:dateUtc="2023-05-30T10:14:00Z"/>
  <w16cex:commentExtensible w16cex:durableId="24609356" w16cex:dateUtc="2021-06-01T09:07:00Z"/>
  <w16cex:commentExtensible w16cex:durableId="27977AFA" w16cex:dateUtc="2023-02-15T14:38:00Z"/>
  <w16cex:commentExtensible w16cex:durableId="246A001A" w16cex:dateUtc="2021-06-08T12:41:00Z"/>
  <w16cex:commentExtensible w16cex:durableId="26FD0453" w16cex:dateUtc="2022-10-21T09:43:00Z"/>
  <w16cex:commentExtensible w16cex:durableId="24609C8A" w16cex:dateUtc="2021-06-01T09:46:00Z"/>
  <w16cex:commentExtensible w16cex:durableId="26FD0504" w16cex:dateUtc="2022-10-21T09:46:00Z"/>
  <w16cex:commentExtensible w16cex:durableId="24609D89" w16cex:dateUtc="2021-06-01T09:50:00Z"/>
  <w16cex:commentExtensible w16cex:durableId="26FD0533" w16cex:dateUtc="2022-10-21T09:46:00Z"/>
  <w16cex:commentExtensible w16cex:durableId="246A007C" w16cex:dateUtc="2021-06-08T12:43:00Z"/>
  <w16cex:commentExtensible w16cex:durableId="26FD05D7" w16cex:dateUtc="2022-10-21T09:49:00Z"/>
  <w16cex:commentExtensible w16cex:durableId="246A0154" w16cex:dateUtc="2021-06-08T12:46:00Z"/>
  <w16cex:commentExtensible w16cex:durableId="246A019E" w16cex:dateUtc="2021-06-08T12:47:00Z"/>
  <w16cex:commentExtensible w16cex:durableId="2460A4DD" w16cex:dateUtc="2021-06-01T10:21:00Z"/>
  <w16cex:commentExtensible w16cex:durableId="26FD072B" w16cex:dateUtc="2022-10-21T09:55:00Z"/>
  <w16cex:commentExtensible w16cex:durableId="246A0265" w16cex:dateUtc="2021-06-08T12:51:00Z"/>
  <w16cex:commentExtensible w16cex:durableId="2460AA27" w16cex:dateUtc="2021-06-01T10:44:00Z"/>
  <w16cex:commentExtensible w16cex:durableId="27977DCD" w16cex:dateUtc="2023-02-15T14:50:00Z"/>
  <w16cex:commentExtensible w16cex:durableId="28206ACB" w16cex:dateUtc="2023-05-30T10:30:00Z"/>
  <w16cex:commentExtensible w16cex:durableId="2460A559" w16cex:dateUtc="2021-06-01T10:23:00Z"/>
  <w16cex:commentExtensible w16cex:durableId="26FD0825" w16cex:dateUtc="2022-10-21T09:59:00Z"/>
  <w16cex:commentExtensible w16cex:durableId="2460A5EC" w16cex:dateUtc="2021-06-01T10:26:00Z"/>
  <w16cex:commentExtensible w16cex:durableId="26FD08A0" w16cex:dateUtc="2022-10-21T10:01:00Z"/>
  <w16cex:commentExtensible w16cex:durableId="26FD08D7" w16cex:dateUtc="2022-10-21T10:02:00Z"/>
  <w16cex:commentExtensible w16cex:durableId="27977E09" w16cex:dateUtc="2023-02-15T14:51:00Z"/>
  <w16cex:commentExtensible w16cex:durableId="2460A932" w16cex:dateUtc="2021-06-01T10:40:00Z"/>
  <w16cex:commentExtensible w16cex:durableId="28206BE4" w16cex:dateUtc="2023-05-30T10:34:00Z"/>
  <w16cex:commentExtensible w16cex:durableId="246A3CA3" w16cex:dateUtc="2021-06-08T16:59:00Z"/>
  <w16cex:commentExtensible w16cex:durableId="26FD0B21" w16cex:dateUtc="2022-10-21T10:12:00Z"/>
  <w16cex:commentExtensible w16cex:durableId="2460ADD9" w16cex:dateUtc="2021-06-01T11:00:00Z"/>
  <w16cex:commentExtensible w16cex:durableId="28206CB3" w16cex:dateUtc="2023-05-30T10:38:00Z"/>
  <w16cex:commentExtensible w16cex:durableId="2458EAED" w16cex:dateUtc="2021-05-26T13:42:00Z"/>
  <w16cex:commentExtensible w16cex:durableId="26FD0AF7" w16cex:dateUtc="2022-10-21T10:11:00Z"/>
  <w16cex:commentExtensible w16cex:durableId="2460ADBF" w16cex:dateUtc="2021-06-01T10:59:00Z"/>
  <w16cex:commentExtensible w16cex:durableId="26FD0B62" w16cex:dateUtc="2022-10-21T10:13:00Z"/>
  <w16cex:commentExtensible w16cex:durableId="28206D25" w16cex:dateUtc="2023-05-30T10:40:00Z"/>
  <w16cex:commentExtensible w16cex:durableId="2460AE6D" w16cex:dateUtc="2021-06-01T11:02:00Z"/>
  <w16cex:commentExtensible w16cex:durableId="26FD0B9A" w16cex:dateUtc="2022-10-21T10:14:00Z"/>
  <w16cex:commentExtensible w16cex:durableId="2460AEEA" w16cex:dateUtc="2021-06-01T11:04:00Z"/>
  <w16cex:commentExtensible w16cex:durableId="26FD0C80" w16cex:dateUtc="2022-10-21T10:18:00Z"/>
  <w16cex:commentExtensible w16cex:durableId="246A3F88" w16cex:dateUtc="2021-06-08T17:12:00Z"/>
  <w16cex:commentExtensible w16cex:durableId="28206DAA" w16cex:dateUtc="2023-05-30T10:42:00Z"/>
  <w16cex:commentExtensible w16cex:durableId="2458EB2F" w16cex:dateUtc="2021-05-26T13:43:00Z"/>
  <w16cex:commentExtensible w16cex:durableId="2702893B" w16cex:dateUtc="2022-10-25T14:11:00Z"/>
  <w16cex:commentExtensible w16cex:durableId="2460B174" w16cex:dateUtc="2021-06-01T11:15:00Z"/>
  <w16cex:commentExtensible w16cex:durableId="27028BAF" w16cex:dateUtc="2022-10-25T14:22:00Z"/>
  <w16cex:commentExtensible w16cex:durableId="246A4151" w16cex:dateUtc="2021-06-08T17:19:00Z"/>
  <w16cex:commentExtensible w16cex:durableId="27028DFF" w16cex:dateUtc="2022-10-25T14:31:00Z"/>
  <w16cex:commentExtensible w16cex:durableId="2458EB7D" w16cex:dateUtc="2021-05-26T13:45:00Z"/>
  <w16cex:commentExtensible w16cex:durableId="27028E2F" w16cex:dateUtc="2022-10-25T14:32:00Z"/>
  <w16cex:commentExtensible w16cex:durableId="246A42DF" w16cex:dateUtc="2021-06-08T17:26:00Z"/>
  <w16cex:commentExtensible w16cex:durableId="270291D0" w16cex:dateUtc="2022-10-25T14:48:00Z"/>
  <w16cex:commentExtensible w16cex:durableId="246A43B5" w16cex:dateUtc="2021-06-08T17:29:00Z"/>
  <w16cex:commentExtensible w16cex:durableId="26FD0FB1" w16cex:dateUtc="2022-10-21T10:31:00Z"/>
  <w16cex:commentExtensible w16cex:durableId="246A4458" w16cex:dateUtc="2021-06-08T17:32:00Z"/>
  <w16cex:commentExtensible w16cex:durableId="26FD1000" w16cex:dateUtc="2022-10-21T10:33:00Z"/>
  <w16cex:commentExtensible w16cex:durableId="246A4861" w16cex:dateUtc="2021-06-08T17:49:00Z"/>
  <w16cex:commentExtensible w16cex:durableId="2797859D" w16cex:dateUtc="2023-02-15T15:23:00Z"/>
  <w16cex:commentExtensible w16cex:durableId="246A45BB" w16cex:dateUtc="2021-06-08T17:38:00Z"/>
  <w16cex:commentExtensible w16cex:durableId="26FD106C" w16cex:dateUtc="2022-10-21T10:34:00Z"/>
  <w16cex:commentExtensible w16cex:durableId="246A45FE" w16cex:dateUtc="2021-06-08T17:39:00Z"/>
  <w16cex:commentExtensible w16cex:durableId="26FD10AD" w16cex:dateUtc="2022-10-21T10:35:00Z"/>
  <w16cex:commentExtensible w16cex:durableId="246A488F" w16cex:dateUtc="2021-06-08T17:50:00Z"/>
  <w16cex:commentExtensible w16cex:durableId="2797861E" w16cex:dateUtc="2023-02-15T15:26:00Z"/>
  <w16cex:commentExtensible w16cex:durableId="246A48C8" w16cex:dateUtc="2021-06-08T17:51:00Z"/>
  <w16cex:commentExtensible w16cex:durableId="27978636" w16cex:dateUtc="2023-02-15T15:26:00Z"/>
  <w16cex:commentExtensible w16cex:durableId="2458F726" w16cex:dateUtc="2021-05-26T14:34:00Z"/>
  <w16cex:commentExtensible w16cex:durableId="279786BA" w16cex:dateUtc="2023-02-15T15:28:00Z"/>
  <w16cex:commentExtensible w16cex:durableId="246B922B" w16cex:dateUtc="2021-06-09T17:16:00Z"/>
  <w16cex:commentExtensible w16cex:durableId="27029594" w16cex:dateUtc="2022-10-25T15:04:00Z"/>
  <w16cex:commentExtensible w16cex:durableId="246B92FB" w16cex:dateUtc="2021-06-09T17:20:00Z"/>
  <w16cex:commentExtensible w16cex:durableId="270297AA" w16cex:dateUtc="2022-10-25T15:13:00Z"/>
  <w16cex:commentExtensible w16cex:durableId="246B99A1" w16cex:dateUtc="2021-06-09T17:48:00Z"/>
  <w16cex:commentExtensible w16cex:durableId="27029B73" w16cex:dateUtc="2022-10-25T15:29:00Z"/>
  <w16cex:commentExtensible w16cex:durableId="246B99B5" w16cex:dateUtc="2021-06-09T17:49:00Z"/>
  <w16cex:commentExtensible w16cex:durableId="27029B8A" w16cex:dateUtc="2022-10-25T15:29:00Z"/>
  <w16cex:commentExtensible w16cex:durableId="246B9B38" w16cex:dateUtc="2021-06-09T17:55:00Z"/>
  <w16cex:commentExtensible w16cex:durableId="2821F6E0" w16cex:dateUtc="2023-05-31T14:40:00Z"/>
  <w16cex:commentExtensible w16cex:durableId="246B9BA3" w16cex:dateUtc="2021-06-09T17:57:00Z"/>
  <w16cex:commentExtensible w16cex:durableId="27029C54" w16cex:dateUtc="2022-10-25T15:33:00Z"/>
  <w16cex:commentExtensible w16cex:durableId="246C6746" w16cex:dateUtc="2021-06-10T08:26:00Z"/>
  <w16cex:commentExtensible w16cex:durableId="2821F768" w16cex:dateUtc="2023-05-31T14:42:00Z"/>
  <w16cex:commentExtensible w16cex:durableId="246C6766" w16cex:dateUtc="2021-06-10T08:26:00Z"/>
  <w16cex:commentExtensible w16cex:durableId="27029EBE" w16cex:dateUtc="2022-10-25T15:43:00Z"/>
  <w16cex:commentExtensible w16cex:durableId="246C6854" w16cex:dateUtc="2021-06-10T08:30:00Z"/>
  <w16cex:commentExtensible w16cex:durableId="27029EE4" w16cex:dateUtc="2022-10-25T15:44:00Z"/>
  <w16cex:commentExtensible w16cex:durableId="246C68C6" w16cex:dateUtc="2021-06-10T08:32:00Z"/>
  <w16cex:commentExtensible w16cex:durableId="27029F19" w16cex:dateUtc="2022-10-25T15:44:00Z"/>
  <w16cex:commentExtensible w16cex:durableId="246C6946" w16cex:dateUtc="2021-06-10T08:34:00Z"/>
  <w16cex:commentExtensible w16cex:durableId="27029F2A" w16cex:dateUtc="2022-10-25T15:45:00Z"/>
  <w16cex:commentExtensible w16cex:durableId="246C6969" w16cex:dateUtc="2021-06-10T08:35:00Z"/>
  <w16cex:commentExtensible w16cex:durableId="27029F99" w16cex:dateUtc="2022-10-25T15:47:00Z"/>
  <w16cex:commentExtensible w16cex:durableId="246C69B6" w16cex:dateUtc="2021-06-10T08:36:00Z"/>
  <w16cex:commentExtensible w16cex:durableId="2702A007" w16cex:dateUtc="2022-10-25T15:48:00Z"/>
  <w16cex:commentExtensible w16cex:durableId="246C69D1" w16cex:dateUtc="2021-06-10T08:37:00Z"/>
  <w16cex:commentExtensible w16cex:durableId="2702A010" w16cex:dateUtc="2022-10-25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68FA00" w16cid:durableId="2469DB04"/>
  <w16cid:commentId w16cid:paraId="6405B741" w16cid:durableId="26FCFA04"/>
  <w16cid:commentId w16cid:paraId="5DA81079" w16cid:durableId="245B9C7D"/>
  <w16cid:commentId w16cid:paraId="077B6C76" w16cid:durableId="26FCFB46"/>
  <w16cid:commentId w16cid:paraId="22C2C095" w16cid:durableId="26FCF809"/>
  <w16cid:commentId w16cid:paraId="77DEF1F0" w16cid:durableId="26FCFE8E"/>
  <w16cid:commentId w16cid:paraId="1B1F2DA9" w16cid:durableId="245A5317"/>
  <w16cid:commentId w16cid:paraId="25665420" w16cid:durableId="26FCF80C"/>
  <w16cid:commentId w16cid:paraId="45FBABEE" w16cid:durableId="245B9F7F"/>
  <w16cid:commentId w16cid:paraId="548A13E3" w16cid:durableId="2797777E"/>
  <w16cid:commentId w16cid:paraId="05908906" w16cid:durableId="245A53C9"/>
  <w16cid:commentId w16cid:paraId="398C0138" w16cid:durableId="279777F2"/>
  <w16cid:commentId w16cid:paraId="10D1AEAF" w16cid:durableId="245BA046"/>
  <w16cid:commentId w16cid:paraId="0C4587C3" w16cid:durableId="26FCF813"/>
  <w16cid:commentId w16cid:paraId="0E7B3ED6" w16cid:durableId="28206461"/>
  <w16cid:commentId w16cid:paraId="7D96253F" w16cid:durableId="245BA09B"/>
  <w16cid:commentId w16cid:paraId="0746B920" w16cid:durableId="282064FF"/>
  <w16cid:commentId w16cid:paraId="7A1C8052" w16cid:durableId="2469EAE1"/>
  <w16cid:commentId w16cid:paraId="4AE0AC40" w16cid:durableId="26FD0214"/>
  <w16cid:commentId w16cid:paraId="0F73150C" w16cid:durableId="2469EBB6"/>
  <w16cid:commentId w16cid:paraId="3C2858DC" w16cid:durableId="279779F6"/>
  <w16cid:commentId w16cid:paraId="3C8137CB" w16cid:durableId="24608FF1"/>
  <w16cid:commentId w16cid:paraId="11DABCB3" w16cid:durableId="26FCF81C"/>
  <w16cid:commentId w16cid:paraId="7B7C1D8A" w16cid:durableId="26FCF81D"/>
  <w16cid:commentId w16cid:paraId="1B3B1EA4" w16cid:durableId="246091BF"/>
  <w16cid:commentId w16cid:paraId="5FF4792F" w16cid:durableId="26FCF821"/>
  <w16cid:commentId w16cid:paraId="610AD507" w16cid:durableId="28206717"/>
  <w16cid:commentId w16cid:paraId="1AF5FD72" w16cid:durableId="24609356"/>
  <w16cid:commentId w16cid:paraId="0BB240EB" w16cid:durableId="27977AFA"/>
  <w16cid:commentId w16cid:paraId="7189FCD0" w16cid:durableId="246A001A"/>
  <w16cid:commentId w16cid:paraId="4916F93B" w16cid:durableId="26FD0453"/>
  <w16cid:commentId w16cid:paraId="6E43068C" w16cid:durableId="24609C8A"/>
  <w16cid:commentId w16cid:paraId="745CC356" w16cid:durableId="26FD0504"/>
  <w16cid:commentId w16cid:paraId="25AD8B0F" w16cid:durableId="24609D89"/>
  <w16cid:commentId w16cid:paraId="751A3259" w16cid:durableId="26FD0533"/>
  <w16cid:commentId w16cid:paraId="13328B71" w16cid:durableId="246A007C"/>
  <w16cid:commentId w16cid:paraId="1BE4D12F" w16cid:durableId="26FD05D7"/>
  <w16cid:commentId w16cid:paraId="5C32F376" w16cid:durableId="246A0154"/>
  <w16cid:commentId w16cid:paraId="4177805E" w16cid:durableId="26FCF82D"/>
  <w16cid:commentId w16cid:paraId="0686C50D" w16cid:durableId="246A019E"/>
  <w16cid:commentId w16cid:paraId="2062619F" w16cid:durableId="26FCF82F"/>
  <w16cid:commentId w16cid:paraId="18DC96B2" w16cid:durableId="2460A4DD"/>
  <w16cid:commentId w16cid:paraId="1BBCE047" w16cid:durableId="26FD072B"/>
  <w16cid:commentId w16cid:paraId="1BA0582D" w16cid:durableId="246A0265"/>
  <w16cid:commentId w16cid:paraId="0DB97C10" w16cid:durableId="26FCF834"/>
  <w16cid:commentId w16cid:paraId="7D44B564" w16cid:durableId="2460AA27"/>
  <w16cid:commentId w16cid:paraId="4F3C7D30" w16cid:durableId="27977DCD"/>
  <w16cid:commentId w16cid:paraId="3FFD2EDA" w16cid:durableId="28206ACB"/>
  <w16cid:commentId w16cid:paraId="3AB9CC35" w16cid:durableId="2460A559"/>
  <w16cid:commentId w16cid:paraId="5B2D20A5" w16cid:durableId="26FD0825"/>
  <w16cid:commentId w16cid:paraId="48A84C9A" w16cid:durableId="2460A5EC"/>
  <w16cid:commentId w16cid:paraId="0739CCFA" w16cid:durableId="26FD08A0"/>
  <w16cid:commentId w16cid:paraId="5F19C734" w16cid:durableId="26FD08D7"/>
  <w16cid:commentId w16cid:paraId="658875AE" w16cid:durableId="27977E09"/>
  <w16cid:commentId w16cid:paraId="1F503EC4" w16cid:durableId="2460A932"/>
  <w16cid:commentId w16cid:paraId="567190F7" w16cid:durableId="28206BE4"/>
  <w16cid:commentId w16cid:paraId="554CA861" w16cid:durableId="246A3CA3"/>
  <w16cid:commentId w16cid:paraId="74B0DCD9" w16cid:durableId="26FD0B21"/>
  <w16cid:commentId w16cid:paraId="3487F047" w16cid:durableId="2460ADD9"/>
  <w16cid:commentId w16cid:paraId="7BA6F04E" w16cid:durableId="28206CB3"/>
  <w16cid:commentId w16cid:paraId="27077DC4" w16cid:durableId="2458EAED"/>
  <w16cid:commentId w16cid:paraId="67227BC9" w16cid:durableId="26FD0AF7"/>
  <w16cid:commentId w16cid:paraId="7DA67C7B" w16cid:durableId="2460ADBF"/>
  <w16cid:commentId w16cid:paraId="4A8F4109" w16cid:durableId="26FD0B62"/>
  <w16cid:commentId w16cid:paraId="5403DEAA" w16cid:durableId="28206D25"/>
  <w16cid:commentId w16cid:paraId="557E69F0" w16cid:durableId="2460AE6D"/>
  <w16cid:commentId w16cid:paraId="173954EE" w16cid:durableId="26FD0B9A"/>
  <w16cid:commentId w16cid:paraId="36C9982D" w16cid:durableId="2460AEEA"/>
  <w16cid:commentId w16cid:paraId="50A15159" w16cid:durableId="26FD0C80"/>
  <w16cid:commentId w16cid:paraId="4519FAD7" w16cid:durableId="246A3F88"/>
  <w16cid:commentId w16cid:paraId="63FC7987" w16cid:durableId="28206DAA"/>
  <w16cid:commentId w16cid:paraId="2D1D8748" w16cid:durableId="2458EB2F"/>
  <w16cid:commentId w16cid:paraId="65BDEEC2" w16cid:durableId="2702893B"/>
  <w16cid:commentId w16cid:paraId="39B38FFE" w16cid:durableId="2460B174"/>
  <w16cid:commentId w16cid:paraId="08105250" w16cid:durableId="27028BAF"/>
  <w16cid:commentId w16cid:paraId="60DEE771" w16cid:durableId="246A4151"/>
  <w16cid:commentId w16cid:paraId="6147F0FA" w16cid:durableId="27028DFF"/>
  <w16cid:commentId w16cid:paraId="52BD1A15" w16cid:durableId="2458EB7D"/>
  <w16cid:commentId w16cid:paraId="2D4E6A03" w16cid:durableId="27028E2F"/>
  <w16cid:commentId w16cid:paraId="26D81494" w16cid:durableId="246A42DF"/>
  <w16cid:commentId w16cid:paraId="2A30C8DC" w16cid:durableId="270291D0"/>
  <w16cid:commentId w16cid:paraId="0EE128A5" w16cid:durableId="246A43B5"/>
  <w16cid:commentId w16cid:paraId="6A50AAEA" w16cid:durableId="26FD0FB1"/>
  <w16cid:commentId w16cid:paraId="7AC22D9A" w16cid:durableId="246A4458"/>
  <w16cid:commentId w16cid:paraId="4107ACB3" w16cid:durableId="26FD1000"/>
  <w16cid:commentId w16cid:paraId="22FBACAF" w16cid:durableId="246A4861"/>
  <w16cid:commentId w16cid:paraId="15892385" w16cid:durableId="2797859D"/>
  <w16cid:commentId w16cid:paraId="2B059577" w16cid:durableId="246A45BB"/>
  <w16cid:commentId w16cid:paraId="4B2BEE51" w16cid:durableId="26FD106C"/>
  <w16cid:commentId w16cid:paraId="53A1154D" w16cid:durableId="246A45FE"/>
  <w16cid:commentId w16cid:paraId="3BB350F6" w16cid:durableId="26FD10AD"/>
  <w16cid:commentId w16cid:paraId="45479769" w16cid:durableId="246A488F"/>
  <w16cid:commentId w16cid:paraId="5555EB72" w16cid:durableId="2797861E"/>
  <w16cid:commentId w16cid:paraId="1BE22945" w16cid:durableId="246A48C8"/>
  <w16cid:commentId w16cid:paraId="4DAD1843" w16cid:durableId="27978636"/>
  <w16cid:commentId w16cid:paraId="6CBB87A9" w16cid:durableId="2458F726"/>
  <w16cid:commentId w16cid:paraId="3BBCF8A8" w16cid:durableId="279786BA"/>
  <w16cid:commentId w16cid:paraId="43E5A2E3" w16cid:durableId="246B922B"/>
  <w16cid:commentId w16cid:paraId="64DBC08A" w16cid:durableId="27029594"/>
  <w16cid:commentId w16cid:paraId="7A23E3D5" w16cid:durableId="246B92FB"/>
  <w16cid:commentId w16cid:paraId="3875C6B4" w16cid:durableId="270297AA"/>
  <w16cid:commentId w16cid:paraId="4D3D3775" w16cid:durableId="246B99A1"/>
  <w16cid:commentId w16cid:paraId="0CAF953E" w16cid:durableId="27029B73"/>
  <w16cid:commentId w16cid:paraId="55017421" w16cid:durableId="246B99B5"/>
  <w16cid:commentId w16cid:paraId="5327F47F" w16cid:durableId="27029B8A"/>
  <w16cid:commentId w16cid:paraId="335C9161" w16cid:durableId="246B9B38"/>
  <w16cid:commentId w16cid:paraId="714DF16D" w16cid:durableId="2821F6E0"/>
  <w16cid:commentId w16cid:paraId="5679D760" w16cid:durableId="246B9BA3"/>
  <w16cid:commentId w16cid:paraId="151AA17F" w16cid:durableId="27029C54"/>
  <w16cid:commentId w16cid:paraId="4AAB2514" w16cid:durableId="246C6746"/>
  <w16cid:commentId w16cid:paraId="7096644A" w16cid:durableId="2821F768"/>
  <w16cid:commentId w16cid:paraId="2AB313D0" w16cid:durableId="246C6766"/>
  <w16cid:commentId w16cid:paraId="4E027EFF" w16cid:durableId="27029EBE"/>
  <w16cid:commentId w16cid:paraId="656CE756" w16cid:durableId="246C6854"/>
  <w16cid:commentId w16cid:paraId="4F68D487" w16cid:durableId="27029EE4"/>
  <w16cid:commentId w16cid:paraId="4F12456D" w16cid:durableId="246C68C6"/>
  <w16cid:commentId w16cid:paraId="7C21F122" w16cid:durableId="27029F19"/>
  <w16cid:commentId w16cid:paraId="1D5E2064" w16cid:durableId="246C6946"/>
  <w16cid:commentId w16cid:paraId="403B4D0D" w16cid:durableId="27029F2A"/>
  <w16cid:commentId w16cid:paraId="6497221B" w16cid:durableId="246C6969"/>
  <w16cid:commentId w16cid:paraId="0CADF0A0" w16cid:durableId="27029F99"/>
  <w16cid:commentId w16cid:paraId="738BAD96" w16cid:durableId="246C69B6"/>
  <w16cid:commentId w16cid:paraId="1320E936" w16cid:durableId="2702A007"/>
  <w16cid:commentId w16cid:paraId="29780FE4" w16cid:durableId="246C69D1"/>
  <w16cid:commentId w16cid:paraId="29ECE277" w16cid:durableId="2702A010"/>
  <w16cid:commentId w16cid:paraId="73F20DF0" w16cid:durableId="246A35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3E50" w14:textId="77777777" w:rsidR="00B2391B" w:rsidRDefault="00B2391B" w:rsidP="00D07DAC">
      <w:pPr>
        <w:spacing w:after="0" w:line="240" w:lineRule="auto"/>
      </w:pPr>
      <w:r>
        <w:separator/>
      </w:r>
    </w:p>
  </w:endnote>
  <w:endnote w:type="continuationSeparator" w:id="0">
    <w:p w14:paraId="0EEB509E" w14:textId="77777777" w:rsidR="00B2391B" w:rsidRDefault="00B2391B" w:rsidP="00D07DAC">
      <w:pPr>
        <w:spacing w:after="0" w:line="240" w:lineRule="auto"/>
      </w:pPr>
      <w:r>
        <w:continuationSeparator/>
      </w:r>
    </w:p>
  </w:endnote>
  <w:endnote w:type="continuationNotice" w:id="1">
    <w:p w14:paraId="7EA510F9" w14:textId="77777777" w:rsidR="00B2391B" w:rsidRDefault="00B239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eneva">
    <w:panose1 w:val="00000000000000000000"/>
    <w:charset w:val="00"/>
    <w:family w:val="auto"/>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78E1A" w14:textId="77777777" w:rsidR="003239F4" w:rsidRDefault="003239F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463871C" w14:textId="77777777" w:rsidR="003239F4" w:rsidRDefault="003239F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9797B" w14:textId="67313494" w:rsidR="003239F4" w:rsidRPr="007A1FA9" w:rsidRDefault="003239F4">
    <w:pPr>
      <w:pStyle w:val="Pidipagina"/>
      <w:framePr w:wrap="around" w:vAnchor="text" w:hAnchor="margin" w:xAlign="right" w:y="1"/>
      <w:rPr>
        <w:rStyle w:val="Numeropagina"/>
        <w:rFonts w:ascii="Times New Roman" w:hAnsi="Times New Roman"/>
        <w:b/>
      </w:rPr>
    </w:pPr>
    <w:r w:rsidRPr="007A1FA9">
      <w:rPr>
        <w:rStyle w:val="Numeropagina"/>
        <w:rFonts w:ascii="Times New Roman" w:hAnsi="Times New Roman"/>
        <w:b/>
      </w:rPr>
      <w:fldChar w:fldCharType="begin"/>
    </w:r>
    <w:r w:rsidRPr="007A1FA9">
      <w:rPr>
        <w:rStyle w:val="Numeropagina"/>
        <w:rFonts w:ascii="Times New Roman" w:hAnsi="Times New Roman"/>
      </w:rPr>
      <w:instrText xml:space="preserve">PAGE  </w:instrText>
    </w:r>
    <w:r w:rsidRPr="007A1FA9">
      <w:rPr>
        <w:rStyle w:val="Numeropagina"/>
        <w:rFonts w:ascii="Times New Roman" w:hAnsi="Times New Roman"/>
        <w:b/>
      </w:rPr>
      <w:fldChar w:fldCharType="separate"/>
    </w:r>
    <w:r w:rsidR="00752BE7">
      <w:rPr>
        <w:rStyle w:val="Numeropagina"/>
        <w:rFonts w:ascii="Times New Roman" w:hAnsi="Times New Roman"/>
        <w:noProof/>
      </w:rPr>
      <w:t>17</w:t>
    </w:r>
    <w:r w:rsidRPr="007A1FA9">
      <w:rPr>
        <w:rStyle w:val="Numeropagina"/>
        <w:rFonts w:ascii="Times New Roman" w:hAnsi="Times New Roman"/>
        <w:b/>
      </w:rPr>
      <w:fldChar w:fldCharType="end"/>
    </w:r>
  </w:p>
  <w:p w14:paraId="5F2644DD" w14:textId="777D6684" w:rsidR="003239F4" w:rsidRPr="007A1FA9" w:rsidRDefault="003239F4">
    <w:pPr>
      <w:pStyle w:val="Pidipagina"/>
      <w:ind w:right="360"/>
      <w:rPr>
        <w:rFonts w:ascii="Times New Roman" w:hAnsi="Times New Roman"/>
      </w:rPr>
    </w:pPr>
    <w:del w:id="144"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79744" behindDoc="0" locked="0" layoutInCell="1" allowOverlap="1" wp14:anchorId="52A12624" wp14:editId="3E659EF0">
                <wp:simplePos x="0" y="0"/>
                <wp:positionH relativeFrom="column">
                  <wp:posOffset>-43180</wp:posOffset>
                </wp:positionH>
                <wp:positionV relativeFrom="paragraph">
                  <wp:posOffset>58420</wp:posOffset>
                </wp:positionV>
                <wp:extent cx="5438775" cy="9525"/>
                <wp:effectExtent l="19050" t="19050" r="28575" b="28575"/>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E91F912" id="Line 1" o:spid="_x0000_s1026" style="position:absolute;flip:y;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pt,4.6pt" to="424.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" strokecolor="#969696" strokeweight="3pt"/>
            </w:pict>
          </mc:Fallback>
        </mc:AlternateContent>
      </w:r>
    </w:del>
    <w:ins w:id="145"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50048" behindDoc="0" locked="0" layoutInCell="1" allowOverlap="1" wp14:anchorId="52A12624" wp14:editId="3E659EF0">
                <wp:simplePos x="0" y="0"/>
                <wp:positionH relativeFrom="column">
                  <wp:posOffset>-43180</wp:posOffset>
                </wp:positionH>
                <wp:positionV relativeFrom="paragraph">
                  <wp:posOffset>58420</wp:posOffset>
                </wp:positionV>
                <wp:extent cx="5438775" cy="9525"/>
                <wp:effectExtent l="19050" t="19050" r="28575" b="2857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E6725B6" id="Line 1" o:spid="_x0000_s1026" style="position:absolute;flip:y;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pt,4.6pt" to="424.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" strokecolor="#969696" strokeweight="3pt"/>
            </w:pict>
          </mc:Fallback>
        </mc:AlternateConten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295919"/>
      <w:docPartObj>
        <w:docPartGallery w:val="Page Numbers (Bottom of Page)"/>
        <w:docPartUnique/>
      </w:docPartObj>
    </w:sdtPr>
    <w:sdtEndPr/>
    <w:sdtContent>
      <w:p w14:paraId="1179579F" w14:textId="2DD81788" w:rsidR="003239F4" w:rsidRDefault="003239F4">
        <w:pPr>
          <w:pStyle w:val="Pidipagina"/>
          <w:jc w:val="right"/>
        </w:pPr>
        <w:del w:id="146"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81792" behindDoc="0" locked="0" layoutInCell="1" allowOverlap="1" wp14:anchorId="16971A3E" wp14:editId="26319AC7">
                    <wp:simplePos x="0" y="0"/>
                    <wp:positionH relativeFrom="column">
                      <wp:posOffset>19050</wp:posOffset>
                    </wp:positionH>
                    <wp:positionV relativeFrom="paragraph">
                      <wp:posOffset>108585</wp:posOffset>
                    </wp:positionV>
                    <wp:extent cx="5438775" cy="9525"/>
                    <wp:effectExtent l="19050" t="19050" r="28575" b="28575"/>
                    <wp:wrapNone/>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7F6A3F" id="Line 1" o:spid="_x0000_s1026" style="position:absolute;flip:y;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8.55pt" to="429.7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" strokecolor="#969696" strokeweight="3pt"/>
                </w:pict>
              </mc:Fallback>
            </mc:AlternateContent>
          </w:r>
        </w:del>
        <w:ins w:id="147" w:author="Cristina Martone" w:date="2021-06-08T11:35:00Z">
          <w:r w:rsidRPr="007A1FA9">
            <w:rPr>
              <w:rFonts w:ascii="Times New Roman" w:hAnsi="Times New Roman"/>
              <w:noProof/>
            </w:rPr>
            <mc:AlternateContent>
              <mc:Choice Requires="wps">
                <w:drawing>
                  <wp:anchor distT="4294967294" distB="4294967294" distL="114300" distR="114300" simplePos="0" relativeHeight="251668480" behindDoc="0" locked="0" layoutInCell="1" allowOverlap="1" wp14:anchorId="16971A3E" wp14:editId="26319AC7">
                    <wp:simplePos x="0" y="0"/>
                    <wp:positionH relativeFrom="column">
                      <wp:posOffset>19050</wp:posOffset>
                    </wp:positionH>
                    <wp:positionV relativeFrom="paragraph">
                      <wp:posOffset>108585</wp:posOffset>
                    </wp:positionV>
                    <wp:extent cx="5438775" cy="9525"/>
                    <wp:effectExtent l="19050" t="19050" r="28575" b="28575"/>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8775" cy="952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56198B6" id="Line 1"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8.55pt" to="429.7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" strokecolor="#969696" strokeweight="3pt"/>
                </w:pict>
              </mc:Fallback>
            </mc:AlternateContent>
          </w:r>
        </w:ins>
        <w:r>
          <w:fldChar w:fldCharType="begin"/>
        </w:r>
        <w:r>
          <w:instrText>PAGE   \* MERGEFORMAT</w:instrText>
        </w:r>
        <w:r>
          <w:fldChar w:fldCharType="separate"/>
        </w:r>
        <w:r w:rsidR="00752BE7">
          <w:rPr>
            <w:noProof/>
          </w:rPr>
          <w:t>25</w:t>
        </w:r>
        <w:r>
          <w:fldChar w:fldCharType="end"/>
        </w:r>
      </w:p>
    </w:sdtContent>
  </w:sdt>
  <w:p w14:paraId="75CE8EC9" w14:textId="3681B225" w:rsidR="003239F4" w:rsidRDefault="003239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FE1ED" w14:textId="77777777" w:rsidR="00B2391B" w:rsidRDefault="00B2391B" w:rsidP="00D07DAC">
      <w:pPr>
        <w:spacing w:after="0" w:line="240" w:lineRule="auto"/>
      </w:pPr>
      <w:r>
        <w:separator/>
      </w:r>
    </w:p>
  </w:footnote>
  <w:footnote w:type="continuationSeparator" w:id="0">
    <w:p w14:paraId="65A494DE" w14:textId="77777777" w:rsidR="00B2391B" w:rsidRDefault="00B2391B" w:rsidP="00D07DAC">
      <w:pPr>
        <w:spacing w:after="0" w:line="240" w:lineRule="auto"/>
      </w:pPr>
      <w:r>
        <w:continuationSeparator/>
      </w:r>
    </w:p>
  </w:footnote>
  <w:footnote w:type="continuationNotice" w:id="1">
    <w:p w14:paraId="1326352A" w14:textId="77777777" w:rsidR="00B2391B" w:rsidRDefault="00B2391B">
      <w:pPr>
        <w:spacing w:after="0" w:line="240" w:lineRule="auto"/>
      </w:pPr>
    </w:p>
  </w:footnote>
  <w:footnote w:id="2">
    <w:p w14:paraId="7204A275" w14:textId="77777777" w:rsidR="003239F4" w:rsidRPr="004D458E" w:rsidRDefault="003239F4" w:rsidP="00D07DAC">
      <w:pPr>
        <w:pStyle w:val="Testonotaapidipagina"/>
        <w:rPr>
          <w:rFonts w:ascii="Times New Roman" w:hAnsi="Times New Roman"/>
          <w:sz w:val="16"/>
          <w:szCs w:val="16"/>
        </w:rPr>
      </w:pPr>
      <w:r>
        <w:rPr>
          <w:rStyle w:val="Rimandonotaapidipagina"/>
        </w:rPr>
        <w:footnoteRef/>
      </w:r>
      <w:r>
        <w:t xml:space="preserve"> </w:t>
      </w:r>
      <w:r w:rsidRPr="004D458E">
        <w:rPr>
          <w:rFonts w:ascii="Times New Roman" w:hAnsi="Times New Roman"/>
          <w:sz w:val="16"/>
          <w:szCs w:val="16"/>
        </w:rPr>
        <w:t>In quest</w:t>
      </w:r>
      <w:r>
        <w:rPr>
          <w:rFonts w:ascii="Times New Roman" w:hAnsi="Times New Roman"/>
          <w:sz w:val="16"/>
          <w:szCs w:val="16"/>
        </w:rPr>
        <w:t>o</w:t>
      </w:r>
      <w:r w:rsidRPr="004D458E">
        <w:rPr>
          <w:rFonts w:ascii="Times New Roman" w:hAnsi="Times New Roman"/>
          <w:sz w:val="16"/>
          <w:szCs w:val="16"/>
        </w:rPr>
        <w:t xml:space="preserve"> </w:t>
      </w:r>
      <w:r>
        <w:rPr>
          <w:rFonts w:ascii="Times New Roman" w:hAnsi="Times New Roman"/>
          <w:sz w:val="16"/>
          <w:szCs w:val="16"/>
        </w:rPr>
        <w:t>documento</w:t>
      </w:r>
      <w:r w:rsidRPr="004D458E">
        <w:rPr>
          <w:rFonts w:ascii="Times New Roman" w:hAnsi="Times New Roman"/>
          <w:sz w:val="16"/>
          <w:szCs w:val="16"/>
        </w:rPr>
        <w:t xml:space="preserve"> la dicitura “determinazione tassonomica” viene utilizzata come sinonimo di “identificazione” e di “riconoscimento”</w:t>
      </w:r>
    </w:p>
  </w:footnote>
  <w:footnote w:id="3">
    <w:p w14:paraId="36D94BEE" w14:textId="26E46483" w:rsidR="003239F4" w:rsidRPr="00E228CF" w:rsidRDefault="003239F4" w:rsidP="00D07DAC">
      <w:pPr>
        <w:rPr>
          <w:rFonts w:ascii="Times New Roman" w:hAnsi="Times New Roman" w:cs="Times New Roman"/>
          <w:sz w:val="20"/>
          <w:szCs w:val="20"/>
        </w:rPr>
      </w:pPr>
      <w:r w:rsidRPr="00E228CF">
        <w:rPr>
          <w:rStyle w:val="Caratterinotaapidipagina"/>
          <w:rFonts w:ascii="Times New Roman" w:hAnsi="Times New Roman" w:cs="Times New Roman"/>
          <w:sz w:val="20"/>
          <w:szCs w:val="20"/>
          <w:vertAlign w:val="superscript"/>
        </w:rPr>
        <w:footnoteRef/>
      </w:r>
      <w:r w:rsidRPr="00E228CF">
        <w:rPr>
          <w:rFonts w:ascii="Times New Roman" w:hAnsi="Times New Roman" w:cs="Times New Roman"/>
          <w:sz w:val="20"/>
          <w:szCs w:val="20"/>
        </w:rPr>
        <w:t xml:space="preserve"> se richiesta dall’EQB </w:t>
      </w:r>
      <w:r>
        <w:rPr>
          <w:rFonts w:ascii="Times New Roman" w:hAnsi="Times New Roman" w:cs="Times New Roman"/>
          <w:sz w:val="20"/>
          <w:szCs w:val="20"/>
        </w:rPr>
        <w:t xml:space="preserve">specifico </w:t>
      </w:r>
      <w:r w:rsidRPr="00E228CF">
        <w:rPr>
          <w:rFonts w:ascii="Times New Roman" w:hAnsi="Times New Roman" w:cs="Times New Roman"/>
          <w:sz w:val="20"/>
          <w:szCs w:val="20"/>
        </w:rPr>
        <w:t>per il livello di qualifica</w:t>
      </w:r>
    </w:p>
  </w:footnote>
  <w:footnote w:id="4">
    <w:p w14:paraId="18DF02F2" w14:textId="22F741FC" w:rsidR="00D36CBA" w:rsidRDefault="00D36CBA" w:rsidP="004A47A6">
      <w:pPr>
        <w:pStyle w:val="Testonotaapidipagina"/>
      </w:pPr>
      <w:r w:rsidRPr="004A47A6">
        <w:rPr>
          <w:rStyle w:val="Rimandonotaapidipagina"/>
          <w:highlight w:val="yellow"/>
        </w:rPr>
        <w:footnoteRef/>
      </w:r>
      <w:r w:rsidRPr="004A47A6">
        <w:rPr>
          <w:highlight w:val="yellow"/>
        </w:rPr>
        <w:t xml:space="preserve"> </w:t>
      </w:r>
      <w:r w:rsidR="00FB6372">
        <w:rPr>
          <w:highlight w:val="yellow"/>
        </w:rPr>
        <w:t xml:space="preserve">Per il percorso di questa tipologia di candidati </w:t>
      </w:r>
      <w:r w:rsidR="00800730">
        <w:rPr>
          <w:highlight w:val="yellow"/>
        </w:rPr>
        <w:t>si fa</w:t>
      </w:r>
      <w:r w:rsidR="00955E2D" w:rsidRPr="004A47A6">
        <w:rPr>
          <w:highlight w:val="yellow"/>
        </w:rPr>
        <w:t xml:space="preserve"> riferimento a</w:t>
      </w:r>
      <w:r w:rsidR="00800730">
        <w:rPr>
          <w:highlight w:val="yellow"/>
        </w:rPr>
        <w:t xml:space="preserve">lla </w:t>
      </w:r>
      <w:r w:rsidR="00955E2D" w:rsidRPr="00955E2D">
        <w:rPr>
          <w:highlight w:val="yellow"/>
          <w:rPrChange w:id="43" w:author="Cristina Martone" w:date="2023-05-30T12:58:00Z">
            <w:rPr/>
          </w:rPrChange>
        </w:rPr>
        <w:t>prima colonna</w:t>
      </w:r>
      <w:r w:rsidR="00800730">
        <w:rPr>
          <w:highlight w:val="yellow"/>
        </w:rPr>
        <w:t xml:space="preserve"> </w:t>
      </w:r>
      <w:r w:rsidR="00800730">
        <w:t>“</w:t>
      </w:r>
      <w:proofErr w:type="gramStart"/>
      <w:r w:rsidR="00800730" w:rsidRPr="00A35784">
        <w:rPr>
          <w:rFonts w:ascii="Times New Roman" w:hAnsi="Times New Roman"/>
          <w:b/>
          <w:bCs/>
          <w:i/>
          <w:sz w:val="22"/>
          <w:szCs w:val="22"/>
        </w:rPr>
        <w:t>1°</w:t>
      </w:r>
      <w:proofErr w:type="gramEnd"/>
      <w:r w:rsidR="00800730" w:rsidRPr="00A35784">
        <w:rPr>
          <w:rFonts w:ascii="Times New Roman" w:hAnsi="Times New Roman"/>
          <w:b/>
          <w:bCs/>
          <w:i/>
          <w:sz w:val="22"/>
          <w:szCs w:val="22"/>
        </w:rPr>
        <w:t xml:space="preserve"> Caso: personale con esperienza</w:t>
      </w:r>
      <w:r w:rsidR="00800730">
        <w:rPr>
          <w:highlight w:val="yellow"/>
        </w:rPr>
        <w:t xml:space="preserve">” </w:t>
      </w:r>
      <w:r w:rsidR="001C429D">
        <w:rPr>
          <w:highlight w:val="yellow"/>
        </w:rPr>
        <w:t>presente nei box esemplificativi per ciascun</w:t>
      </w:r>
      <w:r w:rsidR="00955E2D" w:rsidRPr="004A47A6">
        <w:rPr>
          <w:highlight w:val="yellow"/>
        </w:rPr>
        <w:t xml:space="preserve"> EQB</w:t>
      </w:r>
    </w:p>
  </w:footnote>
  <w:footnote w:id="5">
    <w:p w14:paraId="453E07F3" w14:textId="331526F0" w:rsidR="003239F4" w:rsidRDefault="003239F4" w:rsidP="000B0C12">
      <w:pPr>
        <w:pStyle w:val="Testonotaapidipagina"/>
        <w:jc w:val="both"/>
      </w:pPr>
      <w:r>
        <w:rPr>
          <w:rStyle w:val="Rimandonotaapidipagina"/>
        </w:rPr>
        <w:footnoteRef/>
      </w:r>
      <w:r>
        <w:t xml:space="preserve"> </w:t>
      </w:r>
      <w:bookmarkStart w:id="68" w:name="_Hlk66972342"/>
      <w:r w:rsidRPr="00447D9E">
        <w:rPr>
          <w:rFonts w:ascii="Times New Roman" w:hAnsi="Times New Roman"/>
          <w:sz w:val="20"/>
        </w:rPr>
        <w:t>Laddove necessario, per alcuni EQB l’Allegato allo Schema è comprensivo di diverse tipologie di Prova valutativa, oltre la prova pratica ad osservazione diretta</w:t>
      </w:r>
    </w:p>
    <w:bookmarkEnd w:id="68"/>
  </w:footnote>
  <w:footnote w:id="6">
    <w:p w14:paraId="453142E0" w14:textId="14EFF141" w:rsidR="00471D7D" w:rsidRPr="0094557F" w:rsidRDefault="00471D7D" w:rsidP="0094557F">
      <w:pPr>
        <w:pStyle w:val="Testonotaapidipagina"/>
        <w:jc w:val="both"/>
        <w:rPr>
          <w:sz w:val="16"/>
          <w:szCs w:val="16"/>
        </w:rPr>
      </w:pPr>
      <w:r w:rsidRPr="0094557F">
        <w:rPr>
          <w:rStyle w:val="Rimandonotaapidipagina"/>
          <w:sz w:val="16"/>
          <w:szCs w:val="16"/>
        </w:rPr>
        <w:footnoteRef/>
      </w:r>
      <w:r w:rsidRPr="0094557F">
        <w:rPr>
          <w:sz w:val="16"/>
          <w:szCs w:val="16"/>
        </w:rPr>
        <w:t xml:space="preserve"> </w:t>
      </w:r>
      <w:r w:rsidR="00100B67" w:rsidRPr="0094557F">
        <w:rPr>
          <w:sz w:val="16"/>
          <w:szCs w:val="16"/>
        </w:rPr>
        <w:t>Nel caso in cui la valutazione avvenga per confronto tra indici di stato</w:t>
      </w:r>
      <w:r w:rsidR="00BF433C" w:rsidRPr="0094557F">
        <w:rPr>
          <w:sz w:val="16"/>
          <w:szCs w:val="16"/>
        </w:rPr>
        <w:t xml:space="preserve">, </w:t>
      </w:r>
      <w:r w:rsidR="005851CE" w:rsidRPr="0094557F">
        <w:rPr>
          <w:sz w:val="16"/>
          <w:szCs w:val="16"/>
        </w:rPr>
        <w:t>inserire la descrizione del procedimento di valutazione seguito</w:t>
      </w:r>
      <w:r w:rsidR="003637A9" w:rsidRPr="0094557F">
        <w:rPr>
          <w:sz w:val="16"/>
          <w:szCs w:val="16"/>
        </w:rPr>
        <w:t xml:space="preserve">. Tale valutazione non esclude la descrizione del procedimento seguito per la </w:t>
      </w:r>
      <w:r w:rsidR="003F119E" w:rsidRPr="0094557F">
        <w:rPr>
          <w:sz w:val="16"/>
          <w:szCs w:val="16"/>
        </w:rPr>
        <w:t>compilazione</w:t>
      </w:r>
      <w:r w:rsidR="003637A9" w:rsidRPr="0094557F">
        <w:rPr>
          <w:sz w:val="16"/>
          <w:szCs w:val="16"/>
        </w:rPr>
        <w:t xml:space="preserve"> della lista</w:t>
      </w:r>
      <w:r w:rsidR="003F119E" w:rsidRPr="0094557F">
        <w:rPr>
          <w:sz w:val="16"/>
          <w:szCs w:val="16"/>
        </w:rPr>
        <w:t xml:space="preserve"> di riferimento</w:t>
      </w:r>
    </w:p>
  </w:footnote>
  <w:footnote w:id="7">
    <w:p w14:paraId="65E7F971" w14:textId="77777777" w:rsidR="00CD45BB" w:rsidRPr="00067593" w:rsidRDefault="00CD45BB" w:rsidP="00CD45BB">
      <w:pPr>
        <w:pStyle w:val="Testonotaapidipagina"/>
      </w:pPr>
      <w:r>
        <w:rPr>
          <w:rStyle w:val="Rimandonotaapidipagina"/>
        </w:rPr>
        <w:footnoteRef/>
      </w:r>
      <w:r>
        <w:t xml:space="preserve"> </w:t>
      </w:r>
      <w:r w:rsidRPr="00F17F96">
        <w:rPr>
          <w:rFonts w:ascii="Times New Roman" w:eastAsia="Times New Roman" w:hAnsi="Times New Roman"/>
          <w:sz w:val="20"/>
        </w:rPr>
        <w:t xml:space="preserve">previsto solo nei casi di applicazione di azioni correttive per rientro nei parametri </w:t>
      </w:r>
      <w:proofErr w:type="gramStart"/>
      <w:r w:rsidRPr="00F17F96">
        <w:rPr>
          <w:rFonts w:ascii="Times New Roman" w:eastAsia="Times New Roman" w:hAnsi="Times New Roman"/>
          <w:sz w:val="20"/>
        </w:rPr>
        <w:t>di  accettabilità</w:t>
      </w:r>
      <w:proofErr w:type="gramEnd"/>
    </w:p>
  </w:footnote>
  <w:footnote w:id="8">
    <w:p w14:paraId="1E37CCA7" w14:textId="22F0BC40" w:rsidR="003239F4" w:rsidRPr="002F2254" w:rsidRDefault="003239F4" w:rsidP="009D1062">
      <w:pPr>
        <w:pStyle w:val="Testonotaapidipagina"/>
        <w:spacing w:line="240" w:lineRule="exact"/>
        <w:jc w:val="both"/>
        <w:rPr>
          <w:rFonts w:ascii="Times New Roman" w:hAnsi="Times New Roman"/>
          <w:sz w:val="20"/>
        </w:rPr>
      </w:pPr>
      <w:r>
        <w:rPr>
          <w:rStyle w:val="Rimandonotaapidipagina"/>
        </w:rPr>
        <w:footnoteRef/>
      </w:r>
      <w:r>
        <w:t xml:space="preserve"> </w:t>
      </w:r>
      <w:r w:rsidRPr="002F2254">
        <w:rPr>
          <w:rFonts w:ascii="Times New Roman" w:hAnsi="Times New Roman"/>
          <w:sz w:val="20"/>
        </w:rPr>
        <w:t xml:space="preserve">Vengono riportate le categorie di qualifica specifiche per il monitoraggio delle diatomee bentoniche di fiumi non guadabili. Per le altre qualifiche fare riferimento agli schemi 2 e 4 del </w:t>
      </w:r>
      <w:r>
        <w:rPr>
          <w:rFonts w:ascii="Times New Roman" w:hAnsi="Times New Roman"/>
        </w:rPr>
        <w:t>§</w:t>
      </w:r>
      <w:r w:rsidRPr="002F2254">
        <w:rPr>
          <w:rFonts w:ascii="Times New Roman" w:hAnsi="Times New Roman"/>
          <w:sz w:val="20"/>
        </w:rPr>
        <w:t xml:space="preserve"> 8.1.4.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3A34" w14:textId="77777777" w:rsidR="003239F4" w:rsidRDefault="003239F4">
    <w:pPr>
      <w:pStyle w:val="Intestazione"/>
    </w:pPr>
    <w:del w:id="142" w:author="Cristina Martone" w:date="2021-06-08T11:35:00Z">
      <w:r>
        <w:rPr>
          <w:noProof/>
        </w:rPr>
        <mc:AlternateContent>
          <mc:Choice Requires="wps">
            <w:drawing>
              <wp:anchor distT="4294967295" distB="4294967295" distL="114300" distR="114300" simplePos="0" relativeHeight="251677696" behindDoc="0" locked="0" layoutInCell="1" allowOverlap="1" wp14:anchorId="70A4AE9D" wp14:editId="78CBB059">
                <wp:simplePos x="0" y="0"/>
                <wp:positionH relativeFrom="column">
                  <wp:posOffset>-48895</wp:posOffset>
                </wp:positionH>
                <wp:positionV relativeFrom="paragraph">
                  <wp:posOffset>123824</wp:posOffset>
                </wp:positionV>
                <wp:extent cx="5831840" cy="0"/>
                <wp:effectExtent l="0" t="19050" r="1651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A508D18" id="Line 2"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" strokecolor="#969696" strokeweight="3pt"/>
            </w:pict>
          </mc:Fallback>
        </mc:AlternateContent>
      </w:r>
      <w:r>
        <w:rPr>
          <w:noProof/>
        </w:rPr>
        <mc:AlternateContent>
          <mc:Choice Requires="wps">
            <w:drawing>
              <wp:anchor distT="4294967294" distB="4294967294" distL="114300" distR="114300" simplePos="0" relativeHeight="251676672" behindDoc="0" locked="0" layoutInCell="1" allowOverlap="1" wp14:anchorId="39393527" wp14:editId="3858E166">
                <wp:simplePos x="0" y="0"/>
                <wp:positionH relativeFrom="column">
                  <wp:posOffset>-48895</wp:posOffset>
                </wp:positionH>
                <wp:positionV relativeFrom="paragraph">
                  <wp:posOffset>123824</wp:posOffset>
                </wp:positionV>
                <wp:extent cx="5831840" cy="0"/>
                <wp:effectExtent l="0" t="19050" r="1651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B19F8C" id="Line 2"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" strokecolor="#969696" strokeweight="3pt"/>
            </w:pict>
          </mc:Fallback>
        </mc:AlternateContent>
      </w:r>
    </w:del>
    <w:ins w:id="143" w:author="Cristina Martone" w:date="2021-06-08T11:35:00Z">
      <w:r>
        <w:rPr>
          <w:noProof/>
        </w:rPr>
        <mc:AlternateContent>
          <mc:Choice Requires="wps">
            <w:drawing>
              <wp:anchor distT="4294967295" distB="4294967295" distL="114300" distR="114300" simplePos="0" relativeHeight="251658240" behindDoc="0" locked="0" layoutInCell="1" allowOverlap="1" wp14:anchorId="70A4AE9D" wp14:editId="78CBB059">
                <wp:simplePos x="0" y="0"/>
                <wp:positionH relativeFrom="column">
                  <wp:posOffset>-48895</wp:posOffset>
                </wp:positionH>
                <wp:positionV relativeFrom="paragraph">
                  <wp:posOffset>123824</wp:posOffset>
                </wp:positionV>
                <wp:extent cx="5831840" cy="0"/>
                <wp:effectExtent l="0" t="19050" r="1651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E7CCAC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" strokecolor="#969696" strokeweight="3pt"/>
            </w:pict>
          </mc:Fallback>
        </mc:AlternateContent>
      </w:r>
      <w:r>
        <w:rPr>
          <w:noProof/>
        </w:rPr>
        <mc:AlternateContent>
          <mc:Choice Requires="wps">
            <w:drawing>
              <wp:anchor distT="4294967294" distB="4294967294" distL="114300" distR="114300" simplePos="0" relativeHeight="251652096" behindDoc="0" locked="0" layoutInCell="1" allowOverlap="1" wp14:anchorId="39393527" wp14:editId="3858E166">
                <wp:simplePos x="0" y="0"/>
                <wp:positionH relativeFrom="column">
                  <wp:posOffset>-48895</wp:posOffset>
                </wp:positionH>
                <wp:positionV relativeFrom="paragraph">
                  <wp:posOffset>123824</wp:posOffset>
                </wp:positionV>
                <wp:extent cx="5831840" cy="0"/>
                <wp:effectExtent l="0" t="19050" r="1651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26BE911" id="Line 2"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9.75pt" to="45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" strokecolor="#969696" strokeweight="3pt"/>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C073" w14:textId="02D97DF9" w:rsidR="003239F4" w:rsidRPr="007A1FA9" w:rsidRDefault="003239F4" w:rsidP="007A1FA9">
    <w:pPr>
      <w:pStyle w:val="Intestazione"/>
    </w:pPr>
    <w:del w:id="155" w:author="Cristina Martone" w:date="2021-06-08T11:35:00Z">
      <w:r>
        <w:rPr>
          <w:noProof/>
        </w:rPr>
        <mc:AlternateContent>
          <mc:Choice Requires="wps">
            <w:drawing>
              <wp:anchor distT="4294967295" distB="4294967295" distL="114300" distR="114300" simplePos="0" relativeHeight="251683840" behindDoc="0" locked="0" layoutInCell="1" allowOverlap="1" wp14:anchorId="6CC25866" wp14:editId="76C641EE">
                <wp:simplePos x="0" y="0"/>
                <wp:positionH relativeFrom="column">
                  <wp:posOffset>0</wp:posOffset>
                </wp:positionH>
                <wp:positionV relativeFrom="paragraph">
                  <wp:posOffset>18415</wp:posOffset>
                </wp:positionV>
                <wp:extent cx="5734050" cy="28575"/>
                <wp:effectExtent l="19050" t="19050" r="19050" b="2857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BEC50B" id="Line 2"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" strokecolor="#969696" strokeweight="3pt"/>
            </w:pict>
          </mc:Fallback>
        </mc:AlternateContent>
      </w:r>
    </w:del>
    <w:ins w:id="156" w:author="Cristina Martone" w:date="2021-06-08T11:35:00Z">
      <w:r>
        <w:rPr>
          <w:noProof/>
        </w:rPr>
        <mc:AlternateContent>
          <mc:Choice Requires="wps">
            <w:drawing>
              <wp:anchor distT="4294967295" distB="4294967295" distL="114300" distR="114300" simplePos="0" relativeHeight="251672576" behindDoc="0" locked="0" layoutInCell="1" allowOverlap="1" wp14:anchorId="6CC25866" wp14:editId="76C641EE">
                <wp:simplePos x="0" y="0"/>
                <wp:positionH relativeFrom="column">
                  <wp:posOffset>0</wp:posOffset>
                </wp:positionH>
                <wp:positionV relativeFrom="paragraph">
                  <wp:posOffset>18415</wp:posOffset>
                </wp:positionV>
                <wp:extent cx="5734050" cy="28575"/>
                <wp:effectExtent l="19050" t="19050" r="19050" b="2857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F458E0" id="Line 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" strokecolor="#969696" strokeweight="3pt"/>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5D7C" w14:textId="3DE5548E" w:rsidR="003239F4" w:rsidRPr="007A1FA9" w:rsidRDefault="003239F4" w:rsidP="007A1FA9">
    <w:pPr>
      <w:pStyle w:val="Intestazione"/>
    </w:pPr>
    <w:del w:id="182" w:author="Cristina Martone" w:date="2021-06-08T11:35:00Z">
      <w:r>
        <w:rPr>
          <w:noProof/>
        </w:rPr>
        <mc:AlternateContent>
          <mc:Choice Requires="wps">
            <w:drawing>
              <wp:anchor distT="4294967295" distB="4294967295" distL="114300" distR="114300" simplePos="0" relativeHeight="251685888" behindDoc="0" locked="0" layoutInCell="1" allowOverlap="1" wp14:anchorId="21E9A919" wp14:editId="4358B866">
                <wp:simplePos x="0" y="0"/>
                <wp:positionH relativeFrom="column">
                  <wp:posOffset>4445</wp:posOffset>
                </wp:positionH>
                <wp:positionV relativeFrom="paragraph">
                  <wp:posOffset>16509</wp:posOffset>
                </wp:positionV>
                <wp:extent cx="5734050" cy="28575"/>
                <wp:effectExtent l="19050" t="19050" r="19050" b="2857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4C8DB85" id="Line 2"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3pt" to="451.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" strokecolor="#969696" strokeweight="3pt"/>
            </w:pict>
          </mc:Fallback>
        </mc:AlternateContent>
      </w:r>
    </w:del>
    <w:ins w:id="183" w:author="Cristina Martone" w:date="2021-06-08T11:35:00Z">
      <w:r>
        <w:rPr>
          <w:noProof/>
        </w:rPr>
        <mc:AlternateContent>
          <mc:Choice Requires="wps">
            <w:drawing>
              <wp:anchor distT="4294967295" distB="4294967295" distL="114300" distR="114300" simplePos="0" relativeHeight="251670528" behindDoc="0" locked="0" layoutInCell="1" allowOverlap="1" wp14:anchorId="21E9A919" wp14:editId="4358B866">
                <wp:simplePos x="0" y="0"/>
                <wp:positionH relativeFrom="column">
                  <wp:posOffset>4445</wp:posOffset>
                </wp:positionH>
                <wp:positionV relativeFrom="paragraph">
                  <wp:posOffset>16509</wp:posOffset>
                </wp:positionV>
                <wp:extent cx="5734050" cy="28575"/>
                <wp:effectExtent l="19050" t="19050" r="19050" b="2857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452C7D" id="Line 2"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3pt" to="451.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" strokecolor="#969696" strokeweight="3pt"/>
            </w:pict>
          </mc:Fallback>
        </mc:AlternateConten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1BBF" w14:textId="4EB59E0E" w:rsidR="003239F4" w:rsidRDefault="003239F4" w:rsidP="00D07DAC">
    <w:pPr>
      <w:pStyle w:val="Intestazione"/>
      <w:rPr>
        <w:color w:val="00B0F0"/>
      </w:rPr>
    </w:pPr>
  </w:p>
  <w:p w14:paraId="134B1A13" w14:textId="287D7001" w:rsidR="003239F4" w:rsidRPr="00B81638" w:rsidRDefault="003239F4" w:rsidP="00D07DAC">
    <w:pPr>
      <w:pStyle w:val="Intestazione"/>
      <w:rPr>
        <w:color w:val="00B0F0"/>
      </w:rPr>
    </w:pPr>
    <w:del w:id="237" w:author="Cristina Martone" w:date="2021-06-08T11:35:00Z">
      <w:r>
        <w:rPr>
          <w:noProof/>
        </w:rPr>
        <mc:AlternateContent>
          <mc:Choice Requires="wps">
            <w:drawing>
              <wp:anchor distT="4294967295" distB="4294967295" distL="114300" distR="114300" simplePos="0" relativeHeight="251687936" behindDoc="0" locked="0" layoutInCell="1" allowOverlap="1" wp14:anchorId="6F3EA5EF" wp14:editId="5170BE48">
                <wp:simplePos x="0" y="0"/>
                <wp:positionH relativeFrom="column">
                  <wp:posOffset>0</wp:posOffset>
                </wp:positionH>
                <wp:positionV relativeFrom="paragraph">
                  <wp:posOffset>18415</wp:posOffset>
                </wp:positionV>
                <wp:extent cx="5734050" cy="28575"/>
                <wp:effectExtent l="19050" t="19050" r="19050" b="28575"/>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64E4A9" id="Line 2"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" strokecolor="#969696" strokeweight="3pt"/>
            </w:pict>
          </mc:Fallback>
        </mc:AlternateContent>
      </w:r>
    </w:del>
    <w:ins w:id="238" w:author="Cristina Martone" w:date="2021-06-08T11:35:00Z">
      <w:r>
        <w:rPr>
          <w:noProof/>
        </w:rPr>
        <mc:AlternateContent>
          <mc:Choice Requires="wps">
            <w:drawing>
              <wp:anchor distT="4294967295" distB="4294967295" distL="114300" distR="114300" simplePos="0" relativeHeight="251674624" behindDoc="0" locked="0" layoutInCell="1" allowOverlap="1" wp14:anchorId="6F3EA5EF" wp14:editId="5170BE48">
                <wp:simplePos x="0" y="0"/>
                <wp:positionH relativeFrom="column">
                  <wp:posOffset>0</wp:posOffset>
                </wp:positionH>
                <wp:positionV relativeFrom="paragraph">
                  <wp:posOffset>18415</wp:posOffset>
                </wp:positionV>
                <wp:extent cx="5734050" cy="28575"/>
                <wp:effectExtent l="19050" t="19050" r="19050" b="28575"/>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28575"/>
                        </a:xfrm>
                        <a:prstGeom prst="line">
                          <a:avLst/>
                        </a:prstGeom>
                        <a:noFill/>
                        <a:ln w="381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DE8146" id="Line 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45pt" to="45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" strokecolor="#969696" strokeweight="3pt"/>
            </w:pict>
          </mc:Fallback>
        </mc:AlternateContent>
      </w:r>
    </w:ins>
    <w:r w:rsidRPr="00B81638">
      <w:rPr>
        <w:color w:val="00B0F0"/>
      </w:rPr>
      <w:tab/>
    </w:r>
    <w:r w:rsidRPr="00B81638">
      <w:rPr>
        <w:color w:val="00B0F0"/>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47C4" w14:textId="77777777" w:rsidR="003239F4" w:rsidRPr="00D07DAC" w:rsidRDefault="003239F4" w:rsidP="00D07DAC">
    <w:pPr>
      <w:pStyle w:val="Intestazione"/>
      <w:rPr>
        <w:color w:val="244061"/>
      </w:rPr>
    </w:pPr>
    <w:del w:id="357" w:author="Cristina Martone" w:date="2021-06-08T11:35:00Z">
      <w:r w:rsidRPr="00D07DAC">
        <w:rPr>
          <w:noProof/>
          <w:color w:val="244061"/>
        </w:rPr>
        <mc:AlternateContent>
          <mc:Choice Requires="wps">
            <w:drawing>
              <wp:anchor distT="4294967295" distB="4294967295" distL="114300" distR="114300" simplePos="0" relativeHeight="251691008" behindDoc="0" locked="0" layoutInCell="1" allowOverlap="1" wp14:anchorId="035129B4" wp14:editId="5BB97D69">
                <wp:simplePos x="0" y="0"/>
                <wp:positionH relativeFrom="column">
                  <wp:posOffset>0</wp:posOffset>
                </wp:positionH>
                <wp:positionV relativeFrom="paragraph">
                  <wp:posOffset>210184</wp:posOffset>
                </wp:positionV>
                <wp:extent cx="5652135" cy="0"/>
                <wp:effectExtent l="0" t="19050" r="5715" b="0"/>
                <wp:wrapNone/>
                <wp:docPr id="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B2B7C86" id="Line 1"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r w:rsidRPr="00D07DAC">
        <w:rPr>
          <w:noProof/>
          <w:color w:val="244061"/>
        </w:rPr>
        <mc:AlternateContent>
          <mc:Choice Requires="wps">
            <w:drawing>
              <wp:anchor distT="4294967294" distB="4294967294" distL="114300" distR="114300" simplePos="0" relativeHeight="251689984" behindDoc="0" locked="0" layoutInCell="1" allowOverlap="1" wp14:anchorId="760D06A0" wp14:editId="6CC42507">
                <wp:simplePos x="0" y="0"/>
                <wp:positionH relativeFrom="column">
                  <wp:posOffset>0</wp:posOffset>
                </wp:positionH>
                <wp:positionV relativeFrom="paragraph">
                  <wp:posOffset>210184</wp:posOffset>
                </wp:positionV>
                <wp:extent cx="5652135" cy="0"/>
                <wp:effectExtent l="0" t="19050" r="5715" b="0"/>
                <wp:wrapNone/>
                <wp:docPr id="2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D3B7700" id="Line 1" o:spid="_x0000_s1026" style="position:absolute;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del>
    <w:ins w:id="358" w:author="Cristina Martone" w:date="2021-06-08T11:35:00Z">
      <w:r w:rsidRPr="00D07DAC">
        <w:rPr>
          <w:noProof/>
          <w:color w:val="244061"/>
        </w:rPr>
        <mc:AlternateContent>
          <mc:Choice Requires="wps">
            <w:drawing>
              <wp:anchor distT="4294967295" distB="4294967295" distL="114300" distR="114300" simplePos="0" relativeHeight="251656704" behindDoc="0" locked="0" layoutInCell="1" allowOverlap="1" wp14:anchorId="035129B4" wp14:editId="5BB97D69">
                <wp:simplePos x="0" y="0"/>
                <wp:positionH relativeFrom="column">
                  <wp:posOffset>0</wp:posOffset>
                </wp:positionH>
                <wp:positionV relativeFrom="paragraph">
                  <wp:posOffset>210184</wp:posOffset>
                </wp:positionV>
                <wp:extent cx="5652135" cy="0"/>
                <wp:effectExtent l="0" t="19050" r="5715" b="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1C514EF"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r w:rsidRPr="00D07DAC">
        <w:rPr>
          <w:noProof/>
          <w:color w:val="244061"/>
        </w:rPr>
        <mc:AlternateContent>
          <mc:Choice Requires="wps">
            <w:drawing>
              <wp:anchor distT="4294967294" distB="4294967294" distL="114300" distR="114300" simplePos="0" relativeHeight="251654656" behindDoc="0" locked="0" layoutInCell="1" allowOverlap="1" wp14:anchorId="760D06A0" wp14:editId="6CC42507">
                <wp:simplePos x="0" y="0"/>
                <wp:positionH relativeFrom="column">
                  <wp:posOffset>0</wp:posOffset>
                </wp:positionH>
                <wp:positionV relativeFrom="paragraph">
                  <wp:posOffset>210184</wp:posOffset>
                </wp:positionV>
                <wp:extent cx="5652135" cy="0"/>
                <wp:effectExtent l="0" t="19050" r="5715"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341EED" id="Line 1" o:spid="_x0000_s1026" style="position:absolute;z-index:251654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ins>
    <w:r w:rsidRPr="00D07DAC">
      <w:rPr>
        <w:color w:val="244061"/>
      </w:rPr>
      <w:t>EQB</w:t>
    </w:r>
    <w:r w:rsidRPr="00D07DAC">
      <w:rPr>
        <w:color w:val="244061"/>
      </w:rPr>
      <w:tab/>
    </w:r>
    <w:r w:rsidRPr="00D07DAC">
      <w:rPr>
        <w:color w:val="244061"/>
      </w:rPr>
      <w:tab/>
    </w:r>
  </w:p>
  <w:p w14:paraId="573FF7D4" w14:textId="77777777" w:rsidR="003239F4" w:rsidRPr="00422DBF" w:rsidRDefault="003239F4">
    <w:pPr>
      <w:pStyle w:val="Intestazione"/>
      <w:rPr>
        <w:color w:val="0070C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6C56" w14:textId="77777777" w:rsidR="003239F4" w:rsidRPr="00D07DAC" w:rsidRDefault="003239F4" w:rsidP="00D07DAC">
    <w:pPr>
      <w:pStyle w:val="Intestazione"/>
      <w:rPr>
        <w:color w:val="244061"/>
      </w:rPr>
    </w:pPr>
    <w:del w:id="359" w:author="Cristina Martone" w:date="2021-06-08T11:35:00Z">
      <w:r w:rsidRPr="00D07DAC">
        <w:rPr>
          <w:noProof/>
          <w:color w:val="244061"/>
        </w:rPr>
        <mc:AlternateContent>
          <mc:Choice Requires="wps">
            <w:drawing>
              <wp:anchor distT="4294967295" distB="4294967295" distL="114300" distR="114300" simplePos="0" relativeHeight="251694080" behindDoc="0" locked="0" layoutInCell="1" allowOverlap="1" wp14:anchorId="3BCD75F4" wp14:editId="5432E795">
                <wp:simplePos x="0" y="0"/>
                <wp:positionH relativeFrom="column">
                  <wp:posOffset>0</wp:posOffset>
                </wp:positionH>
                <wp:positionV relativeFrom="paragraph">
                  <wp:posOffset>210184</wp:posOffset>
                </wp:positionV>
                <wp:extent cx="5652135" cy="0"/>
                <wp:effectExtent l="0" t="19050" r="5715" b="0"/>
                <wp:wrapNone/>
                <wp:docPr id="2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74E55F4" id="Line 1"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r w:rsidRPr="00D07DAC">
        <w:rPr>
          <w:noProof/>
          <w:color w:val="244061"/>
        </w:rPr>
        <mc:AlternateContent>
          <mc:Choice Requires="wps">
            <w:drawing>
              <wp:anchor distT="4294967294" distB="4294967294" distL="114300" distR="114300" simplePos="0" relativeHeight="251693056" behindDoc="0" locked="0" layoutInCell="1" allowOverlap="1" wp14:anchorId="3FEB2615" wp14:editId="3B20BD22">
                <wp:simplePos x="0" y="0"/>
                <wp:positionH relativeFrom="column">
                  <wp:posOffset>0</wp:posOffset>
                </wp:positionH>
                <wp:positionV relativeFrom="paragraph">
                  <wp:posOffset>210184</wp:posOffset>
                </wp:positionV>
                <wp:extent cx="5652135" cy="0"/>
                <wp:effectExtent l="0" t="19050" r="5715" b="0"/>
                <wp:wrapNone/>
                <wp:docPr id="2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0582D48" id="Line 1"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del>
    <w:ins w:id="360" w:author="Cristina Martone" w:date="2021-06-08T11:35:00Z">
      <w:r w:rsidRPr="00D07DAC">
        <w:rPr>
          <w:noProof/>
          <w:color w:val="244061"/>
        </w:rPr>
        <mc:AlternateContent>
          <mc:Choice Requires="wps">
            <w:drawing>
              <wp:anchor distT="4294967295" distB="4294967295" distL="114300" distR="114300" simplePos="0" relativeHeight="251657728" behindDoc="0" locked="0" layoutInCell="1" allowOverlap="1" wp14:anchorId="3BCD75F4" wp14:editId="5432E795">
                <wp:simplePos x="0" y="0"/>
                <wp:positionH relativeFrom="column">
                  <wp:posOffset>0</wp:posOffset>
                </wp:positionH>
                <wp:positionV relativeFrom="paragraph">
                  <wp:posOffset>210184</wp:posOffset>
                </wp:positionV>
                <wp:extent cx="5652135" cy="0"/>
                <wp:effectExtent l="0" t="19050" r="5715" b="0"/>
                <wp:wrapNone/>
                <wp:docPr id="1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DBFECB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r w:rsidRPr="00D07DAC">
        <w:rPr>
          <w:noProof/>
          <w:color w:val="244061"/>
        </w:rPr>
        <mc:AlternateContent>
          <mc:Choice Requires="wps">
            <w:drawing>
              <wp:anchor distT="4294967294" distB="4294967294" distL="114300" distR="114300" simplePos="0" relativeHeight="251652608" behindDoc="0" locked="0" layoutInCell="1" allowOverlap="1" wp14:anchorId="3FEB2615" wp14:editId="3B20BD22">
                <wp:simplePos x="0" y="0"/>
                <wp:positionH relativeFrom="column">
                  <wp:posOffset>0</wp:posOffset>
                </wp:positionH>
                <wp:positionV relativeFrom="paragraph">
                  <wp:posOffset>210184</wp:posOffset>
                </wp:positionV>
                <wp:extent cx="5652135" cy="0"/>
                <wp:effectExtent l="0" t="19050" r="5715" b="0"/>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381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51F8320" id="Line 1" o:spid="_x0000_s1026" style="position:absolute;z-index:251652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6.55pt" to="445.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" strokecolor="#376092" strokeweight="3pt"/>
            </w:pict>
          </mc:Fallback>
        </mc:AlternateContent>
      </w:r>
    </w:ins>
    <w:r w:rsidRPr="00D07DAC">
      <w:rPr>
        <w:color w:val="244061"/>
      </w:rPr>
      <w:t>EQB</w:t>
    </w:r>
    <w:r w:rsidRPr="00D07DAC">
      <w:rPr>
        <w:color w:val="244061"/>
      </w:rPr>
      <w:tab/>
    </w:r>
    <w:r w:rsidRPr="00D07DAC">
      <w:rPr>
        <w:color w:val="244061"/>
      </w:rPr>
      <w:tab/>
      <w:t xml:space="preserve"> Laghi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NoteList"/>
      <w:lvlText w:val=""/>
      <w:lvlJc w:val="left"/>
      <w:pPr>
        <w:tabs>
          <w:tab w:val="num" w:pos="1492"/>
        </w:tabs>
        <w:ind w:left="1492" w:hanging="360"/>
      </w:pPr>
      <w:rPr>
        <w:rFonts w:ascii="Symbol" w:hAnsi="Symbol" w:hint="default"/>
      </w:rPr>
    </w:lvl>
  </w:abstractNum>
  <w:abstractNum w:abstractNumId="1" w15:restartNumberingAfterBreak="0">
    <w:nsid w:val="00794EAD"/>
    <w:multiLevelType w:val="hybridMultilevel"/>
    <w:tmpl w:val="08D4FC4A"/>
    <w:lvl w:ilvl="0" w:tplc="04100003">
      <w:start w:val="1"/>
      <w:numFmt w:val="bullet"/>
      <w:lvlText w:val="o"/>
      <w:lvlJc w:val="left"/>
      <w:pPr>
        <w:ind w:left="1074" w:hanging="360"/>
      </w:pPr>
      <w:rPr>
        <w:rFonts w:ascii="Courier New" w:hAnsi="Courier New" w:hint="default"/>
      </w:rPr>
    </w:lvl>
    <w:lvl w:ilvl="1" w:tplc="04100019" w:tentative="1">
      <w:start w:val="1"/>
      <w:numFmt w:val="lowerLetter"/>
      <w:lvlText w:val="%2."/>
      <w:lvlJc w:val="left"/>
      <w:pPr>
        <w:ind w:left="1794" w:hanging="360"/>
      </w:pPr>
    </w:lvl>
    <w:lvl w:ilvl="2" w:tplc="0410001B" w:tentative="1">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 w15:restartNumberingAfterBreak="0">
    <w:nsid w:val="02A21DCF"/>
    <w:multiLevelType w:val="hybridMultilevel"/>
    <w:tmpl w:val="75689338"/>
    <w:lvl w:ilvl="0" w:tplc="04100003">
      <w:start w:val="1"/>
      <w:numFmt w:val="bullet"/>
      <w:lvlText w:val="o"/>
      <w:lvlJc w:val="left"/>
      <w:pPr>
        <w:ind w:left="1080" w:hanging="360"/>
      </w:pPr>
      <w:rPr>
        <w:rFonts w:ascii="Courier New" w:hAnsi="Courier New"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40B575E"/>
    <w:multiLevelType w:val="multilevel"/>
    <w:tmpl w:val="F20EC91C"/>
    <w:lvl w:ilvl="0">
      <w:start w:val="1"/>
      <w:numFmt w:val="lowerLetter"/>
      <w:lvlText w:val="%1."/>
      <w:lvlJc w:val="left"/>
      <w:pPr>
        <w:tabs>
          <w:tab w:val="num" w:pos="0"/>
        </w:tabs>
        <w:ind w:left="720" w:hanging="360"/>
      </w:pPr>
      <w:rPr>
        <w:rFonts w:cs="Times New Roman"/>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o"/>
      <w:lvlJc w:val="left"/>
      <w:pPr>
        <w:tabs>
          <w:tab w:val="num" w:pos="-136"/>
        </w:tabs>
        <w:ind w:left="2024" w:hanging="180"/>
      </w:pPr>
      <w:rPr>
        <w:rFonts w:ascii="Courier New" w:hAnsi="Courier New" w:cs="Courier New"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58B4C0A"/>
    <w:multiLevelType w:val="hybridMultilevel"/>
    <w:tmpl w:val="BECC26A6"/>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5" w15:restartNumberingAfterBreak="0">
    <w:nsid w:val="07380FD2"/>
    <w:multiLevelType w:val="multilevel"/>
    <w:tmpl w:val="37E00458"/>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0BA851FD"/>
    <w:multiLevelType w:val="hybridMultilevel"/>
    <w:tmpl w:val="29CAA860"/>
    <w:lvl w:ilvl="0" w:tplc="04100001">
      <w:start w:val="1"/>
      <w:numFmt w:val="bullet"/>
      <w:lvlText w:val=""/>
      <w:lvlJc w:val="left"/>
      <w:pPr>
        <w:ind w:left="771" w:hanging="360"/>
      </w:pPr>
      <w:rPr>
        <w:rFonts w:ascii="Symbol" w:hAnsi="Symbol" w:hint="default"/>
      </w:rPr>
    </w:lvl>
    <w:lvl w:ilvl="1" w:tplc="04100003" w:tentative="1">
      <w:start w:val="1"/>
      <w:numFmt w:val="bullet"/>
      <w:lvlText w:val="o"/>
      <w:lvlJc w:val="left"/>
      <w:pPr>
        <w:ind w:left="1491" w:hanging="360"/>
      </w:pPr>
      <w:rPr>
        <w:rFonts w:ascii="Courier New" w:hAnsi="Courier New" w:cs="Courier New" w:hint="default"/>
      </w:rPr>
    </w:lvl>
    <w:lvl w:ilvl="2" w:tplc="04100005" w:tentative="1">
      <w:start w:val="1"/>
      <w:numFmt w:val="bullet"/>
      <w:lvlText w:val=""/>
      <w:lvlJc w:val="left"/>
      <w:pPr>
        <w:ind w:left="2211" w:hanging="360"/>
      </w:pPr>
      <w:rPr>
        <w:rFonts w:ascii="Wingdings" w:hAnsi="Wingdings" w:hint="default"/>
      </w:rPr>
    </w:lvl>
    <w:lvl w:ilvl="3" w:tplc="04100001" w:tentative="1">
      <w:start w:val="1"/>
      <w:numFmt w:val="bullet"/>
      <w:lvlText w:val=""/>
      <w:lvlJc w:val="left"/>
      <w:pPr>
        <w:ind w:left="2931" w:hanging="360"/>
      </w:pPr>
      <w:rPr>
        <w:rFonts w:ascii="Symbol" w:hAnsi="Symbol" w:hint="default"/>
      </w:rPr>
    </w:lvl>
    <w:lvl w:ilvl="4" w:tplc="04100003" w:tentative="1">
      <w:start w:val="1"/>
      <w:numFmt w:val="bullet"/>
      <w:lvlText w:val="o"/>
      <w:lvlJc w:val="left"/>
      <w:pPr>
        <w:ind w:left="3651" w:hanging="360"/>
      </w:pPr>
      <w:rPr>
        <w:rFonts w:ascii="Courier New" w:hAnsi="Courier New" w:cs="Courier New" w:hint="default"/>
      </w:rPr>
    </w:lvl>
    <w:lvl w:ilvl="5" w:tplc="04100005" w:tentative="1">
      <w:start w:val="1"/>
      <w:numFmt w:val="bullet"/>
      <w:lvlText w:val=""/>
      <w:lvlJc w:val="left"/>
      <w:pPr>
        <w:ind w:left="4371" w:hanging="360"/>
      </w:pPr>
      <w:rPr>
        <w:rFonts w:ascii="Wingdings" w:hAnsi="Wingdings" w:hint="default"/>
      </w:rPr>
    </w:lvl>
    <w:lvl w:ilvl="6" w:tplc="04100001" w:tentative="1">
      <w:start w:val="1"/>
      <w:numFmt w:val="bullet"/>
      <w:lvlText w:val=""/>
      <w:lvlJc w:val="left"/>
      <w:pPr>
        <w:ind w:left="5091" w:hanging="360"/>
      </w:pPr>
      <w:rPr>
        <w:rFonts w:ascii="Symbol" w:hAnsi="Symbol" w:hint="default"/>
      </w:rPr>
    </w:lvl>
    <w:lvl w:ilvl="7" w:tplc="04100003" w:tentative="1">
      <w:start w:val="1"/>
      <w:numFmt w:val="bullet"/>
      <w:lvlText w:val="o"/>
      <w:lvlJc w:val="left"/>
      <w:pPr>
        <w:ind w:left="5811" w:hanging="360"/>
      </w:pPr>
      <w:rPr>
        <w:rFonts w:ascii="Courier New" w:hAnsi="Courier New" w:cs="Courier New" w:hint="default"/>
      </w:rPr>
    </w:lvl>
    <w:lvl w:ilvl="8" w:tplc="04100005" w:tentative="1">
      <w:start w:val="1"/>
      <w:numFmt w:val="bullet"/>
      <w:lvlText w:val=""/>
      <w:lvlJc w:val="left"/>
      <w:pPr>
        <w:ind w:left="6531" w:hanging="360"/>
      </w:pPr>
      <w:rPr>
        <w:rFonts w:ascii="Wingdings" w:hAnsi="Wingdings" w:hint="default"/>
      </w:rPr>
    </w:lvl>
  </w:abstractNum>
  <w:abstractNum w:abstractNumId="7" w15:restartNumberingAfterBreak="0">
    <w:nsid w:val="0C4024AE"/>
    <w:multiLevelType w:val="hybridMultilevel"/>
    <w:tmpl w:val="B0D8CD08"/>
    <w:lvl w:ilvl="0" w:tplc="1794FDBA">
      <w:start w:val="1"/>
      <w:numFmt w:val="bullet"/>
      <w:lvlText w:val="•"/>
      <w:lvlJc w:val="left"/>
      <w:pPr>
        <w:ind w:left="720" w:hanging="360"/>
      </w:pPr>
      <w:rPr>
        <w:rFonts w:ascii="Sylfaen" w:hAnsi="Sylfaen" w:hint="default"/>
      </w:rPr>
    </w:lvl>
    <w:lvl w:ilvl="1" w:tplc="9AAE972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62685D"/>
    <w:multiLevelType w:val="singleLevel"/>
    <w:tmpl w:val="D96C95A2"/>
    <w:lvl w:ilvl="0">
      <w:start w:val="1"/>
      <w:numFmt w:val="bullet"/>
      <w:pStyle w:val="ListNumber4Level4"/>
      <w:lvlText w:val=""/>
      <w:lvlJc w:val="left"/>
      <w:pPr>
        <w:tabs>
          <w:tab w:val="num" w:pos="3163"/>
        </w:tabs>
        <w:ind w:left="3163" w:hanging="283"/>
      </w:pPr>
      <w:rPr>
        <w:rFonts w:ascii="Symbol" w:hAnsi="Symbol"/>
      </w:rPr>
    </w:lvl>
  </w:abstractNum>
  <w:abstractNum w:abstractNumId="9" w15:restartNumberingAfterBreak="0">
    <w:nsid w:val="13740DB8"/>
    <w:multiLevelType w:val="hybridMultilevel"/>
    <w:tmpl w:val="5114F7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3D0A16"/>
    <w:multiLevelType w:val="singleLevel"/>
    <w:tmpl w:val="01FA5668"/>
    <w:lvl w:ilvl="0">
      <w:start w:val="1"/>
      <w:numFmt w:val="bullet"/>
      <w:pStyle w:val="ListNumber3Level4"/>
      <w:lvlText w:val=""/>
      <w:lvlJc w:val="left"/>
      <w:pPr>
        <w:tabs>
          <w:tab w:val="num" w:pos="2199"/>
        </w:tabs>
        <w:ind w:left="2199" w:hanging="283"/>
      </w:pPr>
      <w:rPr>
        <w:rFonts w:ascii="Symbol" w:hAnsi="Symbol"/>
      </w:rPr>
    </w:lvl>
  </w:abstractNum>
  <w:abstractNum w:abstractNumId="11" w15:restartNumberingAfterBreak="0">
    <w:nsid w:val="179A2706"/>
    <w:multiLevelType w:val="hybridMultilevel"/>
    <w:tmpl w:val="AC6E8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B4060D"/>
    <w:multiLevelType w:val="hybridMultilevel"/>
    <w:tmpl w:val="8870C9B2"/>
    <w:lvl w:ilvl="0" w:tplc="5DFC18AE">
      <w:numFmt w:val="bullet"/>
      <w:pStyle w:val="Numeroelenco4"/>
      <w:lvlText w:val="-"/>
      <w:lvlJc w:val="left"/>
      <w:pPr>
        <w:tabs>
          <w:tab w:val="num" w:pos="360"/>
        </w:tabs>
        <w:ind w:left="360" w:hanging="360"/>
      </w:pPr>
      <w:rPr>
        <w:rFonts w:ascii="Arial" w:hAnsi="Arial" w:hint="default"/>
        <w:b w:val="0"/>
        <w:i w:val="0"/>
        <w:color w:val="auto"/>
        <w:u w:val="none"/>
      </w:rPr>
    </w:lvl>
    <w:lvl w:ilvl="1" w:tplc="177692C0" w:tentative="1">
      <w:start w:val="1"/>
      <w:numFmt w:val="bullet"/>
      <w:pStyle w:val="ListNumber4Level2"/>
      <w:lvlText w:val="o"/>
      <w:lvlJc w:val="left"/>
      <w:pPr>
        <w:tabs>
          <w:tab w:val="num" w:pos="1440"/>
        </w:tabs>
        <w:ind w:left="1440" w:hanging="360"/>
      </w:pPr>
      <w:rPr>
        <w:rFonts w:ascii="Courier New" w:hAnsi="Courier New" w:cs="Eras Light ITC" w:hint="default"/>
      </w:rPr>
    </w:lvl>
    <w:lvl w:ilvl="2" w:tplc="69E04034" w:tentative="1">
      <w:start w:val="1"/>
      <w:numFmt w:val="bullet"/>
      <w:pStyle w:val="ListNumber4Level3"/>
      <w:lvlText w:val=""/>
      <w:lvlJc w:val="left"/>
      <w:pPr>
        <w:tabs>
          <w:tab w:val="num" w:pos="2160"/>
        </w:tabs>
        <w:ind w:left="2160" w:hanging="360"/>
      </w:pPr>
      <w:rPr>
        <w:rFonts w:ascii="Wingdings" w:hAnsi="Wingdings" w:hint="default"/>
      </w:rPr>
    </w:lvl>
    <w:lvl w:ilvl="3" w:tplc="58E0F5D8" w:tentative="1">
      <w:start w:val="1"/>
      <w:numFmt w:val="bullet"/>
      <w:lvlText w:val=""/>
      <w:lvlJc w:val="left"/>
      <w:pPr>
        <w:tabs>
          <w:tab w:val="num" w:pos="2880"/>
        </w:tabs>
        <w:ind w:left="2880" w:hanging="360"/>
      </w:pPr>
      <w:rPr>
        <w:rFonts w:ascii="Symbol" w:hAnsi="Symbol" w:hint="default"/>
      </w:rPr>
    </w:lvl>
    <w:lvl w:ilvl="4" w:tplc="F7284358" w:tentative="1">
      <w:start w:val="1"/>
      <w:numFmt w:val="bullet"/>
      <w:lvlText w:val="o"/>
      <w:lvlJc w:val="left"/>
      <w:pPr>
        <w:tabs>
          <w:tab w:val="num" w:pos="3600"/>
        </w:tabs>
        <w:ind w:left="3600" w:hanging="360"/>
      </w:pPr>
      <w:rPr>
        <w:rFonts w:ascii="Courier New" w:hAnsi="Courier New" w:cs="Eras Light ITC" w:hint="default"/>
      </w:rPr>
    </w:lvl>
    <w:lvl w:ilvl="5" w:tplc="D5CEEA4C" w:tentative="1">
      <w:start w:val="1"/>
      <w:numFmt w:val="bullet"/>
      <w:lvlText w:val=""/>
      <w:lvlJc w:val="left"/>
      <w:pPr>
        <w:tabs>
          <w:tab w:val="num" w:pos="4320"/>
        </w:tabs>
        <w:ind w:left="4320" w:hanging="360"/>
      </w:pPr>
      <w:rPr>
        <w:rFonts w:ascii="Wingdings" w:hAnsi="Wingdings" w:hint="default"/>
      </w:rPr>
    </w:lvl>
    <w:lvl w:ilvl="6" w:tplc="0E54173A" w:tentative="1">
      <w:start w:val="1"/>
      <w:numFmt w:val="bullet"/>
      <w:lvlText w:val=""/>
      <w:lvlJc w:val="left"/>
      <w:pPr>
        <w:tabs>
          <w:tab w:val="num" w:pos="5040"/>
        </w:tabs>
        <w:ind w:left="5040" w:hanging="360"/>
      </w:pPr>
      <w:rPr>
        <w:rFonts w:ascii="Symbol" w:hAnsi="Symbol" w:hint="default"/>
      </w:rPr>
    </w:lvl>
    <w:lvl w:ilvl="7" w:tplc="838E779C" w:tentative="1">
      <w:start w:val="1"/>
      <w:numFmt w:val="bullet"/>
      <w:lvlText w:val="o"/>
      <w:lvlJc w:val="left"/>
      <w:pPr>
        <w:tabs>
          <w:tab w:val="num" w:pos="5760"/>
        </w:tabs>
        <w:ind w:left="5760" w:hanging="360"/>
      </w:pPr>
      <w:rPr>
        <w:rFonts w:ascii="Courier New" w:hAnsi="Courier New" w:cs="Eras Light ITC" w:hint="default"/>
      </w:rPr>
    </w:lvl>
    <w:lvl w:ilvl="8" w:tplc="2A9630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346EC6"/>
    <w:multiLevelType w:val="singleLevel"/>
    <w:tmpl w:val="EAA2D466"/>
    <w:lvl w:ilvl="0">
      <w:start w:val="1"/>
      <w:numFmt w:val="bullet"/>
      <w:lvlRestart w:val="0"/>
      <w:pStyle w:val="Puntoelenco"/>
      <w:lvlText w:val=""/>
      <w:lvlJc w:val="left"/>
      <w:pPr>
        <w:tabs>
          <w:tab w:val="num" w:pos="283"/>
        </w:tabs>
        <w:ind w:left="283" w:hanging="283"/>
      </w:pPr>
      <w:rPr>
        <w:rFonts w:ascii="Symbol" w:hAnsi="Symbol"/>
      </w:rPr>
    </w:lvl>
  </w:abstractNum>
  <w:abstractNum w:abstractNumId="14" w15:restartNumberingAfterBreak="0">
    <w:nsid w:val="1F040756"/>
    <w:multiLevelType w:val="multilevel"/>
    <w:tmpl w:val="31E6938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5" w15:restartNumberingAfterBreak="0">
    <w:nsid w:val="1FD61B96"/>
    <w:multiLevelType w:val="hybridMultilevel"/>
    <w:tmpl w:val="0F603DB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1FDF5E92"/>
    <w:multiLevelType w:val="multilevel"/>
    <w:tmpl w:val="9FD8AB9C"/>
    <w:name w:val="List Bullet"/>
    <w:lvl w:ilvl="0">
      <w:start w:val="5"/>
      <w:numFmt w:val="decimal"/>
      <w:pStyle w:val="Numeroelenco2"/>
      <w:lvlText w:val="%1"/>
      <w:lvlJc w:val="left"/>
      <w:pPr>
        <w:tabs>
          <w:tab w:val="num" w:pos="720"/>
        </w:tabs>
        <w:ind w:left="720" w:hanging="720"/>
      </w:pPr>
      <w:rPr>
        <w:rFonts w:hint="default"/>
      </w:rPr>
    </w:lvl>
    <w:lvl w:ilvl="1">
      <w:start w:val="3"/>
      <w:numFmt w:val="bullet"/>
      <w:pStyle w:val="ListNumber2Level2"/>
      <w:lvlText w:val="-"/>
      <w:lvlJc w:val="left"/>
      <w:pPr>
        <w:tabs>
          <w:tab w:val="num" w:pos="734"/>
        </w:tabs>
        <w:ind w:left="734" w:hanging="360"/>
      </w:pPr>
      <w:rPr>
        <w:rFonts w:ascii="Times New Roman" w:eastAsia="Times New Roman" w:hAnsi="Times New Roman" w:cs="Times New Roman" w:hint="default"/>
      </w:rPr>
    </w:lvl>
    <w:lvl w:ilvl="2">
      <w:start w:val="1"/>
      <w:numFmt w:val="decimal"/>
      <w:pStyle w:val="ListNumber2Level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2F5A58"/>
    <w:multiLevelType w:val="multilevel"/>
    <w:tmpl w:val="6038A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12E1A10"/>
    <w:multiLevelType w:val="multilevel"/>
    <w:tmpl w:val="001EE2E0"/>
    <w:lvl w:ilvl="0">
      <w:start w:val="4"/>
      <w:numFmt w:val="decimal"/>
      <w:pStyle w:val="StyleArial11ptJustifiedLinespacingMultiple12li1"/>
      <w:lvlText w:val="%1"/>
      <w:lvlJc w:val="left"/>
      <w:pPr>
        <w:tabs>
          <w:tab w:val="num" w:pos="720"/>
        </w:tabs>
        <w:ind w:left="720" w:hanging="720"/>
      </w:pPr>
      <w:rPr>
        <w:rFonts w:hint="default"/>
      </w:rPr>
    </w:lvl>
    <w:lvl w:ilvl="1">
      <w:start w:val="1"/>
      <w:numFmt w:val="decimal"/>
      <w:lvlText w:val="%1.%2"/>
      <w:lvlJc w:val="left"/>
      <w:pPr>
        <w:tabs>
          <w:tab w:val="num" w:pos="1094"/>
        </w:tabs>
        <w:ind w:left="109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1B26676"/>
    <w:multiLevelType w:val="hybridMultilevel"/>
    <w:tmpl w:val="256600D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4A1C26"/>
    <w:multiLevelType w:val="hybridMultilevel"/>
    <w:tmpl w:val="42BEF0BA"/>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25B43160"/>
    <w:multiLevelType w:val="hybridMultilevel"/>
    <w:tmpl w:val="71D8D7B2"/>
    <w:lvl w:ilvl="0" w:tplc="01125D86">
      <w:start w:val="1"/>
      <w:numFmt w:val="decimal"/>
      <w:pStyle w:val="ListDash4"/>
      <w:lvlText w:val="%1."/>
      <w:lvlJc w:val="left"/>
      <w:pPr>
        <w:tabs>
          <w:tab w:val="num" w:pos="360"/>
        </w:tabs>
        <w:ind w:left="360" w:hanging="360"/>
      </w:pPr>
      <w:rPr>
        <w:rFonts w:ascii="Times New Roman" w:hAnsi="Times New Roman" w:hint="default"/>
        <w:b w:val="0"/>
        <w:i w:val="0"/>
        <w:sz w:val="24"/>
      </w:rPr>
    </w:lvl>
    <w:lvl w:ilvl="1" w:tplc="425C389C" w:tentative="1">
      <w:start w:val="1"/>
      <w:numFmt w:val="lowerLetter"/>
      <w:lvlText w:val="%2."/>
      <w:lvlJc w:val="left"/>
      <w:pPr>
        <w:tabs>
          <w:tab w:val="num" w:pos="1440"/>
        </w:tabs>
        <w:ind w:left="1440" w:hanging="360"/>
      </w:pPr>
    </w:lvl>
    <w:lvl w:ilvl="2" w:tplc="1D26B1B8" w:tentative="1">
      <w:start w:val="1"/>
      <w:numFmt w:val="lowerRoman"/>
      <w:lvlText w:val="%3."/>
      <w:lvlJc w:val="right"/>
      <w:pPr>
        <w:tabs>
          <w:tab w:val="num" w:pos="2160"/>
        </w:tabs>
        <w:ind w:left="2160" w:hanging="180"/>
      </w:pPr>
    </w:lvl>
    <w:lvl w:ilvl="3" w:tplc="72B4C804">
      <w:start w:val="1"/>
      <w:numFmt w:val="decimal"/>
      <w:lvlText w:val="%4."/>
      <w:lvlJc w:val="left"/>
      <w:pPr>
        <w:tabs>
          <w:tab w:val="num" w:pos="2880"/>
        </w:tabs>
        <w:ind w:left="2880" w:hanging="360"/>
      </w:pPr>
    </w:lvl>
    <w:lvl w:ilvl="4" w:tplc="F518251A">
      <w:numFmt w:val="bullet"/>
      <w:lvlText w:val=""/>
      <w:lvlJc w:val="left"/>
      <w:pPr>
        <w:tabs>
          <w:tab w:val="num" w:pos="3600"/>
        </w:tabs>
        <w:ind w:left="3600" w:hanging="360"/>
      </w:pPr>
      <w:rPr>
        <w:rFonts w:ascii="Wingdings" w:hAnsi="Wingdings" w:hint="default"/>
        <w:b w:val="0"/>
        <w:i w:val="0"/>
        <w:sz w:val="24"/>
        <w:u w:val="none"/>
      </w:rPr>
    </w:lvl>
    <w:lvl w:ilvl="5" w:tplc="AD32F01C" w:tentative="1">
      <w:start w:val="1"/>
      <w:numFmt w:val="lowerRoman"/>
      <w:lvlText w:val="%6."/>
      <w:lvlJc w:val="right"/>
      <w:pPr>
        <w:tabs>
          <w:tab w:val="num" w:pos="4320"/>
        </w:tabs>
        <w:ind w:left="4320" w:hanging="180"/>
      </w:pPr>
    </w:lvl>
    <w:lvl w:ilvl="6" w:tplc="E18444F2" w:tentative="1">
      <w:start w:val="1"/>
      <w:numFmt w:val="decimal"/>
      <w:lvlText w:val="%7."/>
      <w:lvlJc w:val="left"/>
      <w:pPr>
        <w:tabs>
          <w:tab w:val="num" w:pos="5040"/>
        </w:tabs>
        <w:ind w:left="5040" w:hanging="360"/>
      </w:pPr>
    </w:lvl>
    <w:lvl w:ilvl="7" w:tplc="589A6F24" w:tentative="1">
      <w:start w:val="1"/>
      <w:numFmt w:val="lowerLetter"/>
      <w:lvlText w:val="%8."/>
      <w:lvlJc w:val="left"/>
      <w:pPr>
        <w:tabs>
          <w:tab w:val="num" w:pos="5760"/>
        </w:tabs>
        <w:ind w:left="5760" w:hanging="360"/>
      </w:pPr>
    </w:lvl>
    <w:lvl w:ilvl="8" w:tplc="108C15A8" w:tentative="1">
      <w:start w:val="1"/>
      <w:numFmt w:val="lowerRoman"/>
      <w:lvlText w:val="%9."/>
      <w:lvlJc w:val="right"/>
      <w:pPr>
        <w:tabs>
          <w:tab w:val="num" w:pos="6480"/>
        </w:tabs>
        <w:ind w:left="6480" w:hanging="180"/>
      </w:pPr>
    </w:lvl>
  </w:abstractNum>
  <w:abstractNum w:abstractNumId="22" w15:restartNumberingAfterBreak="0">
    <w:nsid w:val="270A5A27"/>
    <w:multiLevelType w:val="hybridMultilevel"/>
    <w:tmpl w:val="9DF2BDFE"/>
    <w:lvl w:ilvl="0" w:tplc="E406793C">
      <w:start w:val="3"/>
      <w:numFmt w:val="bullet"/>
      <w:lvlText w:val=""/>
      <w:lvlJc w:val="left"/>
      <w:pPr>
        <w:ind w:left="720" w:hanging="360"/>
      </w:pPr>
      <w:rPr>
        <w:rFonts w:ascii="Symbol" w:eastAsia="Calibri"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EA3DC6"/>
    <w:multiLevelType w:val="multilevel"/>
    <w:tmpl w:val="3E440B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AF07EEF"/>
    <w:multiLevelType w:val="hybridMultilevel"/>
    <w:tmpl w:val="F0B87A6C"/>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2C8D5AD3"/>
    <w:multiLevelType w:val="singleLevel"/>
    <w:tmpl w:val="82EE6B70"/>
    <w:lvl w:ilvl="0">
      <w:start w:val="1"/>
      <w:numFmt w:val="bullet"/>
      <w:pStyle w:val="ListNumber2Level4"/>
      <w:lvlText w:val=""/>
      <w:lvlJc w:val="left"/>
      <w:pPr>
        <w:tabs>
          <w:tab w:val="num" w:pos="1360"/>
        </w:tabs>
        <w:ind w:left="1360" w:hanging="283"/>
      </w:pPr>
      <w:rPr>
        <w:rFonts w:ascii="Symbol" w:hAnsi="Symbol"/>
      </w:rPr>
    </w:lvl>
  </w:abstractNum>
  <w:abstractNum w:abstractNumId="26" w15:restartNumberingAfterBreak="0">
    <w:nsid w:val="2E1C11C0"/>
    <w:multiLevelType w:val="hybridMultilevel"/>
    <w:tmpl w:val="4B848E3E"/>
    <w:lvl w:ilvl="0" w:tplc="EE9442D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E9E12B1"/>
    <w:multiLevelType w:val="hybridMultilevel"/>
    <w:tmpl w:val="D7AC975C"/>
    <w:lvl w:ilvl="0" w:tplc="8E9C9924">
      <w:start w:val="1"/>
      <w:numFmt w:val="bullet"/>
      <w:pStyle w:val="Puntoelenco2"/>
      <w:lvlText w:val=""/>
      <w:lvlJc w:val="left"/>
      <w:pPr>
        <w:tabs>
          <w:tab w:val="num" w:pos="720"/>
        </w:tabs>
        <w:ind w:left="720" w:hanging="360"/>
      </w:pPr>
      <w:rPr>
        <w:rFonts w:ascii="Symbol" w:hAnsi="Symbol" w:hint="default"/>
      </w:rPr>
    </w:lvl>
    <w:lvl w:ilvl="1" w:tplc="61124A9E">
      <w:start w:val="1"/>
      <w:numFmt w:val="bullet"/>
      <w:lvlText w:val="o"/>
      <w:lvlJc w:val="left"/>
      <w:pPr>
        <w:tabs>
          <w:tab w:val="num" w:pos="1440"/>
        </w:tabs>
        <w:ind w:left="1440" w:hanging="360"/>
      </w:pPr>
      <w:rPr>
        <w:rFonts w:ascii="Courier New" w:hAnsi="Courier New" w:cs="Eras Light ITC" w:hint="default"/>
      </w:rPr>
    </w:lvl>
    <w:lvl w:ilvl="2" w:tplc="E270A4DE" w:tentative="1">
      <w:start w:val="1"/>
      <w:numFmt w:val="bullet"/>
      <w:lvlText w:val=""/>
      <w:lvlJc w:val="left"/>
      <w:pPr>
        <w:tabs>
          <w:tab w:val="num" w:pos="2160"/>
        </w:tabs>
        <w:ind w:left="2160" w:hanging="360"/>
      </w:pPr>
      <w:rPr>
        <w:rFonts w:ascii="Wingdings" w:hAnsi="Wingdings" w:hint="default"/>
      </w:rPr>
    </w:lvl>
    <w:lvl w:ilvl="3" w:tplc="5B786A38" w:tentative="1">
      <w:start w:val="1"/>
      <w:numFmt w:val="bullet"/>
      <w:lvlText w:val=""/>
      <w:lvlJc w:val="left"/>
      <w:pPr>
        <w:tabs>
          <w:tab w:val="num" w:pos="2880"/>
        </w:tabs>
        <w:ind w:left="2880" w:hanging="360"/>
      </w:pPr>
      <w:rPr>
        <w:rFonts w:ascii="Symbol" w:hAnsi="Symbol" w:hint="default"/>
      </w:rPr>
    </w:lvl>
    <w:lvl w:ilvl="4" w:tplc="4EAC87BC" w:tentative="1">
      <w:start w:val="1"/>
      <w:numFmt w:val="bullet"/>
      <w:lvlText w:val="o"/>
      <w:lvlJc w:val="left"/>
      <w:pPr>
        <w:tabs>
          <w:tab w:val="num" w:pos="3600"/>
        </w:tabs>
        <w:ind w:left="3600" w:hanging="360"/>
      </w:pPr>
      <w:rPr>
        <w:rFonts w:ascii="Courier New" w:hAnsi="Courier New" w:cs="Eras Light ITC" w:hint="default"/>
      </w:rPr>
    </w:lvl>
    <w:lvl w:ilvl="5" w:tplc="B998AB58" w:tentative="1">
      <w:start w:val="1"/>
      <w:numFmt w:val="bullet"/>
      <w:lvlText w:val=""/>
      <w:lvlJc w:val="left"/>
      <w:pPr>
        <w:tabs>
          <w:tab w:val="num" w:pos="4320"/>
        </w:tabs>
        <w:ind w:left="4320" w:hanging="360"/>
      </w:pPr>
      <w:rPr>
        <w:rFonts w:ascii="Wingdings" w:hAnsi="Wingdings" w:hint="default"/>
      </w:rPr>
    </w:lvl>
    <w:lvl w:ilvl="6" w:tplc="D2660ABC" w:tentative="1">
      <w:start w:val="1"/>
      <w:numFmt w:val="bullet"/>
      <w:lvlText w:val=""/>
      <w:lvlJc w:val="left"/>
      <w:pPr>
        <w:tabs>
          <w:tab w:val="num" w:pos="5040"/>
        </w:tabs>
        <w:ind w:left="5040" w:hanging="360"/>
      </w:pPr>
      <w:rPr>
        <w:rFonts w:ascii="Symbol" w:hAnsi="Symbol" w:hint="default"/>
      </w:rPr>
    </w:lvl>
    <w:lvl w:ilvl="7" w:tplc="3CDC1D8C" w:tentative="1">
      <w:start w:val="1"/>
      <w:numFmt w:val="bullet"/>
      <w:lvlText w:val="o"/>
      <w:lvlJc w:val="left"/>
      <w:pPr>
        <w:tabs>
          <w:tab w:val="num" w:pos="5760"/>
        </w:tabs>
        <w:ind w:left="5760" w:hanging="360"/>
      </w:pPr>
      <w:rPr>
        <w:rFonts w:ascii="Courier New" w:hAnsi="Courier New" w:cs="Eras Light ITC" w:hint="default"/>
      </w:rPr>
    </w:lvl>
    <w:lvl w:ilvl="8" w:tplc="D0A2503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255CE1"/>
    <w:multiLevelType w:val="hybridMultilevel"/>
    <w:tmpl w:val="B8B449F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0184784"/>
    <w:multiLevelType w:val="multilevel"/>
    <w:tmpl w:val="A8D8F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03B1746"/>
    <w:multiLevelType w:val="hybridMultilevel"/>
    <w:tmpl w:val="338031D2"/>
    <w:lvl w:ilvl="0" w:tplc="0410000F">
      <w:start w:val="1"/>
      <w:numFmt w:val="decimal"/>
      <w:lvlText w:val="%1."/>
      <w:lvlJc w:val="left"/>
      <w:pPr>
        <w:ind w:left="1499" w:hanging="360"/>
      </w:pPr>
    </w:lvl>
    <w:lvl w:ilvl="1" w:tplc="04100019" w:tentative="1">
      <w:start w:val="1"/>
      <w:numFmt w:val="lowerLetter"/>
      <w:lvlText w:val="%2."/>
      <w:lvlJc w:val="left"/>
      <w:pPr>
        <w:ind w:left="2219" w:hanging="360"/>
      </w:pPr>
    </w:lvl>
    <w:lvl w:ilvl="2" w:tplc="0410001B" w:tentative="1">
      <w:start w:val="1"/>
      <w:numFmt w:val="lowerRoman"/>
      <w:lvlText w:val="%3."/>
      <w:lvlJc w:val="right"/>
      <w:pPr>
        <w:ind w:left="2939" w:hanging="180"/>
      </w:pPr>
    </w:lvl>
    <w:lvl w:ilvl="3" w:tplc="0410000F" w:tentative="1">
      <w:start w:val="1"/>
      <w:numFmt w:val="decimal"/>
      <w:lvlText w:val="%4."/>
      <w:lvlJc w:val="left"/>
      <w:pPr>
        <w:ind w:left="3659" w:hanging="360"/>
      </w:pPr>
    </w:lvl>
    <w:lvl w:ilvl="4" w:tplc="04100019" w:tentative="1">
      <w:start w:val="1"/>
      <w:numFmt w:val="lowerLetter"/>
      <w:lvlText w:val="%5."/>
      <w:lvlJc w:val="left"/>
      <w:pPr>
        <w:ind w:left="4379" w:hanging="360"/>
      </w:pPr>
    </w:lvl>
    <w:lvl w:ilvl="5" w:tplc="0410001B" w:tentative="1">
      <w:start w:val="1"/>
      <w:numFmt w:val="lowerRoman"/>
      <w:lvlText w:val="%6."/>
      <w:lvlJc w:val="right"/>
      <w:pPr>
        <w:ind w:left="5099" w:hanging="180"/>
      </w:pPr>
    </w:lvl>
    <w:lvl w:ilvl="6" w:tplc="0410000F" w:tentative="1">
      <w:start w:val="1"/>
      <w:numFmt w:val="decimal"/>
      <w:lvlText w:val="%7."/>
      <w:lvlJc w:val="left"/>
      <w:pPr>
        <w:ind w:left="5819" w:hanging="360"/>
      </w:pPr>
    </w:lvl>
    <w:lvl w:ilvl="7" w:tplc="04100019" w:tentative="1">
      <w:start w:val="1"/>
      <w:numFmt w:val="lowerLetter"/>
      <w:lvlText w:val="%8."/>
      <w:lvlJc w:val="left"/>
      <w:pPr>
        <w:ind w:left="6539" w:hanging="360"/>
      </w:pPr>
    </w:lvl>
    <w:lvl w:ilvl="8" w:tplc="0410001B" w:tentative="1">
      <w:start w:val="1"/>
      <w:numFmt w:val="lowerRoman"/>
      <w:lvlText w:val="%9."/>
      <w:lvlJc w:val="right"/>
      <w:pPr>
        <w:ind w:left="7259" w:hanging="180"/>
      </w:pPr>
    </w:lvl>
  </w:abstractNum>
  <w:abstractNum w:abstractNumId="31" w15:restartNumberingAfterBreak="0">
    <w:nsid w:val="329A7048"/>
    <w:multiLevelType w:val="multilevel"/>
    <w:tmpl w:val="869EC1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3476DC5"/>
    <w:multiLevelType w:val="hybridMultilevel"/>
    <w:tmpl w:val="F79E1A24"/>
    <w:lvl w:ilvl="0" w:tplc="17CC6A24">
      <w:start w:val="1"/>
      <w:numFmt w:val="bullet"/>
      <w:pStyle w:val="ListDash2"/>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Eras Light ITC"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Eras Light ITC"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Eras Light ITC"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47E1001"/>
    <w:multiLevelType w:val="multilevel"/>
    <w:tmpl w:val="3CCCD40C"/>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4" w15:restartNumberingAfterBreak="0">
    <w:nsid w:val="34FD1AE0"/>
    <w:multiLevelType w:val="hybridMultilevel"/>
    <w:tmpl w:val="778E10D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35CD2D21"/>
    <w:multiLevelType w:val="hybridMultilevel"/>
    <w:tmpl w:val="4A2A8FAE"/>
    <w:lvl w:ilvl="0" w:tplc="5A086626">
      <w:start w:val="1"/>
      <w:numFmt w:val="decimal"/>
      <w:pStyle w:val="Numeroelenco5"/>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36BA3799"/>
    <w:multiLevelType w:val="hybridMultilevel"/>
    <w:tmpl w:val="EBD05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7B13E57"/>
    <w:multiLevelType w:val="multilevel"/>
    <w:tmpl w:val="8ED855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37DD5370"/>
    <w:multiLevelType w:val="hybridMultilevel"/>
    <w:tmpl w:val="61149B98"/>
    <w:lvl w:ilvl="0" w:tplc="244A813A">
      <w:start w:val="1"/>
      <w:numFmt w:val="bullet"/>
      <w:pStyle w:val="ListDash3"/>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Eras Light IT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E05150"/>
    <w:multiLevelType w:val="hybridMultilevel"/>
    <w:tmpl w:val="3434FCA4"/>
    <w:lvl w:ilvl="0" w:tplc="BFCA35CA">
      <w:start w:val="1"/>
      <w:numFmt w:val="bullet"/>
      <w:lvlText w:val="o"/>
      <w:lvlJc w:val="left"/>
      <w:pPr>
        <w:ind w:left="1440" w:hanging="360"/>
      </w:pPr>
      <w:rPr>
        <w:rFonts w:ascii="Courier New" w:hAnsi="Courier New" w:cs="Courier New"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3A7730C4"/>
    <w:multiLevelType w:val="singleLevel"/>
    <w:tmpl w:val="456C96DE"/>
    <w:lvl w:ilvl="0">
      <w:start w:val="1"/>
      <w:numFmt w:val="bullet"/>
      <w:pStyle w:val="Style1"/>
      <w:lvlText w:val=""/>
      <w:lvlJc w:val="left"/>
      <w:pPr>
        <w:tabs>
          <w:tab w:val="num" w:pos="765"/>
        </w:tabs>
        <w:ind w:left="765" w:hanging="283"/>
      </w:pPr>
      <w:rPr>
        <w:rFonts w:ascii="Symbol" w:hAnsi="Symbol"/>
      </w:rPr>
    </w:lvl>
  </w:abstractNum>
  <w:abstractNum w:abstractNumId="41" w15:restartNumberingAfterBreak="0">
    <w:nsid w:val="3A8246D0"/>
    <w:multiLevelType w:val="multilevel"/>
    <w:tmpl w:val="B41661B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AF05879"/>
    <w:multiLevelType w:val="multilevel"/>
    <w:tmpl w:val="EA7AF0B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BBB3E85"/>
    <w:multiLevelType w:val="hybridMultilevel"/>
    <w:tmpl w:val="601C717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DDD1123"/>
    <w:multiLevelType w:val="multilevel"/>
    <w:tmpl w:val="620247F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2" w:hAnsi="Wingdings 2" w:hint="default"/>
      </w:rPr>
    </w:lvl>
    <w:lvl w:ilvl="2">
      <w:start w:val="1"/>
      <w:numFmt w:val="bullet"/>
      <w:lvlText w:val="■"/>
      <w:lvlJc w:val="left"/>
      <w:pPr>
        <w:tabs>
          <w:tab w:val="num" w:pos="0"/>
        </w:tabs>
        <w:ind w:left="2160" w:hanging="360"/>
      </w:pPr>
      <w:rPr>
        <w:rFonts w:ascii="OpenSymbol" w:hAnsi="OpenSymbol" w:hint="default"/>
      </w:rPr>
    </w:lvl>
    <w:lvl w:ilvl="3">
      <w:start w:val="1"/>
      <w:numFmt w:val="bullet"/>
      <w:lvlText w:val=""/>
      <w:lvlJc w:val="left"/>
      <w:pPr>
        <w:tabs>
          <w:tab w:val="num" w:pos="0"/>
        </w:tabs>
        <w:ind w:left="2880" w:hanging="360"/>
      </w:pPr>
      <w:rPr>
        <w:rFonts w:ascii="Wingdings" w:hAnsi="Wingdings" w:hint="default"/>
      </w:rPr>
    </w:lvl>
    <w:lvl w:ilvl="4">
      <w:start w:val="1"/>
      <w:numFmt w:val="bullet"/>
      <w:lvlText w:val=""/>
      <w:lvlJc w:val="left"/>
      <w:pPr>
        <w:tabs>
          <w:tab w:val="num" w:pos="0"/>
        </w:tabs>
        <w:ind w:left="3600" w:hanging="360"/>
      </w:pPr>
      <w:rPr>
        <w:rFonts w:ascii="Wingdings 2" w:hAnsi="Wingdings 2" w:hint="default"/>
      </w:rPr>
    </w:lvl>
    <w:lvl w:ilvl="5">
      <w:start w:val="1"/>
      <w:numFmt w:val="bullet"/>
      <w:lvlText w:val="■"/>
      <w:lvlJc w:val="left"/>
      <w:pPr>
        <w:tabs>
          <w:tab w:val="num" w:pos="0"/>
        </w:tabs>
        <w:ind w:left="4320" w:hanging="360"/>
      </w:pPr>
      <w:rPr>
        <w:rFonts w:ascii="OpenSymbol" w:hAnsi="OpenSymbol" w:hint="default"/>
      </w:rPr>
    </w:lvl>
    <w:lvl w:ilvl="6">
      <w:start w:val="1"/>
      <w:numFmt w:val="bullet"/>
      <w:lvlText w:val=""/>
      <w:lvlJc w:val="left"/>
      <w:pPr>
        <w:tabs>
          <w:tab w:val="num" w:pos="0"/>
        </w:tabs>
        <w:ind w:left="5040" w:hanging="360"/>
      </w:pPr>
      <w:rPr>
        <w:rFonts w:ascii="Wingdings" w:hAnsi="Wingdings" w:hint="default"/>
      </w:rPr>
    </w:lvl>
    <w:lvl w:ilvl="7">
      <w:start w:val="1"/>
      <w:numFmt w:val="bullet"/>
      <w:lvlText w:val=""/>
      <w:lvlJc w:val="left"/>
      <w:pPr>
        <w:tabs>
          <w:tab w:val="num" w:pos="0"/>
        </w:tabs>
        <w:ind w:left="5760" w:hanging="360"/>
      </w:pPr>
      <w:rPr>
        <w:rFonts w:ascii="Wingdings 2" w:hAnsi="Wingdings 2" w:hint="default"/>
      </w:rPr>
    </w:lvl>
    <w:lvl w:ilvl="8">
      <w:start w:val="1"/>
      <w:numFmt w:val="bullet"/>
      <w:lvlText w:val="■"/>
      <w:lvlJc w:val="left"/>
      <w:pPr>
        <w:tabs>
          <w:tab w:val="num" w:pos="0"/>
        </w:tabs>
        <w:ind w:left="6480" w:hanging="360"/>
      </w:pPr>
      <w:rPr>
        <w:rFonts w:ascii="OpenSymbol" w:hAnsi="OpenSymbol" w:hint="default"/>
      </w:rPr>
    </w:lvl>
  </w:abstractNum>
  <w:abstractNum w:abstractNumId="45" w15:restartNumberingAfterBreak="0">
    <w:nsid w:val="40082ACA"/>
    <w:multiLevelType w:val="hybridMultilevel"/>
    <w:tmpl w:val="8918EAA0"/>
    <w:lvl w:ilvl="0" w:tplc="5A086626">
      <w:start w:val="1"/>
      <w:numFmt w:val="bullet"/>
      <w:pStyle w:val="Puntoelenco3"/>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Eras Light IT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AppendixHead"/>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45D787D"/>
    <w:multiLevelType w:val="hybridMultilevel"/>
    <w:tmpl w:val="30E8B7C2"/>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44A815B8"/>
    <w:multiLevelType w:val="multilevel"/>
    <w:tmpl w:val="BE565C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4B76741"/>
    <w:multiLevelType w:val="hybridMultilevel"/>
    <w:tmpl w:val="2A6CEB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5481EA4"/>
    <w:multiLevelType w:val="multilevel"/>
    <w:tmpl w:val="28525E6E"/>
    <w:lvl w:ilvl="0">
      <w:start w:val="1"/>
      <w:numFmt w:val="decimal"/>
      <w:pStyle w:val="heading4"/>
      <w:lvlText w:val="(%1)"/>
      <w:lvlJc w:val="left"/>
      <w:pPr>
        <w:tabs>
          <w:tab w:val="num" w:pos="1786"/>
        </w:tabs>
        <w:ind w:left="1786" w:hanging="709"/>
      </w:pPr>
    </w:lvl>
    <w:lvl w:ilvl="1">
      <w:start w:val="1"/>
      <w:numFmt w:val="lowerLetter"/>
      <w:pStyle w:val="ZCom"/>
      <w:lvlText w:val="(%2)"/>
      <w:lvlJc w:val="left"/>
      <w:pPr>
        <w:tabs>
          <w:tab w:val="num" w:pos="2494"/>
        </w:tabs>
        <w:ind w:left="2494" w:hanging="708"/>
      </w:pPr>
    </w:lvl>
    <w:lvl w:ilvl="2">
      <w:start w:val="1"/>
      <w:numFmt w:val="bullet"/>
      <w:lvlText w:val="–"/>
      <w:lvlJc w:val="left"/>
      <w:pPr>
        <w:tabs>
          <w:tab w:val="num" w:pos="3203"/>
        </w:tabs>
        <w:ind w:left="3203" w:hanging="709"/>
      </w:pPr>
      <w:rPr>
        <w:rFonts w:ascii="Times New Roman" w:hAnsi="Times New Roman"/>
      </w:rPr>
    </w:lvl>
    <w:lvl w:ilvl="3">
      <w:start w:val="1"/>
      <w:numFmt w:val="bullet"/>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465D172F"/>
    <w:multiLevelType w:val="multilevel"/>
    <w:tmpl w:val="6AEE9BA4"/>
    <w:lvl w:ilvl="0">
      <w:start w:val="1"/>
      <w:numFmt w:val="decimal"/>
      <w:lvlText w:val="(%1)"/>
      <w:lvlJc w:val="left"/>
      <w:pPr>
        <w:tabs>
          <w:tab w:val="num" w:pos="1191"/>
        </w:tabs>
        <w:ind w:left="1191" w:hanging="709"/>
      </w:pPr>
    </w:lvl>
    <w:lvl w:ilvl="1">
      <w:start w:val="1"/>
      <w:numFmt w:val="lowerLetter"/>
      <w:pStyle w:val="Firmadipostaelettronica"/>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6614543"/>
    <w:multiLevelType w:val="multilevel"/>
    <w:tmpl w:val="981CED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353"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3" w15:restartNumberingAfterBreak="0">
    <w:nsid w:val="4751437E"/>
    <w:multiLevelType w:val="hybridMultilevel"/>
    <w:tmpl w:val="D6F64004"/>
    <w:lvl w:ilvl="0" w:tplc="7DEA068E">
      <w:start w:val="3"/>
      <w:numFmt w:val="bullet"/>
      <w:pStyle w:val="ListNumber1"/>
      <w:lvlText w:val="-"/>
      <w:lvlJc w:val="left"/>
      <w:pPr>
        <w:tabs>
          <w:tab w:val="num" w:pos="780"/>
        </w:tabs>
        <w:ind w:left="780" w:hanging="360"/>
      </w:pPr>
      <w:rPr>
        <w:rFonts w:ascii="Times New Roman" w:eastAsia="Times New Roman" w:hAnsi="Times New Roman" w:cs="Times New Roman" w:hint="default"/>
      </w:rPr>
    </w:lvl>
    <w:lvl w:ilvl="1" w:tplc="E0ACBEFC">
      <w:start w:val="1"/>
      <w:numFmt w:val="bullet"/>
      <w:pStyle w:val="ListNumber1Level2"/>
      <w:lvlText w:val="o"/>
      <w:lvlJc w:val="left"/>
      <w:pPr>
        <w:tabs>
          <w:tab w:val="num" w:pos="1800"/>
        </w:tabs>
        <w:ind w:left="1800" w:hanging="360"/>
      </w:pPr>
      <w:rPr>
        <w:rFonts w:ascii="Courier New" w:hAnsi="Courier New" w:cs="Eras Light ITC" w:hint="default"/>
      </w:rPr>
    </w:lvl>
    <w:lvl w:ilvl="2" w:tplc="6538ABDC" w:tentative="1">
      <w:start w:val="1"/>
      <w:numFmt w:val="bullet"/>
      <w:pStyle w:val="ListNumber1Level3"/>
      <w:lvlText w:val=""/>
      <w:lvlJc w:val="left"/>
      <w:pPr>
        <w:tabs>
          <w:tab w:val="num" w:pos="2520"/>
        </w:tabs>
        <w:ind w:left="2520" w:hanging="360"/>
      </w:pPr>
      <w:rPr>
        <w:rFonts w:ascii="Wingdings" w:hAnsi="Wingdings" w:hint="default"/>
      </w:rPr>
    </w:lvl>
    <w:lvl w:ilvl="3" w:tplc="88C4679A" w:tentative="1">
      <w:start w:val="1"/>
      <w:numFmt w:val="bullet"/>
      <w:lvlText w:val=""/>
      <w:lvlJc w:val="left"/>
      <w:pPr>
        <w:tabs>
          <w:tab w:val="num" w:pos="3240"/>
        </w:tabs>
        <w:ind w:left="3240" w:hanging="360"/>
      </w:pPr>
      <w:rPr>
        <w:rFonts w:ascii="Symbol" w:hAnsi="Symbol" w:hint="default"/>
      </w:rPr>
    </w:lvl>
    <w:lvl w:ilvl="4" w:tplc="17A80170" w:tentative="1">
      <w:start w:val="1"/>
      <w:numFmt w:val="bullet"/>
      <w:lvlText w:val="o"/>
      <w:lvlJc w:val="left"/>
      <w:pPr>
        <w:tabs>
          <w:tab w:val="num" w:pos="3960"/>
        </w:tabs>
        <w:ind w:left="3960" w:hanging="360"/>
      </w:pPr>
      <w:rPr>
        <w:rFonts w:ascii="Courier New" w:hAnsi="Courier New" w:cs="Eras Light ITC" w:hint="default"/>
      </w:rPr>
    </w:lvl>
    <w:lvl w:ilvl="5" w:tplc="62608A6E" w:tentative="1">
      <w:start w:val="1"/>
      <w:numFmt w:val="bullet"/>
      <w:lvlText w:val=""/>
      <w:lvlJc w:val="left"/>
      <w:pPr>
        <w:tabs>
          <w:tab w:val="num" w:pos="4680"/>
        </w:tabs>
        <w:ind w:left="4680" w:hanging="360"/>
      </w:pPr>
      <w:rPr>
        <w:rFonts w:ascii="Wingdings" w:hAnsi="Wingdings" w:hint="default"/>
      </w:rPr>
    </w:lvl>
    <w:lvl w:ilvl="6" w:tplc="17B001EA" w:tentative="1">
      <w:start w:val="1"/>
      <w:numFmt w:val="bullet"/>
      <w:lvlText w:val=""/>
      <w:lvlJc w:val="left"/>
      <w:pPr>
        <w:tabs>
          <w:tab w:val="num" w:pos="5400"/>
        </w:tabs>
        <w:ind w:left="5400" w:hanging="360"/>
      </w:pPr>
      <w:rPr>
        <w:rFonts w:ascii="Symbol" w:hAnsi="Symbol" w:hint="default"/>
      </w:rPr>
    </w:lvl>
    <w:lvl w:ilvl="7" w:tplc="BD748F52" w:tentative="1">
      <w:start w:val="1"/>
      <w:numFmt w:val="bullet"/>
      <w:lvlText w:val="o"/>
      <w:lvlJc w:val="left"/>
      <w:pPr>
        <w:tabs>
          <w:tab w:val="num" w:pos="6120"/>
        </w:tabs>
        <w:ind w:left="6120" w:hanging="360"/>
      </w:pPr>
      <w:rPr>
        <w:rFonts w:ascii="Courier New" w:hAnsi="Courier New" w:cs="Eras Light ITC" w:hint="default"/>
      </w:rPr>
    </w:lvl>
    <w:lvl w:ilvl="8" w:tplc="BDE21CFA"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47984BB3"/>
    <w:multiLevelType w:val="hybridMultilevel"/>
    <w:tmpl w:val="6E96CE92"/>
    <w:lvl w:ilvl="0" w:tplc="244A813A">
      <w:start w:val="3"/>
      <w:numFmt w:val="bullet"/>
      <w:pStyle w:val="Numeroelenco3"/>
      <w:lvlText w:val="-"/>
      <w:lvlJc w:val="left"/>
      <w:pPr>
        <w:tabs>
          <w:tab w:val="num" w:pos="780"/>
        </w:tabs>
        <w:ind w:left="780" w:hanging="360"/>
      </w:pPr>
      <w:rPr>
        <w:rFonts w:ascii="Times New Roman" w:eastAsia="Times New Roman" w:hAnsi="Times New Roman" w:cs="Times New Roman" w:hint="default"/>
      </w:rPr>
    </w:lvl>
    <w:lvl w:ilvl="1" w:tplc="04090003">
      <w:numFmt w:val="bullet"/>
      <w:pStyle w:val="ListNumber3Level2"/>
      <w:lvlText w:val="-"/>
      <w:lvlJc w:val="left"/>
      <w:pPr>
        <w:tabs>
          <w:tab w:val="num" w:pos="1800"/>
        </w:tabs>
        <w:ind w:left="1800" w:hanging="360"/>
      </w:pPr>
      <w:rPr>
        <w:rFonts w:ascii="Arial" w:hAnsi="Arial" w:hint="default"/>
        <w:b w:val="0"/>
        <w:i w:val="0"/>
        <w:color w:val="auto"/>
        <w:u w:val="none"/>
      </w:rPr>
    </w:lvl>
    <w:lvl w:ilvl="2" w:tplc="04090005" w:tentative="1">
      <w:start w:val="1"/>
      <w:numFmt w:val="bullet"/>
      <w:pStyle w:val="ListNumber3Level3"/>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Eras Light ITC"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Eras Light ITC"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48860AAB"/>
    <w:multiLevelType w:val="multilevel"/>
    <w:tmpl w:val="E8744BD2"/>
    <w:lvl w:ilvl="0">
      <w:start w:val="1"/>
      <w:numFmt w:val="decimal"/>
      <w:pStyle w:val="Default"/>
      <w:lvlText w:val="(%1)"/>
      <w:lvlJc w:val="left"/>
      <w:pPr>
        <w:tabs>
          <w:tab w:val="num" w:pos="3589"/>
        </w:tabs>
        <w:ind w:left="3589" w:hanging="709"/>
      </w:pPr>
    </w:lvl>
    <w:lvl w:ilvl="1">
      <w:start w:val="1"/>
      <w:numFmt w:val="lowerLetter"/>
      <w:lvlText w:val="(%2)"/>
      <w:lvlJc w:val="left"/>
      <w:pPr>
        <w:tabs>
          <w:tab w:val="num" w:pos="4297"/>
        </w:tabs>
        <w:ind w:left="4297" w:hanging="708"/>
      </w:pPr>
    </w:lvl>
    <w:lvl w:ilvl="2">
      <w:start w:val="1"/>
      <w:numFmt w:val="bullet"/>
      <w:lvlText w:val="–"/>
      <w:lvlJc w:val="left"/>
      <w:pPr>
        <w:tabs>
          <w:tab w:val="num" w:pos="5006"/>
        </w:tabs>
        <w:ind w:left="5006" w:hanging="709"/>
      </w:pPr>
      <w:rPr>
        <w:rFonts w:ascii="Times New Roman" w:hAnsi="Times New Roman"/>
      </w:rPr>
    </w:lvl>
    <w:lvl w:ilvl="3">
      <w:start w:val="1"/>
      <w:numFmt w:val="bullet"/>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48E252AA"/>
    <w:multiLevelType w:val="hybridMultilevel"/>
    <w:tmpl w:val="04684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AB41162"/>
    <w:multiLevelType w:val="hybridMultilevel"/>
    <w:tmpl w:val="001455A6"/>
    <w:lvl w:ilvl="0" w:tplc="EE9442D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AF26586"/>
    <w:multiLevelType w:val="hybridMultilevel"/>
    <w:tmpl w:val="C706B3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D741430"/>
    <w:multiLevelType w:val="hybridMultilevel"/>
    <w:tmpl w:val="E0C23114"/>
    <w:lvl w:ilvl="0" w:tplc="1794FDBA">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13E7832"/>
    <w:multiLevelType w:val="hybridMultilevel"/>
    <w:tmpl w:val="D39EDA54"/>
    <w:lvl w:ilvl="0" w:tplc="5A086626">
      <w:start w:val="1"/>
      <w:numFmt w:val="bullet"/>
      <w:pStyle w:val="ListDash"/>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Eras Light ITC" w:hint="default"/>
      </w:rPr>
    </w:lvl>
    <w:lvl w:ilvl="2" w:tplc="04090005">
      <w:start w:val="1"/>
      <w:numFmt w:val="lowerLetter"/>
      <w:lvlText w:val="(%3)"/>
      <w:lvlJc w:val="left"/>
      <w:pPr>
        <w:tabs>
          <w:tab w:val="num" w:pos="284"/>
        </w:tabs>
        <w:ind w:left="284" w:hanging="284"/>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21B25CE"/>
    <w:multiLevelType w:val="hybridMultilevel"/>
    <w:tmpl w:val="F1F01766"/>
    <w:lvl w:ilvl="0" w:tplc="04100003">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2" w15:restartNumberingAfterBreak="0">
    <w:nsid w:val="5473020B"/>
    <w:multiLevelType w:val="hybridMultilevel"/>
    <w:tmpl w:val="73C60A3E"/>
    <w:lvl w:ilvl="0" w:tplc="244A813A">
      <w:numFmt w:val="bullet"/>
      <w:pStyle w:val="Puntoelenco5"/>
      <w:lvlText w:val="-"/>
      <w:lvlJc w:val="left"/>
      <w:pPr>
        <w:tabs>
          <w:tab w:val="num" w:pos="720"/>
        </w:tabs>
        <w:ind w:left="720" w:hanging="360"/>
      </w:pPr>
      <w:rPr>
        <w:rFonts w:ascii="Times New Roman" w:eastAsia="Times New Roman" w:hAnsi="Times New Roman" w:cs="Times New Roman" w:hint="default"/>
      </w:rPr>
    </w:lvl>
    <w:lvl w:ilvl="1" w:tplc="04060003">
      <w:start w:val="1"/>
      <w:numFmt w:val="decimal"/>
      <w:lvlText w:val="%2."/>
      <w:lvlJc w:val="left"/>
      <w:pPr>
        <w:tabs>
          <w:tab w:val="num" w:pos="1440"/>
        </w:tabs>
        <w:ind w:left="1440" w:hanging="360"/>
      </w:pPr>
      <w:rPr>
        <w:rFonts w:hint="default"/>
      </w:rPr>
    </w:lvl>
    <w:lvl w:ilvl="2" w:tplc="5F5EF3BA"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Eras Light ITC"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Eras Light ITC"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BD0BEC"/>
    <w:multiLevelType w:val="singleLevel"/>
    <w:tmpl w:val="72D6F376"/>
    <w:lvl w:ilvl="0">
      <w:start w:val="1"/>
      <w:numFmt w:val="bullet"/>
      <w:pStyle w:val="ListNumber1Level4"/>
      <w:lvlText w:val=""/>
      <w:lvlJc w:val="left"/>
      <w:pPr>
        <w:tabs>
          <w:tab w:val="num" w:pos="283"/>
        </w:tabs>
        <w:ind w:left="283" w:hanging="283"/>
      </w:pPr>
      <w:rPr>
        <w:rFonts w:ascii="Symbol" w:hAnsi="Symbol"/>
      </w:rPr>
    </w:lvl>
  </w:abstractNum>
  <w:abstractNum w:abstractNumId="64" w15:restartNumberingAfterBreak="0">
    <w:nsid w:val="55E32952"/>
    <w:multiLevelType w:val="hybridMultilevel"/>
    <w:tmpl w:val="D6262BD0"/>
    <w:lvl w:ilvl="0" w:tplc="FB0C812E">
      <w:start w:val="1"/>
      <w:numFmt w:val="bullet"/>
      <w:pStyle w:val="Puntoelenco4"/>
      <w:lvlText w:val=""/>
      <w:lvlJc w:val="left"/>
      <w:pPr>
        <w:tabs>
          <w:tab w:val="num" w:pos="720"/>
        </w:tabs>
        <w:ind w:left="720" w:hanging="360"/>
      </w:pPr>
      <w:rPr>
        <w:rFonts w:ascii="Symbol" w:hAnsi="Symbol" w:hint="default"/>
      </w:rPr>
    </w:lvl>
    <w:lvl w:ilvl="1" w:tplc="49745E1E" w:tentative="1">
      <w:start w:val="1"/>
      <w:numFmt w:val="bullet"/>
      <w:lvlText w:val="o"/>
      <w:lvlJc w:val="left"/>
      <w:pPr>
        <w:tabs>
          <w:tab w:val="num" w:pos="1440"/>
        </w:tabs>
        <w:ind w:left="1440" w:hanging="360"/>
      </w:pPr>
      <w:rPr>
        <w:rFonts w:ascii="Courier New" w:hAnsi="Courier New" w:cs="Eras Light ITC" w:hint="default"/>
      </w:rPr>
    </w:lvl>
    <w:lvl w:ilvl="2" w:tplc="018A7760" w:tentative="1">
      <w:start w:val="1"/>
      <w:numFmt w:val="bullet"/>
      <w:lvlText w:val=""/>
      <w:lvlJc w:val="left"/>
      <w:pPr>
        <w:tabs>
          <w:tab w:val="num" w:pos="2160"/>
        </w:tabs>
        <w:ind w:left="2160" w:hanging="360"/>
      </w:pPr>
      <w:rPr>
        <w:rFonts w:ascii="Wingdings" w:hAnsi="Wingdings" w:hint="default"/>
      </w:rPr>
    </w:lvl>
    <w:lvl w:ilvl="3" w:tplc="121E60F0" w:tentative="1">
      <w:start w:val="1"/>
      <w:numFmt w:val="bullet"/>
      <w:lvlText w:val=""/>
      <w:lvlJc w:val="left"/>
      <w:pPr>
        <w:tabs>
          <w:tab w:val="num" w:pos="2880"/>
        </w:tabs>
        <w:ind w:left="2880" w:hanging="360"/>
      </w:pPr>
      <w:rPr>
        <w:rFonts w:ascii="Symbol" w:hAnsi="Symbol" w:hint="default"/>
      </w:rPr>
    </w:lvl>
    <w:lvl w:ilvl="4" w:tplc="4CC454B0" w:tentative="1">
      <w:start w:val="1"/>
      <w:numFmt w:val="bullet"/>
      <w:lvlText w:val="o"/>
      <w:lvlJc w:val="left"/>
      <w:pPr>
        <w:tabs>
          <w:tab w:val="num" w:pos="3600"/>
        </w:tabs>
        <w:ind w:left="3600" w:hanging="360"/>
      </w:pPr>
      <w:rPr>
        <w:rFonts w:ascii="Courier New" w:hAnsi="Courier New" w:cs="Eras Light ITC" w:hint="default"/>
      </w:rPr>
    </w:lvl>
    <w:lvl w:ilvl="5" w:tplc="52088520" w:tentative="1">
      <w:start w:val="1"/>
      <w:numFmt w:val="bullet"/>
      <w:lvlText w:val=""/>
      <w:lvlJc w:val="left"/>
      <w:pPr>
        <w:tabs>
          <w:tab w:val="num" w:pos="4320"/>
        </w:tabs>
        <w:ind w:left="4320" w:hanging="360"/>
      </w:pPr>
      <w:rPr>
        <w:rFonts w:ascii="Wingdings" w:hAnsi="Wingdings" w:hint="default"/>
      </w:rPr>
    </w:lvl>
    <w:lvl w:ilvl="6" w:tplc="9A3A516E" w:tentative="1">
      <w:start w:val="1"/>
      <w:numFmt w:val="bullet"/>
      <w:lvlText w:val=""/>
      <w:lvlJc w:val="left"/>
      <w:pPr>
        <w:tabs>
          <w:tab w:val="num" w:pos="5040"/>
        </w:tabs>
        <w:ind w:left="5040" w:hanging="360"/>
      </w:pPr>
      <w:rPr>
        <w:rFonts w:ascii="Symbol" w:hAnsi="Symbol" w:hint="default"/>
      </w:rPr>
    </w:lvl>
    <w:lvl w:ilvl="7" w:tplc="569024AE" w:tentative="1">
      <w:start w:val="1"/>
      <w:numFmt w:val="bullet"/>
      <w:lvlText w:val="o"/>
      <w:lvlJc w:val="left"/>
      <w:pPr>
        <w:tabs>
          <w:tab w:val="num" w:pos="5760"/>
        </w:tabs>
        <w:ind w:left="5760" w:hanging="360"/>
      </w:pPr>
      <w:rPr>
        <w:rFonts w:ascii="Courier New" w:hAnsi="Courier New" w:cs="Eras Light ITC" w:hint="default"/>
      </w:rPr>
    </w:lvl>
    <w:lvl w:ilvl="8" w:tplc="7A8E33B8"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693893"/>
    <w:multiLevelType w:val="hybridMultilevel"/>
    <w:tmpl w:val="327653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6" w15:restartNumberingAfterBreak="0">
    <w:nsid w:val="576E70BD"/>
    <w:multiLevelType w:val="hybridMultilevel"/>
    <w:tmpl w:val="C1601166"/>
    <w:lvl w:ilvl="0" w:tplc="04100003">
      <w:start w:val="1"/>
      <w:numFmt w:val="bullet"/>
      <w:lvlText w:val="o"/>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7" w15:restartNumberingAfterBreak="0">
    <w:nsid w:val="59AC71F0"/>
    <w:multiLevelType w:val="hybridMultilevel"/>
    <w:tmpl w:val="E7262184"/>
    <w:lvl w:ilvl="0" w:tplc="0FF6BE80">
      <w:start w:val="1"/>
      <w:numFmt w:val="bullet"/>
      <w:pStyle w:val="AQUINESbullet-list"/>
      <w:lvlText w:val=""/>
      <w:lvlJc w:val="left"/>
      <w:pPr>
        <w:tabs>
          <w:tab w:val="num" w:pos="754"/>
        </w:tabs>
        <w:ind w:left="765" w:hanging="226"/>
      </w:pPr>
      <w:rPr>
        <w:rFonts w:ascii="Symbol" w:hAnsi="Symbol" w:hint="default"/>
        <w:color w:val="auto"/>
      </w:rPr>
    </w:lvl>
    <w:lvl w:ilvl="1" w:tplc="0409000F">
      <w:start w:val="1"/>
      <w:numFmt w:val="bullet"/>
      <w:pStyle w:val="ListNumberLevel2"/>
      <w:lvlText w:val="o"/>
      <w:lvlJc w:val="left"/>
      <w:pPr>
        <w:tabs>
          <w:tab w:val="num" w:pos="1440"/>
        </w:tabs>
        <w:ind w:left="1440" w:hanging="360"/>
      </w:pPr>
      <w:rPr>
        <w:rFonts w:ascii="Courier New" w:hAnsi="Courier New" w:cs="Eras Light ITC" w:hint="default"/>
      </w:rPr>
    </w:lvl>
    <w:lvl w:ilvl="2" w:tplc="04090005">
      <w:numFmt w:val="bullet"/>
      <w:pStyle w:val="ListNumberLevel3"/>
      <w:lvlText w:val="-"/>
      <w:lvlJc w:val="left"/>
      <w:pPr>
        <w:tabs>
          <w:tab w:val="num" w:pos="2262"/>
        </w:tabs>
        <w:ind w:left="2262" w:hanging="462"/>
      </w:pPr>
      <w:rPr>
        <w:rFonts w:ascii="Times New Roman" w:eastAsia="Times New Roman" w:hAnsi="Times New Roman" w:cs="Times New Roman" w:hint="default"/>
      </w:rPr>
    </w:lvl>
    <w:lvl w:ilvl="3" w:tplc="04090001">
      <w:start w:val="1"/>
      <w:numFmt w:val="bullet"/>
      <w:pStyle w:val="ListNumberLevel4"/>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Eras Light IT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Eras Light IT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A652AD1"/>
    <w:multiLevelType w:val="multilevel"/>
    <w:tmpl w:val="0686B1F0"/>
    <w:lvl w:ilvl="0">
      <w:start w:val="1"/>
      <w:numFmt w:val="decimal"/>
      <w:pStyle w:val="StyleHeading1Arial"/>
      <w:lvlText w:val="%1."/>
      <w:lvlJc w:val="left"/>
      <w:pPr>
        <w:tabs>
          <w:tab w:val="num" w:pos="357"/>
        </w:tabs>
        <w:ind w:left="357" w:hanging="360"/>
      </w:pPr>
    </w:lvl>
    <w:lvl w:ilvl="1">
      <w:start w:val="1"/>
      <w:numFmt w:val="decimal"/>
      <w:lvlText w:val="%1.%2."/>
      <w:lvlJc w:val="left"/>
      <w:pPr>
        <w:tabs>
          <w:tab w:val="num" w:pos="789"/>
        </w:tabs>
        <w:ind w:left="789"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57"/>
        </w:tabs>
        <w:ind w:left="1725" w:hanging="648"/>
      </w:pPr>
    </w:lvl>
    <w:lvl w:ilvl="4">
      <w:start w:val="1"/>
      <w:numFmt w:val="decimal"/>
      <w:lvlText w:val="%1.%2.%3.%4.%5."/>
      <w:lvlJc w:val="left"/>
      <w:pPr>
        <w:tabs>
          <w:tab w:val="num" w:pos="2517"/>
        </w:tabs>
        <w:ind w:left="2229" w:hanging="792"/>
      </w:pPr>
    </w:lvl>
    <w:lvl w:ilvl="5">
      <w:start w:val="1"/>
      <w:numFmt w:val="decimal"/>
      <w:lvlText w:val="%1.%2.%3.%4.%5.%6."/>
      <w:lvlJc w:val="left"/>
      <w:pPr>
        <w:tabs>
          <w:tab w:val="num" w:pos="3237"/>
        </w:tabs>
        <w:ind w:left="2733" w:hanging="936"/>
      </w:pPr>
    </w:lvl>
    <w:lvl w:ilvl="6">
      <w:start w:val="1"/>
      <w:numFmt w:val="decimal"/>
      <w:lvlText w:val="%1.%2.%3.%4.%5.%6.%7."/>
      <w:lvlJc w:val="left"/>
      <w:pPr>
        <w:tabs>
          <w:tab w:val="num" w:pos="3597"/>
        </w:tabs>
        <w:ind w:left="3237" w:hanging="1080"/>
      </w:pPr>
    </w:lvl>
    <w:lvl w:ilvl="7">
      <w:start w:val="1"/>
      <w:numFmt w:val="decimal"/>
      <w:lvlText w:val="%1.%2.%3.%4.%5.%6.%7.%8."/>
      <w:lvlJc w:val="left"/>
      <w:pPr>
        <w:tabs>
          <w:tab w:val="num" w:pos="4317"/>
        </w:tabs>
        <w:ind w:left="3741" w:hanging="1224"/>
      </w:pPr>
    </w:lvl>
    <w:lvl w:ilvl="8">
      <w:start w:val="1"/>
      <w:numFmt w:val="decimal"/>
      <w:lvlText w:val="%1.%2.%3.%4.%5.%6.%7.%8.%9."/>
      <w:lvlJc w:val="left"/>
      <w:pPr>
        <w:tabs>
          <w:tab w:val="num" w:pos="4677"/>
        </w:tabs>
        <w:ind w:left="4317" w:hanging="1440"/>
      </w:pPr>
    </w:lvl>
  </w:abstractNum>
  <w:abstractNum w:abstractNumId="69" w15:restartNumberingAfterBreak="0">
    <w:nsid w:val="5AB652C9"/>
    <w:multiLevelType w:val="multilevel"/>
    <w:tmpl w:val="4E7A28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F6854E2"/>
    <w:multiLevelType w:val="multilevel"/>
    <w:tmpl w:val="A886869E"/>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bullet"/>
      <w:lvlText w:val=""/>
      <w:lvlJc w:val="left"/>
      <w:pPr>
        <w:tabs>
          <w:tab w:val="num" w:pos="-2378"/>
        </w:tabs>
        <w:ind w:left="502" w:hanging="360"/>
      </w:pPr>
      <w:rPr>
        <w:rFonts w:ascii="Wingdings" w:hAnsi="Wingdings" w:hint="default"/>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3B849D4"/>
    <w:multiLevelType w:val="hybridMultilevel"/>
    <w:tmpl w:val="7FB60D8E"/>
    <w:lvl w:ilvl="0" w:tplc="1794FDBA">
      <w:start w:val="1"/>
      <w:numFmt w:val="bullet"/>
      <w:lvlText w:val="•"/>
      <w:lvlJc w:val="left"/>
      <w:pPr>
        <w:ind w:left="360" w:hanging="360"/>
      </w:pPr>
      <w:rPr>
        <w:rFonts w:ascii="Sylfaen" w:hAnsi="Sylfae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2" w15:restartNumberingAfterBreak="0">
    <w:nsid w:val="66F34BAD"/>
    <w:multiLevelType w:val="hybridMultilevel"/>
    <w:tmpl w:val="EE5E1EEC"/>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3" w15:restartNumberingAfterBreak="0">
    <w:nsid w:val="67671EEF"/>
    <w:multiLevelType w:val="singleLevel"/>
    <w:tmpl w:val="249CEA72"/>
    <w:lvl w:ilvl="0">
      <w:start w:val="1"/>
      <w:numFmt w:val="bullet"/>
      <w:pStyle w:val="ListBullet1"/>
      <w:lvlText w:val="–"/>
      <w:lvlJc w:val="left"/>
      <w:pPr>
        <w:tabs>
          <w:tab w:val="num" w:pos="765"/>
        </w:tabs>
        <w:ind w:left="765" w:hanging="283"/>
      </w:pPr>
      <w:rPr>
        <w:rFonts w:ascii="Times New Roman" w:hAnsi="Times New Roman"/>
      </w:rPr>
    </w:lvl>
  </w:abstractNum>
  <w:abstractNum w:abstractNumId="74" w15:restartNumberingAfterBreak="0">
    <w:nsid w:val="6E5C21E3"/>
    <w:multiLevelType w:val="singleLevel"/>
    <w:tmpl w:val="91AE4CCA"/>
    <w:lvl w:ilvl="0">
      <w:start w:val="1"/>
      <w:numFmt w:val="bullet"/>
      <w:pStyle w:val="NormaleWeb"/>
      <w:lvlText w:val="–"/>
      <w:lvlJc w:val="left"/>
      <w:pPr>
        <w:tabs>
          <w:tab w:val="num" w:pos="2199"/>
        </w:tabs>
        <w:ind w:left="2199" w:hanging="283"/>
      </w:pPr>
      <w:rPr>
        <w:rFonts w:ascii="Times New Roman" w:hAnsi="Times New Roman"/>
      </w:rPr>
    </w:lvl>
  </w:abstractNum>
  <w:abstractNum w:abstractNumId="75" w15:restartNumberingAfterBreak="0">
    <w:nsid w:val="6EF7536E"/>
    <w:multiLevelType w:val="multilevel"/>
    <w:tmpl w:val="B2529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F962662"/>
    <w:multiLevelType w:val="hybridMultilevel"/>
    <w:tmpl w:val="7264E2C8"/>
    <w:lvl w:ilvl="0" w:tplc="04100003">
      <w:start w:val="1"/>
      <w:numFmt w:val="bullet"/>
      <w:lvlText w:val="o"/>
      <w:lvlJc w:val="left"/>
      <w:pPr>
        <w:ind w:left="1080" w:hanging="360"/>
      </w:pPr>
      <w:rPr>
        <w:rFonts w:ascii="Courier New" w:hAnsi="Courier New" w:cs="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15:restartNumberingAfterBreak="0">
    <w:nsid w:val="6FD50623"/>
    <w:multiLevelType w:val="multilevel"/>
    <w:tmpl w:val="E768360C"/>
    <w:lvl w:ilvl="0">
      <w:start w:val="4"/>
      <w:numFmt w:val="decimal"/>
      <w:pStyle w:val="StyleArial11ptJustifiedLinespacingMultiple12li"/>
      <w:lvlText w:val="%1"/>
      <w:lvlJc w:val="left"/>
      <w:pPr>
        <w:tabs>
          <w:tab w:val="num" w:pos="720"/>
        </w:tabs>
        <w:ind w:left="720" w:hanging="720"/>
      </w:pPr>
      <w:rPr>
        <w:rFonts w:hint="default"/>
      </w:rPr>
    </w:lvl>
    <w:lvl w:ilvl="1">
      <w:start w:val="1"/>
      <w:numFmt w:val="decimal"/>
      <w:lvlText w:val="%1.%2"/>
      <w:lvlJc w:val="left"/>
      <w:pPr>
        <w:tabs>
          <w:tab w:val="num" w:pos="1094"/>
        </w:tabs>
        <w:ind w:left="109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17436CB"/>
    <w:multiLevelType w:val="hybridMultilevel"/>
    <w:tmpl w:val="A380F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5E94B44"/>
    <w:multiLevelType w:val="multilevel"/>
    <w:tmpl w:val="5338EFB4"/>
    <w:lvl w:ilvl="0">
      <w:start w:val="1"/>
      <w:numFmt w:val="bullet"/>
      <w:lvlText w:val="•"/>
      <w:lvlJc w:val="left"/>
      <w:pPr>
        <w:ind w:left="360" w:hanging="360"/>
      </w:pPr>
      <w:rPr>
        <w:rFonts w:ascii="Sylfaen" w:hAnsi="Sylfaen"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80" w15:restartNumberingAfterBreak="0">
    <w:nsid w:val="78674720"/>
    <w:multiLevelType w:val="hybridMultilevel"/>
    <w:tmpl w:val="A6827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D2555CA"/>
    <w:multiLevelType w:val="hybridMultilevel"/>
    <w:tmpl w:val="5ECAC00C"/>
    <w:lvl w:ilvl="0" w:tplc="3CDE9E3E">
      <w:start w:val="1"/>
      <w:numFmt w:val="lowerLetter"/>
      <w:lvlText w:val="%1."/>
      <w:lvlJc w:val="left"/>
      <w:pPr>
        <w:ind w:left="1713" w:hanging="360"/>
      </w:pPr>
      <w:rPr>
        <w:b/>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82" w15:restartNumberingAfterBreak="0">
    <w:nsid w:val="7E264FBB"/>
    <w:multiLevelType w:val="singleLevel"/>
    <w:tmpl w:val="760E774E"/>
    <w:lvl w:ilvl="0">
      <w:start w:val="1"/>
      <w:numFmt w:val="bullet"/>
      <w:pStyle w:val="bullet"/>
      <w:lvlText w:val=""/>
      <w:lvlJc w:val="left"/>
      <w:pPr>
        <w:tabs>
          <w:tab w:val="num" w:pos="360"/>
        </w:tabs>
        <w:ind w:left="360" w:hanging="360"/>
      </w:pPr>
      <w:rPr>
        <w:rFonts w:ascii="Symbol" w:hAnsi="Symbol" w:hint="default"/>
      </w:rPr>
    </w:lvl>
  </w:abstractNum>
  <w:num w:numId="1" w16cid:durableId="2115830571">
    <w:abstractNumId w:val="82"/>
  </w:num>
  <w:num w:numId="2" w16cid:durableId="1819298138">
    <w:abstractNumId w:val="13"/>
  </w:num>
  <w:num w:numId="3" w16cid:durableId="930239043">
    <w:abstractNumId w:val="62"/>
  </w:num>
  <w:num w:numId="4" w16cid:durableId="1899169088">
    <w:abstractNumId w:val="35"/>
  </w:num>
  <w:num w:numId="5" w16cid:durableId="689993847">
    <w:abstractNumId w:val="27"/>
  </w:num>
  <w:num w:numId="6" w16cid:durableId="818613211">
    <w:abstractNumId w:val="45"/>
  </w:num>
  <w:num w:numId="7" w16cid:durableId="1560938911">
    <w:abstractNumId w:val="64"/>
  </w:num>
  <w:num w:numId="8" w16cid:durableId="1291014440">
    <w:abstractNumId w:val="60"/>
  </w:num>
  <w:num w:numId="9" w16cid:durableId="1956791207">
    <w:abstractNumId w:val="32"/>
  </w:num>
  <w:num w:numId="10" w16cid:durableId="1581064433">
    <w:abstractNumId w:val="38"/>
  </w:num>
  <w:num w:numId="11" w16cid:durableId="555121632">
    <w:abstractNumId w:val="21"/>
  </w:num>
  <w:num w:numId="12" w16cid:durableId="1642491322">
    <w:abstractNumId w:val="67"/>
  </w:num>
  <w:num w:numId="13" w16cid:durableId="544218513">
    <w:abstractNumId w:val="53"/>
  </w:num>
  <w:num w:numId="14" w16cid:durableId="925310709">
    <w:abstractNumId w:val="16"/>
  </w:num>
  <w:num w:numId="15" w16cid:durableId="380131179">
    <w:abstractNumId w:val="54"/>
  </w:num>
  <w:num w:numId="16" w16cid:durableId="412439642">
    <w:abstractNumId w:val="12"/>
  </w:num>
  <w:num w:numId="17" w16cid:durableId="93864102">
    <w:abstractNumId w:val="68"/>
  </w:num>
  <w:num w:numId="18" w16cid:durableId="1006132676">
    <w:abstractNumId w:val="77"/>
  </w:num>
  <w:num w:numId="19" w16cid:durableId="340742283">
    <w:abstractNumId w:val="18"/>
  </w:num>
  <w:num w:numId="20" w16cid:durableId="2023162204">
    <w:abstractNumId w:val="40"/>
  </w:num>
  <w:num w:numId="21" w16cid:durableId="1220239575">
    <w:abstractNumId w:val="73"/>
  </w:num>
  <w:num w:numId="22" w16cid:durableId="1209799514">
    <w:abstractNumId w:val="0"/>
  </w:num>
  <w:num w:numId="23" w16cid:durableId="702485029">
    <w:abstractNumId w:val="63"/>
  </w:num>
  <w:num w:numId="24" w16cid:durableId="1747533620">
    <w:abstractNumId w:val="25"/>
  </w:num>
  <w:num w:numId="25" w16cid:durableId="1304190696">
    <w:abstractNumId w:val="10"/>
  </w:num>
  <w:num w:numId="26" w16cid:durableId="2091267269">
    <w:abstractNumId w:val="8"/>
  </w:num>
  <w:num w:numId="27" w16cid:durableId="1306085599">
    <w:abstractNumId w:val="74"/>
  </w:num>
  <w:num w:numId="28" w16cid:durableId="1178500558">
    <w:abstractNumId w:val="46"/>
  </w:num>
  <w:num w:numId="29" w16cid:durableId="436289581">
    <w:abstractNumId w:val="51"/>
  </w:num>
  <w:num w:numId="30" w16cid:durableId="1704819985">
    <w:abstractNumId w:val="50"/>
  </w:num>
  <w:num w:numId="31" w16cid:durableId="1598757125">
    <w:abstractNumId w:val="55"/>
  </w:num>
  <w:num w:numId="32" w16cid:durableId="113408614">
    <w:abstractNumId w:val="14"/>
  </w:num>
  <w:num w:numId="33" w16cid:durableId="43872371">
    <w:abstractNumId w:val="9"/>
  </w:num>
  <w:num w:numId="34" w16cid:durableId="929117881">
    <w:abstractNumId w:val="56"/>
  </w:num>
  <w:num w:numId="35" w16cid:durableId="985084709">
    <w:abstractNumId w:val="11"/>
  </w:num>
  <w:num w:numId="36" w16cid:durableId="395468358">
    <w:abstractNumId w:val="58"/>
  </w:num>
  <w:num w:numId="37" w16cid:durableId="1398866115">
    <w:abstractNumId w:val="22"/>
  </w:num>
  <w:num w:numId="38" w16cid:durableId="1837187432">
    <w:abstractNumId w:val="44"/>
  </w:num>
  <w:num w:numId="39" w16cid:durableId="692726225">
    <w:abstractNumId w:val="23"/>
  </w:num>
  <w:num w:numId="40" w16cid:durableId="976641780">
    <w:abstractNumId w:val="29"/>
  </w:num>
  <w:num w:numId="41" w16cid:durableId="943414758">
    <w:abstractNumId w:val="31"/>
  </w:num>
  <w:num w:numId="42" w16cid:durableId="1913081444">
    <w:abstractNumId w:val="75"/>
  </w:num>
  <w:num w:numId="43" w16cid:durableId="169417594">
    <w:abstractNumId w:val="48"/>
  </w:num>
  <w:num w:numId="44" w16cid:durableId="633216237">
    <w:abstractNumId w:val="33"/>
  </w:num>
  <w:num w:numId="45" w16cid:durableId="1943416381">
    <w:abstractNumId w:val="24"/>
  </w:num>
  <w:num w:numId="46" w16cid:durableId="1120606796">
    <w:abstractNumId w:val="69"/>
  </w:num>
  <w:num w:numId="47" w16cid:durableId="1354529357">
    <w:abstractNumId w:val="17"/>
  </w:num>
  <w:num w:numId="48" w16cid:durableId="1740396874">
    <w:abstractNumId w:val="79"/>
  </w:num>
  <w:num w:numId="49" w16cid:durableId="653876415">
    <w:abstractNumId w:val="47"/>
  </w:num>
  <w:num w:numId="50" w16cid:durableId="549921188">
    <w:abstractNumId w:val="71"/>
  </w:num>
  <w:num w:numId="51" w16cid:durableId="338703831">
    <w:abstractNumId w:val="49"/>
  </w:num>
  <w:num w:numId="52" w16cid:durableId="1956592864">
    <w:abstractNumId w:val="5"/>
  </w:num>
  <w:num w:numId="53" w16cid:durableId="1157191391">
    <w:abstractNumId w:val="4"/>
  </w:num>
  <w:num w:numId="54" w16cid:durableId="1530948855">
    <w:abstractNumId w:val="70"/>
  </w:num>
  <w:num w:numId="55" w16cid:durableId="848325757">
    <w:abstractNumId w:val="7"/>
  </w:num>
  <w:num w:numId="56" w16cid:durableId="1255935619">
    <w:abstractNumId w:val="2"/>
  </w:num>
  <w:num w:numId="57" w16cid:durableId="1447969661">
    <w:abstractNumId w:val="19"/>
  </w:num>
  <w:num w:numId="58" w16cid:durableId="2027558785">
    <w:abstractNumId w:val="1"/>
  </w:num>
  <w:num w:numId="59" w16cid:durableId="1573006922">
    <w:abstractNumId w:val="43"/>
  </w:num>
  <w:num w:numId="60" w16cid:durableId="20476695">
    <w:abstractNumId w:val="66"/>
  </w:num>
  <w:num w:numId="61" w16cid:durableId="1748527348">
    <w:abstractNumId w:val="72"/>
  </w:num>
  <w:num w:numId="62" w16cid:durableId="1998798153">
    <w:abstractNumId w:val="20"/>
  </w:num>
  <w:num w:numId="63" w16cid:durableId="1329167925">
    <w:abstractNumId w:val="3"/>
  </w:num>
  <w:num w:numId="64" w16cid:durableId="1138574505">
    <w:abstractNumId w:val="6"/>
  </w:num>
  <w:num w:numId="65" w16cid:durableId="1249729835">
    <w:abstractNumId w:val="57"/>
  </w:num>
  <w:num w:numId="66" w16cid:durableId="1604265392">
    <w:abstractNumId w:val="30"/>
  </w:num>
  <w:num w:numId="67" w16cid:durableId="561215531">
    <w:abstractNumId w:val="59"/>
  </w:num>
  <w:num w:numId="68" w16cid:durableId="132916109">
    <w:abstractNumId w:val="36"/>
  </w:num>
  <w:num w:numId="69" w16cid:durableId="1497528882">
    <w:abstractNumId w:val="28"/>
  </w:num>
  <w:num w:numId="70" w16cid:durableId="1763912334">
    <w:abstractNumId w:val="15"/>
  </w:num>
  <w:num w:numId="71" w16cid:durableId="481701245">
    <w:abstractNumId w:val="42"/>
  </w:num>
  <w:num w:numId="72" w16cid:durableId="410781901">
    <w:abstractNumId w:val="80"/>
  </w:num>
  <w:num w:numId="73" w16cid:durableId="1898083846">
    <w:abstractNumId w:val="78"/>
  </w:num>
  <w:num w:numId="74" w16cid:durableId="1976400978">
    <w:abstractNumId w:val="61"/>
  </w:num>
  <w:num w:numId="75" w16cid:durableId="1958372200">
    <w:abstractNumId w:val="39"/>
  </w:num>
  <w:num w:numId="76" w16cid:durableId="999310364">
    <w:abstractNumId w:val="34"/>
  </w:num>
  <w:num w:numId="77" w16cid:durableId="1690525743">
    <w:abstractNumId w:val="65"/>
  </w:num>
  <w:num w:numId="78" w16cid:durableId="1604606716">
    <w:abstractNumId w:val="76"/>
  </w:num>
  <w:num w:numId="79" w16cid:durableId="1177230195">
    <w:abstractNumId w:val="37"/>
  </w:num>
  <w:num w:numId="80" w16cid:durableId="265428247">
    <w:abstractNumId w:val="52"/>
  </w:num>
  <w:num w:numId="81" w16cid:durableId="1699701502">
    <w:abstractNumId w:val="26"/>
  </w:num>
  <w:num w:numId="82" w16cid:durableId="1842811627">
    <w:abstractNumId w:val="81"/>
  </w:num>
  <w:num w:numId="83" w16cid:durableId="107086679">
    <w:abstractNumId w:val="41"/>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istina Martone">
    <w15:presenceInfo w15:providerId="AD" w15:userId="S::cristina.martone@isprambiente.it::0ad3f46d-1cb4-4a30-b309-6897e11b9596"/>
  </w15:person>
  <w15:person w15:author="Martone Cristina">
    <w15:presenceInfo w15:providerId="AD" w15:userId="S-1-5-21-2129005447-465764997-2075017077-3479"/>
  </w15:person>
  <w15:person w15:author="PIETRO GENONI">
    <w15:presenceInfo w15:providerId="AD" w15:userId="S::P.GENONI@arpalombardia.it::1b79c24b-810c-4f60-82af-1d37e0fd2027"/>
  </w15:person>
  <w15:person w15:author="NICOLA DELL'ORTO">
    <w15:presenceInfo w15:providerId="AD" w15:userId="S::N.DELLORTO@arpalombardia.it::b31811bc-ab36-4235-a3a3-3d17aef541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cumentProtection w:edit="trackedChanges"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DAC"/>
    <w:rsid w:val="000019E7"/>
    <w:rsid w:val="0000243E"/>
    <w:rsid w:val="00002B23"/>
    <w:rsid w:val="00003D44"/>
    <w:rsid w:val="000044F3"/>
    <w:rsid w:val="0000496E"/>
    <w:rsid w:val="00004D8D"/>
    <w:rsid w:val="000063AC"/>
    <w:rsid w:val="00010B2B"/>
    <w:rsid w:val="00010C03"/>
    <w:rsid w:val="0001150F"/>
    <w:rsid w:val="000116F1"/>
    <w:rsid w:val="00014946"/>
    <w:rsid w:val="000159DF"/>
    <w:rsid w:val="00016487"/>
    <w:rsid w:val="0001780F"/>
    <w:rsid w:val="00021B41"/>
    <w:rsid w:val="00023541"/>
    <w:rsid w:val="0002394A"/>
    <w:rsid w:val="00026B14"/>
    <w:rsid w:val="00027964"/>
    <w:rsid w:val="000305B0"/>
    <w:rsid w:val="00030E30"/>
    <w:rsid w:val="000310B8"/>
    <w:rsid w:val="000320D0"/>
    <w:rsid w:val="000325D8"/>
    <w:rsid w:val="0003333F"/>
    <w:rsid w:val="00035857"/>
    <w:rsid w:val="000363DE"/>
    <w:rsid w:val="000364C8"/>
    <w:rsid w:val="00037299"/>
    <w:rsid w:val="00037730"/>
    <w:rsid w:val="000440AA"/>
    <w:rsid w:val="00044C1E"/>
    <w:rsid w:val="000451FB"/>
    <w:rsid w:val="000458CE"/>
    <w:rsid w:val="00046AFB"/>
    <w:rsid w:val="00050150"/>
    <w:rsid w:val="000525A8"/>
    <w:rsid w:val="00052D12"/>
    <w:rsid w:val="00053190"/>
    <w:rsid w:val="000538E0"/>
    <w:rsid w:val="00055288"/>
    <w:rsid w:val="00055847"/>
    <w:rsid w:val="00056590"/>
    <w:rsid w:val="00056C34"/>
    <w:rsid w:val="00057437"/>
    <w:rsid w:val="00057637"/>
    <w:rsid w:val="00057942"/>
    <w:rsid w:val="000608AE"/>
    <w:rsid w:val="0006237F"/>
    <w:rsid w:val="00062A57"/>
    <w:rsid w:val="00062D5C"/>
    <w:rsid w:val="00063863"/>
    <w:rsid w:val="00065B8A"/>
    <w:rsid w:val="00066190"/>
    <w:rsid w:val="000667AE"/>
    <w:rsid w:val="00066A9F"/>
    <w:rsid w:val="00067F42"/>
    <w:rsid w:val="00071DAF"/>
    <w:rsid w:val="00072707"/>
    <w:rsid w:val="000729F0"/>
    <w:rsid w:val="00077613"/>
    <w:rsid w:val="00077749"/>
    <w:rsid w:val="0007777B"/>
    <w:rsid w:val="00077C0B"/>
    <w:rsid w:val="000802DA"/>
    <w:rsid w:val="00082382"/>
    <w:rsid w:val="000835E9"/>
    <w:rsid w:val="00083670"/>
    <w:rsid w:val="000839C2"/>
    <w:rsid w:val="00085093"/>
    <w:rsid w:val="00087E13"/>
    <w:rsid w:val="00090E25"/>
    <w:rsid w:val="000919FD"/>
    <w:rsid w:val="00094477"/>
    <w:rsid w:val="00094E3B"/>
    <w:rsid w:val="00095592"/>
    <w:rsid w:val="00095D6D"/>
    <w:rsid w:val="00097204"/>
    <w:rsid w:val="000973F3"/>
    <w:rsid w:val="000A02F0"/>
    <w:rsid w:val="000A1AA7"/>
    <w:rsid w:val="000A2B1F"/>
    <w:rsid w:val="000A35A7"/>
    <w:rsid w:val="000A4B08"/>
    <w:rsid w:val="000A5480"/>
    <w:rsid w:val="000A5BD8"/>
    <w:rsid w:val="000A6EB2"/>
    <w:rsid w:val="000A73B2"/>
    <w:rsid w:val="000B069F"/>
    <w:rsid w:val="000B0C12"/>
    <w:rsid w:val="000B3303"/>
    <w:rsid w:val="000B486E"/>
    <w:rsid w:val="000B4FE1"/>
    <w:rsid w:val="000C0360"/>
    <w:rsid w:val="000C0AC1"/>
    <w:rsid w:val="000C0E62"/>
    <w:rsid w:val="000C15DB"/>
    <w:rsid w:val="000C16A6"/>
    <w:rsid w:val="000C1AC8"/>
    <w:rsid w:val="000C300D"/>
    <w:rsid w:val="000D0027"/>
    <w:rsid w:val="000D02C7"/>
    <w:rsid w:val="000D295E"/>
    <w:rsid w:val="000D29D6"/>
    <w:rsid w:val="000D456F"/>
    <w:rsid w:val="000D5010"/>
    <w:rsid w:val="000D7DB4"/>
    <w:rsid w:val="000E0147"/>
    <w:rsid w:val="000E1110"/>
    <w:rsid w:val="000E1B21"/>
    <w:rsid w:val="000E3136"/>
    <w:rsid w:val="000E31FC"/>
    <w:rsid w:val="000E3766"/>
    <w:rsid w:val="000E389D"/>
    <w:rsid w:val="000E3ACC"/>
    <w:rsid w:val="000E67A8"/>
    <w:rsid w:val="000E6CB1"/>
    <w:rsid w:val="000F0490"/>
    <w:rsid w:val="000F11B7"/>
    <w:rsid w:val="000F38DF"/>
    <w:rsid w:val="000F3E42"/>
    <w:rsid w:val="000F73DA"/>
    <w:rsid w:val="001005B8"/>
    <w:rsid w:val="00100B67"/>
    <w:rsid w:val="0010169F"/>
    <w:rsid w:val="00102D95"/>
    <w:rsid w:val="00103442"/>
    <w:rsid w:val="00104502"/>
    <w:rsid w:val="001064AE"/>
    <w:rsid w:val="00107B1A"/>
    <w:rsid w:val="0011018E"/>
    <w:rsid w:val="00112B68"/>
    <w:rsid w:val="00116D0C"/>
    <w:rsid w:val="0011786F"/>
    <w:rsid w:val="00126C6E"/>
    <w:rsid w:val="00130566"/>
    <w:rsid w:val="001325D5"/>
    <w:rsid w:val="00133154"/>
    <w:rsid w:val="0013316C"/>
    <w:rsid w:val="0013331D"/>
    <w:rsid w:val="00133A6B"/>
    <w:rsid w:val="00135E56"/>
    <w:rsid w:val="00137AA6"/>
    <w:rsid w:val="00137BB2"/>
    <w:rsid w:val="00137EE0"/>
    <w:rsid w:val="00142AEB"/>
    <w:rsid w:val="00142F52"/>
    <w:rsid w:val="00143546"/>
    <w:rsid w:val="00143CF7"/>
    <w:rsid w:val="00147D19"/>
    <w:rsid w:val="001502F6"/>
    <w:rsid w:val="001506CD"/>
    <w:rsid w:val="00151424"/>
    <w:rsid w:val="001514FA"/>
    <w:rsid w:val="001516DF"/>
    <w:rsid w:val="00154E32"/>
    <w:rsid w:val="00156651"/>
    <w:rsid w:val="001609FA"/>
    <w:rsid w:val="001614C2"/>
    <w:rsid w:val="001645DF"/>
    <w:rsid w:val="001666E7"/>
    <w:rsid w:val="001713B1"/>
    <w:rsid w:val="001725DB"/>
    <w:rsid w:val="00176365"/>
    <w:rsid w:val="00180255"/>
    <w:rsid w:val="0018147B"/>
    <w:rsid w:val="0018348B"/>
    <w:rsid w:val="001838AC"/>
    <w:rsid w:val="00183E56"/>
    <w:rsid w:val="00184756"/>
    <w:rsid w:val="00185842"/>
    <w:rsid w:val="00186F8E"/>
    <w:rsid w:val="0019022C"/>
    <w:rsid w:val="00194234"/>
    <w:rsid w:val="001959EF"/>
    <w:rsid w:val="00195FF6"/>
    <w:rsid w:val="001961AB"/>
    <w:rsid w:val="00196259"/>
    <w:rsid w:val="00197C6E"/>
    <w:rsid w:val="00197F2E"/>
    <w:rsid w:val="001A0820"/>
    <w:rsid w:val="001A2461"/>
    <w:rsid w:val="001A27C2"/>
    <w:rsid w:val="001A3383"/>
    <w:rsid w:val="001A35A0"/>
    <w:rsid w:val="001A3BC9"/>
    <w:rsid w:val="001A3F6D"/>
    <w:rsid w:val="001A3FF9"/>
    <w:rsid w:val="001A467E"/>
    <w:rsid w:val="001A7159"/>
    <w:rsid w:val="001A71E7"/>
    <w:rsid w:val="001A7691"/>
    <w:rsid w:val="001B3CC2"/>
    <w:rsid w:val="001B6F12"/>
    <w:rsid w:val="001B7B01"/>
    <w:rsid w:val="001C00FA"/>
    <w:rsid w:val="001C05F3"/>
    <w:rsid w:val="001C1E5F"/>
    <w:rsid w:val="001C20FF"/>
    <w:rsid w:val="001C3833"/>
    <w:rsid w:val="001C429D"/>
    <w:rsid w:val="001C4F06"/>
    <w:rsid w:val="001C5C52"/>
    <w:rsid w:val="001C611A"/>
    <w:rsid w:val="001C6A8D"/>
    <w:rsid w:val="001C6E07"/>
    <w:rsid w:val="001C7807"/>
    <w:rsid w:val="001D26C5"/>
    <w:rsid w:val="001D2894"/>
    <w:rsid w:val="001D357E"/>
    <w:rsid w:val="001D411B"/>
    <w:rsid w:val="001D4198"/>
    <w:rsid w:val="001D434E"/>
    <w:rsid w:val="001D6CB1"/>
    <w:rsid w:val="001E0277"/>
    <w:rsid w:val="001E078E"/>
    <w:rsid w:val="001E0A01"/>
    <w:rsid w:val="001E1591"/>
    <w:rsid w:val="001E2F02"/>
    <w:rsid w:val="001E475A"/>
    <w:rsid w:val="001E50E9"/>
    <w:rsid w:val="001E63B6"/>
    <w:rsid w:val="001E673B"/>
    <w:rsid w:val="001E6E4C"/>
    <w:rsid w:val="001F2B88"/>
    <w:rsid w:val="001F38B0"/>
    <w:rsid w:val="001F6162"/>
    <w:rsid w:val="001F70DE"/>
    <w:rsid w:val="001F7E84"/>
    <w:rsid w:val="00201D2E"/>
    <w:rsid w:val="00201D48"/>
    <w:rsid w:val="00204426"/>
    <w:rsid w:val="00206805"/>
    <w:rsid w:val="00207553"/>
    <w:rsid w:val="00210D4C"/>
    <w:rsid w:val="00213F88"/>
    <w:rsid w:val="00215FB7"/>
    <w:rsid w:val="00216849"/>
    <w:rsid w:val="00216AD3"/>
    <w:rsid w:val="00216C2D"/>
    <w:rsid w:val="002219B4"/>
    <w:rsid w:val="00222135"/>
    <w:rsid w:val="0022290A"/>
    <w:rsid w:val="0022555D"/>
    <w:rsid w:val="00225FC2"/>
    <w:rsid w:val="002274DB"/>
    <w:rsid w:val="00230482"/>
    <w:rsid w:val="0023140F"/>
    <w:rsid w:val="00231812"/>
    <w:rsid w:val="00231FAD"/>
    <w:rsid w:val="00233387"/>
    <w:rsid w:val="00233812"/>
    <w:rsid w:val="002338B7"/>
    <w:rsid w:val="00235726"/>
    <w:rsid w:val="00235C07"/>
    <w:rsid w:val="00236363"/>
    <w:rsid w:val="00236608"/>
    <w:rsid w:val="00240EE2"/>
    <w:rsid w:val="00241903"/>
    <w:rsid w:val="002420C9"/>
    <w:rsid w:val="002430CE"/>
    <w:rsid w:val="0024363B"/>
    <w:rsid w:val="00245869"/>
    <w:rsid w:val="00246414"/>
    <w:rsid w:val="00247BC3"/>
    <w:rsid w:val="00250779"/>
    <w:rsid w:val="002510D7"/>
    <w:rsid w:val="00252907"/>
    <w:rsid w:val="00253A43"/>
    <w:rsid w:val="00253C58"/>
    <w:rsid w:val="00253F39"/>
    <w:rsid w:val="00255B3B"/>
    <w:rsid w:val="0025646E"/>
    <w:rsid w:val="0025774A"/>
    <w:rsid w:val="00257D9A"/>
    <w:rsid w:val="00260103"/>
    <w:rsid w:val="00260DA6"/>
    <w:rsid w:val="0026256A"/>
    <w:rsid w:val="0026295E"/>
    <w:rsid w:val="00263F86"/>
    <w:rsid w:val="002652E3"/>
    <w:rsid w:val="00270E12"/>
    <w:rsid w:val="002720B9"/>
    <w:rsid w:val="00274A7E"/>
    <w:rsid w:val="00275D08"/>
    <w:rsid w:val="00277ABD"/>
    <w:rsid w:val="00280289"/>
    <w:rsid w:val="00280CEE"/>
    <w:rsid w:val="00281323"/>
    <w:rsid w:val="002819DC"/>
    <w:rsid w:val="00287083"/>
    <w:rsid w:val="002927E0"/>
    <w:rsid w:val="00292E79"/>
    <w:rsid w:val="002946D5"/>
    <w:rsid w:val="00294A28"/>
    <w:rsid w:val="00295C4A"/>
    <w:rsid w:val="00296132"/>
    <w:rsid w:val="00296A1C"/>
    <w:rsid w:val="00297BD2"/>
    <w:rsid w:val="002A02AA"/>
    <w:rsid w:val="002A1750"/>
    <w:rsid w:val="002A1E33"/>
    <w:rsid w:val="002A4A41"/>
    <w:rsid w:val="002A676A"/>
    <w:rsid w:val="002A73E5"/>
    <w:rsid w:val="002B11A0"/>
    <w:rsid w:val="002B158B"/>
    <w:rsid w:val="002B20F5"/>
    <w:rsid w:val="002B2A59"/>
    <w:rsid w:val="002B3707"/>
    <w:rsid w:val="002B3B6F"/>
    <w:rsid w:val="002B4CDA"/>
    <w:rsid w:val="002B4D1F"/>
    <w:rsid w:val="002B58C6"/>
    <w:rsid w:val="002B6D31"/>
    <w:rsid w:val="002B6E4D"/>
    <w:rsid w:val="002B7EC7"/>
    <w:rsid w:val="002C1487"/>
    <w:rsid w:val="002C267D"/>
    <w:rsid w:val="002C3F1B"/>
    <w:rsid w:val="002C55A5"/>
    <w:rsid w:val="002C594A"/>
    <w:rsid w:val="002C5A9A"/>
    <w:rsid w:val="002C5CBA"/>
    <w:rsid w:val="002D04CC"/>
    <w:rsid w:val="002D0926"/>
    <w:rsid w:val="002D1064"/>
    <w:rsid w:val="002D1943"/>
    <w:rsid w:val="002D1E70"/>
    <w:rsid w:val="002D2C31"/>
    <w:rsid w:val="002D2DF5"/>
    <w:rsid w:val="002D4887"/>
    <w:rsid w:val="002D588A"/>
    <w:rsid w:val="002D7E08"/>
    <w:rsid w:val="002E0FED"/>
    <w:rsid w:val="002E1C5A"/>
    <w:rsid w:val="002E25E2"/>
    <w:rsid w:val="002E2B13"/>
    <w:rsid w:val="002E4805"/>
    <w:rsid w:val="002E549F"/>
    <w:rsid w:val="002E623B"/>
    <w:rsid w:val="002E7F68"/>
    <w:rsid w:val="002F1FE6"/>
    <w:rsid w:val="002F2254"/>
    <w:rsid w:val="002F2270"/>
    <w:rsid w:val="002F2B1A"/>
    <w:rsid w:val="002F32D1"/>
    <w:rsid w:val="002F4266"/>
    <w:rsid w:val="002F4A44"/>
    <w:rsid w:val="003006CE"/>
    <w:rsid w:val="00301C61"/>
    <w:rsid w:val="00302513"/>
    <w:rsid w:val="003027F9"/>
    <w:rsid w:val="003040F7"/>
    <w:rsid w:val="00304F87"/>
    <w:rsid w:val="0030531D"/>
    <w:rsid w:val="00305363"/>
    <w:rsid w:val="0030541F"/>
    <w:rsid w:val="00307CC1"/>
    <w:rsid w:val="00310489"/>
    <w:rsid w:val="00311C47"/>
    <w:rsid w:val="003120B9"/>
    <w:rsid w:val="00314741"/>
    <w:rsid w:val="00314D3A"/>
    <w:rsid w:val="00314E61"/>
    <w:rsid w:val="00314F3A"/>
    <w:rsid w:val="00320439"/>
    <w:rsid w:val="003239F4"/>
    <w:rsid w:val="00324897"/>
    <w:rsid w:val="00324A5C"/>
    <w:rsid w:val="00324F0A"/>
    <w:rsid w:val="00325AB6"/>
    <w:rsid w:val="0033101E"/>
    <w:rsid w:val="003318C2"/>
    <w:rsid w:val="003325AE"/>
    <w:rsid w:val="00333096"/>
    <w:rsid w:val="003349EA"/>
    <w:rsid w:val="00336996"/>
    <w:rsid w:val="0033708B"/>
    <w:rsid w:val="00337887"/>
    <w:rsid w:val="00337EDB"/>
    <w:rsid w:val="00341FFA"/>
    <w:rsid w:val="003438EC"/>
    <w:rsid w:val="003439DA"/>
    <w:rsid w:val="003454A6"/>
    <w:rsid w:val="00346121"/>
    <w:rsid w:val="00351965"/>
    <w:rsid w:val="00351C1A"/>
    <w:rsid w:val="00351DF3"/>
    <w:rsid w:val="003543CC"/>
    <w:rsid w:val="0035463A"/>
    <w:rsid w:val="00354CB0"/>
    <w:rsid w:val="003552F8"/>
    <w:rsid w:val="00355418"/>
    <w:rsid w:val="003556D8"/>
    <w:rsid w:val="003563BE"/>
    <w:rsid w:val="00356AAC"/>
    <w:rsid w:val="003571B3"/>
    <w:rsid w:val="00360859"/>
    <w:rsid w:val="00361667"/>
    <w:rsid w:val="003616B0"/>
    <w:rsid w:val="00361E46"/>
    <w:rsid w:val="003637A9"/>
    <w:rsid w:val="003647F5"/>
    <w:rsid w:val="0036717D"/>
    <w:rsid w:val="00367617"/>
    <w:rsid w:val="00367688"/>
    <w:rsid w:val="00370B77"/>
    <w:rsid w:val="00372A79"/>
    <w:rsid w:val="0037349E"/>
    <w:rsid w:val="00373F0E"/>
    <w:rsid w:val="00380CF7"/>
    <w:rsid w:val="003815CA"/>
    <w:rsid w:val="00381BF1"/>
    <w:rsid w:val="00381D7A"/>
    <w:rsid w:val="003828B9"/>
    <w:rsid w:val="003833D5"/>
    <w:rsid w:val="003841F0"/>
    <w:rsid w:val="003849B5"/>
    <w:rsid w:val="003862F2"/>
    <w:rsid w:val="00390C63"/>
    <w:rsid w:val="00393B72"/>
    <w:rsid w:val="00396EBD"/>
    <w:rsid w:val="00396F74"/>
    <w:rsid w:val="003A1221"/>
    <w:rsid w:val="003A55CD"/>
    <w:rsid w:val="003A5C13"/>
    <w:rsid w:val="003A62B1"/>
    <w:rsid w:val="003A69AD"/>
    <w:rsid w:val="003A7DAB"/>
    <w:rsid w:val="003A7FA9"/>
    <w:rsid w:val="003B07AC"/>
    <w:rsid w:val="003B0C0B"/>
    <w:rsid w:val="003B1145"/>
    <w:rsid w:val="003B146B"/>
    <w:rsid w:val="003B1536"/>
    <w:rsid w:val="003B1787"/>
    <w:rsid w:val="003B2E3D"/>
    <w:rsid w:val="003B4F34"/>
    <w:rsid w:val="003B5141"/>
    <w:rsid w:val="003B55A3"/>
    <w:rsid w:val="003B7297"/>
    <w:rsid w:val="003C30A1"/>
    <w:rsid w:val="003C33A5"/>
    <w:rsid w:val="003C35AE"/>
    <w:rsid w:val="003C3896"/>
    <w:rsid w:val="003C5BDD"/>
    <w:rsid w:val="003C5CA7"/>
    <w:rsid w:val="003C6528"/>
    <w:rsid w:val="003C7DA3"/>
    <w:rsid w:val="003D2EBC"/>
    <w:rsid w:val="003D423A"/>
    <w:rsid w:val="003D474F"/>
    <w:rsid w:val="003D4A25"/>
    <w:rsid w:val="003D5293"/>
    <w:rsid w:val="003D5658"/>
    <w:rsid w:val="003D66C3"/>
    <w:rsid w:val="003E1140"/>
    <w:rsid w:val="003E1E71"/>
    <w:rsid w:val="003E4D25"/>
    <w:rsid w:val="003E53D7"/>
    <w:rsid w:val="003E576F"/>
    <w:rsid w:val="003E5AA2"/>
    <w:rsid w:val="003E6930"/>
    <w:rsid w:val="003E7E1C"/>
    <w:rsid w:val="003F0B9C"/>
    <w:rsid w:val="003F119E"/>
    <w:rsid w:val="003F591C"/>
    <w:rsid w:val="003F68F7"/>
    <w:rsid w:val="003F6C4D"/>
    <w:rsid w:val="004017DE"/>
    <w:rsid w:val="00401887"/>
    <w:rsid w:val="004030A0"/>
    <w:rsid w:val="00403455"/>
    <w:rsid w:val="004044B2"/>
    <w:rsid w:val="004048B4"/>
    <w:rsid w:val="0040530E"/>
    <w:rsid w:val="0040612C"/>
    <w:rsid w:val="00407B26"/>
    <w:rsid w:val="004107AF"/>
    <w:rsid w:val="00410868"/>
    <w:rsid w:val="00410CE2"/>
    <w:rsid w:val="00410D20"/>
    <w:rsid w:val="0041170D"/>
    <w:rsid w:val="00411BE4"/>
    <w:rsid w:val="0041345A"/>
    <w:rsid w:val="004136D4"/>
    <w:rsid w:val="00413DF2"/>
    <w:rsid w:val="00414B32"/>
    <w:rsid w:val="00414CF5"/>
    <w:rsid w:val="0041688B"/>
    <w:rsid w:val="00416DAB"/>
    <w:rsid w:val="004201E0"/>
    <w:rsid w:val="004213D2"/>
    <w:rsid w:val="004225C9"/>
    <w:rsid w:val="004244BC"/>
    <w:rsid w:val="00425051"/>
    <w:rsid w:val="004250CA"/>
    <w:rsid w:val="00432865"/>
    <w:rsid w:val="00433220"/>
    <w:rsid w:val="00433ABF"/>
    <w:rsid w:val="00434172"/>
    <w:rsid w:val="004347F3"/>
    <w:rsid w:val="00434DB3"/>
    <w:rsid w:val="00435717"/>
    <w:rsid w:val="00435FB9"/>
    <w:rsid w:val="00445009"/>
    <w:rsid w:val="00445206"/>
    <w:rsid w:val="004453AA"/>
    <w:rsid w:val="004463AE"/>
    <w:rsid w:val="00446935"/>
    <w:rsid w:val="00446A01"/>
    <w:rsid w:val="00447644"/>
    <w:rsid w:val="00447C5C"/>
    <w:rsid w:val="00447D9E"/>
    <w:rsid w:val="00450B8A"/>
    <w:rsid w:val="0045152D"/>
    <w:rsid w:val="00452543"/>
    <w:rsid w:val="004539B0"/>
    <w:rsid w:val="00454891"/>
    <w:rsid w:val="00454C5B"/>
    <w:rsid w:val="00454D66"/>
    <w:rsid w:val="0045607E"/>
    <w:rsid w:val="00456F97"/>
    <w:rsid w:val="00460447"/>
    <w:rsid w:val="00460C52"/>
    <w:rsid w:val="004632C8"/>
    <w:rsid w:val="0046564E"/>
    <w:rsid w:val="00466286"/>
    <w:rsid w:val="0046688C"/>
    <w:rsid w:val="0046716E"/>
    <w:rsid w:val="004711A1"/>
    <w:rsid w:val="00471D7D"/>
    <w:rsid w:val="0047486D"/>
    <w:rsid w:val="0047567A"/>
    <w:rsid w:val="004765ED"/>
    <w:rsid w:val="004768D5"/>
    <w:rsid w:val="00483826"/>
    <w:rsid w:val="00483A0A"/>
    <w:rsid w:val="00484692"/>
    <w:rsid w:val="00492807"/>
    <w:rsid w:val="004928D3"/>
    <w:rsid w:val="004947F3"/>
    <w:rsid w:val="00495750"/>
    <w:rsid w:val="00495EA2"/>
    <w:rsid w:val="00496EDF"/>
    <w:rsid w:val="004A14D7"/>
    <w:rsid w:val="004A1DF7"/>
    <w:rsid w:val="004A3BAB"/>
    <w:rsid w:val="004A47A6"/>
    <w:rsid w:val="004A5985"/>
    <w:rsid w:val="004A6209"/>
    <w:rsid w:val="004A62A1"/>
    <w:rsid w:val="004A67D8"/>
    <w:rsid w:val="004A7ED6"/>
    <w:rsid w:val="004B04D8"/>
    <w:rsid w:val="004B14AC"/>
    <w:rsid w:val="004B2072"/>
    <w:rsid w:val="004B31C0"/>
    <w:rsid w:val="004B3E76"/>
    <w:rsid w:val="004B4305"/>
    <w:rsid w:val="004B4C0F"/>
    <w:rsid w:val="004B5288"/>
    <w:rsid w:val="004B53EB"/>
    <w:rsid w:val="004B5F39"/>
    <w:rsid w:val="004B772C"/>
    <w:rsid w:val="004B7A6C"/>
    <w:rsid w:val="004C0422"/>
    <w:rsid w:val="004C2AD1"/>
    <w:rsid w:val="004C2C39"/>
    <w:rsid w:val="004C2C4A"/>
    <w:rsid w:val="004C48CF"/>
    <w:rsid w:val="004C5B2F"/>
    <w:rsid w:val="004C6DCE"/>
    <w:rsid w:val="004C6FE1"/>
    <w:rsid w:val="004D2920"/>
    <w:rsid w:val="004D3147"/>
    <w:rsid w:val="004D4F02"/>
    <w:rsid w:val="004D54EF"/>
    <w:rsid w:val="004D6070"/>
    <w:rsid w:val="004D637B"/>
    <w:rsid w:val="004E1210"/>
    <w:rsid w:val="004E2DC7"/>
    <w:rsid w:val="004E3450"/>
    <w:rsid w:val="004E3F6D"/>
    <w:rsid w:val="004E45E6"/>
    <w:rsid w:val="004E6A69"/>
    <w:rsid w:val="004F0274"/>
    <w:rsid w:val="004F0379"/>
    <w:rsid w:val="004F2D8B"/>
    <w:rsid w:val="004F2DDA"/>
    <w:rsid w:val="004F2FD2"/>
    <w:rsid w:val="004F3A8A"/>
    <w:rsid w:val="004F4646"/>
    <w:rsid w:val="004F743D"/>
    <w:rsid w:val="004F7B0D"/>
    <w:rsid w:val="00500410"/>
    <w:rsid w:val="0050111B"/>
    <w:rsid w:val="005023B6"/>
    <w:rsid w:val="00503ADA"/>
    <w:rsid w:val="00505937"/>
    <w:rsid w:val="00506730"/>
    <w:rsid w:val="00506AB6"/>
    <w:rsid w:val="00506B69"/>
    <w:rsid w:val="00507D4E"/>
    <w:rsid w:val="00514068"/>
    <w:rsid w:val="005209D6"/>
    <w:rsid w:val="00521189"/>
    <w:rsid w:val="00521578"/>
    <w:rsid w:val="005222D1"/>
    <w:rsid w:val="00522551"/>
    <w:rsid w:val="005233A7"/>
    <w:rsid w:val="00523AF5"/>
    <w:rsid w:val="0052465A"/>
    <w:rsid w:val="00526384"/>
    <w:rsid w:val="005278CC"/>
    <w:rsid w:val="00530B8F"/>
    <w:rsid w:val="005326C9"/>
    <w:rsid w:val="00533A2A"/>
    <w:rsid w:val="00533FBC"/>
    <w:rsid w:val="00537596"/>
    <w:rsid w:val="00537BAC"/>
    <w:rsid w:val="005422C5"/>
    <w:rsid w:val="00544974"/>
    <w:rsid w:val="00544F58"/>
    <w:rsid w:val="00545BA3"/>
    <w:rsid w:val="00545F06"/>
    <w:rsid w:val="005479A3"/>
    <w:rsid w:val="005503C2"/>
    <w:rsid w:val="005508DD"/>
    <w:rsid w:val="00550C93"/>
    <w:rsid w:val="00551716"/>
    <w:rsid w:val="005529A5"/>
    <w:rsid w:val="00553B82"/>
    <w:rsid w:val="00554220"/>
    <w:rsid w:val="00554F88"/>
    <w:rsid w:val="00554FE4"/>
    <w:rsid w:val="00555F43"/>
    <w:rsid w:val="005562C2"/>
    <w:rsid w:val="005575DF"/>
    <w:rsid w:val="00560E9F"/>
    <w:rsid w:val="00561E96"/>
    <w:rsid w:val="00562CE4"/>
    <w:rsid w:val="00562F81"/>
    <w:rsid w:val="00564AFB"/>
    <w:rsid w:val="00567E77"/>
    <w:rsid w:val="00570249"/>
    <w:rsid w:val="0057039F"/>
    <w:rsid w:val="005703F0"/>
    <w:rsid w:val="005725DF"/>
    <w:rsid w:val="0057273C"/>
    <w:rsid w:val="005731C0"/>
    <w:rsid w:val="0057391D"/>
    <w:rsid w:val="0057407A"/>
    <w:rsid w:val="0057452C"/>
    <w:rsid w:val="0057502B"/>
    <w:rsid w:val="00575B01"/>
    <w:rsid w:val="005776E9"/>
    <w:rsid w:val="0058043D"/>
    <w:rsid w:val="00581089"/>
    <w:rsid w:val="005840D5"/>
    <w:rsid w:val="005851CE"/>
    <w:rsid w:val="0058546D"/>
    <w:rsid w:val="0058692B"/>
    <w:rsid w:val="00591540"/>
    <w:rsid w:val="005916AD"/>
    <w:rsid w:val="005921AB"/>
    <w:rsid w:val="0059247A"/>
    <w:rsid w:val="00592EE7"/>
    <w:rsid w:val="005935BC"/>
    <w:rsid w:val="005938D7"/>
    <w:rsid w:val="005941B9"/>
    <w:rsid w:val="00594E73"/>
    <w:rsid w:val="00595D4D"/>
    <w:rsid w:val="005A1620"/>
    <w:rsid w:val="005A1AA2"/>
    <w:rsid w:val="005A1EBC"/>
    <w:rsid w:val="005A3CEE"/>
    <w:rsid w:val="005A440A"/>
    <w:rsid w:val="005A543B"/>
    <w:rsid w:val="005A5AE6"/>
    <w:rsid w:val="005A5D56"/>
    <w:rsid w:val="005B29D2"/>
    <w:rsid w:val="005B2A7E"/>
    <w:rsid w:val="005B58D1"/>
    <w:rsid w:val="005B6301"/>
    <w:rsid w:val="005C0DF7"/>
    <w:rsid w:val="005C12E0"/>
    <w:rsid w:val="005C1D74"/>
    <w:rsid w:val="005C2976"/>
    <w:rsid w:val="005C5BA6"/>
    <w:rsid w:val="005C6D2D"/>
    <w:rsid w:val="005C7420"/>
    <w:rsid w:val="005D0D74"/>
    <w:rsid w:val="005D1E0E"/>
    <w:rsid w:val="005D2263"/>
    <w:rsid w:val="005D27E5"/>
    <w:rsid w:val="005D3F06"/>
    <w:rsid w:val="005D42D0"/>
    <w:rsid w:val="005E227C"/>
    <w:rsid w:val="005E3B33"/>
    <w:rsid w:val="005E4443"/>
    <w:rsid w:val="005F31C1"/>
    <w:rsid w:val="005F5654"/>
    <w:rsid w:val="005F5A13"/>
    <w:rsid w:val="005F5EEA"/>
    <w:rsid w:val="005F68BB"/>
    <w:rsid w:val="005F6DA0"/>
    <w:rsid w:val="005F7B88"/>
    <w:rsid w:val="006006FA"/>
    <w:rsid w:val="006016F1"/>
    <w:rsid w:val="0060190F"/>
    <w:rsid w:val="006025EC"/>
    <w:rsid w:val="006028C2"/>
    <w:rsid w:val="00603013"/>
    <w:rsid w:val="006031D1"/>
    <w:rsid w:val="006046EB"/>
    <w:rsid w:val="00607A02"/>
    <w:rsid w:val="0061082A"/>
    <w:rsid w:val="00610928"/>
    <w:rsid w:val="0061175A"/>
    <w:rsid w:val="00611BE4"/>
    <w:rsid w:val="00611E3A"/>
    <w:rsid w:val="00611F51"/>
    <w:rsid w:val="00613766"/>
    <w:rsid w:val="00613CA7"/>
    <w:rsid w:val="00613D69"/>
    <w:rsid w:val="006144D6"/>
    <w:rsid w:val="00615CC1"/>
    <w:rsid w:val="00617B56"/>
    <w:rsid w:val="006201B4"/>
    <w:rsid w:val="00622691"/>
    <w:rsid w:val="00622B53"/>
    <w:rsid w:val="00624CFA"/>
    <w:rsid w:val="006254C6"/>
    <w:rsid w:val="00627A37"/>
    <w:rsid w:val="00627B33"/>
    <w:rsid w:val="00627C4C"/>
    <w:rsid w:val="00634B5E"/>
    <w:rsid w:val="00634E87"/>
    <w:rsid w:val="006354FA"/>
    <w:rsid w:val="0063568B"/>
    <w:rsid w:val="0063582D"/>
    <w:rsid w:val="00635B92"/>
    <w:rsid w:val="00635C25"/>
    <w:rsid w:val="00637D56"/>
    <w:rsid w:val="00641DF5"/>
    <w:rsid w:val="006428DC"/>
    <w:rsid w:val="00642A0E"/>
    <w:rsid w:val="0064480F"/>
    <w:rsid w:val="0064615F"/>
    <w:rsid w:val="0064653A"/>
    <w:rsid w:val="0064756F"/>
    <w:rsid w:val="00647C7D"/>
    <w:rsid w:val="00647E15"/>
    <w:rsid w:val="0065196C"/>
    <w:rsid w:val="00651BE2"/>
    <w:rsid w:val="0065271E"/>
    <w:rsid w:val="00652BF7"/>
    <w:rsid w:val="006549DE"/>
    <w:rsid w:val="00654DC8"/>
    <w:rsid w:val="00654EE2"/>
    <w:rsid w:val="0065691B"/>
    <w:rsid w:val="006579C1"/>
    <w:rsid w:val="00660A7D"/>
    <w:rsid w:val="00662AA4"/>
    <w:rsid w:val="006670BD"/>
    <w:rsid w:val="00671E3C"/>
    <w:rsid w:val="00672FC3"/>
    <w:rsid w:val="00673270"/>
    <w:rsid w:val="00676221"/>
    <w:rsid w:val="00680D68"/>
    <w:rsid w:val="006814E1"/>
    <w:rsid w:val="006816C5"/>
    <w:rsid w:val="00681C39"/>
    <w:rsid w:val="00681F77"/>
    <w:rsid w:val="006849F5"/>
    <w:rsid w:val="0068520B"/>
    <w:rsid w:val="0068632E"/>
    <w:rsid w:val="0069051D"/>
    <w:rsid w:val="006912F4"/>
    <w:rsid w:val="006931AF"/>
    <w:rsid w:val="00693F21"/>
    <w:rsid w:val="006941B7"/>
    <w:rsid w:val="006A07DA"/>
    <w:rsid w:val="006A093F"/>
    <w:rsid w:val="006A0CF9"/>
    <w:rsid w:val="006A1BA6"/>
    <w:rsid w:val="006A1BDB"/>
    <w:rsid w:val="006A244A"/>
    <w:rsid w:val="006A24F3"/>
    <w:rsid w:val="006A38D4"/>
    <w:rsid w:val="006A39E9"/>
    <w:rsid w:val="006A423F"/>
    <w:rsid w:val="006A4BED"/>
    <w:rsid w:val="006A4F20"/>
    <w:rsid w:val="006A6184"/>
    <w:rsid w:val="006B089F"/>
    <w:rsid w:val="006B15E9"/>
    <w:rsid w:val="006B188C"/>
    <w:rsid w:val="006B19E4"/>
    <w:rsid w:val="006B4E1C"/>
    <w:rsid w:val="006B7CBA"/>
    <w:rsid w:val="006C25C1"/>
    <w:rsid w:val="006C524D"/>
    <w:rsid w:val="006C555B"/>
    <w:rsid w:val="006C556F"/>
    <w:rsid w:val="006C5EFD"/>
    <w:rsid w:val="006D0513"/>
    <w:rsid w:val="006D0ADB"/>
    <w:rsid w:val="006D1063"/>
    <w:rsid w:val="006D1C3D"/>
    <w:rsid w:val="006D222B"/>
    <w:rsid w:val="006D228D"/>
    <w:rsid w:val="006D2545"/>
    <w:rsid w:val="006D27CF"/>
    <w:rsid w:val="006D2BFB"/>
    <w:rsid w:val="006D46E1"/>
    <w:rsid w:val="006D5B96"/>
    <w:rsid w:val="006E0636"/>
    <w:rsid w:val="006E1DF4"/>
    <w:rsid w:val="006E29A7"/>
    <w:rsid w:val="006E2CFD"/>
    <w:rsid w:val="006E3671"/>
    <w:rsid w:val="006E5F36"/>
    <w:rsid w:val="006E5F86"/>
    <w:rsid w:val="006E7726"/>
    <w:rsid w:val="006F218E"/>
    <w:rsid w:val="006F30B9"/>
    <w:rsid w:val="006F32F0"/>
    <w:rsid w:val="006F71AD"/>
    <w:rsid w:val="006F72B1"/>
    <w:rsid w:val="006F774E"/>
    <w:rsid w:val="0070037C"/>
    <w:rsid w:val="00701477"/>
    <w:rsid w:val="00701CCB"/>
    <w:rsid w:val="00702476"/>
    <w:rsid w:val="00702D6F"/>
    <w:rsid w:val="00703073"/>
    <w:rsid w:val="0070328E"/>
    <w:rsid w:val="00703341"/>
    <w:rsid w:val="00704609"/>
    <w:rsid w:val="0070773E"/>
    <w:rsid w:val="00707C87"/>
    <w:rsid w:val="00707CB1"/>
    <w:rsid w:val="00710C24"/>
    <w:rsid w:val="00711960"/>
    <w:rsid w:val="00712BB9"/>
    <w:rsid w:val="0071361C"/>
    <w:rsid w:val="00716AC9"/>
    <w:rsid w:val="00717027"/>
    <w:rsid w:val="00717048"/>
    <w:rsid w:val="00717C82"/>
    <w:rsid w:val="00720CB8"/>
    <w:rsid w:val="00721495"/>
    <w:rsid w:val="00721832"/>
    <w:rsid w:val="00723F7A"/>
    <w:rsid w:val="0072412A"/>
    <w:rsid w:val="007261D4"/>
    <w:rsid w:val="00727429"/>
    <w:rsid w:val="00727704"/>
    <w:rsid w:val="00727C58"/>
    <w:rsid w:val="00727D74"/>
    <w:rsid w:val="00730268"/>
    <w:rsid w:val="00730AA7"/>
    <w:rsid w:val="00730C8B"/>
    <w:rsid w:val="007313E1"/>
    <w:rsid w:val="0073202D"/>
    <w:rsid w:val="00732701"/>
    <w:rsid w:val="00732E18"/>
    <w:rsid w:val="007333FE"/>
    <w:rsid w:val="0073424E"/>
    <w:rsid w:val="00735D11"/>
    <w:rsid w:val="00736623"/>
    <w:rsid w:val="00737873"/>
    <w:rsid w:val="00740340"/>
    <w:rsid w:val="00743847"/>
    <w:rsid w:val="00745340"/>
    <w:rsid w:val="007455B7"/>
    <w:rsid w:val="00745A9F"/>
    <w:rsid w:val="00746572"/>
    <w:rsid w:val="00747852"/>
    <w:rsid w:val="00747E58"/>
    <w:rsid w:val="0075030E"/>
    <w:rsid w:val="00750378"/>
    <w:rsid w:val="007511C1"/>
    <w:rsid w:val="00751B61"/>
    <w:rsid w:val="00752BE7"/>
    <w:rsid w:val="00752D99"/>
    <w:rsid w:val="0075356F"/>
    <w:rsid w:val="007535D6"/>
    <w:rsid w:val="007548EA"/>
    <w:rsid w:val="00754F4E"/>
    <w:rsid w:val="00756AA7"/>
    <w:rsid w:val="00757024"/>
    <w:rsid w:val="00757879"/>
    <w:rsid w:val="007578D2"/>
    <w:rsid w:val="00757D21"/>
    <w:rsid w:val="007632DB"/>
    <w:rsid w:val="007640EE"/>
    <w:rsid w:val="007641D2"/>
    <w:rsid w:val="00764E31"/>
    <w:rsid w:val="007653C8"/>
    <w:rsid w:val="00765B95"/>
    <w:rsid w:val="0076776E"/>
    <w:rsid w:val="00771327"/>
    <w:rsid w:val="007720FA"/>
    <w:rsid w:val="007735C1"/>
    <w:rsid w:val="0077371A"/>
    <w:rsid w:val="007753D3"/>
    <w:rsid w:val="0077607F"/>
    <w:rsid w:val="00776A6C"/>
    <w:rsid w:val="00781175"/>
    <w:rsid w:val="00782755"/>
    <w:rsid w:val="00784FE7"/>
    <w:rsid w:val="00786233"/>
    <w:rsid w:val="0078640A"/>
    <w:rsid w:val="007866C3"/>
    <w:rsid w:val="007873DB"/>
    <w:rsid w:val="00787EA5"/>
    <w:rsid w:val="007908C6"/>
    <w:rsid w:val="007935FA"/>
    <w:rsid w:val="00794DA4"/>
    <w:rsid w:val="007955DE"/>
    <w:rsid w:val="00796243"/>
    <w:rsid w:val="00796BF2"/>
    <w:rsid w:val="00797094"/>
    <w:rsid w:val="007A00F5"/>
    <w:rsid w:val="007A16BC"/>
    <w:rsid w:val="007A1FA9"/>
    <w:rsid w:val="007A3D86"/>
    <w:rsid w:val="007A3DBC"/>
    <w:rsid w:val="007A44EC"/>
    <w:rsid w:val="007A6ACA"/>
    <w:rsid w:val="007A6C55"/>
    <w:rsid w:val="007B02E0"/>
    <w:rsid w:val="007B0385"/>
    <w:rsid w:val="007B0806"/>
    <w:rsid w:val="007B1414"/>
    <w:rsid w:val="007B1BAE"/>
    <w:rsid w:val="007B20DD"/>
    <w:rsid w:val="007B27F1"/>
    <w:rsid w:val="007B2B24"/>
    <w:rsid w:val="007B6250"/>
    <w:rsid w:val="007C045C"/>
    <w:rsid w:val="007C0A4C"/>
    <w:rsid w:val="007C0EF3"/>
    <w:rsid w:val="007C7841"/>
    <w:rsid w:val="007C7A6C"/>
    <w:rsid w:val="007D00FC"/>
    <w:rsid w:val="007D0B25"/>
    <w:rsid w:val="007D162A"/>
    <w:rsid w:val="007D1F28"/>
    <w:rsid w:val="007D2186"/>
    <w:rsid w:val="007D2F0C"/>
    <w:rsid w:val="007D33D4"/>
    <w:rsid w:val="007D43CC"/>
    <w:rsid w:val="007D5CF0"/>
    <w:rsid w:val="007E031D"/>
    <w:rsid w:val="007E1F86"/>
    <w:rsid w:val="007E39FB"/>
    <w:rsid w:val="007E4943"/>
    <w:rsid w:val="007E4C77"/>
    <w:rsid w:val="007E4D60"/>
    <w:rsid w:val="007E52A0"/>
    <w:rsid w:val="007E639F"/>
    <w:rsid w:val="007E651D"/>
    <w:rsid w:val="007E69FF"/>
    <w:rsid w:val="007F089F"/>
    <w:rsid w:val="007F1C0C"/>
    <w:rsid w:val="007F22DC"/>
    <w:rsid w:val="007F2647"/>
    <w:rsid w:val="007F2781"/>
    <w:rsid w:val="007F4633"/>
    <w:rsid w:val="007F4BD8"/>
    <w:rsid w:val="007F6404"/>
    <w:rsid w:val="007F6CB1"/>
    <w:rsid w:val="007F715D"/>
    <w:rsid w:val="007F7249"/>
    <w:rsid w:val="00800730"/>
    <w:rsid w:val="008007C3"/>
    <w:rsid w:val="008009C7"/>
    <w:rsid w:val="00800A43"/>
    <w:rsid w:val="008026CD"/>
    <w:rsid w:val="00805770"/>
    <w:rsid w:val="00806313"/>
    <w:rsid w:val="00806A59"/>
    <w:rsid w:val="00816B44"/>
    <w:rsid w:val="00816E94"/>
    <w:rsid w:val="00821EA2"/>
    <w:rsid w:val="00822696"/>
    <w:rsid w:val="00822731"/>
    <w:rsid w:val="0082283A"/>
    <w:rsid w:val="00822DD6"/>
    <w:rsid w:val="008249E9"/>
    <w:rsid w:val="00824F74"/>
    <w:rsid w:val="00825B64"/>
    <w:rsid w:val="00825D90"/>
    <w:rsid w:val="00826587"/>
    <w:rsid w:val="008267EA"/>
    <w:rsid w:val="00832709"/>
    <w:rsid w:val="008338DD"/>
    <w:rsid w:val="00833FCC"/>
    <w:rsid w:val="00834EAA"/>
    <w:rsid w:val="00837BE6"/>
    <w:rsid w:val="0084384D"/>
    <w:rsid w:val="00844501"/>
    <w:rsid w:val="00844BD7"/>
    <w:rsid w:val="008451F6"/>
    <w:rsid w:val="00845608"/>
    <w:rsid w:val="008468CA"/>
    <w:rsid w:val="00846D65"/>
    <w:rsid w:val="0084782F"/>
    <w:rsid w:val="008505A0"/>
    <w:rsid w:val="0085382C"/>
    <w:rsid w:val="00856567"/>
    <w:rsid w:val="0085686A"/>
    <w:rsid w:val="00857AFD"/>
    <w:rsid w:val="00860132"/>
    <w:rsid w:val="00860A66"/>
    <w:rsid w:val="0086115C"/>
    <w:rsid w:val="00861D39"/>
    <w:rsid w:val="00861EF0"/>
    <w:rsid w:val="008621C2"/>
    <w:rsid w:val="00863218"/>
    <w:rsid w:val="00863928"/>
    <w:rsid w:val="0086426F"/>
    <w:rsid w:val="00866608"/>
    <w:rsid w:val="00867AC0"/>
    <w:rsid w:val="0087032A"/>
    <w:rsid w:val="00871824"/>
    <w:rsid w:val="0087220D"/>
    <w:rsid w:val="00882077"/>
    <w:rsid w:val="00884133"/>
    <w:rsid w:val="00884237"/>
    <w:rsid w:val="00886B27"/>
    <w:rsid w:val="008918E3"/>
    <w:rsid w:val="00892260"/>
    <w:rsid w:val="00892489"/>
    <w:rsid w:val="00893BBA"/>
    <w:rsid w:val="00896056"/>
    <w:rsid w:val="008A5CD7"/>
    <w:rsid w:val="008A60FD"/>
    <w:rsid w:val="008A77BE"/>
    <w:rsid w:val="008A786E"/>
    <w:rsid w:val="008A7892"/>
    <w:rsid w:val="008A7CDF"/>
    <w:rsid w:val="008B116F"/>
    <w:rsid w:val="008B1486"/>
    <w:rsid w:val="008B374B"/>
    <w:rsid w:val="008B3F46"/>
    <w:rsid w:val="008B7EF1"/>
    <w:rsid w:val="008B7F58"/>
    <w:rsid w:val="008C1029"/>
    <w:rsid w:val="008C1E7C"/>
    <w:rsid w:val="008C2556"/>
    <w:rsid w:val="008C2E8B"/>
    <w:rsid w:val="008C3779"/>
    <w:rsid w:val="008C4987"/>
    <w:rsid w:val="008C4B6A"/>
    <w:rsid w:val="008C5352"/>
    <w:rsid w:val="008C6AB1"/>
    <w:rsid w:val="008D031B"/>
    <w:rsid w:val="008D094C"/>
    <w:rsid w:val="008D19F1"/>
    <w:rsid w:val="008D47EB"/>
    <w:rsid w:val="008D4C9E"/>
    <w:rsid w:val="008D58AB"/>
    <w:rsid w:val="008D5EF1"/>
    <w:rsid w:val="008D657E"/>
    <w:rsid w:val="008D676B"/>
    <w:rsid w:val="008D7D28"/>
    <w:rsid w:val="008E03C5"/>
    <w:rsid w:val="008E209F"/>
    <w:rsid w:val="008E20BB"/>
    <w:rsid w:val="008E2B52"/>
    <w:rsid w:val="008E4B03"/>
    <w:rsid w:val="008E60BE"/>
    <w:rsid w:val="008F2CA4"/>
    <w:rsid w:val="008F2FCB"/>
    <w:rsid w:val="008F3C95"/>
    <w:rsid w:val="008F3CAF"/>
    <w:rsid w:val="008F6FAE"/>
    <w:rsid w:val="008F7C9B"/>
    <w:rsid w:val="0090021C"/>
    <w:rsid w:val="00900429"/>
    <w:rsid w:val="00900995"/>
    <w:rsid w:val="00900A02"/>
    <w:rsid w:val="00901ED0"/>
    <w:rsid w:val="00902D49"/>
    <w:rsid w:val="009038CD"/>
    <w:rsid w:val="00903BA2"/>
    <w:rsid w:val="00903D56"/>
    <w:rsid w:val="009042FF"/>
    <w:rsid w:val="00904633"/>
    <w:rsid w:val="009048EF"/>
    <w:rsid w:val="00906B76"/>
    <w:rsid w:val="00907FBA"/>
    <w:rsid w:val="00912504"/>
    <w:rsid w:val="00912C5E"/>
    <w:rsid w:val="009139D6"/>
    <w:rsid w:val="00916A77"/>
    <w:rsid w:val="00916B58"/>
    <w:rsid w:val="00917740"/>
    <w:rsid w:val="009201A1"/>
    <w:rsid w:val="00920C89"/>
    <w:rsid w:val="009210DA"/>
    <w:rsid w:val="00921F6E"/>
    <w:rsid w:val="00923EA1"/>
    <w:rsid w:val="0092613D"/>
    <w:rsid w:val="0092658D"/>
    <w:rsid w:val="00926894"/>
    <w:rsid w:val="009276B2"/>
    <w:rsid w:val="009317A3"/>
    <w:rsid w:val="009326D0"/>
    <w:rsid w:val="00934FE4"/>
    <w:rsid w:val="009352DA"/>
    <w:rsid w:val="00935C26"/>
    <w:rsid w:val="00935E2B"/>
    <w:rsid w:val="00936026"/>
    <w:rsid w:val="00942B62"/>
    <w:rsid w:val="0094315F"/>
    <w:rsid w:val="009435AC"/>
    <w:rsid w:val="00943DB1"/>
    <w:rsid w:val="0094475D"/>
    <w:rsid w:val="0094557F"/>
    <w:rsid w:val="00945666"/>
    <w:rsid w:val="0094567C"/>
    <w:rsid w:val="00945DD3"/>
    <w:rsid w:val="009460AF"/>
    <w:rsid w:val="009469ED"/>
    <w:rsid w:val="00947A7B"/>
    <w:rsid w:val="009518E6"/>
    <w:rsid w:val="00951C1E"/>
    <w:rsid w:val="00951C45"/>
    <w:rsid w:val="0095239A"/>
    <w:rsid w:val="00952C35"/>
    <w:rsid w:val="009530DA"/>
    <w:rsid w:val="00953676"/>
    <w:rsid w:val="009559CF"/>
    <w:rsid w:val="00955E2D"/>
    <w:rsid w:val="0095645F"/>
    <w:rsid w:val="0095709E"/>
    <w:rsid w:val="00957D20"/>
    <w:rsid w:val="00957FC5"/>
    <w:rsid w:val="009616BA"/>
    <w:rsid w:val="00961A40"/>
    <w:rsid w:val="00961E19"/>
    <w:rsid w:val="0096239E"/>
    <w:rsid w:val="00962D71"/>
    <w:rsid w:val="00963E32"/>
    <w:rsid w:val="009676FB"/>
    <w:rsid w:val="00967939"/>
    <w:rsid w:val="009707AC"/>
    <w:rsid w:val="009717A3"/>
    <w:rsid w:val="00973A81"/>
    <w:rsid w:val="00973D5A"/>
    <w:rsid w:val="009748C8"/>
    <w:rsid w:val="00975994"/>
    <w:rsid w:val="00975EF8"/>
    <w:rsid w:val="009772D1"/>
    <w:rsid w:val="009776BC"/>
    <w:rsid w:val="00977799"/>
    <w:rsid w:val="009818E5"/>
    <w:rsid w:val="009820AE"/>
    <w:rsid w:val="0098349E"/>
    <w:rsid w:val="00983803"/>
    <w:rsid w:val="00983B91"/>
    <w:rsid w:val="00984E01"/>
    <w:rsid w:val="00984FFF"/>
    <w:rsid w:val="00985928"/>
    <w:rsid w:val="00986B5D"/>
    <w:rsid w:val="0098766B"/>
    <w:rsid w:val="00987ED1"/>
    <w:rsid w:val="00991EB2"/>
    <w:rsid w:val="00992D89"/>
    <w:rsid w:val="00993606"/>
    <w:rsid w:val="00994931"/>
    <w:rsid w:val="009952AC"/>
    <w:rsid w:val="00995EF3"/>
    <w:rsid w:val="0099623F"/>
    <w:rsid w:val="00997547"/>
    <w:rsid w:val="009A0791"/>
    <w:rsid w:val="009A0CDB"/>
    <w:rsid w:val="009A1A5A"/>
    <w:rsid w:val="009A5594"/>
    <w:rsid w:val="009A7575"/>
    <w:rsid w:val="009B203E"/>
    <w:rsid w:val="009B22D0"/>
    <w:rsid w:val="009B585E"/>
    <w:rsid w:val="009B63FC"/>
    <w:rsid w:val="009C0B68"/>
    <w:rsid w:val="009C1412"/>
    <w:rsid w:val="009C16CA"/>
    <w:rsid w:val="009C1ADB"/>
    <w:rsid w:val="009C2CCA"/>
    <w:rsid w:val="009C4585"/>
    <w:rsid w:val="009C4B25"/>
    <w:rsid w:val="009C54A4"/>
    <w:rsid w:val="009C5781"/>
    <w:rsid w:val="009C5EF8"/>
    <w:rsid w:val="009D0561"/>
    <w:rsid w:val="009D1062"/>
    <w:rsid w:val="009D1294"/>
    <w:rsid w:val="009D20A2"/>
    <w:rsid w:val="009D2BDF"/>
    <w:rsid w:val="009D36CA"/>
    <w:rsid w:val="009D4477"/>
    <w:rsid w:val="009D4EFD"/>
    <w:rsid w:val="009D6986"/>
    <w:rsid w:val="009D768A"/>
    <w:rsid w:val="009E3941"/>
    <w:rsid w:val="009E4243"/>
    <w:rsid w:val="009E586D"/>
    <w:rsid w:val="009E6B38"/>
    <w:rsid w:val="009E6CB3"/>
    <w:rsid w:val="009F01AC"/>
    <w:rsid w:val="009F0788"/>
    <w:rsid w:val="009F3EEA"/>
    <w:rsid w:val="009F508D"/>
    <w:rsid w:val="009F62CE"/>
    <w:rsid w:val="009F6421"/>
    <w:rsid w:val="009F6C0B"/>
    <w:rsid w:val="00A035AC"/>
    <w:rsid w:val="00A03B93"/>
    <w:rsid w:val="00A03EB6"/>
    <w:rsid w:val="00A049F3"/>
    <w:rsid w:val="00A05BC6"/>
    <w:rsid w:val="00A063AC"/>
    <w:rsid w:val="00A06AF7"/>
    <w:rsid w:val="00A07C46"/>
    <w:rsid w:val="00A13280"/>
    <w:rsid w:val="00A13684"/>
    <w:rsid w:val="00A13C2A"/>
    <w:rsid w:val="00A141C1"/>
    <w:rsid w:val="00A1620D"/>
    <w:rsid w:val="00A16564"/>
    <w:rsid w:val="00A17706"/>
    <w:rsid w:val="00A20257"/>
    <w:rsid w:val="00A2054F"/>
    <w:rsid w:val="00A20DE6"/>
    <w:rsid w:val="00A22155"/>
    <w:rsid w:val="00A23D99"/>
    <w:rsid w:val="00A254AE"/>
    <w:rsid w:val="00A2625A"/>
    <w:rsid w:val="00A2755E"/>
    <w:rsid w:val="00A307A8"/>
    <w:rsid w:val="00A30E5F"/>
    <w:rsid w:val="00A314EE"/>
    <w:rsid w:val="00A333A7"/>
    <w:rsid w:val="00A35784"/>
    <w:rsid w:val="00A36D54"/>
    <w:rsid w:val="00A40A5B"/>
    <w:rsid w:val="00A40CC0"/>
    <w:rsid w:val="00A426EF"/>
    <w:rsid w:val="00A42F12"/>
    <w:rsid w:val="00A43677"/>
    <w:rsid w:val="00A44B61"/>
    <w:rsid w:val="00A44B72"/>
    <w:rsid w:val="00A44EF9"/>
    <w:rsid w:val="00A463CB"/>
    <w:rsid w:val="00A4666C"/>
    <w:rsid w:val="00A50649"/>
    <w:rsid w:val="00A50C4E"/>
    <w:rsid w:val="00A519F1"/>
    <w:rsid w:val="00A52AA7"/>
    <w:rsid w:val="00A52BCC"/>
    <w:rsid w:val="00A531FB"/>
    <w:rsid w:val="00A54099"/>
    <w:rsid w:val="00A550CC"/>
    <w:rsid w:val="00A557DF"/>
    <w:rsid w:val="00A565FB"/>
    <w:rsid w:val="00A579B3"/>
    <w:rsid w:val="00A60ACE"/>
    <w:rsid w:val="00A60F60"/>
    <w:rsid w:val="00A61A8A"/>
    <w:rsid w:val="00A62A29"/>
    <w:rsid w:val="00A64534"/>
    <w:rsid w:val="00A711C5"/>
    <w:rsid w:val="00A715D8"/>
    <w:rsid w:val="00A71A9F"/>
    <w:rsid w:val="00A72F02"/>
    <w:rsid w:val="00A72F09"/>
    <w:rsid w:val="00A72F99"/>
    <w:rsid w:val="00A7364E"/>
    <w:rsid w:val="00A73CE8"/>
    <w:rsid w:val="00A7744B"/>
    <w:rsid w:val="00A779C7"/>
    <w:rsid w:val="00A77C58"/>
    <w:rsid w:val="00A81137"/>
    <w:rsid w:val="00A82693"/>
    <w:rsid w:val="00A85BE9"/>
    <w:rsid w:val="00A861D6"/>
    <w:rsid w:val="00A87DE2"/>
    <w:rsid w:val="00A913DB"/>
    <w:rsid w:val="00A92F27"/>
    <w:rsid w:val="00AA2646"/>
    <w:rsid w:val="00AA2759"/>
    <w:rsid w:val="00AA2E47"/>
    <w:rsid w:val="00AA46F1"/>
    <w:rsid w:val="00AB092D"/>
    <w:rsid w:val="00AB406C"/>
    <w:rsid w:val="00AB4ABA"/>
    <w:rsid w:val="00AC0672"/>
    <w:rsid w:val="00AC1AF0"/>
    <w:rsid w:val="00AC1EA6"/>
    <w:rsid w:val="00AC2974"/>
    <w:rsid w:val="00AC30B8"/>
    <w:rsid w:val="00AC560A"/>
    <w:rsid w:val="00AC5B96"/>
    <w:rsid w:val="00AC5C19"/>
    <w:rsid w:val="00AC696F"/>
    <w:rsid w:val="00AC7282"/>
    <w:rsid w:val="00AD078A"/>
    <w:rsid w:val="00AD0D46"/>
    <w:rsid w:val="00AD5BD9"/>
    <w:rsid w:val="00AD7B18"/>
    <w:rsid w:val="00AE0238"/>
    <w:rsid w:val="00AE181D"/>
    <w:rsid w:val="00AE24E4"/>
    <w:rsid w:val="00AE305D"/>
    <w:rsid w:val="00AE365E"/>
    <w:rsid w:val="00AE3E19"/>
    <w:rsid w:val="00AE61B2"/>
    <w:rsid w:val="00AE67A1"/>
    <w:rsid w:val="00AE7E79"/>
    <w:rsid w:val="00AF1206"/>
    <w:rsid w:val="00AF1862"/>
    <w:rsid w:val="00AF227F"/>
    <w:rsid w:val="00AF2701"/>
    <w:rsid w:val="00AF40A9"/>
    <w:rsid w:val="00AF41D6"/>
    <w:rsid w:val="00AF4CF3"/>
    <w:rsid w:val="00AF52BF"/>
    <w:rsid w:val="00AF5FAB"/>
    <w:rsid w:val="00AF7981"/>
    <w:rsid w:val="00B01709"/>
    <w:rsid w:val="00B02FC5"/>
    <w:rsid w:val="00B04942"/>
    <w:rsid w:val="00B04F73"/>
    <w:rsid w:val="00B07E7C"/>
    <w:rsid w:val="00B13A6A"/>
    <w:rsid w:val="00B14759"/>
    <w:rsid w:val="00B152DA"/>
    <w:rsid w:val="00B161BD"/>
    <w:rsid w:val="00B20EB5"/>
    <w:rsid w:val="00B22652"/>
    <w:rsid w:val="00B238BC"/>
    <w:rsid w:val="00B2391B"/>
    <w:rsid w:val="00B25317"/>
    <w:rsid w:val="00B26D73"/>
    <w:rsid w:val="00B3139E"/>
    <w:rsid w:val="00B3296A"/>
    <w:rsid w:val="00B3395D"/>
    <w:rsid w:val="00B33FC3"/>
    <w:rsid w:val="00B356DF"/>
    <w:rsid w:val="00B36672"/>
    <w:rsid w:val="00B37F42"/>
    <w:rsid w:val="00B400D1"/>
    <w:rsid w:val="00B416C5"/>
    <w:rsid w:val="00B41AC0"/>
    <w:rsid w:val="00B41D0D"/>
    <w:rsid w:val="00B4467B"/>
    <w:rsid w:val="00B44837"/>
    <w:rsid w:val="00B458ED"/>
    <w:rsid w:val="00B45C33"/>
    <w:rsid w:val="00B460C9"/>
    <w:rsid w:val="00B46214"/>
    <w:rsid w:val="00B50B25"/>
    <w:rsid w:val="00B520B5"/>
    <w:rsid w:val="00B52AB2"/>
    <w:rsid w:val="00B54277"/>
    <w:rsid w:val="00B55DCA"/>
    <w:rsid w:val="00B56FE6"/>
    <w:rsid w:val="00B57AD4"/>
    <w:rsid w:val="00B57CD4"/>
    <w:rsid w:val="00B64B29"/>
    <w:rsid w:val="00B717B1"/>
    <w:rsid w:val="00B72096"/>
    <w:rsid w:val="00B725D0"/>
    <w:rsid w:val="00B73D0A"/>
    <w:rsid w:val="00B75D04"/>
    <w:rsid w:val="00B7758B"/>
    <w:rsid w:val="00B77FF5"/>
    <w:rsid w:val="00B803AE"/>
    <w:rsid w:val="00B80CE8"/>
    <w:rsid w:val="00B833FC"/>
    <w:rsid w:val="00B844B9"/>
    <w:rsid w:val="00B84BB0"/>
    <w:rsid w:val="00B8543D"/>
    <w:rsid w:val="00B85BBE"/>
    <w:rsid w:val="00B86728"/>
    <w:rsid w:val="00B87D11"/>
    <w:rsid w:val="00B904C1"/>
    <w:rsid w:val="00B906CF"/>
    <w:rsid w:val="00B90C63"/>
    <w:rsid w:val="00B95A6B"/>
    <w:rsid w:val="00B961A4"/>
    <w:rsid w:val="00BA1B0F"/>
    <w:rsid w:val="00BA3348"/>
    <w:rsid w:val="00BA5338"/>
    <w:rsid w:val="00BA6125"/>
    <w:rsid w:val="00BA7CC5"/>
    <w:rsid w:val="00BA7E27"/>
    <w:rsid w:val="00BB073C"/>
    <w:rsid w:val="00BB0AA2"/>
    <w:rsid w:val="00BB1711"/>
    <w:rsid w:val="00BB2E1D"/>
    <w:rsid w:val="00BB5F64"/>
    <w:rsid w:val="00BB65E0"/>
    <w:rsid w:val="00BC0B99"/>
    <w:rsid w:val="00BC2A52"/>
    <w:rsid w:val="00BC2FC6"/>
    <w:rsid w:val="00BC3D6F"/>
    <w:rsid w:val="00BC3DC5"/>
    <w:rsid w:val="00BC7409"/>
    <w:rsid w:val="00BC7987"/>
    <w:rsid w:val="00BD08DE"/>
    <w:rsid w:val="00BD0B5F"/>
    <w:rsid w:val="00BD1123"/>
    <w:rsid w:val="00BD23B2"/>
    <w:rsid w:val="00BD26C2"/>
    <w:rsid w:val="00BD48E2"/>
    <w:rsid w:val="00BD4E92"/>
    <w:rsid w:val="00BD6630"/>
    <w:rsid w:val="00BD7151"/>
    <w:rsid w:val="00BD7420"/>
    <w:rsid w:val="00BD7C55"/>
    <w:rsid w:val="00BE1612"/>
    <w:rsid w:val="00BE1A50"/>
    <w:rsid w:val="00BE1CC8"/>
    <w:rsid w:val="00BE2311"/>
    <w:rsid w:val="00BE29C9"/>
    <w:rsid w:val="00BE31DE"/>
    <w:rsid w:val="00BE6F1B"/>
    <w:rsid w:val="00BF112E"/>
    <w:rsid w:val="00BF13D0"/>
    <w:rsid w:val="00BF265C"/>
    <w:rsid w:val="00BF433C"/>
    <w:rsid w:val="00BF471F"/>
    <w:rsid w:val="00BF64AB"/>
    <w:rsid w:val="00BF7A82"/>
    <w:rsid w:val="00C008B2"/>
    <w:rsid w:val="00C0106B"/>
    <w:rsid w:val="00C01945"/>
    <w:rsid w:val="00C020E9"/>
    <w:rsid w:val="00C027F0"/>
    <w:rsid w:val="00C0327B"/>
    <w:rsid w:val="00C03A11"/>
    <w:rsid w:val="00C03B3F"/>
    <w:rsid w:val="00C03DE8"/>
    <w:rsid w:val="00C04022"/>
    <w:rsid w:val="00C040F8"/>
    <w:rsid w:val="00C045F4"/>
    <w:rsid w:val="00C0541A"/>
    <w:rsid w:val="00C0570F"/>
    <w:rsid w:val="00C06682"/>
    <w:rsid w:val="00C06D1C"/>
    <w:rsid w:val="00C06E8D"/>
    <w:rsid w:val="00C104B8"/>
    <w:rsid w:val="00C10CAA"/>
    <w:rsid w:val="00C11616"/>
    <w:rsid w:val="00C13333"/>
    <w:rsid w:val="00C1569B"/>
    <w:rsid w:val="00C158D7"/>
    <w:rsid w:val="00C15FCA"/>
    <w:rsid w:val="00C1621B"/>
    <w:rsid w:val="00C1780F"/>
    <w:rsid w:val="00C215CC"/>
    <w:rsid w:val="00C2372C"/>
    <w:rsid w:val="00C23D58"/>
    <w:rsid w:val="00C24620"/>
    <w:rsid w:val="00C25ACD"/>
    <w:rsid w:val="00C26487"/>
    <w:rsid w:val="00C26515"/>
    <w:rsid w:val="00C27B52"/>
    <w:rsid w:val="00C31208"/>
    <w:rsid w:val="00C3180A"/>
    <w:rsid w:val="00C322A1"/>
    <w:rsid w:val="00C333F4"/>
    <w:rsid w:val="00C34947"/>
    <w:rsid w:val="00C34BF2"/>
    <w:rsid w:val="00C357B5"/>
    <w:rsid w:val="00C35C11"/>
    <w:rsid w:val="00C36783"/>
    <w:rsid w:val="00C404DA"/>
    <w:rsid w:val="00C40562"/>
    <w:rsid w:val="00C407DA"/>
    <w:rsid w:val="00C419ED"/>
    <w:rsid w:val="00C429A4"/>
    <w:rsid w:val="00C430F5"/>
    <w:rsid w:val="00C43452"/>
    <w:rsid w:val="00C447B1"/>
    <w:rsid w:val="00C45372"/>
    <w:rsid w:val="00C464EB"/>
    <w:rsid w:val="00C47063"/>
    <w:rsid w:val="00C470E7"/>
    <w:rsid w:val="00C503E2"/>
    <w:rsid w:val="00C504A1"/>
    <w:rsid w:val="00C507A0"/>
    <w:rsid w:val="00C51B65"/>
    <w:rsid w:val="00C51BF8"/>
    <w:rsid w:val="00C52F8D"/>
    <w:rsid w:val="00C5328B"/>
    <w:rsid w:val="00C53C3B"/>
    <w:rsid w:val="00C551BF"/>
    <w:rsid w:val="00C552F8"/>
    <w:rsid w:val="00C556FC"/>
    <w:rsid w:val="00C57FD6"/>
    <w:rsid w:val="00C604D0"/>
    <w:rsid w:val="00C60592"/>
    <w:rsid w:val="00C60675"/>
    <w:rsid w:val="00C62057"/>
    <w:rsid w:val="00C6461F"/>
    <w:rsid w:val="00C65A4F"/>
    <w:rsid w:val="00C672B7"/>
    <w:rsid w:val="00C70958"/>
    <w:rsid w:val="00C717BB"/>
    <w:rsid w:val="00C721D6"/>
    <w:rsid w:val="00C7619C"/>
    <w:rsid w:val="00C767B4"/>
    <w:rsid w:val="00C770FB"/>
    <w:rsid w:val="00C7717F"/>
    <w:rsid w:val="00C80681"/>
    <w:rsid w:val="00C82DBD"/>
    <w:rsid w:val="00C83FFF"/>
    <w:rsid w:val="00C84A06"/>
    <w:rsid w:val="00C84A1F"/>
    <w:rsid w:val="00C84AF4"/>
    <w:rsid w:val="00C8639B"/>
    <w:rsid w:val="00C87D05"/>
    <w:rsid w:val="00C87EBD"/>
    <w:rsid w:val="00C91043"/>
    <w:rsid w:val="00C915DB"/>
    <w:rsid w:val="00C91866"/>
    <w:rsid w:val="00C924DC"/>
    <w:rsid w:val="00C9469D"/>
    <w:rsid w:val="00C95572"/>
    <w:rsid w:val="00C95B25"/>
    <w:rsid w:val="00C962E9"/>
    <w:rsid w:val="00C96416"/>
    <w:rsid w:val="00C96507"/>
    <w:rsid w:val="00C965E9"/>
    <w:rsid w:val="00CA0BB2"/>
    <w:rsid w:val="00CA448E"/>
    <w:rsid w:val="00CB3B1B"/>
    <w:rsid w:val="00CB49C2"/>
    <w:rsid w:val="00CB661D"/>
    <w:rsid w:val="00CB67BB"/>
    <w:rsid w:val="00CB6822"/>
    <w:rsid w:val="00CB7E51"/>
    <w:rsid w:val="00CC03F0"/>
    <w:rsid w:val="00CC1272"/>
    <w:rsid w:val="00CC1A1D"/>
    <w:rsid w:val="00CC32B0"/>
    <w:rsid w:val="00CC481E"/>
    <w:rsid w:val="00CC4F13"/>
    <w:rsid w:val="00CC5345"/>
    <w:rsid w:val="00CC5516"/>
    <w:rsid w:val="00CC59E9"/>
    <w:rsid w:val="00CC6D16"/>
    <w:rsid w:val="00CC7498"/>
    <w:rsid w:val="00CC7732"/>
    <w:rsid w:val="00CC7814"/>
    <w:rsid w:val="00CD2A04"/>
    <w:rsid w:val="00CD32C2"/>
    <w:rsid w:val="00CD45BB"/>
    <w:rsid w:val="00CD487F"/>
    <w:rsid w:val="00CD611E"/>
    <w:rsid w:val="00CD67F3"/>
    <w:rsid w:val="00CD6B3B"/>
    <w:rsid w:val="00CD6E24"/>
    <w:rsid w:val="00CE0756"/>
    <w:rsid w:val="00CE268E"/>
    <w:rsid w:val="00CE3CA9"/>
    <w:rsid w:val="00CE4025"/>
    <w:rsid w:val="00CE47E9"/>
    <w:rsid w:val="00CE51DB"/>
    <w:rsid w:val="00CE54F4"/>
    <w:rsid w:val="00CE79DB"/>
    <w:rsid w:val="00CF0A75"/>
    <w:rsid w:val="00CF21B5"/>
    <w:rsid w:val="00CF25DF"/>
    <w:rsid w:val="00CF2C8F"/>
    <w:rsid w:val="00CF464D"/>
    <w:rsid w:val="00CF52F6"/>
    <w:rsid w:val="00CF6D6F"/>
    <w:rsid w:val="00CF7B25"/>
    <w:rsid w:val="00D0010C"/>
    <w:rsid w:val="00D0033C"/>
    <w:rsid w:val="00D01A37"/>
    <w:rsid w:val="00D03E37"/>
    <w:rsid w:val="00D0482E"/>
    <w:rsid w:val="00D04D44"/>
    <w:rsid w:val="00D055CD"/>
    <w:rsid w:val="00D07DAC"/>
    <w:rsid w:val="00D1566A"/>
    <w:rsid w:val="00D15E37"/>
    <w:rsid w:val="00D15E4F"/>
    <w:rsid w:val="00D1692B"/>
    <w:rsid w:val="00D16DEB"/>
    <w:rsid w:val="00D16EA3"/>
    <w:rsid w:val="00D16F31"/>
    <w:rsid w:val="00D17A54"/>
    <w:rsid w:val="00D17B19"/>
    <w:rsid w:val="00D20486"/>
    <w:rsid w:val="00D20EBB"/>
    <w:rsid w:val="00D22C52"/>
    <w:rsid w:val="00D230F1"/>
    <w:rsid w:val="00D24333"/>
    <w:rsid w:val="00D2690B"/>
    <w:rsid w:val="00D270D4"/>
    <w:rsid w:val="00D2718D"/>
    <w:rsid w:val="00D27CC2"/>
    <w:rsid w:val="00D314C5"/>
    <w:rsid w:val="00D31E21"/>
    <w:rsid w:val="00D34DBA"/>
    <w:rsid w:val="00D35C42"/>
    <w:rsid w:val="00D36066"/>
    <w:rsid w:val="00D36CBA"/>
    <w:rsid w:val="00D3703C"/>
    <w:rsid w:val="00D3777F"/>
    <w:rsid w:val="00D37F14"/>
    <w:rsid w:val="00D406BE"/>
    <w:rsid w:val="00D407C8"/>
    <w:rsid w:val="00D409C6"/>
    <w:rsid w:val="00D40AF0"/>
    <w:rsid w:val="00D4146C"/>
    <w:rsid w:val="00D41AAF"/>
    <w:rsid w:val="00D42CFE"/>
    <w:rsid w:val="00D455C7"/>
    <w:rsid w:val="00D45CE0"/>
    <w:rsid w:val="00D46AC6"/>
    <w:rsid w:val="00D474C7"/>
    <w:rsid w:val="00D477C3"/>
    <w:rsid w:val="00D50D3B"/>
    <w:rsid w:val="00D515C7"/>
    <w:rsid w:val="00D5229C"/>
    <w:rsid w:val="00D52507"/>
    <w:rsid w:val="00D539B4"/>
    <w:rsid w:val="00D55EC8"/>
    <w:rsid w:val="00D56290"/>
    <w:rsid w:val="00D56D5B"/>
    <w:rsid w:val="00D57BB2"/>
    <w:rsid w:val="00D60517"/>
    <w:rsid w:val="00D6059D"/>
    <w:rsid w:val="00D61572"/>
    <w:rsid w:val="00D621CB"/>
    <w:rsid w:val="00D630CE"/>
    <w:rsid w:val="00D659E9"/>
    <w:rsid w:val="00D65DF9"/>
    <w:rsid w:val="00D67649"/>
    <w:rsid w:val="00D726A0"/>
    <w:rsid w:val="00D738F3"/>
    <w:rsid w:val="00D74A05"/>
    <w:rsid w:val="00D75071"/>
    <w:rsid w:val="00D75091"/>
    <w:rsid w:val="00D751F9"/>
    <w:rsid w:val="00D75333"/>
    <w:rsid w:val="00D77ACC"/>
    <w:rsid w:val="00D80EBC"/>
    <w:rsid w:val="00D83A9D"/>
    <w:rsid w:val="00D86419"/>
    <w:rsid w:val="00D8646E"/>
    <w:rsid w:val="00D86B6E"/>
    <w:rsid w:val="00D8723F"/>
    <w:rsid w:val="00D90155"/>
    <w:rsid w:val="00D91AD1"/>
    <w:rsid w:val="00D91B6A"/>
    <w:rsid w:val="00D93AB5"/>
    <w:rsid w:val="00D94477"/>
    <w:rsid w:val="00D9565D"/>
    <w:rsid w:val="00D95E2E"/>
    <w:rsid w:val="00DA0591"/>
    <w:rsid w:val="00DA0F46"/>
    <w:rsid w:val="00DA26CA"/>
    <w:rsid w:val="00DA2B8E"/>
    <w:rsid w:val="00DA452B"/>
    <w:rsid w:val="00DA4C82"/>
    <w:rsid w:val="00DA5BC3"/>
    <w:rsid w:val="00DA6904"/>
    <w:rsid w:val="00DB0456"/>
    <w:rsid w:val="00DB0520"/>
    <w:rsid w:val="00DB3080"/>
    <w:rsid w:val="00DB4765"/>
    <w:rsid w:val="00DB4877"/>
    <w:rsid w:val="00DB53FC"/>
    <w:rsid w:val="00DB7E0B"/>
    <w:rsid w:val="00DC31F3"/>
    <w:rsid w:val="00DD1126"/>
    <w:rsid w:val="00DD1BFF"/>
    <w:rsid w:val="00DD23E8"/>
    <w:rsid w:val="00DD3757"/>
    <w:rsid w:val="00DD4A5F"/>
    <w:rsid w:val="00DD53A9"/>
    <w:rsid w:val="00DD5E91"/>
    <w:rsid w:val="00DE0C79"/>
    <w:rsid w:val="00DE0DF7"/>
    <w:rsid w:val="00DE138B"/>
    <w:rsid w:val="00DE1650"/>
    <w:rsid w:val="00DE1876"/>
    <w:rsid w:val="00DE2812"/>
    <w:rsid w:val="00DE403B"/>
    <w:rsid w:val="00DE4965"/>
    <w:rsid w:val="00DE5B5D"/>
    <w:rsid w:val="00DF0C2A"/>
    <w:rsid w:val="00DF0E25"/>
    <w:rsid w:val="00DF0F63"/>
    <w:rsid w:val="00DF17A2"/>
    <w:rsid w:val="00DF215A"/>
    <w:rsid w:val="00DF3365"/>
    <w:rsid w:val="00DF3B72"/>
    <w:rsid w:val="00DF75A3"/>
    <w:rsid w:val="00DF7E45"/>
    <w:rsid w:val="00E00466"/>
    <w:rsid w:val="00E016E8"/>
    <w:rsid w:val="00E01814"/>
    <w:rsid w:val="00E01A33"/>
    <w:rsid w:val="00E028B3"/>
    <w:rsid w:val="00E04152"/>
    <w:rsid w:val="00E0449A"/>
    <w:rsid w:val="00E04928"/>
    <w:rsid w:val="00E050D7"/>
    <w:rsid w:val="00E055D5"/>
    <w:rsid w:val="00E077A0"/>
    <w:rsid w:val="00E07947"/>
    <w:rsid w:val="00E07C2E"/>
    <w:rsid w:val="00E10BDE"/>
    <w:rsid w:val="00E120D2"/>
    <w:rsid w:val="00E12EA7"/>
    <w:rsid w:val="00E14241"/>
    <w:rsid w:val="00E1481A"/>
    <w:rsid w:val="00E15A36"/>
    <w:rsid w:val="00E163A5"/>
    <w:rsid w:val="00E16C75"/>
    <w:rsid w:val="00E17C87"/>
    <w:rsid w:val="00E17D1E"/>
    <w:rsid w:val="00E228CF"/>
    <w:rsid w:val="00E230F2"/>
    <w:rsid w:val="00E241D4"/>
    <w:rsid w:val="00E244CD"/>
    <w:rsid w:val="00E25895"/>
    <w:rsid w:val="00E26F3D"/>
    <w:rsid w:val="00E27705"/>
    <w:rsid w:val="00E31F36"/>
    <w:rsid w:val="00E347C3"/>
    <w:rsid w:val="00E36770"/>
    <w:rsid w:val="00E37F46"/>
    <w:rsid w:val="00E4252C"/>
    <w:rsid w:val="00E4282A"/>
    <w:rsid w:val="00E434C7"/>
    <w:rsid w:val="00E43525"/>
    <w:rsid w:val="00E44106"/>
    <w:rsid w:val="00E44231"/>
    <w:rsid w:val="00E4474E"/>
    <w:rsid w:val="00E45793"/>
    <w:rsid w:val="00E45CDB"/>
    <w:rsid w:val="00E45FE3"/>
    <w:rsid w:val="00E460E3"/>
    <w:rsid w:val="00E47319"/>
    <w:rsid w:val="00E47567"/>
    <w:rsid w:val="00E51718"/>
    <w:rsid w:val="00E51C7A"/>
    <w:rsid w:val="00E5266D"/>
    <w:rsid w:val="00E550F1"/>
    <w:rsid w:val="00E558F1"/>
    <w:rsid w:val="00E57823"/>
    <w:rsid w:val="00E60047"/>
    <w:rsid w:val="00E60462"/>
    <w:rsid w:val="00E61246"/>
    <w:rsid w:val="00E6492B"/>
    <w:rsid w:val="00E65075"/>
    <w:rsid w:val="00E65783"/>
    <w:rsid w:val="00E669A8"/>
    <w:rsid w:val="00E66CF6"/>
    <w:rsid w:val="00E70D83"/>
    <w:rsid w:val="00E72022"/>
    <w:rsid w:val="00E76859"/>
    <w:rsid w:val="00E826BC"/>
    <w:rsid w:val="00E8620F"/>
    <w:rsid w:val="00E87E05"/>
    <w:rsid w:val="00E90AE6"/>
    <w:rsid w:val="00E914F8"/>
    <w:rsid w:val="00E91813"/>
    <w:rsid w:val="00E91E23"/>
    <w:rsid w:val="00E94070"/>
    <w:rsid w:val="00E94AEB"/>
    <w:rsid w:val="00E94CC4"/>
    <w:rsid w:val="00E961B9"/>
    <w:rsid w:val="00E969C7"/>
    <w:rsid w:val="00E96EA5"/>
    <w:rsid w:val="00E97526"/>
    <w:rsid w:val="00E97E82"/>
    <w:rsid w:val="00E97F7D"/>
    <w:rsid w:val="00EA1B31"/>
    <w:rsid w:val="00EA1E56"/>
    <w:rsid w:val="00EA1E5B"/>
    <w:rsid w:val="00EA229A"/>
    <w:rsid w:val="00EA2AF2"/>
    <w:rsid w:val="00EA3683"/>
    <w:rsid w:val="00EA716E"/>
    <w:rsid w:val="00EA745B"/>
    <w:rsid w:val="00EA7D61"/>
    <w:rsid w:val="00EB0CB6"/>
    <w:rsid w:val="00EB1D8E"/>
    <w:rsid w:val="00EB35DC"/>
    <w:rsid w:val="00EB52C7"/>
    <w:rsid w:val="00EB5A0C"/>
    <w:rsid w:val="00EB6F35"/>
    <w:rsid w:val="00EB704A"/>
    <w:rsid w:val="00EB71CB"/>
    <w:rsid w:val="00EB79F9"/>
    <w:rsid w:val="00EB7D9D"/>
    <w:rsid w:val="00EC0162"/>
    <w:rsid w:val="00EC3CCF"/>
    <w:rsid w:val="00EC46D6"/>
    <w:rsid w:val="00EC5F89"/>
    <w:rsid w:val="00EC6A3D"/>
    <w:rsid w:val="00EC6B3B"/>
    <w:rsid w:val="00EC7A6C"/>
    <w:rsid w:val="00ED48E0"/>
    <w:rsid w:val="00ED5636"/>
    <w:rsid w:val="00ED68F2"/>
    <w:rsid w:val="00EE042F"/>
    <w:rsid w:val="00EE0618"/>
    <w:rsid w:val="00EE0C3D"/>
    <w:rsid w:val="00EE0FCE"/>
    <w:rsid w:val="00EE104F"/>
    <w:rsid w:val="00EE1885"/>
    <w:rsid w:val="00EE379E"/>
    <w:rsid w:val="00EE441F"/>
    <w:rsid w:val="00EE49B2"/>
    <w:rsid w:val="00EE5924"/>
    <w:rsid w:val="00EE6156"/>
    <w:rsid w:val="00EE616B"/>
    <w:rsid w:val="00EE7F0E"/>
    <w:rsid w:val="00EF02CA"/>
    <w:rsid w:val="00EF056D"/>
    <w:rsid w:val="00EF2A07"/>
    <w:rsid w:val="00EF625B"/>
    <w:rsid w:val="00EF64F8"/>
    <w:rsid w:val="00EF67A1"/>
    <w:rsid w:val="00F005D6"/>
    <w:rsid w:val="00F00692"/>
    <w:rsid w:val="00F0202C"/>
    <w:rsid w:val="00F03069"/>
    <w:rsid w:val="00F03A26"/>
    <w:rsid w:val="00F0647F"/>
    <w:rsid w:val="00F07040"/>
    <w:rsid w:val="00F07665"/>
    <w:rsid w:val="00F07B3F"/>
    <w:rsid w:val="00F10334"/>
    <w:rsid w:val="00F104FE"/>
    <w:rsid w:val="00F1087E"/>
    <w:rsid w:val="00F10DFF"/>
    <w:rsid w:val="00F1139E"/>
    <w:rsid w:val="00F11760"/>
    <w:rsid w:val="00F11E49"/>
    <w:rsid w:val="00F13A6B"/>
    <w:rsid w:val="00F14145"/>
    <w:rsid w:val="00F153E8"/>
    <w:rsid w:val="00F15746"/>
    <w:rsid w:val="00F16CFC"/>
    <w:rsid w:val="00F17415"/>
    <w:rsid w:val="00F218E2"/>
    <w:rsid w:val="00F23821"/>
    <w:rsid w:val="00F25602"/>
    <w:rsid w:val="00F25768"/>
    <w:rsid w:val="00F25DED"/>
    <w:rsid w:val="00F2613E"/>
    <w:rsid w:val="00F2647D"/>
    <w:rsid w:val="00F30A20"/>
    <w:rsid w:val="00F34D0F"/>
    <w:rsid w:val="00F356B6"/>
    <w:rsid w:val="00F366C9"/>
    <w:rsid w:val="00F43D2A"/>
    <w:rsid w:val="00F45918"/>
    <w:rsid w:val="00F46555"/>
    <w:rsid w:val="00F466AC"/>
    <w:rsid w:val="00F472F9"/>
    <w:rsid w:val="00F524E4"/>
    <w:rsid w:val="00F53155"/>
    <w:rsid w:val="00F54594"/>
    <w:rsid w:val="00F55115"/>
    <w:rsid w:val="00F55788"/>
    <w:rsid w:val="00F57044"/>
    <w:rsid w:val="00F57841"/>
    <w:rsid w:val="00F5791B"/>
    <w:rsid w:val="00F601E7"/>
    <w:rsid w:val="00F63826"/>
    <w:rsid w:val="00F64B70"/>
    <w:rsid w:val="00F677E8"/>
    <w:rsid w:val="00F67B77"/>
    <w:rsid w:val="00F70557"/>
    <w:rsid w:val="00F707FF"/>
    <w:rsid w:val="00F71F36"/>
    <w:rsid w:val="00F72E7E"/>
    <w:rsid w:val="00F76161"/>
    <w:rsid w:val="00F7620A"/>
    <w:rsid w:val="00F765F0"/>
    <w:rsid w:val="00F76AF3"/>
    <w:rsid w:val="00F77DF4"/>
    <w:rsid w:val="00F80203"/>
    <w:rsid w:val="00F825E7"/>
    <w:rsid w:val="00F830A0"/>
    <w:rsid w:val="00F8365C"/>
    <w:rsid w:val="00F8382F"/>
    <w:rsid w:val="00F83AEB"/>
    <w:rsid w:val="00F83E8E"/>
    <w:rsid w:val="00F840A0"/>
    <w:rsid w:val="00F846D6"/>
    <w:rsid w:val="00F8577B"/>
    <w:rsid w:val="00F87126"/>
    <w:rsid w:val="00F87649"/>
    <w:rsid w:val="00F918C8"/>
    <w:rsid w:val="00F933E2"/>
    <w:rsid w:val="00F93A0B"/>
    <w:rsid w:val="00F93F41"/>
    <w:rsid w:val="00F9501B"/>
    <w:rsid w:val="00F9587C"/>
    <w:rsid w:val="00F9660C"/>
    <w:rsid w:val="00F97844"/>
    <w:rsid w:val="00FA1024"/>
    <w:rsid w:val="00FA13AC"/>
    <w:rsid w:val="00FA1E73"/>
    <w:rsid w:val="00FA28C3"/>
    <w:rsid w:val="00FA340B"/>
    <w:rsid w:val="00FA4566"/>
    <w:rsid w:val="00FA4BC8"/>
    <w:rsid w:val="00FA520B"/>
    <w:rsid w:val="00FA6C07"/>
    <w:rsid w:val="00FA6D63"/>
    <w:rsid w:val="00FA72FB"/>
    <w:rsid w:val="00FB1D47"/>
    <w:rsid w:val="00FB28C9"/>
    <w:rsid w:val="00FB3113"/>
    <w:rsid w:val="00FB34EA"/>
    <w:rsid w:val="00FB4CB7"/>
    <w:rsid w:val="00FB5017"/>
    <w:rsid w:val="00FB5DC9"/>
    <w:rsid w:val="00FB5E32"/>
    <w:rsid w:val="00FB6372"/>
    <w:rsid w:val="00FB7FB5"/>
    <w:rsid w:val="00FC03F7"/>
    <w:rsid w:val="00FC1CE8"/>
    <w:rsid w:val="00FC240B"/>
    <w:rsid w:val="00FC3525"/>
    <w:rsid w:val="00FC3763"/>
    <w:rsid w:val="00FC3BA6"/>
    <w:rsid w:val="00FC5B57"/>
    <w:rsid w:val="00FC5E09"/>
    <w:rsid w:val="00FC6562"/>
    <w:rsid w:val="00FC772E"/>
    <w:rsid w:val="00FC77DB"/>
    <w:rsid w:val="00FC79A4"/>
    <w:rsid w:val="00FC7C05"/>
    <w:rsid w:val="00FC7C40"/>
    <w:rsid w:val="00FD1035"/>
    <w:rsid w:val="00FD15ED"/>
    <w:rsid w:val="00FD20E5"/>
    <w:rsid w:val="00FD2CAD"/>
    <w:rsid w:val="00FD4035"/>
    <w:rsid w:val="00FD7D52"/>
    <w:rsid w:val="00FE08FB"/>
    <w:rsid w:val="00FE0FA1"/>
    <w:rsid w:val="00FE1463"/>
    <w:rsid w:val="00FE1C27"/>
    <w:rsid w:val="00FE2058"/>
    <w:rsid w:val="00FE40F7"/>
    <w:rsid w:val="00FE4943"/>
    <w:rsid w:val="00FE55A4"/>
    <w:rsid w:val="00FE55C7"/>
    <w:rsid w:val="00FF016C"/>
    <w:rsid w:val="00FF0579"/>
    <w:rsid w:val="00FF186D"/>
    <w:rsid w:val="00FF2422"/>
    <w:rsid w:val="00FF2E00"/>
    <w:rsid w:val="00FF3082"/>
    <w:rsid w:val="00FF3F67"/>
    <w:rsid w:val="00FF4FEA"/>
    <w:rsid w:val="00FF6126"/>
    <w:rsid w:val="00FF61CA"/>
    <w:rsid w:val="00FF7583"/>
    <w:rsid w:val="00FF7CC4"/>
    <w:rsid w:val="0C3B9599"/>
    <w:rsid w:val="0DFA50E3"/>
    <w:rsid w:val="19D733CB"/>
    <w:rsid w:val="19EFB505"/>
    <w:rsid w:val="1A572BF7"/>
    <w:rsid w:val="1E03B6A7"/>
    <w:rsid w:val="2AF73D9F"/>
    <w:rsid w:val="2BD53234"/>
    <w:rsid w:val="2FAD8B51"/>
    <w:rsid w:val="3ABD11F8"/>
    <w:rsid w:val="3ACD08DC"/>
    <w:rsid w:val="412A5C72"/>
    <w:rsid w:val="44732241"/>
    <w:rsid w:val="4571BAD4"/>
    <w:rsid w:val="5F7A1AAC"/>
    <w:rsid w:val="64B3B932"/>
    <w:rsid w:val="65169DDB"/>
    <w:rsid w:val="6ABA3305"/>
    <w:rsid w:val="6C5CF485"/>
    <w:rsid w:val="7E282C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625A5"/>
  <w15:docId w15:val="{0E96908E-261D-4536-8B16-717819AC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7DAC"/>
    <w:pPr>
      <w:keepNext/>
      <w:spacing w:after="0" w:line="240" w:lineRule="exact"/>
      <w:jc w:val="both"/>
      <w:outlineLvl w:val="0"/>
    </w:pPr>
    <w:rPr>
      <w:rFonts w:ascii="Times" w:eastAsia="Times" w:hAnsi="Times" w:cs="Times New Roman"/>
      <w:i/>
      <w:color w:val="000000"/>
      <w:sz w:val="24"/>
      <w:szCs w:val="20"/>
      <w:lang w:eastAsia="it-IT"/>
    </w:rPr>
  </w:style>
  <w:style w:type="paragraph" w:styleId="Titolo2">
    <w:name w:val="heading 2"/>
    <w:basedOn w:val="Normale"/>
    <w:next w:val="Normale"/>
    <w:link w:val="Titolo2Carattere"/>
    <w:uiPriority w:val="9"/>
    <w:qFormat/>
    <w:rsid w:val="00D07DAC"/>
    <w:pPr>
      <w:keepNext/>
      <w:spacing w:after="0" w:line="240" w:lineRule="exact"/>
      <w:outlineLvl w:val="1"/>
    </w:pPr>
    <w:rPr>
      <w:rFonts w:ascii="Times" w:eastAsia="Times" w:hAnsi="Times" w:cs="Times New Roman"/>
      <w:b/>
      <w:i/>
      <w:smallCaps/>
      <w:color w:val="000000"/>
      <w:sz w:val="24"/>
      <w:szCs w:val="20"/>
      <w:u w:val="single" w:color="000000"/>
      <w:lang w:eastAsia="it-IT"/>
    </w:rPr>
  </w:style>
  <w:style w:type="paragraph" w:styleId="Titolo3">
    <w:name w:val="heading 3"/>
    <w:basedOn w:val="Normale"/>
    <w:next w:val="Normale"/>
    <w:link w:val="Titolo3Carattere"/>
    <w:uiPriority w:val="9"/>
    <w:qFormat/>
    <w:rsid w:val="00D07DAC"/>
    <w:pPr>
      <w:keepNext/>
      <w:spacing w:after="0" w:line="240" w:lineRule="exact"/>
      <w:outlineLvl w:val="2"/>
    </w:pPr>
    <w:rPr>
      <w:rFonts w:ascii="Times" w:eastAsia="Times" w:hAnsi="Times" w:cs="Times New Roman"/>
      <w:b/>
      <w:color w:val="000000"/>
      <w:sz w:val="16"/>
      <w:szCs w:val="20"/>
      <w:lang w:eastAsia="it-IT"/>
    </w:rPr>
  </w:style>
  <w:style w:type="paragraph" w:styleId="Titolo4">
    <w:name w:val="heading 4"/>
    <w:basedOn w:val="Normale"/>
    <w:next w:val="Normale"/>
    <w:link w:val="Titolo4Carattere"/>
    <w:uiPriority w:val="9"/>
    <w:qFormat/>
    <w:rsid w:val="00D07DAC"/>
    <w:pPr>
      <w:keepNext/>
      <w:spacing w:after="0" w:line="240" w:lineRule="exact"/>
      <w:jc w:val="center"/>
      <w:outlineLvl w:val="3"/>
    </w:pPr>
    <w:rPr>
      <w:rFonts w:ascii="Times" w:eastAsia="Times" w:hAnsi="Times" w:cs="Times New Roman"/>
      <w:b/>
      <w:color w:val="000000"/>
      <w:sz w:val="16"/>
      <w:szCs w:val="20"/>
      <w:lang w:eastAsia="it-IT"/>
    </w:rPr>
  </w:style>
  <w:style w:type="paragraph" w:styleId="Titolo5">
    <w:name w:val="heading 5"/>
    <w:basedOn w:val="Normale"/>
    <w:next w:val="Normale"/>
    <w:link w:val="Titolo5Carattere"/>
    <w:uiPriority w:val="9"/>
    <w:qFormat/>
    <w:rsid w:val="00D07DAC"/>
    <w:pPr>
      <w:keepNext/>
      <w:spacing w:after="0" w:line="240" w:lineRule="auto"/>
      <w:outlineLvl w:val="4"/>
    </w:pPr>
    <w:rPr>
      <w:rFonts w:ascii="Times New Roman" w:eastAsia="Times" w:hAnsi="Times New Roman" w:cs="Times New Roman"/>
      <w:b/>
      <w:i/>
      <w:color w:val="000000"/>
      <w:szCs w:val="20"/>
      <w:lang w:eastAsia="it-IT"/>
    </w:rPr>
  </w:style>
  <w:style w:type="paragraph" w:styleId="Titolo6">
    <w:name w:val="heading 6"/>
    <w:basedOn w:val="Normale"/>
    <w:next w:val="Normale"/>
    <w:link w:val="Titolo6Carattere"/>
    <w:uiPriority w:val="9"/>
    <w:qFormat/>
    <w:rsid w:val="00D07DAC"/>
    <w:pPr>
      <w:spacing w:before="240" w:after="60" w:line="240" w:lineRule="auto"/>
      <w:outlineLvl w:val="5"/>
    </w:pPr>
    <w:rPr>
      <w:rFonts w:ascii="Calibri" w:eastAsia="Times New Roman" w:hAnsi="Calibri" w:cs="Times New Roman"/>
      <w:b/>
      <w:bCs/>
      <w:color w:val="000000"/>
      <w:lang w:eastAsia="it-IT"/>
    </w:rPr>
  </w:style>
  <w:style w:type="paragraph" w:styleId="Titolo7">
    <w:name w:val="heading 7"/>
    <w:basedOn w:val="Normale"/>
    <w:next w:val="Normale"/>
    <w:link w:val="Titolo7Carattere"/>
    <w:uiPriority w:val="9"/>
    <w:unhideWhenUsed/>
    <w:qFormat/>
    <w:rsid w:val="00D07DAC"/>
    <w:pPr>
      <w:spacing w:after="120" w:line="252" w:lineRule="auto"/>
      <w:jc w:val="center"/>
      <w:outlineLvl w:val="6"/>
    </w:pPr>
    <w:rPr>
      <w:rFonts w:ascii="Cambria" w:eastAsia="Times New Roman" w:hAnsi="Cambria" w:cs="Times New Roman"/>
      <w:i/>
      <w:iCs/>
      <w:caps/>
      <w:color w:val="943634"/>
      <w:spacing w:val="10"/>
      <w:lang w:val="en-US"/>
    </w:rPr>
  </w:style>
  <w:style w:type="paragraph" w:styleId="Titolo8">
    <w:name w:val="heading 8"/>
    <w:basedOn w:val="Normale"/>
    <w:next w:val="Normale"/>
    <w:link w:val="Titolo8Carattere"/>
    <w:uiPriority w:val="9"/>
    <w:unhideWhenUsed/>
    <w:qFormat/>
    <w:rsid w:val="00D07DAC"/>
    <w:pPr>
      <w:spacing w:after="120" w:line="252" w:lineRule="auto"/>
      <w:jc w:val="center"/>
      <w:outlineLvl w:val="7"/>
    </w:pPr>
    <w:rPr>
      <w:rFonts w:ascii="Cambria" w:eastAsia="Times New Roman" w:hAnsi="Cambria" w:cs="Times New Roman"/>
      <w:caps/>
      <w:spacing w:val="10"/>
      <w:sz w:val="20"/>
      <w:szCs w:val="20"/>
      <w:lang w:val="en-US"/>
    </w:rPr>
  </w:style>
  <w:style w:type="paragraph" w:styleId="Titolo9">
    <w:name w:val="heading 9"/>
    <w:basedOn w:val="Normale"/>
    <w:next w:val="Normale"/>
    <w:link w:val="Titolo9Carattere"/>
    <w:uiPriority w:val="9"/>
    <w:unhideWhenUsed/>
    <w:qFormat/>
    <w:rsid w:val="00D07DAC"/>
    <w:pPr>
      <w:spacing w:after="120" w:line="252" w:lineRule="auto"/>
      <w:jc w:val="center"/>
      <w:outlineLvl w:val="8"/>
    </w:pPr>
    <w:rPr>
      <w:rFonts w:ascii="Cambria" w:eastAsia="Times New Roman" w:hAnsi="Cambria" w:cs="Times New Roman"/>
      <w:i/>
      <w:iCs/>
      <w:caps/>
      <w:spacing w:val="10"/>
      <w:sz w:val="20"/>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7DAC"/>
    <w:rPr>
      <w:rFonts w:ascii="Times" w:eastAsia="Times" w:hAnsi="Times" w:cs="Times New Roman"/>
      <w:i/>
      <w:color w:val="000000"/>
      <w:sz w:val="24"/>
      <w:szCs w:val="20"/>
      <w:lang w:eastAsia="it-IT"/>
    </w:rPr>
  </w:style>
  <w:style w:type="character" w:customStyle="1" w:styleId="Titolo2Carattere">
    <w:name w:val="Titolo 2 Carattere"/>
    <w:basedOn w:val="Carpredefinitoparagrafo"/>
    <w:link w:val="Titolo2"/>
    <w:uiPriority w:val="9"/>
    <w:rsid w:val="00D07DAC"/>
    <w:rPr>
      <w:rFonts w:ascii="Times" w:eastAsia="Times" w:hAnsi="Times" w:cs="Times New Roman"/>
      <w:b/>
      <w:i/>
      <w:smallCaps/>
      <w:color w:val="000000"/>
      <w:sz w:val="24"/>
      <w:szCs w:val="20"/>
      <w:u w:val="single" w:color="000000"/>
      <w:lang w:eastAsia="it-IT"/>
    </w:rPr>
  </w:style>
  <w:style w:type="character" w:customStyle="1" w:styleId="Titolo3Carattere">
    <w:name w:val="Titolo 3 Carattere"/>
    <w:basedOn w:val="Carpredefinitoparagrafo"/>
    <w:link w:val="Titolo3"/>
    <w:uiPriority w:val="9"/>
    <w:rsid w:val="00D07DAC"/>
    <w:rPr>
      <w:rFonts w:ascii="Times" w:eastAsia="Times" w:hAnsi="Times" w:cs="Times New Roman"/>
      <w:b/>
      <w:color w:val="000000"/>
      <w:sz w:val="16"/>
      <w:szCs w:val="20"/>
      <w:lang w:eastAsia="it-IT"/>
    </w:rPr>
  </w:style>
  <w:style w:type="character" w:customStyle="1" w:styleId="Titolo4Carattere">
    <w:name w:val="Titolo 4 Carattere"/>
    <w:basedOn w:val="Carpredefinitoparagrafo"/>
    <w:link w:val="Titolo4"/>
    <w:uiPriority w:val="9"/>
    <w:rsid w:val="00D07DAC"/>
    <w:rPr>
      <w:rFonts w:ascii="Times" w:eastAsia="Times" w:hAnsi="Times" w:cs="Times New Roman"/>
      <w:b/>
      <w:color w:val="000000"/>
      <w:sz w:val="16"/>
      <w:szCs w:val="20"/>
      <w:lang w:eastAsia="it-IT"/>
    </w:rPr>
  </w:style>
  <w:style w:type="character" w:customStyle="1" w:styleId="Titolo5Carattere">
    <w:name w:val="Titolo 5 Carattere"/>
    <w:basedOn w:val="Carpredefinitoparagrafo"/>
    <w:link w:val="Titolo5"/>
    <w:uiPriority w:val="9"/>
    <w:rsid w:val="00D07DAC"/>
    <w:rPr>
      <w:rFonts w:ascii="Times New Roman" w:eastAsia="Times" w:hAnsi="Times New Roman" w:cs="Times New Roman"/>
      <w:b/>
      <w:i/>
      <w:color w:val="000000"/>
      <w:szCs w:val="20"/>
      <w:lang w:eastAsia="it-IT"/>
    </w:rPr>
  </w:style>
  <w:style w:type="character" w:customStyle="1" w:styleId="Titolo6Carattere">
    <w:name w:val="Titolo 6 Carattere"/>
    <w:basedOn w:val="Carpredefinitoparagrafo"/>
    <w:link w:val="Titolo6"/>
    <w:uiPriority w:val="9"/>
    <w:rsid w:val="00D07DAC"/>
    <w:rPr>
      <w:rFonts w:ascii="Calibri" w:eastAsia="Times New Roman" w:hAnsi="Calibri" w:cs="Times New Roman"/>
      <w:b/>
      <w:bCs/>
      <w:color w:val="000000"/>
      <w:lang w:eastAsia="it-IT"/>
    </w:rPr>
  </w:style>
  <w:style w:type="character" w:customStyle="1" w:styleId="Titolo7Carattere">
    <w:name w:val="Titolo 7 Carattere"/>
    <w:basedOn w:val="Carpredefinitoparagrafo"/>
    <w:link w:val="Titolo7"/>
    <w:uiPriority w:val="9"/>
    <w:rsid w:val="00D07DAC"/>
    <w:rPr>
      <w:rFonts w:ascii="Cambria" w:eastAsia="Times New Roman" w:hAnsi="Cambria" w:cs="Times New Roman"/>
      <w:i/>
      <w:iCs/>
      <w:caps/>
      <w:color w:val="943634"/>
      <w:spacing w:val="10"/>
      <w:lang w:val="en-US"/>
    </w:rPr>
  </w:style>
  <w:style w:type="character" w:customStyle="1" w:styleId="Titolo8Carattere">
    <w:name w:val="Titolo 8 Carattere"/>
    <w:basedOn w:val="Carpredefinitoparagrafo"/>
    <w:link w:val="Titolo8"/>
    <w:uiPriority w:val="9"/>
    <w:rsid w:val="00D07DAC"/>
    <w:rPr>
      <w:rFonts w:ascii="Cambria" w:eastAsia="Times New Roman" w:hAnsi="Cambria" w:cs="Times New Roman"/>
      <w:caps/>
      <w:spacing w:val="10"/>
      <w:sz w:val="20"/>
      <w:szCs w:val="20"/>
      <w:lang w:val="en-US"/>
    </w:rPr>
  </w:style>
  <w:style w:type="character" w:customStyle="1" w:styleId="Titolo9Carattere">
    <w:name w:val="Titolo 9 Carattere"/>
    <w:basedOn w:val="Carpredefinitoparagrafo"/>
    <w:link w:val="Titolo9"/>
    <w:uiPriority w:val="9"/>
    <w:rsid w:val="00D07DAC"/>
    <w:rPr>
      <w:rFonts w:ascii="Cambria" w:eastAsia="Times New Roman" w:hAnsi="Cambria" w:cs="Times New Roman"/>
      <w:i/>
      <w:iCs/>
      <w:caps/>
      <w:spacing w:val="10"/>
      <w:sz w:val="20"/>
      <w:szCs w:val="20"/>
      <w:lang w:val="en-US"/>
    </w:rPr>
  </w:style>
  <w:style w:type="numbering" w:customStyle="1" w:styleId="Nessunelenco1">
    <w:name w:val="Nessun elenco1"/>
    <w:next w:val="Nessunelenco"/>
    <w:uiPriority w:val="99"/>
    <w:semiHidden/>
    <w:unhideWhenUsed/>
    <w:rsid w:val="00D07DAC"/>
  </w:style>
  <w:style w:type="paragraph" w:styleId="Intestazione">
    <w:name w:val="header"/>
    <w:basedOn w:val="Normale"/>
    <w:link w:val="IntestazioneCarattere"/>
    <w:rsid w:val="00D07DAC"/>
    <w:pPr>
      <w:tabs>
        <w:tab w:val="center" w:pos="4153"/>
        <w:tab w:val="right" w:pos="8306"/>
      </w:tabs>
      <w:spacing w:after="0" w:line="240" w:lineRule="auto"/>
    </w:pPr>
    <w:rPr>
      <w:rFonts w:ascii="Times" w:eastAsia="Times" w:hAnsi="Times" w:cs="Times New Roman"/>
      <w:color w:val="000000"/>
      <w:sz w:val="24"/>
      <w:szCs w:val="20"/>
      <w:lang w:eastAsia="it-IT"/>
    </w:rPr>
  </w:style>
  <w:style w:type="character" w:customStyle="1" w:styleId="IntestazioneCarattere">
    <w:name w:val="Intestazione Carattere"/>
    <w:basedOn w:val="Carpredefinitoparagrafo"/>
    <w:link w:val="Intestazione"/>
    <w:rsid w:val="00D07DAC"/>
    <w:rPr>
      <w:rFonts w:ascii="Times" w:eastAsia="Times" w:hAnsi="Times" w:cs="Times New Roman"/>
      <w:color w:val="000000"/>
      <w:sz w:val="24"/>
      <w:szCs w:val="20"/>
      <w:lang w:eastAsia="it-IT"/>
    </w:rPr>
  </w:style>
  <w:style w:type="paragraph" w:styleId="Pidipagina">
    <w:name w:val="footer"/>
    <w:basedOn w:val="Normale"/>
    <w:link w:val="PidipaginaCarattere"/>
    <w:uiPriority w:val="99"/>
    <w:rsid w:val="00D07DAC"/>
    <w:pPr>
      <w:tabs>
        <w:tab w:val="center" w:pos="4153"/>
        <w:tab w:val="right" w:pos="8306"/>
      </w:tabs>
      <w:spacing w:after="0" w:line="240" w:lineRule="auto"/>
    </w:pPr>
    <w:rPr>
      <w:rFonts w:ascii="Times" w:eastAsia="Times" w:hAnsi="Times" w:cs="Times New Roman"/>
      <w:color w:val="000000"/>
      <w:sz w:val="24"/>
      <w:szCs w:val="20"/>
      <w:lang w:eastAsia="it-IT"/>
    </w:rPr>
  </w:style>
  <w:style w:type="character" w:customStyle="1" w:styleId="PidipaginaCarattere">
    <w:name w:val="Piè di pagina Carattere"/>
    <w:basedOn w:val="Carpredefinitoparagrafo"/>
    <w:link w:val="Pidipagina"/>
    <w:uiPriority w:val="99"/>
    <w:rsid w:val="00D07DAC"/>
    <w:rPr>
      <w:rFonts w:ascii="Times" w:eastAsia="Times" w:hAnsi="Times" w:cs="Times New Roman"/>
      <w:color w:val="000000"/>
      <w:sz w:val="24"/>
      <w:szCs w:val="20"/>
      <w:lang w:eastAsia="it-IT"/>
    </w:rPr>
  </w:style>
  <w:style w:type="character" w:styleId="Numeropagina">
    <w:name w:val="page number"/>
    <w:basedOn w:val="Carpredefinitoparagrafo"/>
    <w:rsid w:val="00D07DAC"/>
  </w:style>
  <w:style w:type="paragraph" w:styleId="Testonotadichiusura">
    <w:name w:val="endnote text"/>
    <w:basedOn w:val="Normale"/>
    <w:link w:val="TestonotadichiusuraCarattere"/>
    <w:semiHidden/>
    <w:rsid w:val="00D07DAC"/>
    <w:pPr>
      <w:spacing w:after="0" w:line="240" w:lineRule="auto"/>
    </w:pPr>
    <w:rPr>
      <w:rFonts w:ascii="Times" w:eastAsia="Times" w:hAnsi="Times" w:cs="Times New Roman"/>
      <w:color w:val="000000"/>
      <w:sz w:val="24"/>
      <w:szCs w:val="20"/>
      <w:lang w:eastAsia="it-IT"/>
    </w:rPr>
  </w:style>
  <w:style w:type="character" w:customStyle="1" w:styleId="TestonotadichiusuraCarattere">
    <w:name w:val="Testo nota di chiusura Carattere"/>
    <w:basedOn w:val="Carpredefinitoparagrafo"/>
    <w:link w:val="Testonotadichiusura"/>
    <w:semiHidden/>
    <w:rsid w:val="00D07DAC"/>
    <w:rPr>
      <w:rFonts w:ascii="Times" w:eastAsia="Times" w:hAnsi="Times" w:cs="Times New Roman"/>
      <w:color w:val="000000"/>
      <w:sz w:val="24"/>
      <w:szCs w:val="20"/>
      <w:lang w:eastAsia="it-IT"/>
    </w:rPr>
  </w:style>
  <w:style w:type="character" w:styleId="Rimandonotadichiusura">
    <w:name w:val="endnote reference"/>
    <w:basedOn w:val="Carpredefinitoparagrafo"/>
    <w:semiHidden/>
    <w:rsid w:val="00D07DAC"/>
    <w:rPr>
      <w:vertAlign w:val="superscript"/>
    </w:rPr>
  </w:style>
  <w:style w:type="paragraph" w:styleId="Testonotaapidipagina">
    <w:name w:val="footnote text"/>
    <w:basedOn w:val="Normale"/>
    <w:link w:val="TestonotaapidipaginaCarattere"/>
    <w:uiPriority w:val="99"/>
    <w:semiHidden/>
    <w:rsid w:val="00D07DAC"/>
    <w:pPr>
      <w:spacing w:after="0" w:line="240" w:lineRule="auto"/>
    </w:pPr>
    <w:rPr>
      <w:rFonts w:ascii="Times" w:eastAsia="Times" w:hAnsi="Times" w:cs="Times New Roman"/>
      <w:color w:val="000000"/>
      <w:sz w:val="24"/>
      <w:szCs w:val="20"/>
      <w:lang w:eastAsia="it-IT"/>
    </w:rPr>
  </w:style>
  <w:style w:type="character" w:customStyle="1" w:styleId="TestonotaapidipaginaCarattere">
    <w:name w:val="Testo nota a piè di pagina Carattere"/>
    <w:basedOn w:val="Carpredefinitoparagrafo"/>
    <w:link w:val="Testonotaapidipagina"/>
    <w:uiPriority w:val="99"/>
    <w:semiHidden/>
    <w:rsid w:val="00D07DAC"/>
    <w:rPr>
      <w:rFonts w:ascii="Times" w:eastAsia="Times" w:hAnsi="Times" w:cs="Times New Roman"/>
      <w:color w:val="000000"/>
      <w:sz w:val="24"/>
      <w:szCs w:val="20"/>
      <w:lang w:eastAsia="it-IT"/>
    </w:rPr>
  </w:style>
  <w:style w:type="character" w:styleId="Rimandonotaapidipagina">
    <w:name w:val="footnote reference"/>
    <w:basedOn w:val="Carpredefinitoparagrafo"/>
    <w:uiPriority w:val="99"/>
    <w:semiHidden/>
    <w:rsid w:val="00D07DAC"/>
    <w:rPr>
      <w:vertAlign w:val="superscript"/>
    </w:rPr>
  </w:style>
  <w:style w:type="paragraph" w:customStyle="1" w:styleId="Normale1">
    <w:name w:val="Normale1"/>
    <w:rsid w:val="00D07DAC"/>
    <w:pPr>
      <w:widowControl w:val="0"/>
      <w:suppressAutoHyphens/>
      <w:spacing w:after="0" w:line="240" w:lineRule="auto"/>
    </w:pPr>
    <w:rPr>
      <w:rFonts w:ascii="Arial" w:eastAsia="ヒラギノ角ゴ Pro W3" w:hAnsi="Arial" w:cs="Times New Roman"/>
      <w:color w:val="000000"/>
      <w:kern w:val="1"/>
      <w:szCs w:val="20"/>
      <w:lang w:eastAsia="it-IT"/>
    </w:rPr>
  </w:style>
  <w:style w:type="paragraph" w:styleId="Corpotesto">
    <w:name w:val="Body Text"/>
    <w:basedOn w:val="Normale"/>
    <w:link w:val="CorpotestoCarattere"/>
    <w:rsid w:val="00D07DAC"/>
    <w:pPr>
      <w:spacing w:after="0" w:line="280" w:lineRule="exact"/>
      <w:jc w:val="center"/>
    </w:pPr>
    <w:rPr>
      <w:rFonts w:ascii="Times" w:eastAsia="Times" w:hAnsi="Times" w:cs="Times New Roman"/>
      <w:b/>
      <w:caps/>
      <w:color w:val="000000"/>
      <w:sz w:val="28"/>
      <w:szCs w:val="20"/>
      <w:lang w:eastAsia="it-IT"/>
    </w:rPr>
  </w:style>
  <w:style w:type="character" w:customStyle="1" w:styleId="CorpotestoCarattere">
    <w:name w:val="Corpo testo Carattere"/>
    <w:basedOn w:val="Carpredefinitoparagrafo"/>
    <w:link w:val="Corpotesto"/>
    <w:rsid w:val="00D07DAC"/>
    <w:rPr>
      <w:rFonts w:ascii="Times" w:eastAsia="Times" w:hAnsi="Times" w:cs="Times New Roman"/>
      <w:b/>
      <w:caps/>
      <w:color w:val="000000"/>
      <w:sz w:val="28"/>
      <w:szCs w:val="20"/>
      <w:lang w:eastAsia="it-IT"/>
    </w:rPr>
  </w:style>
  <w:style w:type="paragraph" w:styleId="Corpodeltesto2">
    <w:name w:val="Body Text 2"/>
    <w:basedOn w:val="Normale"/>
    <w:link w:val="Corpodeltesto2Carattere"/>
    <w:rsid w:val="00D07DAC"/>
    <w:pPr>
      <w:spacing w:after="0" w:line="240" w:lineRule="exact"/>
    </w:pPr>
    <w:rPr>
      <w:rFonts w:ascii="Times" w:eastAsia="Times" w:hAnsi="Times" w:cs="Times New Roman"/>
      <w:b/>
      <w:color w:val="000000"/>
      <w:sz w:val="28"/>
      <w:szCs w:val="20"/>
      <w:lang w:eastAsia="it-IT"/>
    </w:rPr>
  </w:style>
  <w:style w:type="character" w:customStyle="1" w:styleId="Corpodeltesto2Carattere">
    <w:name w:val="Corpo del testo 2 Carattere"/>
    <w:basedOn w:val="Carpredefinitoparagrafo"/>
    <w:link w:val="Corpodeltesto2"/>
    <w:rsid w:val="00D07DAC"/>
    <w:rPr>
      <w:rFonts w:ascii="Times" w:eastAsia="Times" w:hAnsi="Times" w:cs="Times New Roman"/>
      <w:b/>
      <w:color w:val="000000"/>
      <w:sz w:val="28"/>
      <w:szCs w:val="20"/>
      <w:lang w:eastAsia="it-IT"/>
    </w:rPr>
  </w:style>
  <w:style w:type="paragraph" w:customStyle="1" w:styleId="Style7">
    <w:name w:val="Style7"/>
    <w:basedOn w:val="Normale"/>
    <w:rsid w:val="00D07DAC"/>
    <w:pPr>
      <w:keepNext/>
      <w:keepLines/>
      <w:autoSpaceDE w:val="0"/>
      <w:autoSpaceDN w:val="0"/>
      <w:spacing w:after="200" w:line="300" w:lineRule="atLeast"/>
    </w:pPr>
    <w:rPr>
      <w:rFonts w:ascii="Cambria" w:eastAsia="Times New Roman" w:hAnsi="Cambria" w:cs="Times New Roman"/>
      <w:bCs/>
      <w:lang w:val="en-US" w:eastAsia="de-DE"/>
    </w:rPr>
  </w:style>
  <w:style w:type="paragraph" w:styleId="Titolo">
    <w:name w:val="Title"/>
    <w:basedOn w:val="Normale"/>
    <w:next w:val="Normale"/>
    <w:link w:val="TitoloCarattere"/>
    <w:uiPriority w:val="10"/>
    <w:qFormat/>
    <w:rsid w:val="00D07DAC"/>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lang w:val="en-US"/>
    </w:rPr>
  </w:style>
  <w:style w:type="character" w:customStyle="1" w:styleId="TitoloCarattere">
    <w:name w:val="Titolo Carattere"/>
    <w:basedOn w:val="Carpredefinitoparagrafo"/>
    <w:link w:val="Titolo"/>
    <w:uiPriority w:val="10"/>
    <w:rsid w:val="00D07DAC"/>
    <w:rPr>
      <w:rFonts w:ascii="Cambria" w:eastAsia="Times New Roman" w:hAnsi="Cambria" w:cs="Times New Roman"/>
      <w:caps/>
      <w:color w:val="632423"/>
      <w:spacing w:val="50"/>
      <w:sz w:val="44"/>
      <w:szCs w:val="44"/>
      <w:lang w:val="en-US"/>
    </w:rPr>
  </w:style>
  <w:style w:type="paragraph" w:styleId="Rientrocorpodeltesto">
    <w:name w:val="Body Text Indent"/>
    <w:basedOn w:val="Normale"/>
    <w:link w:val="RientrocorpodeltestoCarattere"/>
    <w:rsid w:val="00D07DAC"/>
    <w:pPr>
      <w:pBdr>
        <w:top w:val="single" w:sz="4" w:space="1" w:color="auto"/>
        <w:left w:val="single" w:sz="4" w:space="4" w:color="auto"/>
        <w:bottom w:val="single" w:sz="4" w:space="1" w:color="auto"/>
        <w:right w:val="single" w:sz="4" w:space="4" w:color="auto"/>
      </w:pBdr>
      <w:tabs>
        <w:tab w:val="left" w:pos="990"/>
      </w:tabs>
      <w:autoSpaceDE w:val="0"/>
      <w:autoSpaceDN w:val="0"/>
      <w:spacing w:after="200" w:line="360" w:lineRule="exact"/>
    </w:pPr>
    <w:rPr>
      <w:rFonts w:ascii="Times" w:eastAsia="Times New Roman" w:hAnsi="Times" w:cs="Times New Roman"/>
      <w:color w:val="0000FF"/>
      <w:spacing w:val="-2"/>
      <w:lang w:val="en-US" w:eastAsia="de-DE"/>
    </w:rPr>
  </w:style>
  <w:style w:type="character" w:customStyle="1" w:styleId="RientrocorpodeltestoCarattere">
    <w:name w:val="Rientro corpo del testo Carattere"/>
    <w:basedOn w:val="Carpredefinitoparagrafo"/>
    <w:link w:val="Rientrocorpodeltesto"/>
    <w:rsid w:val="00D07DAC"/>
    <w:rPr>
      <w:rFonts w:ascii="Times" w:eastAsia="Times New Roman" w:hAnsi="Times" w:cs="Times New Roman"/>
      <w:color w:val="0000FF"/>
      <w:spacing w:val="-2"/>
      <w:lang w:val="en-US" w:eastAsia="de-DE"/>
    </w:rPr>
  </w:style>
  <w:style w:type="paragraph" w:styleId="Corpodeltesto3">
    <w:name w:val="Body Text 3"/>
    <w:basedOn w:val="Normale"/>
    <w:link w:val="Corpodeltesto3Carattere"/>
    <w:rsid w:val="00D07DAC"/>
    <w:pPr>
      <w:autoSpaceDE w:val="0"/>
      <w:autoSpaceDN w:val="0"/>
      <w:spacing w:after="200" w:line="252" w:lineRule="auto"/>
    </w:pPr>
    <w:rPr>
      <w:rFonts w:ascii="Times" w:eastAsia="Times New Roman" w:hAnsi="Times" w:cs="Times New Roman"/>
      <w:color w:val="000000"/>
      <w:lang w:val="en-US" w:eastAsia="de-DE"/>
    </w:rPr>
  </w:style>
  <w:style w:type="character" w:customStyle="1" w:styleId="Corpodeltesto3Carattere">
    <w:name w:val="Corpo del testo 3 Carattere"/>
    <w:basedOn w:val="Carpredefinitoparagrafo"/>
    <w:link w:val="Corpodeltesto3"/>
    <w:rsid w:val="00D07DAC"/>
    <w:rPr>
      <w:rFonts w:ascii="Times" w:eastAsia="Times New Roman" w:hAnsi="Times" w:cs="Times New Roman"/>
      <w:color w:val="000000"/>
      <w:lang w:val="en-US" w:eastAsia="de-DE"/>
    </w:rPr>
  </w:style>
  <w:style w:type="character" w:styleId="Rimandocommento">
    <w:name w:val="annotation reference"/>
    <w:uiPriority w:val="99"/>
    <w:qFormat/>
    <w:rsid w:val="00D07DAC"/>
    <w:rPr>
      <w:sz w:val="16"/>
      <w:szCs w:val="16"/>
    </w:rPr>
  </w:style>
  <w:style w:type="paragraph" w:styleId="Testocommento">
    <w:name w:val="annotation text"/>
    <w:basedOn w:val="Normale"/>
    <w:link w:val="TestocommentoCarattere"/>
    <w:uiPriority w:val="99"/>
    <w:qFormat/>
    <w:rsid w:val="00D07DAC"/>
    <w:pPr>
      <w:spacing w:after="200" w:line="252" w:lineRule="auto"/>
    </w:pPr>
    <w:rPr>
      <w:rFonts w:ascii="Cambria" w:eastAsia="Times New Roman" w:hAnsi="Cambria" w:cs="Times New Roman"/>
      <w:sz w:val="20"/>
      <w:szCs w:val="20"/>
      <w:lang w:val="en-US"/>
    </w:rPr>
  </w:style>
  <w:style w:type="character" w:customStyle="1" w:styleId="TestocommentoCarattere">
    <w:name w:val="Testo commento Carattere"/>
    <w:basedOn w:val="Carpredefinitoparagrafo"/>
    <w:link w:val="Testocommento"/>
    <w:uiPriority w:val="99"/>
    <w:rsid w:val="00D07DAC"/>
    <w:rPr>
      <w:rFonts w:ascii="Cambria" w:eastAsia="Times New Roman" w:hAnsi="Cambria" w:cs="Times New Roman"/>
      <w:sz w:val="20"/>
      <w:szCs w:val="20"/>
      <w:lang w:val="en-US"/>
    </w:rPr>
  </w:style>
  <w:style w:type="paragraph" w:styleId="Testofumetto">
    <w:name w:val="Balloon Text"/>
    <w:basedOn w:val="Normale"/>
    <w:link w:val="TestofumettoCarattere"/>
    <w:rsid w:val="00D07DAC"/>
    <w:pPr>
      <w:spacing w:after="200" w:line="252" w:lineRule="auto"/>
    </w:pPr>
    <w:rPr>
      <w:rFonts w:ascii="Tahoma" w:eastAsia="Times New Roman" w:hAnsi="Tahoma" w:cs="Tahoma"/>
      <w:sz w:val="16"/>
      <w:szCs w:val="16"/>
      <w:lang w:val="en-US"/>
    </w:rPr>
  </w:style>
  <w:style w:type="character" w:customStyle="1" w:styleId="TestofumettoCarattere">
    <w:name w:val="Testo fumetto Carattere"/>
    <w:basedOn w:val="Carpredefinitoparagrafo"/>
    <w:link w:val="Testofumetto"/>
    <w:rsid w:val="00D07DAC"/>
    <w:rPr>
      <w:rFonts w:ascii="Tahoma" w:eastAsia="Times New Roman" w:hAnsi="Tahoma" w:cs="Tahoma"/>
      <w:sz w:val="16"/>
      <w:szCs w:val="16"/>
      <w:lang w:val="en-US"/>
    </w:rPr>
  </w:style>
  <w:style w:type="paragraph" w:styleId="Soggettocommento">
    <w:name w:val="annotation subject"/>
    <w:basedOn w:val="Testocommento"/>
    <w:next w:val="Testocommento"/>
    <w:link w:val="SoggettocommentoCarattere"/>
    <w:rsid w:val="00D07DAC"/>
    <w:rPr>
      <w:b/>
      <w:bCs/>
    </w:rPr>
  </w:style>
  <w:style w:type="character" w:customStyle="1" w:styleId="SoggettocommentoCarattere">
    <w:name w:val="Soggetto commento Carattere"/>
    <w:basedOn w:val="TestocommentoCarattere"/>
    <w:link w:val="Soggettocommento"/>
    <w:rsid w:val="00D07DAC"/>
    <w:rPr>
      <w:rFonts w:ascii="Cambria" w:eastAsia="Times New Roman" w:hAnsi="Cambria" w:cs="Times New Roman"/>
      <w:b/>
      <w:bCs/>
      <w:sz w:val="20"/>
      <w:szCs w:val="20"/>
      <w:lang w:val="en-US"/>
    </w:rPr>
  </w:style>
  <w:style w:type="paragraph" w:styleId="Sottotitolo">
    <w:name w:val="Subtitle"/>
    <w:basedOn w:val="Normale"/>
    <w:next w:val="Normale"/>
    <w:link w:val="SottotitoloCarattere"/>
    <w:uiPriority w:val="11"/>
    <w:qFormat/>
    <w:rsid w:val="00D07DAC"/>
    <w:pPr>
      <w:spacing w:after="560" w:line="240" w:lineRule="auto"/>
      <w:jc w:val="center"/>
    </w:pPr>
    <w:rPr>
      <w:rFonts w:ascii="Cambria" w:eastAsia="Times New Roman" w:hAnsi="Cambria" w:cs="Times New Roman"/>
      <w:caps/>
      <w:spacing w:val="20"/>
      <w:sz w:val="18"/>
      <w:szCs w:val="18"/>
      <w:lang w:val="en-US"/>
    </w:rPr>
  </w:style>
  <w:style w:type="character" w:customStyle="1" w:styleId="SottotitoloCarattere">
    <w:name w:val="Sottotitolo Carattere"/>
    <w:basedOn w:val="Carpredefinitoparagrafo"/>
    <w:link w:val="Sottotitolo"/>
    <w:uiPriority w:val="11"/>
    <w:rsid w:val="00D07DAC"/>
    <w:rPr>
      <w:rFonts w:ascii="Cambria" w:eastAsia="Times New Roman" w:hAnsi="Cambria" w:cs="Times New Roman"/>
      <w:caps/>
      <w:spacing w:val="20"/>
      <w:sz w:val="18"/>
      <w:szCs w:val="18"/>
      <w:lang w:val="en-US"/>
    </w:rPr>
  </w:style>
  <w:style w:type="paragraph" w:customStyle="1" w:styleId="Sommario21">
    <w:name w:val="Sommario 21"/>
    <w:basedOn w:val="Normale"/>
    <w:next w:val="Normale"/>
    <w:autoRedefine/>
    <w:uiPriority w:val="39"/>
    <w:rsid w:val="00D07DAC"/>
    <w:pPr>
      <w:tabs>
        <w:tab w:val="right" w:leader="dot" w:pos="9060"/>
      </w:tabs>
      <w:spacing w:before="120" w:after="0" w:line="240" w:lineRule="auto"/>
    </w:pPr>
    <w:rPr>
      <w:rFonts w:eastAsia="Times" w:cs="Times New Roman"/>
      <w:b/>
      <w:bCs/>
      <w:color w:val="000000"/>
      <w:sz w:val="20"/>
      <w:szCs w:val="20"/>
      <w:lang w:eastAsia="it-IT"/>
    </w:rPr>
  </w:style>
  <w:style w:type="paragraph" w:customStyle="1" w:styleId="Sommario31">
    <w:name w:val="Sommario 31"/>
    <w:basedOn w:val="Normale"/>
    <w:next w:val="Normale"/>
    <w:autoRedefine/>
    <w:uiPriority w:val="39"/>
    <w:rsid w:val="00D07DAC"/>
    <w:pPr>
      <w:tabs>
        <w:tab w:val="right" w:leader="dot" w:pos="9060"/>
      </w:tabs>
      <w:spacing w:after="0" w:line="240" w:lineRule="auto"/>
      <w:ind w:left="238"/>
    </w:pPr>
    <w:rPr>
      <w:rFonts w:eastAsia="Times" w:cs="Times New Roman"/>
      <w:color w:val="000000"/>
      <w:sz w:val="20"/>
      <w:szCs w:val="20"/>
      <w:lang w:eastAsia="it-IT"/>
    </w:rPr>
  </w:style>
  <w:style w:type="paragraph" w:customStyle="1" w:styleId="Sommario41">
    <w:name w:val="Sommario 41"/>
    <w:basedOn w:val="Normale"/>
    <w:next w:val="Normale"/>
    <w:autoRedefine/>
    <w:uiPriority w:val="39"/>
    <w:rsid w:val="00D07DAC"/>
    <w:pPr>
      <w:spacing w:after="0" w:line="240" w:lineRule="auto"/>
      <w:ind w:left="480"/>
    </w:pPr>
    <w:rPr>
      <w:rFonts w:eastAsia="Times" w:cs="Times New Roman"/>
      <w:color w:val="000000"/>
      <w:sz w:val="20"/>
      <w:szCs w:val="20"/>
      <w:lang w:eastAsia="it-IT"/>
    </w:rPr>
  </w:style>
  <w:style w:type="paragraph" w:customStyle="1" w:styleId="Sommario51">
    <w:name w:val="Sommario 51"/>
    <w:basedOn w:val="Normale"/>
    <w:next w:val="Normale"/>
    <w:autoRedefine/>
    <w:uiPriority w:val="39"/>
    <w:rsid w:val="00D07DAC"/>
    <w:pPr>
      <w:spacing w:after="0" w:line="240" w:lineRule="auto"/>
      <w:ind w:left="720"/>
    </w:pPr>
    <w:rPr>
      <w:rFonts w:eastAsia="Times" w:cs="Times New Roman"/>
      <w:color w:val="000000"/>
      <w:sz w:val="20"/>
      <w:szCs w:val="20"/>
      <w:lang w:eastAsia="it-IT"/>
    </w:rPr>
  </w:style>
  <w:style w:type="paragraph" w:customStyle="1" w:styleId="Sommario61">
    <w:name w:val="Sommario 61"/>
    <w:basedOn w:val="Normale"/>
    <w:next w:val="Normale"/>
    <w:autoRedefine/>
    <w:uiPriority w:val="39"/>
    <w:rsid w:val="00D07DAC"/>
    <w:pPr>
      <w:spacing w:after="0" w:line="240" w:lineRule="auto"/>
      <w:ind w:left="960"/>
    </w:pPr>
    <w:rPr>
      <w:rFonts w:eastAsia="Times" w:cs="Times New Roman"/>
      <w:color w:val="000000"/>
      <w:sz w:val="20"/>
      <w:szCs w:val="20"/>
      <w:lang w:eastAsia="it-IT"/>
    </w:rPr>
  </w:style>
  <w:style w:type="paragraph" w:customStyle="1" w:styleId="Sommario71">
    <w:name w:val="Sommario 71"/>
    <w:basedOn w:val="Normale"/>
    <w:next w:val="Normale"/>
    <w:autoRedefine/>
    <w:uiPriority w:val="39"/>
    <w:rsid w:val="00D07DAC"/>
    <w:pPr>
      <w:spacing w:after="0" w:line="240" w:lineRule="auto"/>
      <w:ind w:left="1200"/>
    </w:pPr>
    <w:rPr>
      <w:rFonts w:eastAsia="Times" w:cs="Times New Roman"/>
      <w:color w:val="000000"/>
      <w:sz w:val="20"/>
      <w:szCs w:val="20"/>
      <w:lang w:eastAsia="it-IT"/>
    </w:rPr>
  </w:style>
  <w:style w:type="paragraph" w:customStyle="1" w:styleId="Sommario81">
    <w:name w:val="Sommario 81"/>
    <w:basedOn w:val="Normale"/>
    <w:next w:val="Normale"/>
    <w:autoRedefine/>
    <w:uiPriority w:val="39"/>
    <w:rsid w:val="00D07DAC"/>
    <w:pPr>
      <w:spacing w:after="0" w:line="240" w:lineRule="auto"/>
      <w:ind w:left="1440"/>
    </w:pPr>
    <w:rPr>
      <w:rFonts w:eastAsia="Times" w:cs="Times New Roman"/>
      <w:color w:val="000000"/>
      <w:sz w:val="20"/>
      <w:szCs w:val="20"/>
      <w:lang w:eastAsia="it-IT"/>
    </w:rPr>
  </w:style>
  <w:style w:type="paragraph" w:customStyle="1" w:styleId="Sommario91">
    <w:name w:val="Sommario 91"/>
    <w:basedOn w:val="Normale"/>
    <w:next w:val="Normale"/>
    <w:autoRedefine/>
    <w:uiPriority w:val="39"/>
    <w:rsid w:val="00D07DAC"/>
    <w:pPr>
      <w:spacing w:after="0" w:line="240" w:lineRule="auto"/>
      <w:ind w:left="1680"/>
    </w:pPr>
    <w:rPr>
      <w:rFonts w:eastAsia="Times" w:cs="Times New Roman"/>
      <w:color w:val="000000"/>
      <w:sz w:val="20"/>
      <w:szCs w:val="20"/>
      <w:lang w:eastAsia="it-IT"/>
    </w:rPr>
  </w:style>
  <w:style w:type="paragraph" w:styleId="Rientrocorpodeltesto2">
    <w:name w:val="Body Text Indent 2"/>
    <w:basedOn w:val="Normale"/>
    <w:link w:val="Rientrocorpodeltesto2Carattere"/>
    <w:rsid w:val="00D07DAC"/>
    <w:pPr>
      <w:autoSpaceDE w:val="0"/>
      <w:autoSpaceDN w:val="0"/>
      <w:spacing w:before="120" w:after="200" w:line="252" w:lineRule="auto"/>
      <w:ind w:left="1701"/>
      <w:outlineLvl w:val="0"/>
    </w:pPr>
    <w:rPr>
      <w:rFonts w:ascii="Times" w:eastAsia="Times New Roman" w:hAnsi="Times" w:cs="Times New Roman"/>
      <w:b/>
      <w:bCs/>
      <w:i/>
      <w:iCs/>
      <w:lang w:val="en-US" w:eastAsia="de-DE"/>
    </w:rPr>
  </w:style>
  <w:style w:type="character" w:customStyle="1" w:styleId="Rientrocorpodeltesto2Carattere">
    <w:name w:val="Rientro corpo del testo 2 Carattere"/>
    <w:basedOn w:val="Carpredefinitoparagrafo"/>
    <w:link w:val="Rientrocorpodeltesto2"/>
    <w:rsid w:val="00D07DAC"/>
    <w:rPr>
      <w:rFonts w:ascii="Times" w:eastAsia="Times New Roman" w:hAnsi="Times" w:cs="Times New Roman"/>
      <w:b/>
      <w:bCs/>
      <w:i/>
      <w:iCs/>
      <w:lang w:val="en-US" w:eastAsia="de-DE"/>
    </w:rPr>
  </w:style>
  <w:style w:type="paragraph" w:customStyle="1" w:styleId="OtherHeader">
    <w:name w:val="OtherHeader"/>
    <w:basedOn w:val="Intestazione"/>
    <w:next w:val="Normale"/>
    <w:rsid w:val="00D07DAC"/>
    <w:pPr>
      <w:tabs>
        <w:tab w:val="left" w:pos="4153"/>
        <w:tab w:val="right" w:pos="7655"/>
      </w:tabs>
      <w:autoSpaceDE w:val="0"/>
      <w:autoSpaceDN w:val="0"/>
      <w:spacing w:before="360" w:after="240" w:line="264" w:lineRule="auto"/>
      <w:jc w:val="both"/>
    </w:pPr>
    <w:rPr>
      <w:rFonts w:ascii="Book Antiqua" w:eastAsia="Times New Roman" w:hAnsi="Book Antiqua"/>
      <w:b/>
      <w:bCs/>
      <w:i/>
      <w:iCs/>
      <w:caps/>
      <w:color w:val="auto"/>
      <w:sz w:val="22"/>
      <w:szCs w:val="22"/>
      <w:lang w:val="en-US" w:eastAsia="de-DE"/>
    </w:rPr>
  </w:style>
  <w:style w:type="paragraph" w:customStyle="1" w:styleId="CoverClientName">
    <w:name w:val="CoverClientName"/>
    <w:basedOn w:val="Normale"/>
    <w:next w:val="Normale"/>
    <w:rsid w:val="00D07DAC"/>
    <w:pPr>
      <w:autoSpaceDE w:val="0"/>
      <w:autoSpaceDN w:val="0"/>
      <w:spacing w:after="480" w:line="264" w:lineRule="auto"/>
      <w:jc w:val="both"/>
    </w:pPr>
    <w:rPr>
      <w:rFonts w:ascii="Book Antiqua" w:eastAsia="Times New Roman" w:hAnsi="Book Antiqua" w:cs="Times New Roman"/>
      <w:lang w:val="en-US" w:eastAsia="de-DE"/>
    </w:rPr>
  </w:style>
  <w:style w:type="paragraph" w:styleId="Rientrocorpodeltesto3">
    <w:name w:val="Body Text Indent 3"/>
    <w:basedOn w:val="Normale"/>
    <w:link w:val="Rientrocorpodeltesto3Carattere"/>
    <w:rsid w:val="00D07DAC"/>
    <w:pPr>
      <w:autoSpaceDE w:val="0"/>
      <w:autoSpaceDN w:val="0"/>
      <w:spacing w:after="200" w:line="252" w:lineRule="auto"/>
      <w:ind w:left="567" w:hanging="567"/>
    </w:pPr>
    <w:rPr>
      <w:rFonts w:ascii="Times" w:eastAsia="Times New Roman" w:hAnsi="Times" w:cs="Times New Roman"/>
      <w:lang w:val="en-US" w:eastAsia="de-DE"/>
    </w:rPr>
  </w:style>
  <w:style w:type="character" w:customStyle="1" w:styleId="Rientrocorpodeltesto3Carattere">
    <w:name w:val="Rientro corpo del testo 3 Carattere"/>
    <w:basedOn w:val="Carpredefinitoparagrafo"/>
    <w:link w:val="Rientrocorpodeltesto3"/>
    <w:rsid w:val="00D07DAC"/>
    <w:rPr>
      <w:rFonts w:ascii="Times" w:eastAsia="Times New Roman" w:hAnsi="Times" w:cs="Times New Roman"/>
      <w:lang w:val="en-US" w:eastAsia="de-DE"/>
    </w:rPr>
  </w:style>
  <w:style w:type="paragraph" w:customStyle="1" w:styleId="Figurtext">
    <w:name w:val="Figurtext"/>
    <w:basedOn w:val="Normale"/>
    <w:next w:val="Normale"/>
    <w:rsid w:val="00D07DAC"/>
    <w:pPr>
      <w:autoSpaceDE w:val="0"/>
      <w:autoSpaceDN w:val="0"/>
      <w:spacing w:after="200" w:line="252" w:lineRule="auto"/>
    </w:pPr>
    <w:rPr>
      <w:rFonts w:ascii="Times" w:eastAsia="Times New Roman" w:hAnsi="Times" w:cs="Times New Roman"/>
      <w:i/>
      <w:iCs/>
      <w:lang w:val="sv-SE" w:eastAsia="de-DE"/>
    </w:rPr>
  </w:style>
  <w:style w:type="character" w:styleId="Collegamentoipertestuale">
    <w:name w:val="Hyperlink"/>
    <w:uiPriority w:val="99"/>
    <w:rsid w:val="00D07DAC"/>
    <w:rPr>
      <w:rFonts w:ascii="Times New Roman" w:hAnsi="Times New Roman" w:cs="Times New Roman"/>
      <w:color w:val="0000FF"/>
      <w:u w:val="single"/>
    </w:rPr>
  </w:style>
  <w:style w:type="character" w:styleId="Collegamentovisitato">
    <w:name w:val="FollowedHyperlink"/>
    <w:rsid w:val="00D07DAC"/>
    <w:rPr>
      <w:rFonts w:ascii="Times New Roman" w:hAnsi="Times New Roman" w:cs="Times New Roman"/>
      <w:color w:val="800080"/>
      <w:u w:val="single"/>
    </w:rPr>
  </w:style>
  <w:style w:type="paragraph" w:styleId="Indice1">
    <w:name w:val="index 1"/>
    <w:basedOn w:val="Normale"/>
    <w:next w:val="Normale"/>
    <w:autoRedefine/>
    <w:rsid w:val="00D07DAC"/>
    <w:pPr>
      <w:autoSpaceDE w:val="0"/>
      <w:autoSpaceDN w:val="0"/>
      <w:spacing w:after="200" w:line="252" w:lineRule="auto"/>
    </w:pPr>
    <w:rPr>
      <w:rFonts w:ascii="Times" w:eastAsia="Times New Roman" w:hAnsi="Times" w:cs="Times New Roman"/>
      <w:noProof/>
      <w:sz w:val="20"/>
      <w:szCs w:val="20"/>
      <w:lang w:val="en-US" w:eastAsia="de-DE"/>
    </w:rPr>
  </w:style>
  <w:style w:type="paragraph" w:styleId="Didascalia">
    <w:name w:val="caption"/>
    <w:basedOn w:val="Normale"/>
    <w:next w:val="Normale"/>
    <w:uiPriority w:val="35"/>
    <w:unhideWhenUsed/>
    <w:qFormat/>
    <w:rsid w:val="00D07DAC"/>
    <w:pPr>
      <w:spacing w:after="200" w:line="252" w:lineRule="auto"/>
    </w:pPr>
    <w:rPr>
      <w:rFonts w:ascii="Cambria" w:eastAsia="Times New Roman" w:hAnsi="Cambria" w:cs="Times New Roman"/>
      <w:caps/>
      <w:spacing w:val="10"/>
      <w:sz w:val="18"/>
      <w:szCs w:val="18"/>
      <w:lang w:val="en-US"/>
    </w:rPr>
  </w:style>
  <w:style w:type="paragraph" w:customStyle="1" w:styleId="Text3">
    <w:name w:val="Text 3"/>
    <w:basedOn w:val="Normale"/>
    <w:rsid w:val="00D07DAC"/>
    <w:pPr>
      <w:tabs>
        <w:tab w:val="left" w:pos="2302"/>
      </w:tabs>
      <w:autoSpaceDE w:val="0"/>
      <w:autoSpaceDN w:val="0"/>
      <w:spacing w:after="240" w:line="252" w:lineRule="auto"/>
      <w:ind w:left="1916"/>
      <w:jc w:val="both"/>
    </w:pPr>
    <w:rPr>
      <w:rFonts w:ascii="Times" w:eastAsia="Times New Roman" w:hAnsi="Times" w:cs="Times New Roman"/>
      <w:lang w:val="en-US" w:eastAsia="de-DE"/>
    </w:rPr>
  </w:style>
  <w:style w:type="paragraph" w:styleId="Testodelblocco">
    <w:name w:val="Block Text"/>
    <w:basedOn w:val="Normale"/>
    <w:rsid w:val="00D07DAC"/>
    <w:pPr>
      <w:pBdr>
        <w:top w:val="single" w:sz="18" w:space="1" w:color="auto"/>
        <w:left w:val="single" w:sz="18" w:space="31" w:color="auto"/>
        <w:bottom w:val="single" w:sz="18" w:space="1" w:color="auto"/>
        <w:right w:val="single" w:sz="18" w:space="31" w:color="auto"/>
      </w:pBdr>
      <w:shd w:val="pct20" w:color="auto" w:fill="FFFFFF"/>
      <w:autoSpaceDE w:val="0"/>
      <w:autoSpaceDN w:val="0"/>
      <w:spacing w:after="200" w:line="252" w:lineRule="auto"/>
      <w:ind w:left="1418" w:right="1134"/>
    </w:pPr>
    <w:rPr>
      <w:rFonts w:ascii="Arial" w:eastAsia="Times New Roman" w:hAnsi="Arial" w:cs="Arial"/>
      <w:lang w:val="en-US" w:eastAsia="de-DE"/>
    </w:rPr>
  </w:style>
  <w:style w:type="paragraph" w:styleId="Mappadocumento">
    <w:name w:val="Document Map"/>
    <w:basedOn w:val="Normale"/>
    <w:link w:val="MappadocumentoCarattere"/>
    <w:rsid w:val="00D07DAC"/>
    <w:pPr>
      <w:shd w:val="clear" w:color="auto" w:fill="000080"/>
      <w:autoSpaceDE w:val="0"/>
      <w:autoSpaceDN w:val="0"/>
      <w:spacing w:after="200" w:line="252" w:lineRule="auto"/>
    </w:pPr>
    <w:rPr>
      <w:rFonts w:ascii="Geneva" w:eastAsia="Times New Roman" w:hAnsi="Geneva" w:cs="Times New Roman"/>
      <w:lang w:val="sv-SE" w:eastAsia="de-DE"/>
    </w:rPr>
  </w:style>
  <w:style w:type="character" w:customStyle="1" w:styleId="MappadocumentoCarattere">
    <w:name w:val="Mappa documento Carattere"/>
    <w:basedOn w:val="Carpredefinitoparagrafo"/>
    <w:link w:val="Mappadocumento"/>
    <w:rsid w:val="00D07DAC"/>
    <w:rPr>
      <w:rFonts w:ascii="Geneva" w:eastAsia="Times New Roman" w:hAnsi="Geneva" w:cs="Times New Roman"/>
      <w:shd w:val="clear" w:color="auto" w:fill="000080"/>
      <w:lang w:val="sv-SE" w:eastAsia="de-DE"/>
    </w:rPr>
  </w:style>
  <w:style w:type="paragraph" w:styleId="Titoloindice">
    <w:name w:val="index heading"/>
    <w:basedOn w:val="Normale"/>
    <w:next w:val="Indice1"/>
    <w:rsid w:val="00D07DAC"/>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autoSpaceDE w:val="0"/>
      <w:autoSpaceDN w:val="0"/>
      <w:spacing w:after="200" w:line="252" w:lineRule="auto"/>
      <w:jc w:val="both"/>
    </w:pPr>
    <w:rPr>
      <w:rFonts w:ascii="Times" w:eastAsia="Times New Roman" w:hAnsi="Times" w:cs="Times New Roman"/>
      <w:lang w:val="fr-FR" w:eastAsia="de-DE"/>
    </w:rPr>
  </w:style>
  <w:style w:type="paragraph" w:customStyle="1" w:styleId="RDBodyText">
    <w:name w:val="R&amp;D Body Text"/>
    <w:basedOn w:val="Normale"/>
    <w:rsid w:val="00D07D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200" w:line="252" w:lineRule="auto"/>
      <w:jc w:val="both"/>
    </w:pPr>
    <w:rPr>
      <w:rFonts w:ascii="Times" w:eastAsia="Times New Roman" w:hAnsi="Times" w:cs="Times New Roman"/>
      <w:lang w:val="en-US" w:eastAsia="de-DE"/>
    </w:rPr>
  </w:style>
  <w:style w:type="paragraph" w:customStyle="1" w:styleId="NEI-NormaalPalatino11">
    <w:name w:val="NEI - Normaal (Palatino 11)"/>
    <w:basedOn w:val="Normale"/>
    <w:rsid w:val="00D07DAC"/>
    <w:pPr>
      <w:widowControl w:val="0"/>
      <w:autoSpaceDE w:val="0"/>
      <w:autoSpaceDN w:val="0"/>
      <w:spacing w:after="200" w:line="240" w:lineRule="atLeast"/>
      <w:jc w:val="both"/>
    </w:pPr>
    <w:rPr>
      <w:rFonts w:ascii="Palatino" w:eastAsia="Times New Roman" w:hAnsi="Palatino" w:cs="Times New Roman"/>
      <w:lang w:val="en-US" w:eastAsia="de-DE"/>
    </w:rPr>
  </w:style>
  <w:style w:type="paragraph" w:customStyle="1" w:styleId="ARtext">
    <w:name w:val="ARtext"/>
    <w:basedOn w:val="Normale"/>
    <w:rsid w:val="00D07DAC"/>
    <w:pPr>
      <w:autoSpaceDE w:val="0"/>
      <w:autoSpaceDN w:val="0"/>
      <w:spacing w:after="240" w:line="280" w:lineRule="atLeast"/>
      <w:jc w:val="both"/>
    </w:pPr>
    <w:rPr>
      <w:rFonts w:ascii="Times" w:eastAsia="Times New Roman" w:hAnsi="Times" w:cs="Times New Roman"/>
      <w:lang w:val="de-DE" w:eastAsia="de-DE"/>
    </w:rPr>
  </w:style>
  <w:style w:type="paragraph" w:customStyle="1" w:styleId="HTMLBody">
    <w:name w:val="HTML Body"/>
    <w:rsid w:val="00D07DAC"/>
    <w:pPr>
      <w:autoSpaceDE w:val="0"/>
      <w:autoSpaceDN w:val="0"/>
      <w:spacing w:after="200" w:line="252" w:lineRule="auto"/>
    </w:pPr>
    <w:rPr>
      <w:rFonts w:ascii="Arial Narrow" w:eastAsia="Times New Roman" w:hAnsi="Arial Narrow" w:cs="Times New Roman"/>
      <w:lang w:val="de-DE" w:eastAsia="de-DE"/>
    </w:rPr>
  </w:style>
  <w:style w:type="paragraph" w:customStyle="1" w:styleId="ARlit">
    <w:name w:val="ARlit"/>
    <w:basedOn w:val="Normale"/>
    <w:rsid w:val="00D07DAC"/>
    <w:pPr>
      <w:keepLines/>
      <w:autoSpaceDE w:val="0"/>
      <w:autoSpaceDN w:val="0"/>
      <w:spacing w:after="40" w:line="252" w:lineRule="auto"/>
      <w:ind w:left="567" w:hanging="567"/>
      <w:jc w:val="both"/>
    </w:pPr>
    <w:rPr>
      <w:rFonts w:ascii="Times" w:eastAsia="Times New Roman" w:hAnsi="Times" w:cs="Times New Roman"/>
      <w:lang w:val="de-DE" w:eastAsia="de-DE"/>
    </w:rPr>
  </w:style>
  <w:style w:type="paragraph" w:customStyle="1" w:styleId="Soggettocommento1">
    <w:name w:val="Soggetto commento1"/>
    <w:basedOn w:val="Testocommento"/>
    <w:next w:val="Testocommento"/>
    <w:rsid w:val="00D07DAC"/>
    <w:pPr>
      <w:autoSpaceDE w:val="0"/>
      <w:autoSpaceDN w:val="0"/>
    </w:pPr>
    <w:rPr>
      <w:rFonts w:ascii="Times" w:hAnsi="Times"/>
      <w:b/>
      <w:bCs/>
      <w:lang w:eastAsia="de-DE"/>
    </w:rPr>
  </w:style>
  <w:style w:type="paragraph" w:customStyle="1" w:styleId="Address">
    <w:name w:val="Address"/>
    <w:basedOn w:val="Normale"/>
    <w:rsid w:val="00D07DAC"/>
    <w:pPr>
      <w:spacing w:after="200" w:line="252" w:lineRule="auto"/>
    </w:pPr>
    <w:rPr>
      <w:rFonts w:ascii="Cambria" w:eastAsia="Times New Roman" w:hAnsi="Cambria" w:cs="Times New Roman"/>
      <w:lang w:val="en-US" w:eastAsia="de-DE"/>
    </w:rPr>
  </w:style>
  <w:style w:type="paragraph" w:customStyle="1" w:styleId="Normal2">
    <w:name w:val="Normal2"/>
    <w:basedOn w:val="Normale"/>
    <w:rsid w:val="00D07DAC"/>
    <w:pPr>
      <w:spacing w:before="120" w:after="200" w:line="252" w:lineRule="auto"/>
    </w:pPr>
    <w:rPr>
      <w:rFonts w:ascii="Cambria" w:eastAsia="Times New Roman" w:hAnsi="Cambria" w:cs="Times New Roman"/>
      <w:szCs w:val="20"/>
      <w:lang w:val="en-US"/>
    </w:rPr>
  </w:style>
  <w:style w:type="paragraph" w:customStyle="1" w:styleId="Titolo11">
    <w:name w:val="Titolo 11"/>
    <w:basedOn w:val="Titolo2"/>
    <w:rsid w:val="00D07DAC"/>
    <w:pPr>
      <w:pBdr>
        <w:bottom w:val="single" w:sz="4" w:space="1" w:color="622423"/>
      </w:pBdr>
      <w:spacing w:before="400" w:line="252" w:lineRule="auto"/>
      <w:jc w:val="center"/>
    </w:pPr>
    <w:rPr>
      <w:rFonts w:ascii="Times New Roman" w:eastAsia="Times New Roman" w:hAnsi="Times New Roman"/>
      <w:b w:val="0"/>
      <w:i w:val="0"/>
      <w:smallCaps w:val="0"/>
      <w:color w:val="632423"/>
      <w:spacing w:val="15"/>
      <w:sz w:val="32"/>
      <w:u w:val="none"/>
      <w:lang w:val="en-US" w:eastAsia="ja-JP"/>
    </w:rPr>
  </w:style>
  <w:style w:type="paragraph" w:customStyle="1" w:styleId="bullet">
    <w:name w:val="bullet"/>
    <w:basedOn w:val="Normale"/>
    <w:rsid w:val="00D07DAC"/>
    <w:pPr>
      <w:numPr>
        <w:numId w:val="1"/>
      </w:numPr>
      <w:spacing w:before="120" w:after="200" w:line="252" w:lineRule="auto"/>
      <w:jc w:val="both"/>
    </w:pPr>
    <w:rPr>
      <w:rFonts w:ascii="Cambria" w:eastAsia="Times New Roman" w:hAnsi="Cambria" w:cs="Times New Roman"/>
      <w:szCs w:val="20"/>
      <w:lang w:val="en-US"/>
    </w:rPr>
  </w:style>
  <w:style w:type="paragraph" w:customStyle="1" w:styleId="Annexetitreglobale">
    <w:name w:val="Annexe titre (globale)"/>
    <w:basedOn w:val="Normale"/>
    <w:next w:val="Normale"/>
    <w:rsid w:val="00D07DAC"/>
    <w:pPr>
      <w:spacing w:before="120" w:after="120" w:line="252" w:lineRule="auto"/>
      <w:jc w:val="center"/>
    </w:pPr>
    <w:rPr>
      <w:rFonts w:ascii="Cambria" w:eastAsia="Times New Roman" w:hAnsi="Cambria" w:cs="Times New Roman"/>
      <w:b/>
      <w:szCs w:val="20"/>
      <w:u w:val="single"/>
      <w:lang w:val="en-US"/>
    </w:rPr>
  </w:style>
  <w:style w:type="paragraph" w:customStyle="1" w:styleId="Applicationdirecte">
    <w:name w:val="Application directe"/>
    <w:basedOn w:val="Normale"/>
    <w:next w:val="Normale"/>
    <w:rsid w:val="00D07DAC"/>
    <w:pPr>
      <w:spacing w:before="480" w:after="120" w:line="252" w:lineRule="auto"/>
      <w:jc w:val="both"/>
    </w:pPr>
    <w:rPr>
      <w:rFonts w:ascii="Cambria" w:eastAsia="Times New Roman" w:hAnsi="Cambria" w:cs="Times New Roman"/>
      <w:szCs w:val="20"/>
      <w:lang w:val="en-US"/>
    </w:rPr>
  </w:style>
  <w:style w:type="paragraph" w:customStyle="1" w:styleId="Appendix-Heading1">
    <w:name w:val="Appendix-Heading 1"/>
    <w:basedOn w:val="Normale"/>
    <w:rsid w:val="00D07DAC"/>
    <w:pPr>
      <w:spacing w:after="200" w:line="252" w:lineRule="auto"/>
      <w:jc w:val="both"/>
    </w:pPr>
    <w:rPr>
      <w:rFonts w:ascii="Cambria" w:eastAsia="Times New Roman" w:hAnsi="Cambria" w:cs="Times New Roman"/>
      <w:szCs w:val="20"/>
      <w:lang w:val="en-US"/>
    </w:rPr>
  </w:style>
  <w:style w:type="paragraph" w:customStyle="1" w:styleId="Subject">
    <w:name w:val="Subject"/>
    <w:basedOn w:val="Normale"/>
    <w:next w:val="Normale"/>
    <w:rsid w:val="00D07DAC"/>
    <w:pPr>
      <w:spacing w:after="480" w:line="252" w:lineRule="auto"/>
      <w:ind w:left="1191" w:hanging="1191"/>
      <w:jc w:val="both"/>
    </w:pPr>
    <w:rPr>
      <w:rFonts w:ascii="Cambria" w:eastAsia="Times New Roman" w:hAnsi="Cambria" w:cs="Times New Roman"/>
      <w:b/>
      <w:szCs w:val="20"/>
      <w:lang w:val="en-US"/>
    </w:rPr>
  </w:style>
  <w:style w:type="paragraph" w:styleId="Formuladiapertura">
    <w:name w:val="Salutation"/>
    <w:basedOn w:val="Normale"/>
    <w:next w:val="Normale"/>
    <w:link w:val="FormuladiaperturaCarattere"/>
    <w:rsid w:val="00D07DAC"/>
    <w:pPr>
      <w:tabs>
        <w:tab w:val="left" w:pos="-426"/>
      </w:tabs>
      <w:spacing w:before="60" w:after="120" w:line="300" w:lineRule="atLeast"/>
      <w:jc w:val="both"/>
    </w:pPr>
    <w:rPr>
      <w:rFonts w:ascii="Arial" w:eastAsia="Times New Roman" w:hAnsi="Arial" w:cs="Times New Roman"/>
      <w:snapToGrid w:val="0"/>
      <w:color w:val="000000"/>
      <w:spacing w:val="-2"/>
      <w:szCs w:val="20"/>
      <w:lang w:val="en-US" w:eastAsia="de-DE"/>
    </w:rPr>
  </w:style>
  <w:style w:type="character" w:customStyle="1" w:styleId="FormuladiaperturaCarattere">
    <w:name w:val="Formula di apertura Carattere"/>
    <w:basedOn w:val="Carpredefinitoparagrafo"/>
    <w:link w:val="Formuladiapertura"/>
    <w:rsid w:val="00D07DAC"/>
    <w:rPr>
      <w:rFonts w:ascii="Arial" w:eastAsia="Times New Roman" w:hAnsi="Arial" w:cs="Times New Roman"/>
      <w:snapToGrid w:val="0"/>
      <w:color w:val="000000"/>
      <w:spacing w:val="-2"/>
      <w:szCs w:val="20"/>
      <w:lang w:val="en-US" w:eastAsia="de-DE"/>
    </w:rPr>
  </w:style>
  <w:style w:type="paragraph" w:styleId="Puntoelenco">
    <w:name w:val="List Bullet"/>
    <w:basedOn w:val="Normale"/>
    <w:rsid w:val="00D07DAC"/>
    <w:pPr>
      <w:numPr>
        <w:numId w:val="2"/>
      </w:numPr>
      <w:spacing w:before="120" w:after="120" w:line="252" w:lineRule="auto"/>
      <w:jc w:val="both"/>
    </w:pPr>
    <w:rPr>
      <w:rFonts w:ascii="Cambria" w:eastAsia="Times New Roman" w:hAnsi="Cambria" w:cs="Times New Roman"/>
      <w:szCs w:val="20"/>
      <w:lang w:val="en-US"/>
    </w:rPr>
  </w:style>
  <w:style w:type="table" w:styleId="Grigliatabella">
    <w:name w:val="Table Grid"/>
    <w:basedOn w:val="Tabellanormale"/>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UINESplain-text">
    <w:name w:val="AQUINES_plain-text"/>
    <w:basedOn w:val="Normale"/>
    <w:rsid w:val="00D07DAC"/>
    <w:pPr>
      <w:spacing w:before="240" w:after="200" w:line="360" w:lineRule="auto"/>
      <w:jc w:val="both"/>
    </w:pPr>
    <w:rPr>
      <w:rFonts w:ascii="Arial" w:eastAsia="Times New Roman" w:hAnsi="Arial" w:cs="Times New Roman"/>
      <w:szCs w:val="23"/>
      <w:lang w:val="en-US"/>
    </w:rPr>
  </w:style>
  <w:style w:type="character" w:customStyle="1" w:styleId="AQUINESplain-textChar">
    <w:name w:val="AQUINES_plain-text Char"/>
    <w:rsid w:val="00D07DAC"/>
    <w:rPr>
      <w:rFonts w:ascii="Arial" w:hAnsi="Arial"/>
      <w:sz w:val="22"/>
      <w:szCs w:val="23"/>
      <w:lang w:val="en-GB" w:eastAsia="en-GB" w:bidi="ar-SA"/>
    </w:rPr>
  </w:style>
  <w:style w:type="paragraph" w:customStyle="1" w:styleId="FormatvorlageBeschriftungAQUINEStablebeschriftungLinks0cm">
    <w:name w:val="Formatvorlage BeschriftungAQUINES_table_beschriftung + Links:  0 cm"/>
    <w:basedOn w:val="Didascalia"/>
    <w:autoRedefine/>
    <w:rsid w:val="00D07DAC"/>
    <w:pPr>
      <w:spacing w:before="120" w:after="240" w:line="280" w:lineRule="exact"/>
      <w:ind w:left="180" w:hanging="180"/>
      <w:jc w:val="both"/>
    </w:pPr>
    <w:rPr>
      <w:color w:val="000000"/>
      <w:sz w:val="19"/>
      <w:szCs w:val="19"/>
      <w:lang w:eastAsia="en-GB"/>
    </w:rPr>
  </w:style>
  <w:style w:type="character" w:customStyle="1" w:styleId="FormatvorlageBeschriftungAQUINEStablebeschriftungLinks0cmChar">
    <w:name w:val="Formatvorlage BeschriftungAQUINES_table_beschriftung + Links:  0 cm Char"/>
    <w:rsid w:val="00D07DAC"/>
    <w:rPr>
      <w:rFonts w:ascii="Arial" w:hAnsi="Arial" w:cs="Arial"/>
      <w:bCs/>
      <w:color w:val="000000"/>
      <w:sz w:val="19"/>
      <w:szCs w:val="19"/>
      <w:lang w:val="en-GB" w:eastAsia="en-GB" w:bidi="ar-SA"/>
    </w:rPr>
  </w:style>
  <w:style w:type="paragraph" w:customStyle="1" w:styleId="AQUINESbullet-list">
    <w:name w:val="AQUINES_bullet-list"/>
    <w:basedOn w:val="AQUINESplain-text"/>
    <w:rsid w:val="00D07DAC"/>
    <w:pPr>
      <w:numPr>
        <w:numId w:val="12"/>
      </w:numPr>
      <w:spacing w:before="60" w:after="40" w:line="240" w:lineRule="auto"/>
      <w:ind w:right="227"/>
    </w:pPr>
  </w:style>
  <w:style w:type="character" w:customStyle="1" w:styleId="AQUINESbullet-listChar">
    <w:name w:val="AQUINES_bullet-list Char"/>
    <w:basedOn w:val="AQUINESplain-textChar"/>
    <w:rsid w:val="00D07DAC"/>
    <w:rPr>
      <w:rFonts w:ascii="Arial" w:hAnsi="Arial"/>
      <w:sz w:val="22"/>
      <w:szCs w:val="23"/>
      <w:lang w:val="en-GB" w:eastAsia="en-GB" w:bidi="ar-SA"/>
    </w:rPr>
  </w:style>
  <w:style w:type="paragraph" w:customStyle="1" w:styleId="DECODEheader">
    <w:name w:val="DECODE_header"/>
    <w:basedOn w:val="Intestazione"/>
    <w:autoRedefine/>
    <w:rsid w:val="00D07DAC"/>
    <w:pPr>
      <w:tabs>
        <w:tab w:val="clear" w:pos="4153"/>
        <w:tab w:val="clear" w:pos="8306"/>
        <w:tab w:val="center" w:pos="4536"/>
      </w:tabs>
      <w:spacing w:after="40" w:line="252" w:lineRule="auto"/>
      <w:ind w:leftChars="-57" w:left="-106" w:firstLine="1"/>
      <w:jc w:val="right"/>
    </w:pPr>
    <w:rPr>
      <w:rFonts w:ascii="Arial" w:eastAsia="Times New Roman" w:hAnsi="Arial" w:cs="Arial"/>
      <w:noProof/>
      <w:color w:val="auto"/>
      <w:sz w:val="20"/>
      <w:szCs w:val="21"/>
      <w:lang w:val="de-DE" w:eastAsia="de-DE"/>
    </w:rPr>
  </w:style>
  <w:style w:type="paragraph" w:customStyle="1" w:styleId="AQUINESsub-header">
    <w:name w:val="AQUINES_sub-header"/>
    <w:basedOn w:val="AQUINESplain-text"/>
    <w:next w:val="AQUINESplain-text"/>
    <w:rsid w:val="00D07DAC"/>
    <w:pPr>
      <w:spacing w:before="180" w:after="40" w:line="240" w:lineRule="auto"/>
    </w:pPr>
    <w:rPr>
      <w:i/>
    </w:rPr>
  </w:style>
  <w:style w:type="paragraph" w:customStyle="1" w:styleId="AQUINEStable">
    <w:name w:val="AQUINES_table"/>
    <w:basedOn w:val="AQUINESplain-text"/>
    <w:next w:val="AQUINESplain-text"/>
    <w:rsid w:val="00D07DAC"/>
    <w:pPr>
      <w:spacing w:before="120" w:after="120" w:line="280" w:lineRule="exact"/>
      <w:ind w:left="180" w:hanging="180"/>
      <w:jc w:val="left"/>
    </w:pPr>
    <w:rPr>
      <w:bCs/>
      <w:sz w:val="19"/>
      <w:szCs w:val="22"/>
      <w:u w:color="FFFF00"/>
      <w:lang w:val="de-DE"/>
    </w:rPr>
  </w:style>
  <w:style w:type="paragraph" w:customStyle="1" w:styleId="AQUINESbullet-header">
    <w:name w:val="AQUINES_bullet-header"/>
    <w:basedOn w:val="AQUINESsub-header"/>
    <w:rsid w:val="00D07DAC"/>
    <w:pPr>
      <w:ind w:leftChars="315" w:left="180"/>
    </w:pPr>
  </w:style>
  <w:style w:type="paragraph" w:customStyle="1" w:styleId="AQUINESfootnote">
    <w:name w:val="AQUINES_footnote"/>
    <w:basedOn w:val="Normale"/>
    <w:rsid w:val="00D07DAC"/>
    <w:pPr>
      <w:spacing w:after="200" w:line="252" w:lineRule="auto"/>
    </w:pPr>
    <w:rPr>
      <w:rFonts w:ascii="Arial" w:eastAsia="Times New Roman" w:hAnsi="Arial" w:cs="Times New Roman"/>
      <w:sz w:val="18"/>
      <w:lang w:val="de-DE" w:eastAsia="de-DE"/>
    </w:rPr>
  </w:style>
  <w:style w:type="paragraph" w:customStyle="1" w:styleId="StyleHeading1Arial">
    <w:name w:val="Style Heading 1 + Arial"/>
    <w:basedOn w:val="Titolo1"/>
    <w:rsid w:val="00D07DAC"/>
    <w:pPr>
      <w:keepNext w:val="0"/>
      <w:numPr>
        <w:numId w:val="17"/>
      </w:numPr>
      <w:pBdr>
        <w:bottom w:val="thinThickSmallGap" w:sz="12" w:space="1" w:color="943634"/>
      </w:pBdr>
      <w:spacing w:before="400" w:after="200" w:line="252" w:lineRule="auto"/>
      <w:jc w:val="center"/>
    </w:pPr>
    <w:rPr>
      <w:rFonts w:ascii="Arial" w:eastAsia="Times New Roman" w:hAnsi="Arial"/>
      <w:i w:val="0"/>
      <w:caps/>
      <w:color w:val="632423"/>
      <w:spacing w:val="20"/>
      <w:sz w:val="28"/>
      <w:szCs w:val="28"/>
      <w:lang w:val="en-US" w:eastAsia="en-US"/>
    </w:rPr>
  </w:style>
  <w:style w:type="paragraph" w:customStyle="1" w:styleId="StyleArial11ptJustifiedLinespacingMultiple12li">
    <w:name w:val="Style Arial 11 pt Justified Line spacing:  Multiple 1.2 li"/>
    <w:basedOn w:val="Normale"/>
    <w:rsid w:val="00D07DAC"/>
    <w:pPr>
      <w:numPr>
        <w:numId w:val="18"/>
      </w:numPr>
      <w:spacing w:after="200" w:line="288" w:lineRule="auto"/>
      <w:jc w:val="both"/>
    </w:pPr>
    <w:rPr>
      <w:rFonts w:ascii="Arial" w:eastAsia="Times New Roman" w:hAnsi="Arial" w:cs="Times New Roman"/>
      <w:szCs w:val="20"/>
      <w:lang w:val="en-US"/>
    </w:rPr>
  </w:style>
  <w:style w:type="paragraph" w:customStyle="1" w:styleId="StyleArial11ptJustifiedLinespacingMultiple12li1">
    <w:name w:val="Style Arial 11 pt Justified Line spacing:  Multiple 1.2 li1"/>
    <w:basedOn w:val="Normale"/>
    <w:rsid w:val="00D07DAC"/>
    <w:pPr>
      <w:numPr>
        <w:numId w:val="19"/>
      </w:numPr>
      <w:spacing w:after="200" w:line="288" w:lineRule="auto"/>
      <w:jc w:val="both"/>
    </w:pPr>
    <w:rPr>
      <w:rFonts w:ascii="Arial" w:eastAsia="Times New Roman" w:hAnsi="Arial" w:cs="Times New Roman"/>
      <w:szCs w:val="20"/>
      <w:lang w:val="en-US"/>
    </w:rPr>
  </w:style>
  <w:style w:type="paragraph" w:customStyle="1" w:styleId="StyleStyleHeading1Arial12pt">
    <w:name w:val="Style Style Heading 1 + Arial + 12 pt"/>
    <w:basedOn w:val="StyleHeading1Arial"/>
    <w:rsid w:val="00D07DAC"/>
    <w:pPr>
      <w:spacing w:after="0"/>
      <w:ind w:left="360"/>
    </w:pPr>
    <w:rPr>
      <w:sz w:val="24"/>
    </w:rPr>
  </w:style>
  <w:style w:type="character" w:customStyle="1" w:styleId="InlandandMarineWatersUnit">
    <w:name w:val="Inland and Marine Waters Unit"/>
    <w:semiHidden/>
    <w:rsid w:val="00D07DAC"/>
    <w:rPr>
      <w:rFonts w:ascii="Arial" w:hAnsi="Arial" w:cs="Arial"/>
      <w:color w:val="auto"/>
      <w:sz w:val="20"/>
      <w:szCs w:val="20"/>
    </w:rPr>
  </w:style>
  <w:style w:type="paragraph" w:customStyle="1" w:styleId="StyleArial8ptBoldLeft004LinespacingMultiple12">
    <w:name w:val="Style Arial 8 pt Bold Left:  0.04&quot; Line spacing:  Multiple 1.2 ..."/>
    <w:basedOn w:val="Normale"/>
    <w:rsid w:val="00D07DAC"/>
    <w:pPr>
      <w:spacing w:after="200" w:line="252" w:lineRule="auto"/>
      <w:ind w:left="58"/>
    </w:pPr>
    <w:rPr>
      <w:rFonts w:ascii="Arial" w:eastAsia="Times New Roman" w:hAnsi="Arial" w:cs="Times New Roman"/>
      <w:b/>
      <w:bCs/>
      <w:sz w:val="16"/>
      <w:szCs w:val="20"/>
      <w:lang w:val="en-US"/>
    </w:rPr>
  </w:style>
  <w:style w:type="paragraph" w:customStyle="1" w:styleId="AQUINESlisting">
    <w:name w:val="AQUINES_listing"/>
    <w:basedOn w:val="AQUINESbullet-list"/>
    <w:rsid w:val="00D07DAC"/>
    <w:pPr>
      <w:numPr>
        <w:numId w:val="0"/>
      </w:numPr>
      <w:tabs>
        <w:tab w:val="num" w:pos="360"/>
      </w:tabs>
      <w:spacing w:line="360" w:lineRule="auto"/>
      <w:ind w:left="360" w:hanging="360"/>
      <w:jc w:val="left"/>
    </w:pPr>
    <w:rPr>
      <w:szCs w:val="22"/>
    </w:rPr>
  </w:style>
  <w:style w:type="paragraph" w:customStyle="1" w:styleId="AQUINESbullet-indent">
    <w:name w:val="AQUINES_bullet-indent"/>
    <w:basedOn w:val="AQUINESbullet-list"/>
    <w:rsid w:val="00D07DAC"/>
    <w:pPr>
      <w:numPr>
        <w:numId w:val="0"/>
      </w:numPr>
      <w:spacing w:line="360" w:lineRule="auto"/>
      <w:ind w:left="900"/>
    </w:pPr>
  </w:style>
  <w:style w:type="character" w:customStyle="1" w:styleId="CharChar">
    <w:name w:val="Char Char"/>
    <w:rsid w:val="00D07DAC"/>
    <w:rPr>
      <w:b/>
      <w:bCs/>
      <w:sz w:val="24"/>
      <w:szCs w:val="24"/>
      <w:lang w:val="en-GB" w:eastAsia="de-DE" w:bidi="ar-SA"/>
    </w:rPr>
  </w:style>
  <w:style w:type="paragraph" w:customStyle="1" w:styleId="NoteHead">
    <w:name w:val="NoteHead"/>
    <w:basedOn w:val="Normale"/>
    <w:next w:val="Normale"/>
    <w:rsid w:val="00D07DAC"/>
    <w:pPr>
      <w:spacing w:before="720" w:after="720" w:line="252" w:lineRule="auto"/>
      <w:jc w:val="center"/>
    </w:pPr>
    <w:rPr>
      <w:rFonts w:ascii="Cambria" w:eastAsia="Times New Roman" w:hAnsi="Cambria" w:cs="Times New Roman"/>
      <w:b/>
      <w:smallCaps/>
      <w:szCs w:val="20"/>
      <w:lang w:val="en-US"/>
    </w:rPr>
  </w:style>
  <w:style w:type="paragraph" w:styleId="Testonormale">
    <w:name w:val="Plain Text"/>
    <w:basedOn w:val="Normale"/>
    <w:link w:val="TestonormaleCarattere"/>
    <w:uiPriority w:val="99"/>
    <w:rsid w:val="00D07DAC"/>
    <w:pPr>
      <w:spacing w:after="240" w:line="252" w:lineRule="auto"/>
      <w:ind w:left="300"/>
      <w:jc w:val="both"/>
    </w:pPr>
    <w:rPr>
      <w:rFonts w:ascii="Courier New" w:eastAsia="Times New Roman" w:hAnsi="Courier New" w:cs="Times New Roman"/>
      <w:sz w:val="20"/>
      <w:szCs w:val="20"/>
      <w:lang w:val="en-US"/>
    </w:rPr>
  </w:style>
  <w:style w:type="character" w:customStyle="1" w:styleId="TestonormaleCarattere">
    <w:name w:val="Testo normale Carattere"/>
    <w:basedOn w:val="Carpredefinitoparagrafo"/>
    <w:link w:val="Testonormale"/>
    <w:uiPriority w:val="99"/>
    <w:rsid w:val="00D07DAC"/>
    <w:rPr>
      <w:rFonts w:ascii="Courier New" w:eastAsia="Times New Roman" w:hAnsi="Courier New" w:cs="Times New Roman"/>
      <w:sz w:val="20"/>
      <w:szCs w:val="20"/>
      <w:lang w:val="en-US"/>
    </w:rPr>
  </w:style>
  <w:style w:type="paragraph" w:customStyle="1" w:styleId="FreeFormA">
    <w:name w:val="Free Form A"/>
    <w:rsid w:val="00D07DAC"/>
    <w:pPr>
      <w:spacing w:after="200" w:line="252" w:lineRule="auto"/>
    </w:pPr>
    <w:rPr>
      <w:rFonts w:ascii="Calibri" w:eastAsia="ヒラギノ角ゴ Pro W3" w:hAnsi="Calibri" w:cs="Times New Roman"/>
      <w:color w:val="000000"/>
    </w:rPr>
  </w:style>
  <w:style w:type="paragraph" w:customStyle="1" w:styleId="Heading2A">
    <w:name w:val="Heading 2 A"/>
    <w:rsid w:val="00D07DAC"/>
    <w:pPr>
      <w:keepNext/>
      <w:spacing w:after="200" w:line="252" w:lineRule="auto"/>
      <w:outlineLvl w:val="1"/>
    </w:pPr>
    <w:rPr>
      <w:rFonts w:ascii="Helvetica" w:eastAsia="ヒラギノ角ゴ Pro W3" w:hAnsi="Helvetica" w:cs="Times New Roman"/>
      <w:b/>
      <w:color w:val="000000"/>
      <w:sz w:val="24"/>
      <w:lang w:val="en-US"/>
    </w:rPr>
  </w:style>
  <w:style w:type="paragraph" w:customStyle="1" w:styleId="ListBullet10">
    <w:name w:val="List Bullet1"/>
    <w:rsid w:val="00D07DAC"/>
    <w:pPr>
      <w:tabs>
        <w:tab w:val="left" w:pos="283"/>
      </w:tabs>
      <w:spacing w:before="120" w:after="120" w:line="252" w:lineRule="auto"/>
      <w:jc w:val="both"/>
    </w:pPr>
    <w:rPr>
      <w:rFonts w:ascii="Cambria" w:eastAsia="ヒラギノ角ゴ Pro W3" w:hAnsi="Cambria" w:cs="Times New Roman"/>
      <w:color w:val="000000"/>
      <w:sz w:val="24"/>
      <w:lang w:val="en-GB"/>
    </w:rPr>
  </w:style>
  <w:style w:type="paragraph" w:customStyle="1" w:styleId="TableGrid1">
    <w:name w:val="Table Grid1"/>
    <w:rsid w:val="00D07DAC"/>
    <w:pPr>
      <w:spacing w:after="200" w:line="252" w:lineRule="auto"/>
    </w:pPr>
    <w:rPr>
      <w:rFonts w:ascii="Cambria" w:eastAsia="ヒラギノ角ゴ Pro W3" w:hAnsi="Cambria" w:cs="Times New Roman"/>
      <w:color w:val="000000"/>
      <w:lang w:val="en-US"/>
    </w:rPr>
  </w:style>
  <w:style w:type="paragraph" w:customStyle="1" w:styleId="FootnoteText1">
    <w:name w:val="Footnote Text1"/>
    <w:rsid w:val="00D07DAC"/>
    <w:pPr>
      <w:spacing w:after="200" w:line="252" w:lineRule="auto"/>
    </w:pPr>
    <w:rPr>
      <w:rFonts w:ascii="Helvetica" w:eastAsia="ヒラギノ角ゴ Pro W3" w:hAnsi="Helvetica" w:cs="Times New Roman"/>
      <w:color w:val="000000"/>
      <w:lang w:val="en-US"/>
    </w:rPr>
  </w:style>
  <w:style w:type="character" w:customStyle="1" w:styleId="FootnoteReference1">
    <w:name w:val="Footnote Reference1"/>
    <w:rsid w:val="00D07DAC"/>
    <w:rPr>
      <w:color w:val="000000"/>
      <w:sz w:val="20"/>
      <w:vertAlign w:val="superscript"/>
    </w:rPr>
  </w:style>
  <w:style w:type="paragraph" w:customStyle="1" w:styleId="FootnoteTextA">
    <w:name w:val="Footnote Text A"/>
    <w:autoRedefine/>
    <w:rsid w:val="00D07DAC"/>
    <w:pPr>
      <w:spacing w:after="200" w:line="252" w:lineRule="auto"/>
    </w:pPr>
    <w:rPr>
      <w:rFonts w:ascii="Cambria" w:eastAsia="ヒラギノ角ゴ Pro W3" w:hAnsi="Cambria" w:cs="Times New Roman"/>
      <w:color w:val="000000"/>
      <w:lang w:val="en-GB"/>
    </w:rPr>
  </w:style>
  <w:style w:type="paragraph" w:customStyle="1" w:styleId="Prrafodelista">
    <w:name w:val="Párrafo de lista"/>
    <w:rsid w:val="00D07DAC"/>
    <w:pPr>
      <w:spacing w:after="200" w:line="276" w:lineRule="auto"/>
      <w:ind w:left="720"/>
    </w:pPr>
    <w:rPr>
      <w:rFonts w:ascii="Calibri" w:eastAsia="ヒラギノ角ゴ Pro W3" w:hAnsi="Calibri" w:cs="Times New Roman"/>
      <w:color w:val="000000"/>
      <w:lang w:val="es-ES_tradnl"/>
    </w:rPr>
  </w:style>
  <w:style w:type="paragraph" w:customStyle="1" w:styleId="FreeForm">
    <w:name w:val="Free Form"/>
    <w:rsid w:val="00D07DAC"/>
    <w:pPr>
      <w:spacing w:after="200" w:line="252" w:lineRule="auto"/>
    </w:pPr>
    <w:rPr>
      <w:rFonts w:ascii="Cambria" w:eastAsia="ヒラギノ角ゴ Pro W3" w:hAnsi="Cambria" w:cs="Times New Roman"/>
      <w:color w:val="000000"/>
    </w:rPr>
  </w:style>
  <w:style w:type="paragraph" w:customStyle="1" w:styleId="Footer1">
    <w:name w:val="Footer1"/>
    <w:rsid w:val="00D07DAC"/>
    <w:pPr>
      <w:tabs>
        <w:tab w:val="center" w:pos="4252"/>
        <w:tab w:val="right" w:pos="8504"/>
      </w:tabs>
      <w:spacing w:after="200" w:line="252" w:lineRule="auto"/>
    </w:pPr>
    <w:rPr>
      <w:rFonts w:ascii="Calibri" w:eastAsia="ヒラギノ角ゴ Pro W3" w:hAnsi="Calibri" w:cs="Times New Roman"/>
      <w:color w:val="000000"/>
      <w:lang w:val="es-ES_tradnl"/>
    </w:rPr>
  </w:style>
  <w:style w:type="paragraph" w:customStyle="1" w:styleId="Text4">
    <w:name w:val="Text 4"/>
    <w:basedOn w:val="Normale"/>
    <w:rsid w:val="00D07DAC"/>
    <w:pPr>
      <w:spacing w:after="240" w:line="252" w:lineRule="auto"/>
      <w:ind w:left="2880"/>
      <w:jc w:val="both"/>
    </w:pPr>
    <w:rPr>
      <w:rFonts w:ascii="Cambria" w:eastAsia="Times New Roman" w:hAnsi="Cambria" w:cs="Times New Roman"/>
      <w:szCs w:val="20"/>
      <w:lang w:val="en-US" w:eastAsia="nl-NL"/>
    </w:rPr>
  </w:style>
  <w:style w:type="character" w:customStyle="1" w:styleId="BodyTextChar">
    <w:name w:val="Body Text Char"/>
    <w:rsid w:val="00D07DAC"/>
    <w:rPr>
      <w:sz w:val="24"/>
      <w:szCs w:val="24"/>
      <w:lang w:val="en-GB" w:eastAsia="en-GB"/>
    </w:rPr>
  </w:style>
  <w:style w:type="paragraph" w:customStyle="1" w:styleId="Style1">
    <w:name w:val="Style1"/>
    <w:basedOn w:val="Normale"/>
    <w:rsid w:val="00D07DAC"/>
    <w:pPr>
      <w:numPr>
        <w:numId w:val="20"/>
      </w:numPr>
      <w:tabs>
        <w:tab w:val="clear" w:pos="765"/>
      </w:tabs>
      <w:spacing w:after="200" w:line="252" w:lineRule="auto"/>
      <w:ind w:left="0" w:firstLine="0"/>
      <w:jc w:val="both"/>
    </w:pPr>
    <w:rPr>
      <w:rFonts w:ascii="Cambria" w:eastAsia="Times New Roman" w:hAnsi="Cambria" w:cs="Times New Roman"/>
      <w:b/>
      <w:bCs/>
      <w:szCs w:val="32"/>
      <w:lang w:val="en-US"/>
    </w:rPr>
  </w:style>
  <w:style w:type="paragraph" w:customStyle="1" w:styleId="ListBullet1">
    <w:name w:val="List Bullet 1"/>
    <w:basedOn w:val="Normale"/>
    <w:rsid w:val="00D07DAC"/>
    <w:pPr>
      <w:numPr>
        <w:numId w:val="21"/>
      </w:numPr>
      <w:spacing w:after="240" w:line="252" w:lineRule="auto"/>
      <w:jc w:val="both"/>
    </w:pPr>
    <w:rPr>
      <w:rFonts w:ascii="Cambria" w:eastAsia="Times New Roman" w:hAnsi="Cambria" w:cs="Times New Roman"/>
      <w:szCs w:val="20"/>
      <w:lang w:val="en-US"/>
    </w:rPr>
  </w:style>
  <w:style w:type="paragraph" w:customStyle="1" w:styleId="ListDash1">
    <w:name w:val="List Dash 1"/>
    <w:basedOn w:val="Normale"/>
    <w:rsid w:val="00D07DAC"/>
    <w:pPr>
      <w:tabs>
        <w:tab w:val="num" w:pos="283"/>
      </w:tabs>
      <w:spacing w:after="240" w:line="252" w:lineRule="auto"/>
      <w:ind w:left="283" w:hanging="283"/>
      <w:jc w:val="both"/>
    </w:pPr>
    <w:rPr>
      <w:rFonts w:ascii="Cambria" w:eastAsia="Times New Roman" w:hAnsi="Cambria" w:cs="Times New Roman"/>
      <w:szCs w:val="20"/>
      <w:lang w:val="en-US"/>
    </w:rPr>
  </w:style>
  <w:style w:type="paragraph" w:customStyle="1" w:styleId="Text1">
    <w:name w:val="Text 1"/>
    <w:basedOn w:val="Normale"/>
    <w:rsid w:val="00D07DAC"/>
    <w:pPr>
      <w:spacing w:after="240" w:line="252" w:lineRule="auto"/>
      <w:ind w:left="482"/>
      <w:jc w:val="both"/>
    </w:pPr>
    <w:rPr>
      <w:rFonts w:ascii="Cambria" w:eastAsia="Times New Roman" w:hAnsi="Cambria" w:cs="Times New Roman"/>
      <w:szCs w:val="20"/>
      <w:lang w:val="en-US" w:eastAsia="nl-NL"/>
    </w:rPr>
  </w:style>
  <w:style w:type="paragraph" w:customStyle="1" w:styleId="Text2">
    <w:name w:val="Text 2"/>
    <w:basedOn w:val="Normale"/>
    <w:rsid w:val="00D07DAC"/>
    <w:pPr>
      <w:tabs>
        <w:tab w:val="left" w:pos="2160"/>
      </w:tabs>
      <w:spacing w:after="240" w:line="252" w:lineRule="auto"/>
      <w:ind w:left="1077"/>
      <w:jc w:val="both"/>
    </w:pPr>
    <w:rPr>
      <w:rFonts w:ascii="Cambria" w:eastAsia="Times New Roman" w:hAnsi="Cambria" w:cs="Times New Roman"/>
      <w:szCs w:val="20"/>
      <w:lang w:val="en-US" w:eastAsia="nl-NL"/>
    </w:rPr>
  </w:style>
  <w:style w:type="paragraph" w:customStyle="1" w:styleId="AddressTL">
    <w:name w:val="AddressTL"/>
    <w:basedOn w:val="Normale"/>
    <w:next w:val="Normale"/>
    <w:rsid w:val="00D07DAC"/>
    <w:pPr>
      <w:spacing w:after="720" w:line="252" w:lineRule="auto"/>
    </w:pPr>
    <w:rPr>
      <w:rFonts w:ascii="Cambria" w:eastAsia="Times New Roman" w:hAnsi="Cambria" w:cs="Times New Roman"/>
      <w:szCs w:val="20"/>
      <w:lang w:val="en-US" w:eastAsia="nl-NL"/>
    </w:rPr>
  </w:style>
  <w:style w:type="paragraph" w:customStyle="1" w:styleId="AddressTR">
    <w:name w:val="AddressTR"/>
    <w:basedOn w:val="Normale"/>
    <w:next w:val="Normale"/>
    <w:rsid w:val="00D07DAC"/>
    <w:pPr>
      <w:spacing w:after="720" w:line="252" w:lineRule="auto"/>
      <w:ind w:left="5103"/>
    </w:pPr>
    <w:rPr>
      <w:rFonts w:ascii="Cambria" w:eastAsia="Times New Roman" w:hAnsi="Cambria" w:cs="Times New Roman"/>
      <w:szCs w:val="20"/>
      <w:lang w:val="en-US" w:eastAsia="nl-NL"/>
    </w:rPr>
  </w:style>
  <w:style w:type="paragraph" w:styleId="Primorientrocorpodeltesto">
    <w:name w:val="Body Text First Indent"/>
    <w:basedOn w:val="Corpotesto"/>
    <w:link w:val="PrimorientrocorpodeltestoCarattere"/>
    <w:rsid w:val="00D07DAC"/>
    <w:pPr>
      <w:spacing w:after="120" w:line="252" w:lineRule="auto"/>
      <w:ind w:firstLine="210"/>
      <w:jc w:val="both"/>
    </w:pPr>
    <w:rPr>
      <w:rFonts w:ascii="Times New Roman" w:eastAsia="Times New Roman" w:hAnsi="Times New Roman"/>
      <w:b w:val="0"/>
      <w:caps w:val="0"/>
      <w:color w:val="auto"/>
      <w:sz w:val="22"/>
      <w:lang w:val="en-US" w:eastAsia="nl-NL"/>
    </w:rPr>
  </w:style>
  <w:style w:type="character" w:customStyle="1" w:styleId="PrimorientrocorpodeltestoCarattere">
    <w:name w:val="Primo rientro corpo del testo Carattere"/>
    <w:basedOn w:val="CorpotestoCarattere"/>
    <w:link w:val="Primorientrocorpodeltesto"/>
    <w:rsid w:val="00D07DAC"/>
    <w:rPr>
      <w:rFonts w:ascii="Times New Roman" w:eastAsia="Times New Roman" w:hAnsi="Times New Roman" w:cs="Times New Roman"/>
      <w:b w:val="0"/>
      <w:caps w:val="0"/>
      <w:color w:val="000000"/>
      <w:sz w:val="28"/>
      <w:szCs w:val="20"/>
      <w:lang w:val="en-US" w:eastAsia="nl-NL"/>
    </w:rPr>
  </w:style>
  <w:style w:type="character" w:customStyle="1" w:styleId="BodyTextIndentChar">
    <w:name w:val="Body Text Indent Char"/>
    <w:rsid w:val="00D07DAC"/>
    <w:rPr>
      <w:sz w:val="24"/>
      <w:lang w:val="en-GB" w:eastAsia="nl-NL"/>
    </w:rPr>
  </w:style>
  <w:style w:type="paragraph" w:styleId="Primorientrocorpodeltesto2">
    <w:name w:val="Body Text First Indent 2"/>
    <w:basedOn w:val="Rientrocorpodeltesto"/>
    <w:link w:val="Primorientrocorpodeltesto2Carattere"/>
    <w:rsid w:val="00D07DAC"/>
    <w:pPr>
      <w:pBdr>
        <w:top w:val="none" w:sz="0" w:space="0" w:color="auto"/>
        <w:left w:val="none" w:sz="0" w:space="0" w:color="auto"/>
        <w:bottom w:val="none" w:sz="0" w:space="0" w:color="auto"/>
        <w:right w:val="none" w:sz="0" w:space="0" w:color="auto"/>
      </w:pBdr>
      <w:tabs>
        <w:tab w:val="clear" w:pos="990"/>
      </w:tabs>
      <w:autoSpaceDE/>
      <w:autoSpaceDN/>
      <w:spacing w:after="120" w:line="240" w:lineRule="auto"/>
      <w:ind w:left="283" w:firstLine="210"/>
      <w:jc w:val="both"/>
    </w:pPr>
    <w:rPr>
      <w:rFonts w:ascii="Times New Roman" w:hAnsi="Times New Roman"/>
      <w:color w:val="auto"/>
      <w:spacing w:val="0"/>
      <w:szCs w:val="20"/>
      <w:lang w:eastAsia="nl-NL"/>
    </w:rPr>
  </w:style>
  <w:style w:type="character" w:customStyle="1" w:styleId="Primorientrocorpodeltesto2Carattere">
    <w:name w:val="Primo rientro corpo del testo 2 Carattere"/>
    <w:basedOn w:val="RientrocorpodeltestoCarattere"/>
    <w:link w:val="Primorientrocorpodeltesto2"/>
    <w:rsid w:val="00D07DAC"/>
    <w:rPr>
      <w:rFonts w:ascii="Times New Roman" w:eastAsia="Times New Roman" w:hAnsi="Times New Roman" w:cs="Times New Roman"/>
      <w:color w:val="0000FF"/>
      <w:spacing w:val="-2"/>
      <w:szCs w:val="20"/>
      <w:lang w:val="en-US" w:eastAsia="nl-NL"/>
    </w:rPr>
  </w:style>
  <w:style w:type="paragraph" w:styleId="Formuladichiusura">
    <w:name w:val="Closing"/>
    <w:basedOn w:val="Normale"/>
    <w:next w:val="Firma"/>
    <w:link w:val="FormuladichiusuraCarattere"/>
    <w:rsid w:val="00D07DAC"/>
    <w:pPr>
      <w:tabs>
        <w:tab w:val="left" w:pos="5103"/>
      </w:tabs>
      <w:spacing w:before="240" w:after="240" w:line="252" w:lineRule="auto"/>
      <w:ind w:left="5103"/>
    </w:pPr>
    <w:rPr>
      <w:rFonts w:ascii="Cambria" w:eastAsia="Times New Roman" w:hAnsi="Cambria" w:cs="Times New Roman"/>
      <w:szCs w:val="20"/>
      <w:lang w:val="en-US" w:eastAsia="nl-NL"/>
    </w:rPr>
  </w:style>
  <w:style w:type="character" w:customStyle="1" w:styleId="FormuladichiusuraCarattere">
    <w:name w:val="Formula di chiusura Carattere"/>
    <w:basedOn w:val="Carpredefinitoparagrafo"/>
    <w:link w:val="Formuladichiusura"/>
    <w:rsid w:val="00D07DAC"/>
    <w:rPr>
      <w:rFonts w:ascii="Cambria" w:eastAsia="Times New Roman" w:hAnsi="Cambria" w:cs="Times New Roman"/>
      <w:szCs w:val="20"/>
      <w:lang w:val="en-US" w:eastAsia="nl-NL"/>
    </w:rPr>
  </w:style>
  <w:style w:type="paragraph" w:styleId="Firma">
    <w:name w:val="Signature"/>
    <w:basedOn w:val="Normale"/>
    <w:next w:val="Enclosures"/>
    <w:link w:val="FirmaCarattere"/>
    <w:rsid w:val="00D07DAC"/>
    <w:pPr>
      <w:tabs>
        <w:tab w:val="left" w:pos="5103"/>
      </w:tabs>
      <w:spacing w:before="1200" w:after="200" w:line="252" w:lineRule="auto"/>
      <w:ind w:left="5103"/>
      <w:jc w:val="center"/>
    </w:pPr>
    <w:rPr>
      <w:rFonts w:ascii="Cambria" w:eastAsia="Times New Roman" w:hAnsi="Cambria" w:cs="Times New Roman"/>
      <w:szCs w:val="20"/>
      <w:lang w:val="en-US" w:eastAsia="nl-NL"/>
    </w:rPr>
  </w:style>
  <w:style w:type="character" w:customStyle="1" w:styleId="FirmaCarattere">
    <w:name w:val="Firma Carattere"/>
    <w:basedOn w:val="Carpredefinitoparagrafo"/>
    <w:link w:val="Firma"/>
    <w:rsid w:val="00D07DAC"/>
    <w:rPr>
      <w:rFonts w:ascii="Cambria" w:eastAsia="Times New Roman" w:hAnsi="Cambria" w:cs="Times New Roman"/>
      <w:szCs w:val="20"/>
      <w:lang w:val="en-US" w:eastAsia="nl-NL"/>
    </w:rPr>
  </w:style>
  <w:style w:type="paragraph" w:customStyle="1" w:styleId="Enclosures">
    <w:name w:val="Enclosures"/>
    <w:basedOn w:val="Normale"/>
    <w:next w:val="Participants"/>
    <w:rsid w:val="00D07DAC"/>
    <w:pPr>
      <w:keepNext/>
      <w:keepLines/>
      <w:tabs>
        <w:tab w:val="left" w:pos="5642"/>
      </w:tabs>
      <w:spacing w:before="480" w:after="200" w:line="252" w:lineRule="auto"/>
      <w:ind w:left="1792" w:hanging="1792"/>
    </w:pPr>
    <w:rPr>
      <w:rFonts w:ascii="Cambria" w:eastAsia="Times New Roman" w:hAnsi="Cambria" w:cs="Times New Roman"/>
      <w:szCs w:val="20"/>
      <w:lang w:val="en-US" w:eastAsia="nl-NL"/>
    </w:rPr>
  </w:style>
  <w:style w:type="paragraph" w:customStyle="1" w:styleId="Participants">
    <w:name w:val="Participants"/>
    <w:basedOn w:val="Normale"/>
    <w:next w:val="Copies"/>
    <w:rsid w:val="00D07DAC"/>
    <w:pPr>
      <w:tabs>
        <w:tab w:val="left" w:pos="2512"/>
        <w:tab w:val="left" w:pos="2762"/>
        <w:tab w:val="left" w:pos="5642"/>
        <w:tab w:val="left" w:pos="6362"/>
        <w:tab w:val="left" w:pos="6720"/>
      </w:tabs>
      <w:spacing w:before="480" w:after="200" w:line="252" w:lineRule="auto"/>
      <w:ind w:left="1792" w:hanging="1792"/>
    </w:pPr>
    <w:rPr>
      <w:rFonts w:ascii="Cambria" w:eastAsia="Times New Roman" w:hAnsi="Cambria" w:cs="Times New Roman"/>
      <w:szCs w:val="20"/>
      <w:lang w:val="en-US" w:eastAsia="nl-NL"/>
    </w:rPr>
  </w:style>
  <w:style w:type="paragraph" w:customStyle="1" w:styleId="Copies">
    <w:name w:val="Copies"/>
    <w:basedOn w:val="Normale"/>
    <w:next w:val="Normale"/>
    <w:rsid w:val="00D07DAC"/>
    <w:pPr>
      <w:tabs>
        <w:tab w:val="left" w:pos="2512"/>
        <w:tab w:val="left" w:pos="2762"/>
        <w:tab w:val="left" w:pos="5642"/>
        <w:tab w:val="left" w:pos="6362"/>
        <w:tab w:val="left" w:pos="6720"/>
      </w:tabs>
      <w:spacing w:before="480" w:after="200" w:line="252" w:lineRule="auto"/>
      <w:ind w:left="1792" w:hanging="1792"/>
    </w:pPr>
    <w:rPr>
      <w:rFonts w:ascii="Cambria" w:eastAsia="Times New Roman" w:hAnsi="Cambria" w:cs="Times New Roman"/>
      <w:szCs w:val="20"/>
      <w:lang w:val="en-US" w:eastAsia="nl-NL"/>
    </w:rPr>
  </w:style>
  <w:style w:type="paragraph" w:styleId="Data">
    <w:name w:val="Date"/>
    <w:basedOn w:val="Normale"/>
    <w:next w:val="References"/>
    <w:link w:val="DataCarattere"/>
    <w:rsid w:val="00D07DAC"/>
    <w:pPr>
      <w:spacing w:after="200" w:line="252" w:lineRule="auto"/>
      <w:ind w:left="5103" w:right="-567"/>
    </w:pPr>
    <w:rPr>
      <w:rFonts w:ascii="Cambria" w:eastAsia="Times New Roman" w:hAnsi="Cambria" w:cs="Times New Roman"/>
      <w:szCs w:val="20"/>
      <w:lang w:val="en-US" w:eastAsia="nl-NL"/>
    </w:rPr>
  </w:style>
  <w:style w:type="character" w:customStyle="1" w:styleId="DataCarattere">
    <w:name w:val="Data Carattere"/>
    <w:basedOn w:val="Carpredefinitoparagrafo"/>
    <w:link w:val="Data"/>
    <w:rsid w:val="00D07DAC"/>
    <w:rPr>
      <w:rFonts w:ascii="Cambria" w:eastAsia="Times New Roman" w:hAnsi="Cambria" w:cs="Times New Roman"/>
      <w:szCs w:val="20"/>
      <w:lang w:val="en-US" w:eastAsia="nl-NL"/>
    </w:rPr>
  </w:style>
  <w:style w:type="paragraph" w:customStyle="1" w:styleId="References">
    <w:name w:val="References"/>
    <w:basedOn w:val="Normale"/>
    <w:next w:val="AddressTR"/>
    <w:rsid w:val="00D07DAC"/>
    <w:pPr>
      <w:spacing w:after="240" w:line="252" w:lineRule="auto"/>
      <w:ind w:left="5103"/>
    </w:pPr>
    <w:rPr>
      <w:rFonts w:ascii="Cambria" w:eastAsia="Times New Roman" w:hAnsi="Cambria" w:cs="Times New Roman"/>
      <w:sz w:val="20"/>
      <w:szCs w:val="20"/>
      <w:lang w:val="en-US" w:eastAsia="nl-NL"/>
    </w:rPr>
  </w:style>
  <w:style w:type="paragraph" w:customStyle="1" w:styleId="DoubSign">
    <w:name w:val="DoubSign"/>
    <w:basedOn w:val="Normale"/>
    <w:next w:val="Enclosures"/>
    <w:rsid w:val="00D07DAC"/>
    <w:pPr>
      <w:tabs>
        <w:tab w:val="left" w:pos="5103"/>
      </w:tabs>
      <w:spacing w:before="1200" w:after="200" w:line="252" w:lineRule="auto"/>
    </w:pPr>
    <w:rPr>
      <w:rFonts w:ascii="Cambria" w:eastAsia="Times New Roman" w:hAnsi="Cambria" w:cs="Times New Roman"/>
      <w:szCs w:val="20"/>
      <w:lang w:val="en-US" w:eastAsia="nl-NL"/>
    </w:rPr>
  </w:style>
  <w:style w:type="paragraph" w:styleId="Indirizzodestinatario">
    <w:name w:val="envelope address"/>
    <w:basedOn w:val="Normale"/>
    <w:rsid w:val="00D07DAC"/>
    <w:pPr>
      <w:framePr w:w="7920" w:h="1980" w:hRule="exact" w:hSpace="180" w:wrap="auto" w:hAnchor="page" w:xAlign="center" w:yAlign="bottom"/>
      <w:spacing w:after="200" w:line="252" w:lineRule="auto"/>
      <w:jc w:val="both"/>
    </w:pPr>
    <w:rPr>
      <w:rFonts w:ascii="Cambria" w:eastAsia="Times New Roman" w:hAnsi="Cambria" w:cs="Times New Roman"/>
      <w:szCs w:val="20"/>
      <w:lang w:val="en-US" w:eastAsia="nl-NL"/>
    </w:rPr>
  </w:style>
  <w:style w:type="paragraph" w:styleId="Indirizzomittente">
    <w:name w:val="envelope return"/>
    <w:basedOn w:val="Normale"/>
    <w:rsid w:val="00D07DAC"/>
    <w:pPr>
      <w:spacing w:after="200" w:line="252" w:lineRule="auto"/>
      <w:jc w:val="both"/>
    </w:pPr>
    <w:rPr>
      <w:rFonts w:ascii="Cambria" w:eastAsia="Times New Roman" w:hAnsi="Cambria" w:cs="Times New Roman"/>
      <w:sz w:val="20"/>
      <w:szCs w:val="20"/>
      <w:lang w:val="en-US" w:eastAsia="nl-NL"/>
    </w:rPr>
  </w:style>
  <w:style w:type="paragraph" w:styleId="Elenco">
    <w:name w:val="List"/>
    <w:basedOn w:val="Normale"/>
    <w:rsid w:val="00D07DAC"/>
    <w:pPr>
      <w:spacing w:after="240" w:line="252" w:lineRule="auto"/>
      <w:ind w:left="283" w:hanging="283"/>
      <w:jc w:val="both"/>
    </w:pPr>
    <w:rPr>
      <w:rFonts w:ascii="Cambria" w:eastAsia="Times New Roman" w:hAnsi="Cambria" w:cs="Times New Roman"/>
      <w:szCs w:val="20"/>
      <w:lang w:val="en-US" w:eastAsia="nl-NL"/>
    </w:rPr>
  </w:style>
  <w:style w:type="paragraph" w:styleId="Elenco2">
    <w:name w:val="List 2"/>
    <w:basedOn w:val="Normale"/>
    <w:rsid w:val="00D07DAC"/>
    <w:pPr>
      <w:spacing w:after="240" w:line="252" w:lineRule="auto"/>
      <w:ind w:left="566" w:hanging="283"/>
      <w:jc w:val="both"/>
    </w:pPr>
    <w:rPr>
      <w:rFonts w:ascii="Cambria" w:eastAsia="Times New Roman" w:hAnsi="Cambria" w:cs="Times New Roman"/>
      <w:szCs w:val="20"/>
      <w:lang w:val="en-US" w:eastAsia="nl-NL"/>
    </w:rPr>
  </w:style>
  <w:style w:type="paragraph" w:styleId="Elenco3">
    <w:name w:val="List 3"/>
    <w:basedOn w:val="Normale"/>
    <w:rsid w:val="00D07DAC"/>
    <w:pPr>
      <w:spacing w:after="240" w:line="252" w:lineRule="auto"/>
      <w:ind w:left="849" w:hanging="283"/>
      <w:jc w:val="both"/>
    </w:pPr>
    <w:rPr>
      <w:rFonts w:ascii="Cambria" w:eastAsia="Times New Roman" w:hAnsi="Cambria" w:cs="Times New Roman"/>
      <w:szCs w:val="20"/>
      <w:lang w:val="en-US" w:eastAsia="nl-NL"/>
    </w:rPr>
  </w:style>
  <w:style w:type="paragraph" w:styleId="Elenco4">
    <w:name w:val="List 4"/>
    <w:basedOn w:val="Normale"/>
    <w:rsid w:val="00D07DAC"/>
    <w:pPr>
      <w:spacing w:after="240" w:line="252" w:lineRule="auto"/>
      <w:ind w:left="1132" w:hanging="283"/>
      <w:jc w:val="both"/>
    </w:pPr>
    <w:rPr>
      <w:rFonts w:ascii="Cambria" w:eastAsia="Times New Roman" w:hAnsi="Cambria" w:cs="Times New Roman"/>
      <w:szCs w:val="20"/>
      <w:lang w:val="en-US" w:eastAsia="nl-NL"/>
    </w:rPr>
  </w:style>
  <w:style w:type="paragraph" w:styleId="Elenco5">
    <w:name w:val="List 5"/>
    <w:basedOn w:val="Normale"/>
    <w:rsid w:val="00D07DAC"/>
    <w:pPr>
      <w:spacing w:after="240" w:line="252" w:lineRule="auto"/>
      <w:ind w:left="1415" w:hanging="283"/>
      <w:jc w:val="both"/>
    </w:pPr>
    <w:rPr>
      <w:rFonts w:ascii="Cambria" w:eastAsia="Times New Roman" w:hAnsi="Cambria" w:cs="Times New Roman"/>
      <w:szCs w:val="20"/>
      <w:lang w:val="en-US" w:eastAsia="nl-NL"/>
    </w:rPr>
  </w:style>
  <w:style w:type="paragraph" w:styleId="Puntoelenco5">
    <w:name w:val="List Bullet 5"/>
    <w:basedOn w:val="Normale"/>
    <w:autoRedefine/>
    <w:rsid w:val="00D07DAC"/>
    <w:pPr>
      <w:numPr>
        <w:numId w:val="3"/>
      </w:numPr>
      <w:spacing w:after="240" w:line="252" w:lineRule="auto"/>
      <w:jc w:val="both"/>
    </w:pPr>
    <w:rPr>
      <w:rFonts w:ascii="Cambria" w:eastAsia="Times New Roman" w:hAnsi="Cambria" w:cs="Times New Roman"/>
      <w:szCs w:val="20"/>
      <w:lang w:val="en-US" w:eastAsia="nl-NL"/>
    </w:rPr>
  </w:style>
  <w:style w:type="paragraph" w:styleId="Elencocontinua">
    <w:name w:val="List Continue"/>
    <w:basedOn w:val="Normale"/>
    <w:rsid w:val="00D07DAC"/>
    <w:pPr>
      <w:spacing w:after="120" w:line="252" w:lineRule="auto"/>
      <w:ind w:left="283"/>
      <w:jc w:val="both"/>
    </w:pPr>
    <w:rPr>
      <w:rFonts w:ascii="Cambria" w:eastAsia="Times New Roman" w:hAnsi="Cambria" w:cs="Times New Roman"/>
      <w:szCs w:val="20"/>
      <w:lang w:val="en-US" w:eastAsia="nl-NL"/>
    </w:rPr>
  </w:style>
  <w:style w:type="paragraph" w:styleId="Elencocontinua2">
    <w:name w:val="List Continue 2"/>
    <w:basedOn w:val="Normale"/>
    <w:rsid w:val="00D07DAC"/>
    <w:pPr>
      <w:spacing w:after="120" w:line="252" w:lineRule="auto"/>
      <w:ind w:left="566"/>
      <w:jc w:val="both"/>
    </w:pPr>
    <w:rPr>
      <w:rFonts w:ascii="Cambria" w:eastAsia="Times New Roman" w:hAnsi="Cambria" w:cs="Times New Roman"/>
      <w:szCs w:val="20"/>
      <w:lang w:val="en-US" w:eastAsia="nl-NL"/>
    </w:rPr>
  </w:style>
  <w:style w:type="paragraph" w:styleId="Elencocontinua3">
    <w:name w:val="List Continue 3"/>
    <w:basedOn w:val="Normale"/>
    <w:rsid w:val="00D07DAC"/>
    <w:pPr>
      <w:spacing w:after="120" w:line="252" w:lineRule="auto"/>
      <w:ind w:left="849"/>
      <w:jc w:val="both"/>
    </w:pPr>
    <w:rPr>
      <w:rFonts w:ascii="Cambria" w:eastAsia="Times New Roman" w:hAnsi="Cambria" w:cs="Times New Roman"/>
      <w:szCs w:val="20"/>
      <w:lang w:val="en-US" w:eastAsia="nl-NL"/>
    </w:rPr>
  </w:style>
  <w:style w:type="paragraph" w:styleId="Elencocontinua4">
    <w:name w:val="List Continue 4"/>
    <w:basedOn w:val="Normale"/>
    <w:rsid w:val="00D07DAC"/>
    <w:pPr>
      <w:spacing w:after="120" w:line="252" w:lineRule="auto"/>
      <w:ind w:left="1132"/>
      <w:jc w:val="both"/>
    </w:pPr>
    <w:rPr>
      <w:rFonts w:ascii="Cambria" w:eastAsia="Times New Roman" w:hAnsi="Cambria" w:cs="Times New Roman"/>
      <w:szCs w:val="20"/>
      <w:lang w:val="en-US" w:eastAsia="nl-NL"/>
    </w:rPr>
  </w:style>
  <w:style w:type="paragraph" w:styleId="Elencocontinua5">
    <w:name w:val="List Continue 5"/>
    <w:basedOn w:val="Normale"/>
    <w:rsid w:val="00D07DAC"/>
    <w:pPr>
      <w:spacing w:after="120" w:line="252" w:lineRule="auto"/>
      <w:ind w:left="1415"/>
      <w:jc w:val="both"/>
    </w:pPr>
    <w:rPr>
      <w:rFonts w:ascii="Cambria" w:eastAsia="Times New Roman" w:hAnsi="Cambria" w:cs="Times New Roman"/>
      <w:szCs w:val="20"/>
      <w:lang w:val="en-US" w:eastAsia="nl-NL"/>
    </w:rPr>
  </w:style>
  <w:style w:type="paragraph" w:styleId="Numeroelenco5">
    <w:name w:val="List Number 5"/>
    <w:basedOn w:val="Normale"/>
    <w:rsid w:val="00D07DAC"/>
    <w:pPr>
      <w:numPr>
        <w:numId w:val="4"/>
      </w:numPr>
      <w:spacing w:after="240" w:line="252" w:lineRule="auto"/>
      <w:jc w:val="both"/>
    </w:pPr>
    <w:rPr>
      <w:rFonts w:ascii="Cambria" w:eastAsia="Times New Roman" w:hAnsi="Cambria" w:cs="Times New Roman"/>
      <w:szCs w:val="20"/>
      <w:lang w:val="en-US" w:eastAsia="nl-NL"/>
    </w:rPr>
  </w:style>
  <w:style w:type="paragraph" w:styleId="Intestazionemessaggio">
    <w:name w:val="Message Header"/>
    <w:basedOn w:val="Normale"/>
    <w:link w:val="IntestazionemessaggioCarattere"/>
    <w:rsid w:val="00D07DAC"/>
    <w:pPr>
      <w:pBdr>
        <w:top w:val="single" w:sz="6" w:space="1" w:color="auto"/>
        <w:left w:val="single" w:sz="6" w:space="1" w:color="auto"/>
        <w:bottom w:val="single" w:sz="6" w:space="1" w:color="auto"/>
        <w:right w:val="single" w:sz="6" w:space="1" w:color="auto"/>
      </w:pBdr>
      <w:shd w:val="pct20" w:color="auto" w:fill="auto"/>
      <w:spacing w:after="240" w:line="252" w:lineRule="auto"/>
      <w:ind w:left="1134" w:hanging="1134"/>
      <w:jc w:val="both"/>
    </w:pPr>
    <w:rPr>
      <w:rFonts w:ascii="Arial" w:eastAsia="Times New Roman" w:hAnsi="Arial" w:cs="Times New Roman"/>
      <w:szCs w:val="20"/>
      <w:lang w:val="en-US" w:eastAsia="nl-NL"/>
    </w:rPr>
  </w:style>
  <w:style w:type="character" w:customStyle="1" w:styleId="IntestazionemessaggioCarattere">
    <w:name w:val="Intestazione messaggio Carattere"/>
    <w:basedOn w:val="Carpredefinitoparagrafo"/>
    <w:link w:val="Intestazionemessaggio"/>
    <w:rsid w:val="00D07DAC"/>
    <w:rPr>
      <w:rFonts w:ascii="Arial" w:eastAsia="Times New Roman" w:hAnsi="Arial" w:cs="Times New Roman"/>
      <w:szCs w:val="20"/>
      <w:shd w:val="pct20" w:color="auto" w:fill="auto"/>
      <w:lang w:val="en-US" w:eastAsia="nl-NL"/>
    </w:rPr>
  </w:style>
  <w:style w:type="paragraph" w:styleId="Rientronormale">
    <w:name w:val="Normal Indent"/>
    <w:basedOn w:val="Normale"/>
    <w:rsid w:val="00D07DAC"/>
    <w:pPr>
      <w:spacing w:after="240" w:line="252" w:lineRule="auto"/>
      <w:ind w:left="720"/>
      <w:jc w:val="both"/>
    </w:pPr>
    <w:rPr>
      <w:rFonts w:ascii="Cambria" w:eastAsia="Times New Roman" w:hAnsi="Cambria" w:cs="Times New Roman"/>
      <w:szCs w:val="20"/>
      <w:lang w:val="en-US" w:eastAsia="nl-NL"/>
    </w:rPr>
  </w:style>
  <w:style w:type="paragraph" w:styleId="Intestazionenota">
    <w:name w:val="Note Heading"/>
    <w:basedOn w:val="Normale"/>
    <w:next w:val="Normale"/>
    <w:link w:val="IntestazionenotaCarattere"/>
    <w:rsid w:val="00D07DAC"/>
    <w:pPr>
      <w:spacing w:after="240" w:line="252" w:lineRule="auto"/>
      <w:jc w:val="both"/>
    </w:pPr>
    <w:rPr>
      <w:rFonts w:ascii="Cambria" w:eastAsia="Times New Roman" w:hAnsi="Cambria" w:cs="Times New Roman"/>
      <w:szCs w:val="20"/>
      <w:lang w:val="en-US" w:eastAsia="nl-NL"/>
    </w:rPr>
  </w:style>
  <w:style w:type="character" w:customStyle="1" w:styleId="IntestazionenotaCarattere">
    <w:name w:val="Intestazione nota Carattere"/>
    <w:basedOn w:val="Carpredefinitoparagrafo"/>
    <w:link w:val="Intestazionenota"/>
    <w:rsid w:val="00D07DAC"/>
    <w:rPr>
      <w:rFonts w:ascii="Cambria" w:eastAsia="Times New Roman" w:hAnsi="Cambria" w:cs="Times New Roman"/>
      <w:szCs w:val="20"/>
      <w:lang w:val="en-US" w:eastAsia="nl-NL"/>
    </w:rPr>
  </w:style>
  <w:style w:type="paragraph" w:customStyle="1" w:styleId="NoteList">
    <w:name w:val="NoteList"/>
    <w:basedOn w:val="Normale"/>
    <w:next w:val="Subject"/>
    <w:rsid w:val="00D07DAC"/>
    <w:pPr>
      <w:numPr>
        <w:numId w:val="22"/>
      </w:numPr>
      <w:tabs>
        <w:tab w:val="clear" w:pos="1492"/>
        <w:tab w:val="left" w:pos="5823"/>
      </w:tabs>
      <w:spacing w:before="720" w:after="720" w:line="252" w:lineRule="auto"/>
      <w:ind w:left="5104" w:hanging="3119"/>
    </w:pPr>
    <w:rPr>
      <w:rFonts w:ascii="Cambria" w:eastAsia="Times New Roman" w:hAnsi="Cambria" w:cs="Times New Roman"/>
      <w:b/>
      <w:smallCaps/>
      <w:szCs w:val="20"/>
      <w:lang w:val="en-US" w:eastAsia="nl-NL"/>
    </w:rPr>
  </w:style>
  <w:style w:type="paragraph" w:customStyle="1" w:styleId="NumPar1">
    <w:name w:val="NumPar 1"/>
    <w:basedOn w:val="Titolo1"/>
    <w:next w:val="Text1"/>
    <w:rsid w:val="00D07DAC"/>
    <w:pPr>
      <w:keepNext w:val="0"/>
      <w:pBdr>
        <w:bottom w:val="thinThickSmallGap" w:sz="12" w:space="1" w:color="943634"/>
      </w:pBdr>
      <w:tabs>
        <w:tab w:val="num" w:pos="480"/>
      </w:tabs>
      <w:spacing w:after="240" w:line="240" w:lineRule="auto"/>
      <w:ind w:left="480" w:hanging="480"/>
      <w:outlineLvl w:val="9"/>
    </w:pPr>
    <w:rPr>
      <w:rFonts w:ascii="Times New Roman" w:eastAsia="Times New Roman" w:hAnsi="Times New Roman"/>
      <w:b/>
      <w:bCs/>
      <w:i w:val="0"/>
      <w:caps/>
      <w:color w:val="632423"/>
      <w:spacing w:val="20"/>
      <w:lang w:val="en-US" w:eastAsia="nl-NL"/>
    </w:rPr>
  </w:style>
  <w:style w:type="paragraph" w:customStyle="1" w:styleId="NumPar2">
    <w:name w:val="NumPar 2"/>
    <w:basedOn w:val="Titolo2"/>
    <w:next w:val="Text2"/>
    <w:rsid w:val="00D07DAC"/>
    <w:pPr>
      <w:keepNext w:val="0"/>
      <w:pBdr>
        <w:bottom w:val="single" w:sz="4" w:space="1" w:color="622423"/>
      </w:pBdr>
      <w:spacing w:before="400" w:after="240" w:line="240" w:lineRule="auto"/>
      <w:jc w:val="both"/>
      <w:outlineLvl w:val="9"/>
    </w:pPr>
    <w:rPr>
      <w:rFonts w:ascii="Cambria" w:eastAsia="Times New Roman" w:hAnsi="Cambria"/>
      <w:bCs/>
      <w:i w:val="0"/>
      <w:smallCaps w:val="0"/>
      <w:color w:val="632423"/>
      <w:spacing w:val="15"/>
      <w:u w:val="none"/>
      <w:lang w:val="en-US" w:eastAsia="nl-NL"/>
    </w:rPr>
  </w:style>
  <w:style w:type="paragraph" w:customStyle="1" w:styleId="NumPar3">
    <w:name w:val="NumPar 3"/>
    <w:basedOn w:val="Titolo3"/>
    <w:next w:val="Text3"/>
    <w:rsid w:val="00D07DAC"/>
    <w:pPr>
      <w:keepNext w:val="0"/>
      <w:numPr>
        <w:ilvl w:val="2"/>
      </w:numPr>
      <w:pBdr>
        <w:top w:val="dotted" w:sz="4" w:space="1" w:color="622423"/>
        <w:bottom w:val="dotted" w:sz="4" w:space="1" w:color="622423"/>
      </w:pBdr>
      <w:tabs>
        <w:tab w:val="num" w:pos="1920"/>
      </w:tabs>
      <w:spacing w:before="300" w:after="240" w:line="252" w:lineRule="auto"/>
      <w:ind w:left="1920" w:hanging="840"/>
      <w:jc w:val="both"/>
      <w:outlineLvl w:val="9"/>
    </w:pPr>
    <w:rPr>
      <w:rFonts w:ascii="Times New Roman" w:eastAsia="Times New Roman" w:hAnsi="Times New Roman"/>
      <w:b w:val="0"/>
      <w:bCs/>
      <w:caps/>
      <w:color w:val="622423"/>
      <w:sz w:val="24"/>
      <w:lang w:val="en-US" w:eastAsia="nl-NL"/>
    </w:rPr>
  </w:style>
  <w:style w:type="paragraph" w:customStyle="1" w:styleId="NumPar4">
    <w:name w:val="NumPar 4"/>
    <w:basedOn w:val="Titolo4"/>
    <w:next w:val="Text4"/>
    <w:rsid w:val="00D07DAC"/>
    <w:pPr>
      <w:keepNext w:val="0"/>
      <w:numPr>
        <w:ilvl w:val="3"/>
      </w:numPr>
      <w:pBdr>
        <w:bottom w:val="dotted" w:sz="4" w:space="1" w:color="943634"/>
      </w:pBdr>
      <w:tabs>
        <w:tab w:val="num" w:pos="2880"/>
      </w:tabs>
      <w:spacing w:after="240" w:line="252" w:lineRule="auto"/>
      <w:ind w:left="2880" w:hanging="960"/>
      <w:jc w:val="both"/>
      <w:outlineLvl w:val="9"/>
    </w:pPr>
    <w:rPr>
      <w:rFonts w:ascii="Times New Roman" w:eastAsia="Times New Roman" w:hAnsi="Times New Roman"/>
      <w:b w:val="0"/>
      <w:i/>
      <w:iCs/>
      <w:caps/>
      <w:color w:val="622423"/>
      <w:spacing w:val="10"/>
      <w:sz w:val="22"/>
      <w:lang w:val="en-US" w:eastAsia="nl-NL"/>
    </w:rPr>
  </w:style>
  <w:style w:type="paragraph" w:customStyle="1" w:styleId="YReferences">
    <w:name w:val="YReferences"/>
    <w:basedOn w:val="Normale"/>
    <w:next w:val="Normale"/>
    <w:rsid w:val="00D07DAC"/>
    <w:pPr>
      <w:spacing w:after="480" w:line="252" w:lineRule="auto"/>
      <w:ind w:left="1191" w:hanging="1191"/>
      <w:jc w:val="both"/>
    </w:pPr>
    <w:rPr>
      <w:rFonts w:ascii="Cambria" w:eastAsia="Times New Roman" w:hAnsi="Cambria" w:cs="Times New Roman"/>
      <w:szCs w:val="20"/>
      <w:lang w:val="en-US" w:eastAsia="nl-NL"/>
    </w:rPr>
  </w:style>
  <w:style w:type="paragraph" w:customStyle="1" w:styleId="Contact">
    <w:name w:val="Contact"/>
    <w:basedOn w:val="Normale"/>
    <w:next w:val="Enclosures"/>
    <w:rsid w:val="00D07DAC"/>
    <w:pPr>
      <w:spacing w:before="480" w:after="200" w:line="252" w:lineRule="auto"/>
      <w:ind w:left="567" w:hanging="567"/>
    </w:pPr>
    <w:rPr>
      <w:rFonts w:ascii="Cambria" w:eastAsia="Times New Roman" w:hAnsi="Cambria" w:cs="Times New Roman"/>
      <w:szCs w:val="20"/>
      <w:lang w:val="en-US"/>
    </w:rPr>
  </w:style>
  <w:style w:type="paragraph" w:styleId="Puntoelenco2">
    <w:name w:val="List Bullet 2"/>
    <w:basedOn w:val="Text2"/>
    <w:rsid w:val="00D07DAC"/>
    <w:pPr>
      <w:numPr>
        <w:numId w:val="5"/>
      </w:numPr>
      <w:tabs>
        <w:tab w:val="clear" w:pos="2160"/>
      </w:tabs>
    </w:pPr>
    <w:rPr>
      <w:lang w:eastAsia="en-US"/>
    </w:rPr>
  </w:style>
  <w:style w:type="paragraph" w:styleId="Puntoelenco3">
    <w:name w:val="List Bullet 3"/>
    <w:basedOn w:val="Text3"/>
    <w:rsid w:val="00D07DAC"/>
    <w:pPr>
      <w:numPr>
        <w:numId w:val="6"/>
      </w:numPr>
      <w:tabs>
        <w:tab w:val="clear" w:pos="2302"/>
      </w:tabs>
      <w:autoSpaceDE/>
      <w:autoSpaceDN/>
    </w:pPr>
    <w:rPr>
      <w:rFonts w:ascii="Times New Roman" w:hAnsi="Times New Roman"/>
      <w:szCs w:val="20"/>
      <w:lang w:eastAsia="en-US"/>
    </w:rPr>
  </w:style>
  <w:style w:type="paragraph" w:styleId="Puntoelenco4">
    <w:name w:val="List Bullet 4"/>
    <w:basedOn w:val="Text4"/>
    <w:rsid w:val="00D07DAC"/>
    <w:pPr>
      <w:numPr>
        <w:numId w:val="7"/>
      </w:numPr>
    </w:pPr>
    <w:rPr>
      <w:lang w:eastAsia="en-US"/>
    </w:rPr>
  </w:style>
  <w:style w:type="paragraph" w:customStyle="1" w:styleId="ListDash">
    <w:name w:val="List Dash"/>
    <w:basedOn w:val="Normale"/>
    <w:rsid w:val="00D07DAC"/>
    <w:pPr>
      <w:numPr>
        <w:numId w:val="8"/>
      </w:numPr>
      <w:spacing w:after="240" w:line="252" w:lineRule="auto"/>
      <w:jc w:val="both"/>
    </w:pPr>
    <w:rPr>
      <w:rFonts w:ascii="Cambria" w:eastAsia="Times New Roman" w:hAnsi="Cambria" w:cs="Times New Roman"/>
      <w:szCs w:val="20"/>
      <w:lang w:val="en-US"/>
    </w:rPr>
  </w:style>
  <w:style w:type="paragraph" w:customStyle="1" w:styleId="ListDash2">
    <w:name w:val="List Dash 2"/>
    <w:basedOn w:val="Text2"/>
    <w:rsid w:val="00D07DAC"/>
    <w:pPr>
      <w:numPr>
        <w:numId w:val="9"/>
      </w:numPr>
      <w:tabs>
        <w:tab w:val="clear" w:pos="2160"/>
      </w:tabs>
    </w:pPr>
    <w:rPr>
      <w:lang w:eastAsia="en-US"/>
    </w:rPr>
  </w:style>
  <w:style w:type="paragraph" w:customStyle="1" w:styleId="ListDash3">
    <w:name w:val="List Dash 3"/>
    <w:basedOn w:val="Text3"/>
    <w:rsid w:val="00D07DAC"/>
    <w:pPr>
      <w:numPr>
        <w:numId w:val="10"/>
      </w:numPr>
      <w:tabs>
        <w:tab w:val="clear" w:pos="2302"/>
      </w:tabs>
      <w:autoSpaceDE/>
      <w:autoSpaceDN/>
    </w:pPr>
    <w:rPr>
      <w:rFonts w:ascii="Times New Roman" w:hAnsi="Times New Roman"/>
      <w:szCs w:val="20"/>
      <w:lang w:eastAsia="en-US"/>
    </w:rPr>
  </w:style>
  <w:style w:type="paragraph" w:customStyle="1" w:styleId="ListDash4">
    <w:name w:val="List Dash 4"/>
    <w:basedOn w:val="Text4"/>
    <w:rsid w:val="00D07DAC"/>
    <w:pPr>
      <w:numPr>
        <w:numId w:val="11"/>
      </w:numPr>
    </w:pPr>
    <w:rPr>
      <w:lang w:eastAsia="en-US"/>
    </w:rPr>
  </w:style>
  <w:style w:type="paragraph" w:styleId="Numeroelenco">
    <w:name w:val="List Number"/>
    <w:basedOn w:val="Normale"/>
    <w:rsid w:val="00D07DAC"/>
    <w:pPr>
      <w:tabs>
        <w:tab w:val="num" w:pos="754"/>
      </w:tabs>
      <w:spacing w:after="240" w:line="252" w:lineRule="auto"/>
      <w:ind w:left="765" w:hanging="226"/>
      <w:jc w:val="both"/>
    </w:pPr>
    <w:rPr>
      <w:rFonts w:ascii="Cambria" w:eastAsia="Times New Roman" w:hAnsi="Cambria" w:cs="Times New Roman"/>
      <w:szCs w:val="20"/>
      <w:lang w:val="en-US"/>
    </w:rPr>
  </w:style>
  <w:style w:type="paragraph" w:customStyle="1" w:styleId="ListNumber1">
    <w:name w:val="List Number 1"/>
    <w:basedOn w:val="Text1"/>
    <w:rsid w:val="00D07DAC"/>
    <w:pPr>
      <w:numPr>
        <w:numId w:val="13"/>
      </w:numPr>
    </w:pPr>
    <w:rPr>
      <w:lang w:eastAsia="en-US"/>
    </w:rPr>
  </w:style>
  <w:style w:type="paragraph" w:styleId="Numeroelenco2">
    <w:name w:val="List Number 2"/>
    <w:basedOn w:val="Text2"/>
    <w:rsid w:val="00D07DAC"/>
    <w:pPr>
      <w:numPr>
        <w:numId w:val="14"/>
      </w:numPr>
      <w:tabs>
        <w:tab w:val="clear" w:pos="2160"/>
      </w:tabs>
    </w:pPr>
    <w:rPr>
      <w:lang w:eastAsia="en-US"/>
    </w:rPr>
  </w:style>
  <w:style w:type="paragraph" w:styleId="Numeroelenco3">
    <w:name w:val="List Number 3"/>
    <w:basedOn w:val="Text3"/>
    <w:rsid w:val="00D07DAC"/>
    <w:pPr>
      <w:numPr>
        <w:numId w:val="15"/>
      </w:numPr>
      <w:tabs>
        <w:tab w:val="clear" w:pos="2302"/>
      </w:tabs>
      <w:autoSpaceDE/>
      <w:autoSpaceDN/>
    </w:pPr>
    <w:rPr>
      <w:rFonts w:ascii="Times New Roman" w:hAnsi="Times New Roman"/>
      <w:szCs w:val="20"/>
      <w:lang w:eastAsia="en-US"/>
    </w:rPr>
  </w:style>
  <w:style w:type="paragraph" w:styleId="Numeroelenco4">
    <w:name w:val="List Number 4"/>
    <w:basedOn w:val="Text4"/>
    <w:rsid w:val="00D07DAC"/>
    <w:pPr>
      <w:numPr>
        <w:numId w:val="16"/>
      </w:numPr>
    </w:pPr>
    <w:rPr>
      <w:lang w:eastAsia="en-US"/>
    </w:rPr>
  </w:style>
  <w:style w:type="paragraph" w:customStyle="1" w:styleId="ListNumberLevel2">
    <w:name w:val="List Number (Level 2)"/>
    <w:basedOn w:val="Normale"/>
    <w:rsid w:val="00D07DAC"/>
    <w:pPr>
      <w:numPr>
        <w:ilvl w:val="1"/>
        <w:numId w:val="12"/>
      </w:numPr>
      <w:spacing w:after="240" w:line="252" w:lineRule="auto"/>
      <w:jc w:val="both"/>
    </w:pPr>
    <w:rPr>
      <w:rFonts w:ascii="Cambria" w:eastAsia="Times New Roman" w:hAnsi="Cambria" w:cs="Times New Roman"/>
      <w:szCs w:val="20"/>
      <w:lang w:val="en-US"/>
    </w:rPr>
  </w:style>
  <w:style w:type="paragraph" w:customStyle="1" w:styleId="ListNumber1Level2">
    <w:name w:val="List Number 1 (Level 2)"/>
    <w:basedOn w:val="Text1"/>
    <w:rsid w:val="00D07DAC"/>
    <w:pPr>
      <w:numPr>
        <w:ilvl w:val="1"/>
        <w:numId w:val="13"/>
      </w:numPr>
    </w:pPr>
    <w:rPr>
      <w:lang w:eastAsia="en-US"/>
    </w:rPr>
  </w:style>
  <w:style w:type="paragraph" w:customStyle="1" w:styleId="ListNumber2Level2">
    <w:name w:val="List Number 2 (Level 2)"/>
    <w:basedOn w:val="Text2"/>
    <w:rsid w:val="00D07DAC"/>
    <w:pPr>
      <w:numPr>
        <w:ilvl w:val="1"/>
        <w:numId w:val="14"/>
      </w:numPr>
      <w:tabs>
        <w:tab w:val="clear" w:pos="2160"/>
      </w:tabs>
    </w:pPr>
    <w:rPr>
      <w:lang w:eastAsia="en-US"/>
    </w:rPr>
  </w:style>
  <w:style w:type="paragraph" w:customStyle="1" w:styleId="ListNumber3Level2">
    <w:name w:val="List Number 3 (Level 2)"/>
    <w:basedOn w:val="Text3"/>
    <w:rsid w:val="00D07DAC"/>
    <w:pPr>
      <w:numPr>
        <w:ilvl w:val="1"/>
        <w:numId w:val="15"/>
      </w:numPr>
      <w:tabs>
        <w:tab w:val="clear" w:pos="2302"/>
      </w:tabs>
      <w:autoSpaceDE/>
      <w:autoSpaceDN/>
    </w:pPr>
    <w:rPr>
      <w:rFonts w:ascii="Times New Roman" w:hAnsi="Times New Roman"/>
      <w:szCs w:val="20"/>
      <w:lang w:eastAsia="en-US"/>
    </w:rPr>
  </w:style>
  <w:style w:type="paragraph" w:customStyle="1" w:styleId="ListNumber4Level2">
    <w:name w:val="List Number 4 (Level 2)"/>
    <w:basedOn w:val="Text4"/>
    <w:rsid w:val="00D07DAC"/>
    <w:pPr>
      <w:numPr>
        <w:ilvl w:val="1"/>
        <w:numId w:val="16"/>
      </w:numPr>
    </w:pPr>
    <w:rPr>
      <w:lang w:eastAsia="en-US"/>
    </w:rPr>
  </w:style>
  <w:style w:type="paragraph" w:customStyle="1" w:styleId="ListNumberLevel3">
    <w:name w:val="List Number (Level 3)"/>
    <w:basedOn w:val="Normale"/>
    <w:rsid w:val="00D07DAC"/>
    <w:pPr>
      <w:numPr>
        <w:ilvl w:val="2"/>
        <w:numId w:val="12"/>
      </w:numPr>
      <w:spacing w:after="240" w:line="252" w:lineRule="auto"/>
      <w:jc w:val="both"/>
    </w:pPr>
    <w:rPr>
      <w:rFonts w:ascii="Cambria" w:eastAsia="Times New Roman" w:hAnsi="Cambria" w:cs="Times New Roman"/>
      <w:szCs w:val="20"/>
      <w:lang w:val="en-US"/>
    </w:rPr>
  </w:style>
  <w:style w:type="paragraph" w:customStyle="1" w:styleId="ListNumber1Level3">
    <w:name w:val="List Number 1 (Level 3)"/>
    <w:basedOn w:val="Text1"/>
    <w:rsid w:val="00D07DAC"/>
    <w:pPr>
      <w:numPr>
        <w:ilvl w:val="2"/>
        <w:numId w:val="13"/>
      </w:numPr>
    </w:pPr>
    <w:rPr>
      <w:lang w:eastAsia="en-US"/>
    </w:rPr>
  </w:style>
  <w:style w:type="paragraph" w:customStyle="1" w:styleId="ListNumber2Level3">
    <w:name w:val="List Number 2 (Level 3)"/>
    <w:basedOn w:val="Text2"/>
    <w:rsid w:val="00D07DAC"/>
    <w:pPr>
      <w:numPr>
        <w:ilvl w:val="2"/>
        <w:numId w:val="14"/>
      </w:numPr>
      <w:tabs>
        <w:tab w:val="clear" w:pos="2160"/>
      </w:tabs>
    </w:pPr>
    <w:rPr>
      <w:lang w:eastAsia="en-US"/>
    </w:rPr>
  </w:style>
  <w:style w:type="paragraph" w:customStyle="1" w:styleId="ListNumber3Level3">
    <w:name w:val="List Number 3 (Level 3)"/>
    <w:basedOn w:val="Text3"/>
    <w:rsid w:val="00D07DAC"/>
    <w:pPr>
      <w:numPr>
        <w:ilvl w:val="2"/>
        <w:numId w:val="15"/>
      </w:numPr>
      <w:tabs>
        <w:tab w:val="clear" w:pos="2302"/>
      </w:tabs>
      <w:autoSpaceDE/>
      <w:autoSpaceDN/>
    </w:pPr>
    <w:rPr>
      <w:rFonts w:ascii="Times New Roman" w:hAnsi="Times New Roman"/>
      <w:szCs w:val="20"/>
      <w:lang w:eastAsia="en-US"/>
    </w:rPr>
  </w:style>
  <w:style w:type="paragraph" w:customStyle="1" w:styleId="ListNumber4Level3">
    <w:name w:val="List Number 4 (Level 3)"/>
    <w:basedOn w:val="Text4"/>
    <w:rsid w:val="00D07DAC"/>
    <w:pPr>
      <w:numPr>
        <w:ilvl w:val="2"/>
        <w:numId w:val="16"/>
      </w:numPr>
    </w:pPr>
    <w:rPr>
      <w:lang w:eastAsia="en-US"/>
    </w:rPr>
  </w:style>
  <w:style w:type="paragraph" w:customStyle="1" w:styleId="ListNumberLevel4">
    <w:name w:val="List Number (Level 4)"/>
    <w:basedOn w:val="Normale"/>
    <w:rsid w:val="00D07DAC"/>
    <w:pPr>
      <w:numPr>
        <w:ilvl w:val="3"/>
        <w:numId w:val="12"/>
      </w:numPr>
      <w:spacing w:after="240" w:line="252" w:lineRule="auto"/>
      <w:jc w:val="both"/>
    </w:pPr>
    <w:rPr>
      <w:rFonts w:ascii="Cambria" w:eastAsia="Times New Roman" w:hAnsi="Cambria" w:cs="Times New Roman"/>
      <w:szCs w:val="20"/>
      <w:lang w:val="en-US"/>
    </w:rPr>
  </w:style>
  <w:style w:type="paragraph" w:customStyle="1" w:styleId="ListNumber1Level4">
    <w:name w:val="List Number 1 (Level 4)"/>
    <w:basedOn w:val="Text1"/>
    <w:rsid w:val="00D07DAC"/>
    <w:pPr>
      <w:numPr>
        <w:numId w:val="23"/>
      </w:numPr>
      <w:tabs>
        <w:tab w:val="clear" w:pos="283"/>
        <w:tab w:val="num" w:pos="3317"/>
      </w:tabs>
      <w:ind w:left="3317" w:hanging="709"/>
    </w:pPr>
    <w:rPr>
      <w:lang w:eastAsia="en-US"/>
    </w:rPr>
  </w:style>
  <w:style w:type="paragraph" w:customStyle="1" w:styleId="ListNumber2Level4">
    <w:name w:val="List Number 2 (Level 4)"/>
    <w:basedOn w:val="Text2"/>
    <w:rsid w:val="00D07DAC"/>
    <w:pPr>
      <w:numPr>
        <w:numId w:val="24"/>
      </w:numPr>
      <w:tabs>
        <w:tab w:val="clear" w:pos="1360"/>
        <w:tab w:val="clear" w:pos="2160"/>
        <w:tab w:val="num" w:pos="3912"/>
      </w:tabs>
      <w:ind w:left="3912" w:hanging="709"/>
    </w:pPr>
    <w:rPr>
      <w:lang w:eastAsia="en-US"/>
    </w:rPr>
  </w:style>
  <w:style w:type="paragraph" w:customStyle="1" w:styleId="ListNumber3Level4">
    <w:name w:val="List Number 3 (Level 4)"/>
    <w:basedOn w:val="Text3"/>
    <w:rsid w:val="00D07DAC"/>
    <w:pPr>
      <w:numPr>
        <w:numId w:val="25"/>
      </w:numPr>
      <w:tabs>
        <w:tab w:val="clear" w:pos="2199"/>
        <w:tab w:val="clear" w:pos="2302"/>
        <w:tab w:val="num" w:pos="4751"/>
      </w:tabs>
      <w:autoSpaceDE/>
      <w:autoSpaceDN/>
      <w:ind w:left="4751" w:hanging="709"/>
    </w:pPr>
    <w:rPr>
      <w:rFonts w:ascii="Times New Roman" w:hAnsi="Times New Roman"/>
      <w:szCs w:val="20"/>
      <w:lang w:eastAsia="en-US"/>
    </w:rPr>
  </w:style>
  <w:style w:type="paragraph" w:customStyle="1" w:styleId="ListNumber4Level4">
    <w:name w:val="List Number 4 (Level 4)"/>
    <w:basedOn w:val="Text4"/>
    <w:rsid w:val="00D07DAC"/>
    <w:pPr>
      <w:numPr>
        <w:numId w:val="26"/>
      </w:numPr>
      <w:tabs>
        <w:tab w:val="clear" w:pos="3163"/>
        <w:tab w:val="num" w:pos="5715"/>
      </w:tabs>
      <w:ind w:left="5715" w:hanging="709"/>
    </w:pPr>
    <w:rPr>
      <w:lang w:eastAsia="en-US"/>
    </w:rPr>
  </w:style>
  <w:style w:type="paragraph" w:styleId="Titolosommario">
    <w:name w:val="TOC Heading"/>
    <w:basedOn w:val="Titolo1"/>
    <w:next w:val="Normale"/>
    <w:uiPriority w:val="39"/>
    <w:unhideWhenUsed/>
    <w:qFormat/>
    <w:rsid w:val="00D07DAC"/>
    <w:pPr>
      <w:keepNext w:val="0"/>
      <w:pBdr>
        <w:bottom w:val="thinThickSmallGap" w:sz="12" w:space="1" w:color="943634"/>
      </w:pBdr>
      <w:spacing w:before="400" w:after="200" w:line="252" w:lineRule="auto"/>
      <w:jc w:val="center"/>
      <w:outlineLvl w:val="9"/>
    </w:pPr>
    <w:rPr>
      <w:rFonts w:ascii="Cambria" w:eastAsia="Times New Roman" w:hAnsi="Cambria"/>
      <w:i w:val="0"/>
      <w:caps/>
      <w:color w:val="632423"/>
      <w:spacing w:val="20"/>
      <w:sz w:val="28"/>
      <w:szCs w:val="28"/>
      <w:lang w:val="en-US" w:eastAsia="en-US" w:bidi="en-US"/>
    </w:rPr>
  </w:style>
  <w:style w:type="paragraph" w:styleId="NormaleWeb">
    <w:name w:val="Normal (Web)"/>
    <w:basedOn w:val="Normale"/>
    <w:uiPriority w:val="99"/>
    <w:rsid w:val="00D07DAC"/>
    <w:pPr>
      <w:numPr>
        <w:numId w:val="27"/>
      </w:numPr>
      <w:tabs>
        <w:tab w:val="clear" w:pos="2199"/>
      </w:tabs>
      <w:spacing w:before="100" w:beforeAutospacing="1" w:after="100" w:afterAutospacing="1" w:line="252" w:lineRule="auto"/>
      <w:ind w:left="0" w:firstLine="0"/>
    </w:pPr>
    <w:rPr>
      <w:rFonts w:ascii="Arial Unicode MS" w:eastAsia="Arial Unicode MS" w:hAnsi="Arial Unicode MS" w:cs="Arial Unicode MS"/>
      <w:lang w:val="en-US"/>
    </w:rPr>
  </w:style>
  <w:style w:type="character" w:customStyle="1" w:styleId="head21">
    <w:name w:val="head21"/>
    <w:rsid w:val="00D07DAC"/>
    <w:rPr>
      <w:rFonts w:ascii="Arial" w:hAnsi="Arial" w:cs="Arial" w:hint="default"/>
      <w:b/>
      <w:bCs/>
      <w:i w:val="0"/>
      <w:iCs w:val="0"/>
      <w:strike w:val="0"/>
      <w:dstrike w:val="0"/>
      <w:spacing w:val="240"/>
      <w:sz w:val="32"/>
      <w:szCs w:val="32"/>
      <w:u w:val="none"/>
      <w:effect w:val="none"/>
    </w:rPr>
  </w:style>
  <w:style w:type="character" w:customStyle="1" w:styleId="head01">
    <w:name w:val="head01"/>
    <w:rsid w:val="00D07DAC"/>
    <w:rPr>
      <w:rFonts w:ascii="Arial" w:hAnsi="Arial" w:cs="Arial" w:hint="default"/>
      <w:b/>
      <w:bCs/>
      <w:i w:val="0"/>
      <w:iCs w:val="0"/>
      <w:strike w:val="0"/>
      <w:dstrike w:val="0"/>
      <w:spacing w:val="240"/>
      <w:sz w:val="18"/>
      <w:szCs w:val="18"/>
      <w:u w:val="none"/>
      <w:effect w:val="none"/>
    </w:rPr>
  </w:style>
  <w:style w:type="character" w:styleId="Enfasigrassetto">
    <w:name w:val="Strong"/>
    <w:uiPriority w:val="22"/>
    <w:qFormat/>
    <w:rsid w:val="00D07DAC"/>
    <w:rPr>
      <w:b/>
      <w:bCs/>
      <w:color w:val="943634"/>
      <w:spacing w:val="5"/>
    </w:rPr>
  </w:style>
  <w:style w:type="paragraph" w:customStyle="1" w:styleId="heading4">
    <w:name w:val="heading4"/>
    <w:basedOn w:val="Intestazione"/>
    <w:rsid w:val="00D07DAC"/>
    <w:pPr>
      <w:numPr>
        <w:numId w:val="30"/>
      </w:numPr>
      <w:tabs>
        <w:tab w:val="clear" w:pos="1786"/>
      </w:tabs>
      <w:spacing w:after="200" w:line="252" w:lineRule="auto"/>
      <w:ind w:left="0" w:firstLine="0"/>
    </w:pPr>
    <w:rPr>
      <w:rFonts w:ascii="Cambria" w:eastAsia="Times New Roman" w:hAnsi="Cambria"/>
      <w:b/>
      <w:bCs/>
      <w:i/>
      <w:iCs/>
      <w:color w:val="auto"/>
      <w:sz w:val="22"/>
      <w:szCs w:val="22"/>
      <w:lang w:val="en-US" w:eastAsia="en-US"/>
    </w:rPr>
  </w:style>
  <w:style w:type="paragraph" w:customStyle="1" w:styleId="Default">
    <w:name w:val="Default"/>
    <w:rsid w:val="00D07DAC"/>
    <w:pPr>
      <w:numPr>
        <w:numId w:val="31"/>
      </w:numPr>
      <w:tabs>
        <w:tab w:val="clear" w:pos="3589"/>
      </w:tabs>
      <w:autoSpaceDE w:val="0"/>
      <w:autoSpaceDN w:val="0"/>
      <w:adjustRightInd w:val="0"/>
      <w:spacing w:after="200" w:line="252" w:lineRule="auto"/>
      <w:ind w:left="0" w:firstLine="0"/>
    </w:pPr>
    <w:rPr>
      <w:rFonts w:ascii="Arial" w:eastAsia="Times New Roman" w:hAnsi="Arial" w:cs="Arial"/>
      <w:color w:val="000000"/>
      <w:sz w:val="24"/>
      <w:szCs w:val="24"/>
      <w:lang w:val="en-US"/>
    </w:rPr>
  </w:style>
  <w:style w:type="paragraph" w:customStyle="1" w:styleId="AppendixHead">
    <w:name w:val="AppendixHead"/>
    <w:basedOn w:val="Intestazione"/>
    <w:rsid w:val="00D07DAC"/>
    <w:pPr>
      <w:numPr>
        <w:ilvl w:val="1"/>
        <w:numId w:val="28"/>
      </w:numPr>
      <w:tabs>
        <w:tab w:val="clear" w:pos="1417"/>
        <w:tab w:val="num" w:pos="1800"/>
      </w:tabs>
      <w:overflowPunct w:val="0"/>
      <w:autoSpaceDE w:val="0"/>
      <w:autoSpaceDN w:val="0"/>
      <w:adjustRightInd w:val="0"/>
      <w:spacing w:before="60" w:after="60" w:line="252" w:lineRule="auto"/>
      <w:ind w:left="432" w:hanging="432"/>
      <w:textAlignment w:val="baseline"/>
    </w:pPr>
    <w:rPr>
      <w:rFonts w:ascii="a" w:eastAsia="Times New Roman" w:hAnsi="a"/>
      <w:b/>
      <w:bCs/>
      <w:color w:val="auto"/>
      <w:sz w:val="28"/>
      <w:szCs w:val="28"/>
      <w:lang w:val="en-US" w:eastAsia="en-US"/>
    </w:rPr>
  </w:style>
  <w:style w:type="paragraph" w:styleId="Firmadipostaelettronica">
    <w:name w:val="E-mail Signature"/>
    <w:basedOn w:val="Normale"/>
    <w:link w:val="FirmadipostaelettronicaCarattere"/>
    <w:rsid w:val="00D07DAC"/>
    <w:pPr>
      <w:numPr>
        <w:ilvl w:val="1"/>
        <w:numId w:val="29"/>
      </w:numPr>
      <w:tabs>
        <w:tab w:val="clear" w:pos="1899"/>
      </w:tabs>
      <w:spacing w:after="200" w:line="252" w:lineRule="auto"/>
      <w:ind w:left="0" w:firstLine="0"/>
    </w:pPr>
    <w:rPr>
      <w:rFonts w:ascii="Cambria" w:eastAsia="Arial Unicode MS" w:hAnsi="Cambria" w:cs="Times New Roman"/>
      <w:lang w:val="fr-FR" w:eastAsia="fr-FR"/>
    </w:rPr>
  </w:style>
  <w:style w:type="character" w:customStyle="1" w:styleId="FirmadipostaelettronicaCarattere">
    <w:name w:val="Firma di posta elettronica Carattere"/>
    <w:basedOn w:val="Carpredefinitoparagrafo"/>
    <w:link w:val="Firmadipostaelettronica"/>
    <w:rsid w:val="00D07DAC"/>
    <w:rPr>
      <w:rFonts w:ascii="Cambria" w:eastAsia="Arial Unicode MS" w:hAnsi="Cambria" w:cs="Times New Roman"/>
      <w:lang w:val="fr-FR" w:eastAsia="fr-FR"/>
    </w:rPr>
  </w:style>
  <w:style w:type="paragraph" w:customStyle="1" w:styleId="ZCom">
    <w:name w:val="Z_Com"/>
    <w:basedOn w:val="Normale"/>
    <w:next w:val="ZDGName"/>
    <w:rsid w:val="00D07DAC"/>
    <w:pPr>
      <w:widowControl w:val="0"/>
      <w:numPr>
        <w:ilvl w:val="1"/>
        <w:numId w:val="30"/>
      </w:numPr>
      <w:tabs>
        <w:tab w:val="clear" w:pos="2494"/>
      </w:tabs>
      <w:spacing w:after="200" w:line="252" w:lineRule="auto"/>
      <w:ind w:left="0" w:right="85" w:firstLine="0"/>
      <w:jc w:val="both"/>
    </w:pPr>
    <w:rPr>
      <w:rFonts w:ascii="Arial" w:eastAsia="Times New Roman" w:hAnsi="Arial" w:cs="Times New Roman"/>
      <w:snapToGrid w:val="0"/>
      <w:szCs w:val="20"/>
      <w:lang w:val="en-US"/>
    </w:rPr>
  </w:style>
  <w:style w:type="paragraph" w:customStyle="1" w:styleId="ZDGName">
    <w:name w:val="Z_DGName"/>
    <w:basedOn w:val="Normale"/>
    <w:rsid w:val="00D07DAC"/>
    <w:pPr>
      <w:widowControl w:val="0"/>
      <w:spacing w:after="200" w:line="252" w:lineRule="auto"/>
      <w:ind w:right="85"/>
      <w:jc w:val="both"/>
    </w:pPr>
    <w:rPr>
      <w:rFonts w:ascii="Arial" w:eastAsia="Times New Roman" w:hAnsi="Arial" w:cs="Times New Roman"/>
      <w:snapToGrid w:val="0"/>
      <w:sz w:val="16"/>
      <w:szCs w:val="20"/>
      <w:lang w:val="en-US"/>
    </w:rPr>
  </w:style>
  <w:style w:type="paragraph" w:customStyle="1" w:styleId="AQUINESINTAB1">
    <w:name w:val="AQUINES_INTAB1"/>
    <w:basedOn w:val="Normale"/>
    <w:rsid w:val="00D07DAC"/>
    <w:pPr>
      <w:widowControl w:val="0"/>
      <w:adjustRightInd w:val="0"/>
      <w:spacing w:after="200" w:line="252" w:lineRule="auto"/>
      <w:textAlignment w:val="baseline"/>
    </w:pPr>
    <w:rPr>
      <w:rFonts w:ascii="Arial" w:eastAsia="Times New Roman" w:hAnsi="Arial" w:cs="Times New Roman"/>
      <w:color w:val="000000"/>
      <w:sz w:val="16"/>
      <w:lang w:val="de-DE" w:eastAsia="de-DE"/>
    </w:rPr>
  </w:style>
  <w:style w:type="paragraph" w:customStyle="1" w:styleId="Tabelle1">
    <w:name w:val="Tabelle1"/>
    <w:basedOn w:val="Normale"/>
    <w:rsid w:val="00D07DAC"/>
    <w:pPr>
      <w:tabs>
        <w:tab w:val="left" w:pos="794"/>
      </w:tabs>
      <w:overflowPunct w:val="0"/>
      <w:autoSpaceDE w:val="0"/>
      <w:autoSpaceDN w:val="0"/>
      <w:adjustRightInd w:val="0"/>
      <w:spacing w:before="40" w:after="40" w:line="252" w:lineRule="auto"/>
      <w:jc w:val="center"/>
      <w:textAlignment w:val="baseline"/>
    </w:pPr>
    <w:rPr>
      <w:rFonts w:ascii="Garamond" w:eastAsia="Arial Unicode MS" w:hAnsi="Garamond" w:cs="Times New Roman"/>
      <w:spacing w:val="4"/>
      <w:szCs w:val="20"/>
      <w:lang w:val="de-DE" w:eastAsia="de-DE"/>
    </w:rPr>
  </w:style>
  <w:style w:type="paragraph" w:customStyle="1" w:styleId="ListeStrich">
    <w:name w:val="ListeStrich"/>
    <w:basedOn w:val="Normale"/>
    <w:link w:val="ListeStrichZchn"/>
    <w:rsid w:val="00D07DAC"/>
    <w:pPr>
      <w:spacing w:after="200" w:line="252" w:lineRule="auto"/>
      <w:ind w:left="357" w:hanging="357"/>
      <w:contextualSpacing/>
      <w:jc w:val="both"/>
    </w:pPr>
    <w:rPr>
      <w:rFonts w:ascii="Cambria" w:eastAsia="Times New Roman" w:hAnsi="Cambria" w:cs="Times New Roman"/>
      <w:lang w:val="de-DE"/>
    </w:rPr>
  </w:style>
  <w:style w:type="character" w:customStyle="1" w:styleId="ListeStrichZchn">
    <w:name w:val="ListeStrich Zchn"/>
    <w:link w:val="ListeStrich"/>
    <w:locked/>
    <w:rsid w:val="00D07DAC"/>
    <w:rPr>
      <w:rFonts w:ascii="Cambria" w:eastAsia="Times New Roman" w:hAnsi="Cambria" w:cs="Times New Roman"/>
      <w:lang w:val="de-DE"/>
    </w:rPr>
  </w:style>
  <w:style w:type="character" w:customStyle="1" w:styleId="st1">
    <w:name w:val="st1"/>
    <w:basedOn w:val="Carpredefinitoparagrafo"/>
    <w:rsid w:val="00D07DAC"/>
  </w:style>
  <w:style w:type="character" w:styleId="Enfasicorsivo">
    <w:name w:val="Emphasis"/>
    <w:uiPriority w:val="20"/>
    <w:qFormat/>
    <w:rsid w:val="00D07DAC"/>
    <w:rPr>
      <w:caps/>
      <w:spacing w:val="5"/>
      <w:sz w:val="20"/>
      <w:szCs w:val="20"/>
    </w:rPr>
  </w:style>
  <w:style w:type="paragraph" w:styleId="Nessunaspaziatura">
    <w:name w:val="No Spacing"/>
    <w:basedOn w:val="Normale"/>
    <w:link w:val="NessunaspaziaturaCarattere"/>
    <w:uiPriority w:val="1"/>
    <w:qFormat/>
    <w:rsid w:val="00D07DAC"/>
    <w:pPr>
      <w:spacing w:after="0" w:line="240" w:lineRule="auto"/>
    </w:pPr>
    <w:rPr>
      <w:rFonts w:ascii="Cambria" w:eastAsia="Times New Roman" w:hAnsi="Cambria" w:cs="Times New Roman"/>
      <w:lang w:val="en-US"/>
    </w:rPr>
  </w:style>
  <w:style w:type="character" w:customStyle="1" w:styleId="NessunaspaziaturaCarattere">
    <w:name w:val="Nessuna spaziatura Carattere"/>
    <w:link w:val="Nessunaspaziatura"/>
    <w:uiPriority w:val="1"/>
    <w:rsid w:val="00D07DAC"/>
    <w:rPr>
      <w:rFonts w:ascii="Cambria" w:eastAsia="Times New Roman" w:hAnsi="Cambria" w:cs="Times New Roman"/>
      <w:lang w:val="en-US"/>
    </w:rPr>
  </w:style>
  <w:style w:type="paragraph" w:styleId="Paragrafoelenco">
    <w:name w:val="List Paragraph"/>
    <w:basedOn w:val="Normale"/>
    <w:uiPriority w:val="34"/>
    <w:qFormat/>
    <w:rsid w:val="00D07DAC"/>
    <w:pPr>
      <w:spacing w:after="200" w:line="252" w:lineRule="auto"/>
      <w:ind w:left="720"/>
      <w:contextualSpacing/>
    </w:pPr>
    <w:rPr>
      <w:rFonts w:ascii="Cambria" w:eastAsia="Times New Roman" w:hAnsi="Cambria" w:cs="Times New Roman"/>
      <w:lang w:val="en-US"/>
    </w:rPr>
  </w:style>
  <w:style w:type="paragraph" w:styleId="Citazione">
    <w:name w:val="Quote"/>
    <w:basedOn w:val="Normale"/>
    <w:next w:val="Normale"/>
    <w:link w:val="CitazioneCarattere"/>
    <w:uiPriority w:val="29"/>
    <w:qFormat/>
    <w:rsid w:val="00D07DAC"/>
    <w:pPr>
      <w:spacing w:after="200" w:line="252" w:lineRule="auto"/>
    </w:pPr>
    <w:rPr>
      <w:rFonts w:ascii="Cambria" w:eastAsia="Times New Roman" w:hAnsi="Cambria" w:cs="Times New Roman"/>
      <w:i/>
      <w:iCs/>
      <w:lang w:val="en-US"/>
    </w:rPr>
  </w:style>
  <w:style w:type="character" w:customStyle="1" w:styleId="CitazioneCarattere">
    <w:name w:val="Citazione Carattere"/>
    <w:basedOn w:val="Carpredefinitoparagrafo"/>
    <w:link w:val="Citazione"/>
    <w:uiPriority w:val="29"/>
    <w:rsid w:val="00D07DAC"/>
    <w:rPr>
      <w:rFonts w:ascii="Cambria" w:eastAsia="Times New Roman" w:hAnsi="Cambria" w:cs="Times New Roman"/>
      <w:i/>
      <w:iCs/>
      <w:lang w:val="en-US"/>
    </w:rPr>
  </w:style>
  <w:style w:type="paragraph" w:styleId="Citazioneintensa">
    <w:name w:val="Intense Quote"/>
    <w:basedOn w:val="Normale"/>
    <w:next w:val="Normale"/>
    <w:link w:val="CitazioneintensaCarattere"/>
    <w:uiPriority w:val="30"/>
    <w:qFormat/>
    <w:rsid w:val="00D07DAC"/>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lang w:val="en-US"/>
    </w:rPr>
  </w:style>
  <w:style w:type="character" w:customStyle="1" w:styleId="CitazioneintensaCarattere">
    <w:name w:val="Citazione intensa Carattere"/>
    <w:basedOn w:val="Carpredefinitoparagrafo"/>
    <w:link w:val="Citazioneintensa"/>
    <w:uiPriority w:val="30"/>
    <w:rsid w:val="00D07DAC"/>
    <w:rPr>
      <w:rFonts w:ascii="Cambria" w:eastAsia="Times New Roman" w:hAnsi="Cambria" w:cs="Times New Roman"/>
      <w:caps/>
      <w:color w:val="622423"/>
      <w:spacing w:val="5"/>
      <w:sz w:val="20"/>
      <w:szCs w:val="20"/>
      <w:lang w:val="en-US"/>
    </w:rPr>
  </w:style>
  <w:style w:type="character" w:styleId="Enfasidelicata">
    <w:name w:val="Subtle Emphasis"/>
    <w:uiPriority w:val="19"/>
    <w:qFormat/>
    <w:rsid w:val="00D07DAC"/>
    <w:rPr>
      <w:i/>
      <w:iCs/>
    </w:rPr>
  </w:style>
  <w:style w:type="character" w:styleId="Enfasiintensa">
    <w:name w:val="Intense Emphasis"/>
    <w:uiPriority w:val="21"/>
    <w:qFormat/>
    <w:rsid w:val="00D07DAC"/>
    <w:rPr>
      <w:i/>
      <w:iCs/>
      <w:caps/>
      <w:spacing w:val="10"/>
      <w:sz w:val="20"/>
      <w:szCs w:val="20"/>
    </w:rPr>
  </w:style>
  <w:style w:type="character" w:styleId="Riferimentodelicato">
    <w:name w:val="Subtle Reference"/>
    <w:uiPriority w:val="31"/>
    <w:qFormat/>
    <w:rsid w:val="00D07DAC"/>
    <w:rPr>
      <w:rFonts w:ascii="Calibri" w:eastAsia="Times New Roman" w:hAnsi="Calibri" w:cs="Times New Roman"/>
      <w:i/>
      <w:iCs/>
      <w:color w:val="622423"/>
    </w:rPr>
  </w:style>
  <w:style w:type="character" w:styleId="Riferimentointenso">
    <w:name w:val="Intense Reference"/>
    <w:uiPriority w:val="32"/>
    <w:qFormat/>
    <w:rsid w:val="00D07DAC"/>
    <w:rPr>
      <w:rFonts w:ascii="Calibri" w:eastAsia="Times New Roman" w:hAnsi="Calibri" w:cs="Times New Roman"/>
      <w:b/>
      <w:bCs/>
      <w:i/>
      <w:iCs/>
      <w:color w:val="622423"/>
    </w:rPr>
  </w:style>
  <w:style w:type="character" w:styleId="Titolodellibro">
    <w:name w:val="Book Title"/>
    <w:uiPriority w:val="33"/>
    <w:qFormat/>
    <w:rsid w:val="00D07DAC"/>
    <w:rPr>
      <w:caps/>
      <w:color w:val="622423"/>
      <w:spacing w:val="5"/>
      <w:u w:color="622423"/>
    </w:rPr>
  </w:style>
  <w:style w:type="paragraph" w:customStyle="1" w:styleId="Sfondoacolori-Colore11">
    <w:name w:val="Sfondo a colori - Colore 11"/>
    <w:hidden/>
    <w:rsid w:val="00D07DAC"/>
    <w:pPr>
      <w:spacing w:after="0" w:line="240" w:lineRule="auto"/>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uiPriority w:val="59"/>
    <w:rsid w:val="00D07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Colore61">
    <w:name w:val="Elenco chiaro - Colore 61"/>
    <w:basedOn w:val="Tabellanormale"/>
    <w:next w:val="Elencochiaro-Colore6"/>
    <w:uiPriority w:val="61"/>
    <w:rsid w:val="00D07DAC"/>
    <w:pPr>
      <w:spacing w:after="0" w:line="240" w:lineRule="auto"/>
    </w:pPr>
    <w:rPr>
      <w:rFonts w:eastAsia="Times New Roman"/>
      <w:lang w:eastAsia="it-IT"/>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Testosegnaposto">
    <w:name w:val="Placeholder Text"/>
    <w:basedOn w:val="Carpredefinitoparagrafo"/>
    <w:uiPriority w:val="99"/>
    <w:semiHidden/>
    <w:rsid w:val="00D07DAC"/>
    <w:rPr>
      <w:color w:val="808080"/>
    </w:rPr>
  </w:style>
  <w:style w:type="paragraph" w:styleId="Revisione">
    <w:name w:val="Revision"/>
    <w:hidden/>
    <w:uiPriority w:val="99"/>
    <w:semiHidden/>
    <w:rsid w:val="00D07DAC"/>
    <w:pPr>
      <w:spacing w:after="0" w:line="240" w:lineRule="auto"/>
    </w:pPr>
    <w:rPr>
      <w:rFonts w:ascii="Cambria" w:eastAsia="Times New Roman" w:hAnsi="Cambria" w:cs="Times New Roman"/>
      <w:lang w:val="en-US"/>
    </w:rPr>
  </w:style>
  <w:style w:type="character" w:customStyle="1" w:styleId="Richiamoallanotaapidipagina">
    <w:name w:val="Richiamo alla nota a piè di pagina"/>
    <w:uiPriority w:val="99"/>
    <w:rsid w:val="00D07DAC"/>
    <w:rPr>
      <w:vertAlign w:val="superscript"/>
    </w:rPr>
  </w:style>
  <w:style w:type="character" w:customStyle="1" w:styleId="Caratterinotaapidipagina">
    <w:name w:val="Caratteri nota a piè di pagina"/>
    <w:uiPriority w:val="99"/>
    <w:rsid w:val="00D07DAC"/>
  </w:style>
  <w:style w:type="table" w:customStyle="1" w:styleId="Grigliatabella2">
    <w:name w:val="Griglia tabella2"/>
    <w:basedOn w:val="Tabellanormale"/>
    <w:next w:val="Grigliatabella"/>
    <w:uiPriority w:val="59"/>
    <w:rsid w:val="00D07DAC"/>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1chiara1">
    <w:name w:val="Tabella griglia 1 chiara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lagriglia4-colore31">
    <w:name w:val="Tabella griglia 4 - colore 3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agriglia1chiara-colore31">
    <w:name w:val="Tabella griglia 1 chiara - colore 3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Tabellaelenco3-colore31">
    <w:name w:val="Tabella elenco 3 - colore 31"/>
    <w:basedOn w:val="Tabellanormale"/>
    <w:uiPriority w:val="48"/>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table" w:customStyle="1" w:styleId="Tabellagriglia1chiara-colore21">
    <w:name w:val="Tabella griglia 1 chiara - colore 21"/>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Tabellaelenco6acolori-colore31">
    <w:name w:val="Tabella elenco 6 a colori - colore 31"/>
    <w:basedOn w:val="Tabellanormale"/>
    <w:uiPriority w:val="51"/>
    <w:rsid w:val="00D07DAC"/>
    <w:pPr>
      <w:spacing w:after="0" w:line="240" w:lineRule="auto"/>
    </w:pPr>
    <w:rPr>
      <w:rFonts w:ascii="Times" w:eastAsia="Times" w:hAnsi="Times" w:cs="Times New Roman"/>
      <w:color w:val="76923C"/>
      <w:sz w:val="20"/>
      <w:szCs w:val="20"/>
      <w:lang w:eastAsia="it-IT"/>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ellagriglia1chiara-colore32">
    <w:name w:val="Tabella griglia 1 chiara - colore 32"/>
    <w:basedOn w:val="Tabellanormale"/>
    <w:uiPriority w:val="46"/>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character" w:customStyle="1" w:styleId="Menzionenonrisolta1">
    <w:name w:val="Menzione non risolta1"/>
    <w:basedOn w:val="Carpredefinitoparagrafo"/>
    <w:uiPriority w:val="99"/>
    <w:semiHidden/>
    <w:unhideWhenUsed/>
    <w:rsid w:val="00D07DAC"/>
    <w:rPr>
      <w:color w:val="605E5C"/>
      <w:shd w:val="clear" w:color="auto" w:fill="E1DFDD"/>
    </w:rPr>
  </w:style>
  <w:style w:type="paragraph" w:styleId="Sommario1">
    <w:name w:val="toc 1"/>
    <w:basedOn w:val="Normale"/>
    <w:next w:val="Normale"/>
    <w:autoRedefine/>
    <w:uiPriority w:val="39"/>
    <w:unhideWhenUsed/>
    <w:rsid w:val="00D07DAC"/>
    <w:pPr>
      <w:spacing w:after="100" w:line="240" w:lineRule="auto"/>
    </w:pPr>
    <w:rPr>
      <w:rFonts w:ascii="Times" w:eastAsia="Times" w:hAnsi="Times" w:cs="Times New Roman"/>
      <w:color w:val="000000"/>
      <w:sz w:val="24"/>
      <w:szCs w:val="20"/>
      <w:lang w:eastAsia="it-IT"/>
    </w:rPr>
  </w:style>
  <w:style w:type="table" w:customStyle="1" w:styleId="Tabellagriglia4-colore311">
    <w:name w:val="Tabella griglia 4 - colore 31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gliatabella3">
    <w:name w:val="Griglia tabella3"/>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3111">
    <w:name w:val="Tabella griglia 4 - colore 3111"/>
    <w:basedOn w:val="Tabellanormale"/>
    <w:uiPriority w:val="49"/>
    <w:rsid w:val="00D07DAC"/>
    <w:pPr>
      <w:spacing w:after="0" w:line="240" w:lineRule="auto"/>
    </w:pPr>
    <w:rPr>
      <w:rFonts w:ascii="Times" w:eastAsia="Times" w:hAnsi="Times" w:cs="Times New Roman"/>
      <w:sz w:val="20"/>
      <w:szCs w:val="20"/>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gliatabella6">
    <w:name w:val="Griglia tabella6"/>
    <w:basedOn w:val="Tabellanormale"/>
    <w:next w:val="Grigliatabella"/>
    <w:uiPriority w:val="59"/>
    <w:rsid w:val="00D07DAC"/>
    <w:pPr>
      <w:spacing w:after="0" w:line="240" w:lineRule="auto"/>
    </w:pPr>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6">
    <w:name w:val="Light List Accent 6"/>
    <w:basedOn w:val="Tabellanormale"/>
    <w:uiPriority w:val="61"/>
    <w:semiHidden/>
    <w:unhideWhenUsed/>
    <w:rsid w:val="00D07DAC"/>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Sommario2">
    <w:name w:val="toc 2"/>
    <w:basedOn w:val="Normale"/>
    <w:next w:val="Normale"/>
    <w:autoRedefine/>
    <w:uiPriority w:val="39"/>
    <w:unhideWhenUsed/>
    <w:rsid w:val="00D07DAC"/>
    <w:pPr>
      <w:spacing w:after="100"/>
      <w:ind w:left="220"/>
    </w:pPr>
  </w:style>
  <w:style w:type="paragraph" w:styleId="Sommario3">
    <w:name w:val="toc 3"/>
    <w:basedOn w:val="Normale"/>
    <w:next w:val="Normale"/>
    <w:autoRedefine/>
    <w:uiPriority w:val="39"/>
    <w:unhideWhenUsed/>
    <w:rsid w:val="00D07DAC"/>
    <w:pPr>
      <w:spacing w:after="100"/>
      <w:ind w:left="440"/>
    </w:pPr>
  </w:style>
  <w:style w:type="character" w:customStyle="1" w:styleId="Menzionenonrisolta2">
    <w:name w:val="Menzione non risolta2"/>
    <w:basedOn w:val="Carpredefinitoparagrafo"/>
    <w:uiPriority w:val="99"/>
    <w:semiHidden/>
    <w:unhideWhenUsed/>
    <w:rsid w:val="00E669A8"/>
    <w:rPr>
      <w:color w:val="605E5C"/>
      <w:shd w:val="clear" w:color="auto" w:fill="E1DFDD"/>
    </w:rPr>
  </w:style>
  <w:style w:type="paragraph" w:customStyle="1" w:styleId="pf0">
    <w:name w:val="pf0"/>
    <w:basedOn w:val="Normale"/>
    <w:rsid w:val="006A0CF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6A0CF9"/>
    <w:rPr>
      <w:rFonts w:ascii="Segoe UI" w:hAnsi="Segoe UI" w:cs="Segoe UI" w:hint="default"/>
      <w:sz w:val="18"/>
      <w:szCs w:val="18"/>
    </w:rPr>
  </w:style>
  <w:style w:type="character" w:customStyle="1" w:styleId="cf11">
    <w:name w:val="cf11"/>
    <w:basedOn w:val="Carpredefinitoparagrafo"/>
    <w:rsid w:val="006A0CF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774099">
      <w:bodyDiv w:val="1"/>
      <w:marLeft w:val="0"/>
      <w:marRight w:val="0"/>
      <w:marTop w:val="0"/>
      <w:marBottom w:val="0"/>
      <w:divBdr>
        <w:top w:val="none" w:sz="0" w:space="0" w:color="auto"/>
        <w:left w:val="none" w:sz="0" w:space="0" w:color="auto"/>
        <w:bottom w:val="none" w:sz="0" w:space="0" w:color="auto"/>
        <w:right w:val="none" w:sz="0" w:space="0" w:color="auto"/>
      </w:divBdr>
    </w:div>
    <w:div w:id="1546411814">
      <w:bodyDiv w:val="1"/>
      <w:marLeft w:val="0"/>
      <w:marRight w:val="0"/>
      <w:marTop w:val="0"/>
      <w:marBottom w:val="0"/>
      <w:divBdr>
        <w:top w:val="none" w:sz="0" w:space="0" w:color="auto"/>
        <w:left w:val="none" w:sz="0" w:space="0" w:color="auto"/>
        <w:bottom w:val="none" w:sz="0" w:space="0" w:color="auto"/>
        <w:right w:val="none" w:sz="0" w:space="0" w:color="auto"/>
      </w:divBdr>
    </w:div>
    <w:div w:id="186288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tore.uni.com/catalogo/uni-cei-en-iso-iec-17043-2010" TargetMode="External"/><Relationship Id="rId26" Type="http://schemas.openxmlformats.org/officeDocument/2006/relationships/hyperlink" Target="http://www.icram.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gazzettaufficiale.it/eli/gu/2013/01/26/22/sg/pdf"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tore.uni.com/catalogo/uni-cei-en-iso-iec-17024-2012"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ore.uni.com/catalogo/uni-cei-en-iso-iec-17025-2018" TargetMode="External"/><Relationship Id="rId23" Type="http://schemas.openxmlformats.org/officeDocument/2006/relationships/header" Target="header2.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 Id="rId27" Type="http://schemas.openxmlformats.org/officeDocument/2006/relationships/hyperlink" Target="https://youtu.be/rEEESChAUDc"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F4C8182709D546A7DA09C32DAABD60" ma:contentTypeVersion="10" ma:contentTypeDescription="Create a new document." ma:contentTypeScope="" ma:versionID="99bf49426ba789c9620f951e9a911116">
  <xsd:schema xmlns:xsd="http://www.w3.org/2001/XMLSchema" xmlns:xs="http://www.w3.org/2001/XMLSchema" xmlns:p="http://schemas.microsoft.com/office/2006/metadata/properties" xmlns:ns2="97aeec2c-d8e8-4b38-ac96-9643e491d32a" xmlns:ns3="429eb2ce-25ba-4f48-ad1a-f19a962a9cbd" targetNamespace="http://schemas.microsoft.com/office/2006/metadata/properties" ma:root="true" ma:fieldsID="c2d4923083201dd9346d69058e37d9b7" ns2:_="" ns3:_="">
    <xsd:import namespace="97aeec2c-d8e8-4b38-ac96-9643e491d32a"/>
    <xsd:import namespace="429eb2ce-25ba-4f48-ad1a-f19a962a9c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eec2c-d8e8-4b38-ac96-9643e491d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eb2ce-25ba-4f48-ad1a-f19a962a9cb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E8C02-529F-409F-B4D5-C851B2873C8B}">
  <ds:schemaRefs>
    <ds:schemaRef ds:uri="http://schemas.microsoft.com/sharepoint/v3/contenttype/forms"/>
  </ds:schemaRefs>
</ds:datastoreItem>
</file>

<file path=customXml/itemProps2.xml><?xml version="1.0" encoding="utf-8"?>
<ds:datastoreItem xmlns:ds="http://schemas.openxmlformats.org/officeDocument/2006/customXml" ds:itemID="{535CE98D-5D37-4A50-B371-4C988CC36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eec2c-d8e8-4b38-ac96-9643e491d32a"/>
    <ds:schemaRef ds:uri="429eb2ce-25ba-4f48-ad1a-f19a962a9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A9908-8047-4661-A0D3-4C4147B72239}">
  <ds:schemaRefs>
    <ds:schemaRef ds:uri="http://schemas.openxmlformats.org/officeDocument/2006/bibliography"/>
  </ds:schemaRefs>
</ds:datastoreItem>
</file>

<file path=customXml/itemProps4.xml><?xml version="1.0" encoding="utf-8"?>
<ds:datastoreItem xmlns:ds="http://schemas.openxmlformats.org/officeDocument/2006/customXml" ds:itemID="{53C5DDC2-C5A0-41BF-AA2E-58F778C0BE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40186</Words>
  <Characters>229065</Characters>
  <Application>Microsoft Office Word</Application>
  <DocSecurity>0</DocSecurity>
  <Lines>1908</Lines>
  <Paragraphs>537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Martone Cristina</dc:creator>
  <cp:lastModifiedBy>Cristina Martone</cp:lastModifiedBy>
  <cp:revision>2</cp:revision>
  <dcterms:created xsi:type="dcterms:W3CDTF">2023-06-15T09:48:00Z</dcterms:created>
  <dcterms:modified xsi:type="dcterms:W3CDTF">2023-06-15T09:48:00Z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0x0101009DF4C8182709D546A7DA09C32DAABD60</vt:lpwstr>
  </property>
</Properties>
</file>